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98142" w14:textId="77777777" w:rsidR="00B71AF4" w:rsidRPr="002D1ED9" w:rsidRDefault="001E3861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14D0">
        <w:rPr>
          <w:rFonts w:ascii="Times New Roman" w:hAnsi="Times New Roman" w:cs="Times New Roman"/>
          <w:b/>
          <w:sz w:val="28"/>
          <w:szCs w:val="24"/>
        </w:rPr>
        <w:t>PIs:</w:t>
      </w:r>
      <w:r w:rsidRPr="00A814D0">
        <w:rPr>
          <w:rFonts w:ascii="Times New Roman" w:hAnsi="Times New Roman" w:cs="Times New Roman"/>
          <w:sz w:val="28"/>
          <w:szCs w:val="24"/>
        </w:rPr>
        <w:t xml:space="preserve"> </w:t>
      </w:r>
      <w:r w:rsidRPr="002D1ED9">
        <w:rPr>
          <w:rFonts w:ascii="Times New Roman" w:hAnsi="Times New Roman" w:cs="Times New Roman"/>
          <w:sz w:val="24"/>
          <w:szCs w:val="24"/>
        </w:rPr>
        <w:t xml:space="preserve">Judith Danovitch and Nicholaus </w:t>
      </w:r>
      <w:commentRangeStart w:id="1"/>
      <w:r w:rsidRPr="002D1ED9">
        <w:rPr>
          <w:rFonts w:ascii="Times New Roman" w:hAnsi="Times New Roman" w:cs="Times New Roman"/>
          <w:sz w:val="24"/>
          <w:szCs w:val="24"/>
        </w:rPr>
        <w:t>Noles</w:t>
      </w:r>
      <w:commentRangeEnd w:id="1"/>
      <w:r w:rsidR="001D3D99">
        <w:rPr>
          <w:rStyle w:val="CommentReference"/>
        </w:rPr>
        <w:commentReference w:id="1"/>
      </w:r>
    </w:p>
    <w:p w14:paraId="2B75E5E5" w14:textId="127C3279" w:rsidR="001E3861" w:rsidRPr="00A814D0" w:rsidRDefault="001E3861" w:rsidP="00A81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14D0">
        <w:rPr>
          <w:rFonts w:ascii="Times New Roman" w:hAnsi="Times New Roman" w:cs="Times New Roman"/>
          <w:b/>
          <w:sz w:val="28"/>
          <w:szCs w:val="24"/>
        </w:rPr>
        <w:t>Psychology Education Title</w:t>
      </w:r>
      <w:r w:rsidR="00F24974">
        <w:rPr>
          <w:rFonts w:ascii="Times New Roman" w:hAnsi="Times New Roman" w:cs="Times New Roman"/>
          <w:b/>
          <w:sz w:val="28"/>
          <w:szCs w:val="24"/>
        </w:rPr>
        <w:t>:</w:t>
      </w:r>
      <w:r w:rsidR="00F24974">
        <w:rPr>
          <w:rFonts w:ascii="Times New Roman" w:hAnsi="Times New Roman" w:cs="Times New Roman"/>
          <w:b/>
          <w:sz w:val="24"/>
          <w:szCs w:val="24"/>
        </w:rPr>
        <w:t xml:space="preserve"> </w:t>
      </w:r>
      <w:commentRangeStart w:id="2"/>
      <w:commentRangeStart w:id="3"/>
      <w:del w:id="4" w:author="Judith Danovitch" w:date="2015-04-17T10:27:00Z">
        <w:r w:rsidR="00F24974" w:rsidDel="00CC240F">
          <w:rPr>
            <w:rFonts w:ascii="Times New Roman" w:hAnsi="Times New Roman" w:cs="Times New Roman"/>
            <w:sz w:val="24"/>
            <w:szCs w:val="24"/>
          </w:rPr>
          <w:delText xml:space="preserve">Who Do You Believe? </w:delText>
        </w:r>
        <w:commentRangeEnd w:id="2"/>
        <w:r w:rsidR="00C51CA5" w:rsidDel="00CC240F">
          <w:rPr>
            <w:rStyle w:val="CommentReference"/>
          </w:rPr>
          <w:commentReference w:id="2"/>
        </w:r>
      </w:del>
      <w:commentRangeEnd w:id="3"/>
      <w:r w:rsidR="00CC240F">
        <w:rPr>
          <w:rStyle w:val="CommentReference"/>
        </w:rPr>
        <w:commentReference w:id="3"/>
      </w:r>
      <w:r w:rsidR="00F24974">
        <w:rPr>
          <w:rFonts w:ascii="Times New Roman" w:hAnsi="Times New Roman" w:cs="Times New Roman"/>
          <w:sz w:val="24"/>
          <w:szCs w:val="24"/>
        </w:rPr>
        <w:t>Measuring Children’s Trust in T</w:t>
      </w:r>
      <w:r w:rsidR="00B20366" w:rsidRPr="00A814D0">
        <w:rPr>
          <w:rFonts w:ascii="Times New Roman" w:hAnsi="Times New Roman" w:cs="Times New Roman"/>
          <w:sz w:val="24"/>
          <w:szCs w:val="24"/>
        </w:rPr>
        <w:t>estimony</w:t>
      </w:r>
    </w:p>
    <w:p w14:paraId="75752730" w14:textId="77777777" w:rsidR="00F24974" w:rsidRDefault="00F24974" w:rsidP="00F24974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14:paraId="37618C0A" w14:textId="40E46D26" w:rsidR="00EF659B" w:rsidRPr="00A814D0" w:rsidRDefault="001E3861" w:rsidP="00F2497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A814D0">
        <w:rPr>
          <w:rFonts w:ascii="Times New Roman" w:hAnsi="Times New Roman" w:cs="Times New Roman"/>
          <w:b/>
          <w:sz w:val="28"/>
          <w:szCs w:val="24"/>
        </w:rPr>
        <w:t>Overview:</w:t>
      </w:r>
      <w:r w:rsidR="00611B6A" w:rsidRPr="00A814D0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5378B2E5" w14:textId="37AEFC80" w:rsidR="00B20366" w:rsidRDefault="00A90C7A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0C7A">
        <w:rPr>
          <w:rFonts w:ascii="Times New Roman" w:hAnsi="Times New Roman" w:cs="Times New Roman"/>
          <w:sz w:val="24"/>
          <w:szCs w:val="24"/>
        </w:rPr>
        <w:t>How do</w:t>
      </w:r>
      <w:r w:rsidR="00553EDB">
        <w:rPr>
          <w:rFonts w:ascii="Times New Roman" w:hAnsi="Times New Roman" w:cs="Times New Roman"/>
          <w:sz w:val="24"/>
          <w:szCs w:val="24"/>
        </w:rPr>
        <w:t>es a person</w:t>
      </w:r>
      <w:r w:rsidRPr="00A90C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learn about the world around </w:t>
      </w:r>
      <w:r w:rsidR="00553EDB">
        <w:rPr>
          <w:rFonts w:ascii="Times New Roman" w:hAnsi="Times New Roman" w:cs="Times New Roman"/>
          <w:sz w:val="24"/>
          <w:szCs w:val="24"/>
        </w:rPr>
        <w:t>them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A90C7A">
        <w:rPr>
          <w:rFonts w:ascii="Times New Roman" w:hAnsi="Times New Roman" w:cs="Times New Roman"/>
          <w:sz w:val="24"/>
          <w:szCs w:val="24"/>
        </w:rPr>
        <w:t xml:space="preserve"> One way is through direct observation and exploration. </w:t>
      </w:r>
      <w:r>
        <w:rPr>
          <w:rFonts w:ascii="Times New Roman" w:hAnsi="Times New Roman" w:cs="Times New Roman"/>
          <w:sz w:val="24"/>
          <w:szCs w:val="24"/>
        </w:rPr>
        <w:t xml:space="preserve">However, not every piece of information can be observed firsthand. Instead, </w:t>
      </w:r>
      <w:r w:rsidR="00553EDB">
        <w:rPr>
          <w:rFonts w:ascii="Times New Roman" w:hAnsi="Times New Roman" w:cs="Times New Roman"/>
          <w:sz w:val="24"/>
          <w:szCs w:val="24"/>
        </w:rPr>
        <w:t>a person</w:t>
      </w:r>
      <w:r>
        <w:rPr>
          <w:rFonts w:ascii="Times New Roman" w:hAnsi="Times New Roman" w:cs="Times New Roman"/>
          <w:sz w:val="24"/>
          <w:szCs w:val="24"/>
        </w:rPr>
        <w:t xml:space="preserve"> must often rely on other people as information sources. This is particularly true for children who have so </w:t>
      </w:r>
      <w:r w:rsidR="00AF4182">
        <w:rPr>
          <w:rFonts w:ascii="Times New Roman" w:hAnsi="Times New Roman" w:cs="Times New Roman"/>
          <w:sz w:val="24"/>
          <w:szCs w:val="24"/>
        </w:rPr>
        <w:t xml:space="preserve">many questions about the world around them, yet have limited means </w:t>
      </w:r>
      <w:r>
        <w:rPr>
          <w:rFonts w:ascii="Times New Roman" w:hAnsi="Times New Roman" w:cs="Times New Roman"/>
          <w:sz w:val="24"/>
          <w:szCs w:val="24"/>
        </w:rPr>
        <w:t xml:space="preserve">of accessing </w:t>
      </w:r>
      <w:r w:rsidR="00AF4182">
        <w:rPr>
          <w:rFonts w:ascii="Times New Roman" w:hAnsi="Times New Roman" w:cs="Times New Roman"/>
          <w:sz w:val="24"/>
          <w:szCs w:val="24"/>
        </w:rPr>
        <w:t>the answers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4182">
        <w:rPr>
          <w:rFonts w:ascii="Times New Roman" w:hAnsi="Times New Roman" w:cs="Times New Roman"/>
          <w:sz w:val="24"/>
          <w:szCs w:val="24"/>
        </w:rPr>
        <w:t xml:space="preserve">Thus, children must rely on other people to provide </w:t>
      </w:r>
      <w:r w:rsidR="009D4F38">
        <w:rPr>
          <w:rFonts w:ascii="Times New Roman" w:hAnsi="Times New Roman" w:cs="Times New Roman"/>
          <w:sz w:val="24"/>
          <w:szCs w:val="24"/>
        </w:rPr>
        <w:t>answers to their questions</w:t>
      </w:r>
      <w:del w:id="5" w:author="Jessica Stanis" w:date="2015-04-09T09:24:00Z">
        <w:r w:rsidR="009D4F38" w:rsidDel="0046709E">
          <w:rPr>
            <w:rFonts w:ascii="Times New Roman" w:hAnsi="Times New Roman" w:cs="Times New Roman"/>
            <w:sz w:val="24"/>
            <w:szCs w:val="24"/>
          </w:rPr>
          <w:delText xml:space="preserve"> (</w:delText>
        </w:r>
        <w:r w:rsidR="009D4F38" w:rsidRPr="00F24974" w:rsidDel="0046709E">
          <w:rPr>
            <w:rFonts w:ascii="Times New Roman" w:hAnsi="Times New Roman" w:cs="Times New Roman"/>
            <w:b/>
            <w:sz w:val="24"/>
            <w:szCs w:val="24"/>
          </w:rPr>
          <w:delText>Figure 1</w:delText>
        </w:r>
        <w:r w:rsidR="009D4F38" w:rsidDel="0046709E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="009D4F38">
        <w:rPr>
          <w:rFonts w:ascii="Times New Roman" w:hAnsi="Times New Roman" w:cs="Times New Roman"/>
          <w:sz w:val="24"/>
          <w:szCs w:val="24"/>
        </w:rPr>
        <w:t>.</w:t>
      </w:r>
    </w:p>
    <w:p w14:paraId="2A6D56B9" w14:textId="77777777" w:rsidR="00F24974" w:rsidRDefault="00F24974" w:rsidP="00F249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75AA43" w14:textId="3DFA412D" w:rsidR="00A90C7A" w:rsidRPr="00A90C7A" w:rsidRDefault="00A90C7A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p</w:t>
      </w:r>
      <w:r w:rsidR="00AF4182">
        <w:rPr>
          <w:rFonts w:ascii="Times New Roman" w:hAnsi="Times New Roman" w:cs="Times New Roman"/>
          <w:sz w:val="24"/>
          <w:szCs w:val="24"/>
        </w:rPr>
        <w:t>opular view</w:t>
      </w:r>
      <w:r w:rsidR="00553EDB">
        <w:rPr>
          <w:rFonts w:ascii="Times New Roman" w:hAnsi="Times New Roman" w:cs="Times New Roman"/>
          <w:sz w:val="24"/>
          <w:szCs w:val="24"/>
        </w:rPr>
        <w:t>point</w:t>
      </w:r>
      <w:r>
        <w:rPr>
          <w:rFonts w:ascii="Times New Roman" w:hAnsi="Times New Roman" w:cs="Times New Roman"/>
          <w:sz w:val="24"/>
          <w:szCs w:val="24"/>
        </w:rPr>
        <w:t xml:space="preserve"> that children are gullible and that they believe everything they hear. However, recent research has s</w:t>
      </w:r>
      <w:r w:rsidR="00AF4182">
        <w:rPr>
          <w:rFonts w:ascii="Times New Roman" w:hAnsi="Times New Roman" w:cs="Times New Roman"/>
          <w:sz w:val="24"/>
          <w:szCs w:val="24"/>
        </w:rPr>
        <w:t>hown this is not</w:t>
      </w:r>
      <w:r>
        <w:rPr>
          <w:rFonts w:ascii="Times New Roman" w:hAnsi="Times New Roman" w:cs="Times New Roman"/>
          <w:sz w:val="24"/>
          <w:szCs w:val="24"/>
        </w:rPr>
        <w:t xml:space="preserve"> the case. </w:t>
      </w:r>
      <w:r w:rsidR="00AF4182">
        <w:rPr>
          <w:rFonts w:ascii="Times New Roman" w:hAnsi="Times New Roman" w:cs="Times New Roman"/>
          <w:sz w:val="24"/>
          <w:szCs w:val="24"/>
        </w:rPr>
        <w:t xml:space="preserve">Children as young as age </w:t>
      </w:r>
      <w:r w:rsidR="00553EDB">
        <w:rPr>
          <w:rFonts w:ascii="Times New Roman" w:hAnsi="Times New Roman" w:cs="Times New Roman"/>
          <w:sz w:val="24"/>
          <w:szCs w:val="24"/>
        </w:rPr>
        <w:t>3</w:t>
      </w:r>
      <w:r w:rsidR="00AF41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evaluate </w:t>
      </w:r>
      <w:r w:rsidR="00AF4182">
        <w:rPr>
          <w:rFonts w:ascii="Times New Roman" w:hAnsi="Times New Roman" w:cs="Times New Roman"/>
          <w:sz w:val="24"/>
          <w:szCs w:val="24"/>
        </w:rPr>
        <w:t>what other people say</w:t>
      </w:r>
      <w:r>
        <w:rPr>
          <w:rFonts w:ascii="Times New Roman" w:hAnsi="Times New Roman" w:cs="Times New Roman"/>
          <w:sz w:val="24"/>
          <w:szCs w:val="24"/>
        </w:rPr>
        <w:t xml:space="preserve"> and show selective trust in other people’s testimony. Children pay attention</w:t>
      </w:r>
      <w:r w:rsidR="00AF4182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and use their knowledge about an individual’s prior behavior and characteristics to judge whether that individual is a trustworthy information</w:t>
      </w:r>
      <w:r w:rsidR="00553EDB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source.  </w:t>
      </w:r>
    </w:p>
    <w:p w14:paraId="3FA4BB78" w14:textId="77777777" w:rsidR="00F24974" w:rsidRDefault="00F24974" w:rsidP="00F249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4B6CE" w14:textId="0F783B7F" w:rsidR="0031689F" w:rsidRPr="002D1ED9" w:rsidRDefault="001E3861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D9">
        <w:rPr>
          <w:rFonts w:ascii="Times New Roman" w:hAnsi="Times New Roman" w:cs="Times New Roman"/>
          <w:sz w:val="24"/>
          <w:szCs w:val="24"/>
        </w:rPr>
        <w:t>This video demonstrate</w:t>
      </w:r>
      <w:r w:rsidR="00553EDB">
        <w:rPr>
          <w:rFonts w:ascii="Times New Roman" w:hAnsi="Times New Roman" w:cs="Times New Roman"/>
          <w:sz w:val="24"/>
          <w:szCs w:val="24"/>
        </w:rPr>
        <w:t>s</w:t>
      </w:r>
      <w:r w:rsidRPr="002D1ED9">
        <w:rPr>
          <w:rFonts w:ascii="Times New Roman" w:hAnsi="Times New Roman" w:cs="Times New Roman"/>
          <w:sz w:val="24"/>
          <w:szCs w:val="24"/>
        </w:rPr>
        <w:t xml:space="preserve"> how to mea</w:t>
      </w:r>
      <w:r w:rsidR="00BC2FE8" w:rsidRPr="002D1ED9">
        <w:rPr>
          <w:rFonts w:ascii="Times New Roman" w:hAnsi="Times New Roman" w:cs="Times New Roman"/>
          <w:sz w:val="24"/>
          <w:szCs w:val="24"/>
        </w:rPr>
        <w:t xml:space="preserve">sure </w:t>
      </w:r>
      <w:r w:rsidR="00B20366">
        <w:rPr>
          <w:rFonts w:ascii="Times New Roman" w:hAnsi="Times New Roman" w:cs="Times New Roman"/>
          <w:sz w:val="24"/>
          <w:szCs w:val="24"/>
        </w:rPr>
        <w:t>children’s trust in testimony based o</w:t>
      </w:r>
      <w:r w:rsidR="0019182C" w:rsidRPr="002D1ED9">
        <w:rPr>
          <w:rFonts w:ascii="Times New Roman" w:hAnsi="Times New Roman" w:cs="Times New Roman"/>
          <w:sz w:val="24"/>
          <w:szCs w:val="24"/>
        </w:rPr>
        <w:t xml:space="preserve">n methods developed by </w:t>
      </w:r>
      <w:r w:rsidR="009674FB">
        <w:rPr>
          <w:rFonts w:ascii="Times New Roman" w:hAnsi="Times New Roman" w:cs="Times New Roman"/>
          <w:sz w:val="24"/>
          <w:szCs w:val="24"/>
        </w:rPr>
        <w:t xml:space="preserve">Birch, Vauthier, and Bloom (2008) and </w:t>
      </w:r>
      <w:r w:rsidR="00AF4182">
        <w:rPr>
          <w:rFonts w:ascii="Times New Roman" w:hAnsi="Times New Roman" w:cs="Times New Roman"/>
          <w:sz w:val="24"/>
          <w:szCs w:val="24"/>
        </w:rPr>
        <w:t>Koenig, Clement</w:t>
      </w:r>
      <w:r w:rsidR="00553EDB">
        <w:rPr>
          <w:rFonts w:ascii="Times New Roman" w:hAnsi="Times New Roman" w:cs="Times New Roman"/>
          <w:sz w:val="24"/>
          <w:szCs w:val="24"/>
        </w:rPr>
        <w:t>,</w:t>
      </w:r>
      <w:r w:rsidR="00AF4182">
        <w:rPr>
          <w:rFonts w:ascii="Times New Roman" w:hAnsi="Times New Roman" w:cs="Times New Roman"/>
          <w:sz w:val="24"/>
          <w:szCs w:val="24"/>
        </w:rPr>
        <w:t xml:space="preserve"> and</w:t>
      </w:r>
      <w:r w:rsidR="00B20366">
        <w:rPr>
          <w:rFonts w:ascii="Times New Roman" w:hAnsi="Times New Roman" w:cs="Times New Roman"/>
          <w:sz w:val="24"/>
          <w:szCs w:val="24"/>
        </w:rPr>
        <w:t xml:space="preserve"> Harr</w:t>
      </w:r>
      <w:r w:rsidR="00AF4182">
        <w:rPr>
          <w:rFonts w:ascii="Times New Roman" w:hAnsi="Times New Roman" w:cs="Times New Roman"/>
          <w:sz w:val="24"/>
          <w:szCs w:val="24"/>
        </w:rPr>
        <w:t>is (2004)</w:t>
      </w:r>
      <w:r w:rsidR="009674FB">
        <w:rPr>
          <w:rFonts w:ascii="Times New Roman" w:hAnsi="Times New Roman" w:cs="Times New Roman"/>
          <w:sz w:val="24"/>
          <w:szCs w:val="24"/>
        </w:rPr>
        <w:t>.</w:t>
      </w:r>
      <w:r w:rsidR="00EF659B" w:rsidRPr="002D1E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8B047" w14:textId="77777777" w:rsidR="00F24974" w:rsidRDefault="00F24974" w:rsidP="00F249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F8D86CB" w14:textId="7BAC72E8" w:rsidR="00F24974" w:rsidRPr="00F24974" w:rsidRDefault="00F24974" w:rsidP="00F2497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F24974">
        <w:rPr>
          <w:rFonts w:ascii="Times New Roman" w:hAnsi="Times New Roman" w:cs="Times New Roman"/>
          <w:b/>
          <w:sz w:val="28"/>
          <w:szCs w:val="24"/>
        </w:rPr>
        <w:t>Procedure</w:t>
      </w:r>
      <w:r w:rsidR="0031689F" w:rsidRPr="00F24974">
        <w:rPr>
          <w:rFonts w:ascii="Times New Roman" w:hAnsi="Times New Roman" w:cs="Times New Roman"/>
          <w:b/>
          <w:sz w:val="28"/>
          <w:szCs w:val="24"/>
        </w:rPr>
        <w:t>:</w:t>
      </w:r>
    </w:p>
    <w:p w14:paraId="569DFA72" w14:textId="5D8F0DED" w:rsidR="006519F2" w:rsidRDefault="00553EDB" w:rsidP="00F249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Recruit 3- and 4-year-old children who have normal vision and hearing.</w:t>
      </w:r>
      <w:r w:rsidRPr="00553EDB">
        <w:rPr>
          <w:rFonts w:ascii="Times New Roman" w:hAnsi="Times New Roman" w:cs="Times New Roman"/>
          <w:sz w:val="24"/>
          <w:szCs w:val="24"/>
        </w:rPr>
        <w:t xml:space="preserve"> For the purposes of this demonstration, only one child is tested. Larger sample sizes are recommended when conducting any experiments.</w:t>
      </w:r>
    </w:p>
    <w:p w14:paraId="21C134C8" w14:textId="77777777" w:rsidR="00F24974" w:rsidRDefault="00F24974" w:rsidP="00F24974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AC1A34E" w14:textId="43326073" w:rsidR="007979FD" w:rsidRPr="002D1ED9" w:rsidRDefault="00553EDB" w:rsidP="00F249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Gather the necessary materials.</w:t>
      </w:r>
    </w:p>
    <w:p w14:paraId="0C1291EF" w14:textId="77777777" w:rsidR="00F24974" w:rsidRDefault="00876233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E48E0" w14:textId="4CD4F39B" w:rsidR="00CF30FD" w:rsidRPr="002D1ED9" w:rsidRDefault="00553EDB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Obtain t</w:t>
      </w:r>
      <w:r w:rsidR="00876233">
        <w:rPr>
          <w:rFonts w:ascii="Times New Roman" w:hAnsi="Times New Roman" w:cs="Times New Roman"/>
          <w:sz w:val="24"/>
          <w:szCs w:val="24"/>
        </w:rPr>
        <w:t xml:space="preserve">wo hand puppets clearly distinguishable from each other. </w:t>
      </w:r>
    </w:p>
    <w:p w14:paraId="0EC8BEF3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73BDCC76" w14:textId="6CD24BD0" w:rsidR="002C0B04" w:rsidRDefault="009D1FFF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1ED9">
        <w:rPr>
          <w:rFonts w:ascii="Times New Roman" w:hAnsi="Times New Roman" w:cs="Times New Roman"/>
          <w:sz w:val="24"/>
          <w:szCs w:val="24"/>
        </w:rPr>
        <w:t>In this demonstration, us</w:t>
      </w:r>
      <w:r w:rsidR="00876233">
        <w:rPr>
          <w:rFonts w:ascii="Times New Roman" w:hAnsi="Times New Roman" w:cs="Times New Roman"/>
          <w:sz w:val="24"/>
          <w:szCs w:val="24"/>
        </w:rPr>
        <w:t>e two male puppets with different facial features and clothing.</w:t>
      </w:r>
    </w:p>
    <w:p w14:paraId="46522121" w14:textId="77777777" w:rsidR="00F24974" w:rsidRDefault="00876233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56117" w14:textId="4C5E8345" w:rsidR="00876233" w:rsidRDefault="00553EDB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Gather f</w:t>
      </w:r>
      <w:r w:rsidR="00876233">
        <w:rPr>
          <w:rFonts w:ascii="Times New Roman" w:hAnsi="Times New Roman" w:cs="Times New Roman"/>
          <w:sz w:val="24"/>
          <w:szCs w:val="24"/>
        </w:rPr>
        <w:t>our common objects familiar to young children.</w:t>
      </w:r>
    </w:p>
    <w:p w14:paraId="0F16A23D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34C3780" w14:textId="5A32A351" w:rsidR="00876233" w:rsidRDefault="00876233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demonstration, use a car, a spoon, a ball, and a cup. </w:t>
      </w:r>
    </w:p>
    <w:p w14:paraId="725ABF45" w14:textId="77777777" w:rsidR="00F24974" w:rsidRDefault="00876233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55D3EC" w14:textId="79EBC535" w:rsidR="00876233" w:rsidRPr="00876233" w:rsidRDefault="00553EDB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Obtain </w:t>
      </w:r>
      <w:commentRangeStart w:id="6"/>
      <w:commentRangeStart w:id="7"/>
      <w:r>
        <w:rPr>
          <w:rFonts w:ascii="Times New Roman" w:hAnsi="Times New Roman" w:cs="Times New Roman"/>
          <w:sz w:val="24"/>
          <w:szCs w:val="24"/>
        </w:rPr>
        <w:t>s</w:t>
      </w:r>
      <w:r w:rsidR="005745E8">
        <w:rPr>
          <w:rFonts w:ascii="Times New Roman" w:hAnsi="Times New Roman" w:cs="Times New Roman"/>
          <w:sz w:val="24"/>
          <w:szCs w:val="24"/>
        </w:rPr>
        <w:t>ix</w:t>
      </w:r>
      <w:r w:rsidR="00876233">
        <w:rPr>
          <w:rFonts w:ascii="Times New Roman" w:hAnsi="Times New Roman" w:cs="Times New Roman"/>
          <w:sz w:val="24"/>
          <w:szCs w:val="24"/>
        </w:rPr>
        <w:t xml:space="preserve"> </w:t>
      </w:r>
      <w:r w:rsidR="00677FEC">
        <w:rPr>
          <w:rFonts w:ascii="Times New Roman" w:hAnsi="Times New Roman" w:cs="Times New Roman"/>
          <w:sz w:val="24"/>
          <w:szCs w:val="24"/>
        </w:rPr>
        <w:t>nove</w:t>
      </w:r>
      <w:r w:rsidR="00876233">
        <w:rPr>
          <w:rFonts w:ascii="Times New Roman" w:hAnsi="Times New Roman" w:cs="Times New Roman"/>
          <w:sz w:val="24"/>
          <w:szCs w:val="24"/>
        </w:rPr>
        <w:t xml:space="preserve">l objects </w:t>
      </w:r>
      <w:commentRangeEnd w:id="6"/>
      <w:r w:rsidR="0046709E">
        <w:rPr>
          <w:rStyle w:val="CommentReference"/>
        </w:rPr>
        <w:commentReference w:id="6"/>
      </w:r>
      <w:commentRangeEnd w:id="7"/>
      <w:r w:rsidR="00CC240F">
        <w:rPr>
          <w:rStyle w:val="CommentReference"/>
        </w:rPr>
        <w:commentReference w:id="7"/>
      </w:r>
      <w:r w:rsidR="00876233">
        <w:rPr>
          <w:rFonts w:ascii="Times New Roman" w:hAnsi="Times New Roman" w:cs="Times New Roman"/>
          <w:sz w:val="24"/>
          <w:szCs w:val="24"/>
        </w:rPr>
        <w:t>not familiar to young children.</w:t>
      </w:r>
    </w:p>
    <w:p w14:paraId="31DBA4F5" w14:textId="77777777" w:rsidR="00F24974" w:rsidRDefault="00F24974" w:rsidP="00F24974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AD26FF7" w14:textId="6D28D149" w:rsidR="003475A8" w:rsidRPr="002D1ED9" w:rsidRDefault="000476A1" w:rsidP="00F249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1ED9">
        <w:rPr>
          <w:rFonts w:ascii="Times New Roman" w:hAnsi="Times New Roman" w:cs="Times New Roman"/>
          <w:sz w:val="24"/>
          <w:szCs w:val="24"/>
        </w:rPr>
        <w:t>Data collection</w:t>
      </w:r>
      <w:r w:rsidR="00876233">
        <w:rPr>
          <w:rFonts w:ascii="Times New Roman" w:hAnsi="Times New Roman" w:cs="Times New Roman"/>
          <w:sz w:val="24"/>
          <w:szCs w:val="24"/>
        </w:rPr>
        <w:t xml:space="preserve"> procedure</w:t>
      </w:r>
      <w:r w:rsidR="00553EDB">
        <w:rPr>
          <w:rFonts w:ascii="Times New Roman" w:hAnsi="Times New Roman" w:cs="Times New Roman"/>
          <w:sz w:val="24"/>
          <w:szCs w:val="24"/>
        </w:rPr>
        <w:t>.</w:t>
      </w:r>
    </w:p>
    <w:p w14:paraId="525410B0" w14:textId="77777777" w:rsidR="00F24974" w:rsidRDefault="00F24974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E27DAAE" w14:textId="51F1CD03" w:rsidR="00C349AC" w:rsidRDefault="00A80307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D1ED9">
        <w:rPr>
          <w:rFonts w:ascii="Times New Roman" w:hAnsi="Times New Roman" w:cs="Times New Roman"/>
          <w:sz w:val="24"/>
          <w:szCs w:val="24"/>
        </w:rPr>
        <w:t xml:space="preserve"> </w:t>
      </w:r>
      <w:r w:rsidR="00C349AC">
        <w:rPr>
          <w:rFonts w:ascii="Times New Roman" w:hAnsi="Times New Roman" w:cs="Times New Roman"/>
          <w:sz w:val="24"/>
          <w:szCs w:val="24"/>
        </w:rPr>
        <w:t>Introduction</w:t>
      </w:r>
      <w:r w:rsidR="00553EDB">
        <w:rPr>
          <w:rFonts w:ascii="Times New Roman" w:hAnsi="Times New Roman" w:cs="Times New Roman"/>
          <w:sz w:val="24"/>
          <w:szCs w:val="24"/>
        </w:rPr>
        <w:t>.</w:t>
      </w:r>
      <w:r w:rsidR="00C349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106ED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6A08976A" w14:textId="510EB2AD" w:rsidR="00C349AC" w:rsidRDefault="00C349AC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the child to the puppets by saying</w:t>
      </w:r>
      <w:r w:rsidR="001F7C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brought a bunch of fun things with me today</w:t>
      </w:r>
      <w:r w:rsidR="001F7C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I also brought two puppet friends: Ben and Tom.”</w:t>
      </w:r>
    </w:p>
    <w:p w14:paraId="6E43ADE0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61E2B1A" w14:textId="532E32E7" w:rsidR="005560E0" w:rsidRDefault="001F7C83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e</w:t>
      </w:r>
      <w:r w:rsidR="00C349AC">
        <w:rPr>
          <w:rFonts w:ascii="Times New Roman" w:hAnsi="Times New Roman" w:cs="Times New Roman"/>
          <w:sz w:val="24"/>
          <w:szCs w:val="24"/>
        </w:rPr>
        <w:t xml:space="preserve">ach puppet to the child by </w:t>
      </w:r>
      <w:r>
        <w:rPr>
          <w:rFonts w:ascii="Times New Roman" w:hAnsi="Times New Roman" w:cs="Times New Roman"/>
          <w:sz w:val="24"/>
          <w:szCs w:val="24"/>
        </w:rPr>
        <w:t xml:space="preserve">acting as the puppet and </w:t>
      </w:r>
      <w:r w:rsidR="00C349AC">
        <w:rPr>
          <w:rFonts w:ascii="Times New Roman" w:hAnsi="Times New Roman" w:cs="Times New Roman"/>
          <w:sz w:val="24"/>
          <w:szCs w:val="24"/>
        </w:rPr>
        <w:t>saying: “Hi, I’m Ben/Tom. What’s your name?</w:t>
      </w:r>
      <w:r w:rsidR="00AF4182">
        <w:rPr>
          <w:rFonts w:ascii="Times New Roman" w:hAnsi="Times New Roman" w:cs="Times New Roman"/>
          <w:sz w:val="24"/>
          <w:szCs w:val="24"/>
        </w:rPr>
        <w:t xml:space="preserve"> [Child responds.]</w:t>
      </w:r>
      <w:r w:rsidR="00C349AC">
        <w:rPr>
          <w:rFonts w:ascii="Times New Roman" w:hAnsi="Times New Roman" w:cs="Times New Roman"/>
          <w:sz w:val="24"/>
          <w:szCs w:val="24"/>
        </w:rPr>
        <w:t xml:space="preserve"> Nice to meet you, [child’s name].” </w:t>
      </w:r>
    </w:p>
    <w:p w14:paraId="35726D47" w14:textId="77777777" w:rsidR="00F24974" w:rsidRDefault="00C349AC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5B867" w14:textId="02427F83" w:rsidR="00C349AC" w:rsidRDefault="001F7C83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9AC">
        <w:rPr>
          <w:rFonts w:ascii="Times New Roman" w:hAnsi="Times New Roman" w:cs="Times New Roman"/>
          <w:sz w:val="24"/>
          <w:szCs w:val="24"/>
        </w:rPr>
        <w:t>History phase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AF4303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0C49681" w14:textId="1E543608" w:rsidR="00C349AC" w:rsidRDefault="00C349AC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the four common objects on the table in front of the child and say: “Let’s show these things to Ben and Tom. We’ll let them talk </w:t>
      </w:r>
      <w:r w:rsidR="00677FEC">
        <w:rPr>
          <w:rFonts w:ascii="Times New Roman" w:hAnsi="Times New Roman" w:cs="Times New Roman"/>
          <w:sz w:val="24"/>
          <w:szCs w:val="24"/>
        </w:rPr>
        <w:t>now</w:t>
      </w:r>
      <w:r w:rsidR="001F7C83">
        <w:rPr>
          <w:rFonts w:ascii="Times New Roman" w:hAnsi="Times New Roman" w:cs="Times New Roman"/>
          <w:sz w:val="24"/>
          <w:szCs w:val="24"/>
        </w:rPr>
        <w:t>,</w:t>
      </w:r>
      <w:r w:rsidR="00677FEC">
        <w:rPr>
          <w:rFonts w:ascii="Times New Roman" w:hAnsi="Times New Roman" w:cs="Times New Roman"/>
          <w:sz w:val="24"/>
          <w:szCs w:val="24"/>
        </w:rPr>
        <w:t xml:space="preserve"> and we </w:t>
      </w:r>
      <w:r w:rsidR="001F7C83">
        <w:rPr>
          <w:rFonts w:ascii="Times New Roman" w:hAnsi="Times New Roman" w:cs="Times New Roman"/>
          <w:sz w:val="24"/>
          <w:szCs w:val="24"/>
        </w:rPr>
        <w:t>can</w:t>
      </w:r>
      <w:r w:rsidR="00677FEC">
        <w:rPr>
          <w:rFonts w:ascii="Times New Roman" w:hAnsi="Times New Roman" w:cs="Times New Roman"/>
          <w:sz w:val="24"/>
          <w:szCs w:val="24"/>
        </w:rPr>
        <w:t xml:space="preserve"> watch and listen.”</w:t>
      </w:r>
    </w:p>
    <w:p w14:paraId="71AAA1AE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2333761" w14:textId="01AF08F2" w:rsidR="00273212" w:rsidRDefault="001F7C83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e</w:t>
      </w:r>
      <w:r w:rsidR="00273212">
        <w:rPr>
          <w:rFonts w:ascii="Times New Roman" w:hAnsi="Times New Roman" w:cs="Times New Roman"/>
          <w:sz w:val="24"/>
          <w:szCs w:val="24"/>
        </w:rPr>
        <w:t>ach puppet</w:t>
      </w:r>
      <w:r w:rsidR="00C349AC">
        <w:rPr>
          <w:rFonts w:ascii="Times New Roman" w:hAnsi="Times New Roman" w:cs="Times New Roman"/>
          <w:sz w:val="24"/>
          <w:szCs w:val="24"/>
        </w:rPr>
        <w:t xml:space="preserve"> label</w:t>
      </w:r>
      <w:r w:rsidR="00D870EC">
        <w:rPr>
          <w:rFonts w:ascii="Times New Roman" w:hAnsi="Times New Roman" w:cs="Times New Roman"/>
          <w:sz w:val="24"/>
          <w:szCs w:val="24"/>
        </w:rPr>
        <w:t xml:space="preserve"> each of</w:t>
      </w:r>
      <w:r w:rsidR="00C349AC">
        <w:rPr>
          <w:rFonts w:ascii="Times New Roman" w:hAnsi="Times New Roman" w:cs="Times New Roman"/>
          <w:sz w:val="24"/>
          <w:szCs w:val="24"/>
        </w:rPr>
        <w:t xml:space="preserve"> the objects. </w:t>
      </w:r>
    </w:p>
    <w:p w14:paraId="1B9A0865" w14:textId="77777777" w:rsidR="00F24974" w:rsidRPr="00F24974" w:rsidRDefault="00F24974" w:rsidP="00F2497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DDE1F03" w14:textId="4388D524" w:rsidR="00F24974" w:rsidRPr="00F24974" w:rsidRDefault="001F7C83" w:rsidP="00F24974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Have o</w:t>
      </w:r>
      <w:r w:rsidR="00F24974" w:rsidRPr="00F24974">
        <w:rPr>
          <w:rFonts w:ascii="Times New Roman" w:hAnsi="Times New Roman" w:cs="Times New Roman"/>
          <w:sz w:val="24"/>
          <w:szCs w:val="24"/>
        </w:rPr>
        <w:t>ne puppet label all four objects correctly. For example, for the ball, the puppet says: “I think that’s a ball. Yes, that’s a ball.”</w:t>
      </w:r>
    </w:p>
    <w:p w14:paraId="406089A7" w14:textId="77777777" w:rsidR="00F24974" w:rsidRDefault="00F24974" w:rsidP="00F24974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14:paraId="6AF33F0D" w14:textId="1CDA2A5D" w:rsidR="00273212" w:rsidRPr="00F24974" w:rsidRDefault="001F7C83" w:rsidP="00F24974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Have t</w:t>
      </w:r>
      <w:r w:rsidR="00F24974" w:rsidRPr="00F24974">
        <w:rPr>
          <w:rFonts w:ascii="Times New Roman" w:hAnsi="Times New Roman" w:cs="Times New Roman"/>
          <w:sz w:val="24"/>
          <w:szCs w:val="24"/>
        </w:rPr>
        <w:t>he other puppet label all four objects incorrectly. For example, for the ball, the puppet says: “I think that’s a horse. Yes, that’s a horse.”</w:t>
      </w:r>
    </w:p>
    <w:p w14:paraId="528D8F8D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6A7A5D7D" w14:textId="06679DE5" w:rsidR="00273212" w:rsidRDefault="001F7C83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that </w:t>
      </w:r>
      <w:r w:rsidR="00AF4182">
        <w:rPr>
          <w:rFonts w:ascii="Times New Roman" w:hAnsi="Times New Roman" w:cs="Times New Roman"/>
          <w:sz w:val="24"/>
          <w:szCs w:val="24"/>
        </w:rPr>
        <w:t xml:space="preserve">Ben always goes first. </w:t>
      </w:r>
      <w:r w:rsidR="00D870EC">
        <w:rPr>
          <w:rFonts w:ascii="Times New Roman" w:hAnsi="Times New Roman" w:cs="Times New Roman"/>
          <w:sz w:val="24"/>
          <w:szCs w:val="24"/>
        </w:rPr>
        <w:t>For half of the children, Ben is the accurate puppet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70EC">
        <w:rPr>
          <w:rFonts w:ascii="Times New Roman" w:hAnsi="Times New Roman" w:cs="Times New Roman"/>
          <w:sz w:val="24"/>
          <w:szCs w:val="24"/>
        </w:rPr>
        <w:t xml:space="preserve"> and for the other half, </w:t>
      </w:r>
      <w:r w:rsidR="00234056">
        <w:rPr>
          <w:rFonts w:ascii="Times New Roman" w:hAnsi="Times New Roman" w:cs="Times New Roman"/>
          <w:sz w:val="24"/>
          <w:szCs w:val="24"/>
        </w:rPr>
        <w:t>Ben is</w:t>
      </w:r>
      <w:r w:rsidR="00D870EC">
        <w:rPr>
          <w:rFonts w:ascii="Times New Roman" w:hAnsi="Times New Roman" w:cs="Times New Roman"/>
          <w:sz w:val="24"/>
          <w:szCs w:val="24"/>
        </w:rPr>
        <w:t xml:space="preserve"> the </w:t>
      </w:r>
      <w:r w:rsidR="00234056">
        <w:rPr>
          <w:rFonts w:ascii="Times New Roman" w:hAnsi="Times New Roman" w:cs="Times New Roman"/>
          <w:sz w:val="24"/>
          <w:szCs w:val="24"/>
        </w:rPr>
        <w:t>in</w:t>
      </w:r>
      <w:r w:rsidR="00D870EC">
        <w:rPr>
          <w:rFonts w:ascii="Times New Roman" w:hAnsi="Times New Roman" w:cs="Times New Roman"/>
          <w:sz w:val="24"/>
          <w:szCs w:val="24"/>
        </w:rPr>
        <w:t>accurate puppet.</w:t>
      </w:r>
    </w:p>
    <w:p w14:paraId="1BC903CB" w14:textId="77777777" w:rsidR="00F24974" w:rsidRDefault="00677FEC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3446E" w14:textId="620BAE59" w:rsidR="00D870EC" w:rsidRDefault="001F7C83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FEC">
        <w:rPr>
          <w:rFonts w:ascii="Times New Roman" w:hAnsi="Times New Roman" w:cs="Times New Roman"/>
          <w:sz w:val="24"/>
          <w:szCs w:val="24"/>
        </w:rPr>
        <w:t>Test phase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0D3BBA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E384A70" w14:textId="430E5685" w:rsidR="005745E8" w:rsidRDefault="00234056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phase, </w:t>
      </w:r>
      <w:r w:rsidR="00A617E6">
        <w:rPr>
          <w:rFonts w:ascii="Times New Roman" w:hAnsi="Times New Roman" w:cs="Times New Roman"/>
          <w:sz w:val="24"/>
          <w:szCs w:val="24"/>
        </w:rPr>
        <w:t xml:space="preserve">present a pair of novel objects to 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5745E8">
        <w:rPr>
          <w:rFonts w:ascii="Times New Roman" w:hAnsi="Times New Roman" w:cs="Times New Roman"/>
          <w:sz w:val="24"/>
          <w:szCs w:val="24"/>
        </w:rPr>
        <w:t>hildren</w:t>
      </w:r>
      <w:r w:rsidR="00A617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7E6">
        <w:rPr>
          <w:rFonts w:ascii="Times New Roman" w:hAnsi="Times New Roman" w:cs="Times New Roman"/>
          <w:sz w:val="24"/>
          <w:szCs w:val="24"/>
        </w:rPr>
        <w:t>followed by</w:t>
      </w:r>
      <w:r>
        <w:rPr>
          <w:rFonts w:ascii="Times New Roman" w:hAnsi="Times New Roman" w:cs="Times New Roman"/>
          <w:sz w:val="24"/>
          <w:szCs w:val="24"/>
        </w:rPr>
        <w:t xml:space="preserve"> conflicting information about the objects</w:t>
      </w:r>
      <w:r w:rsidR="00A617E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label</w:t>
      </w:r>
      <w:r w:rsidR="00A617E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B93CB8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688DCE7C" w14:textId="6F4FE2C5" w:rsidR="00234056" w:rsidRDefault="00A617E6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</w:t>
      </w:r>
      <w:r w:rsidR="00234056">
        <w:rPr>
          <w:rFonts w:ascii="Times New Roman" w:hAnsi="Times New Roman" w:cs="Times New Roman"/>
          <w:sz w:val="24"/>
          <w:szCs w:val="24"/>
        </w:rPr>
        <w:t xml:space="preserve"> two novel objects on the table. </w:t>
      </w:r>
    </w:p>
    <w:p w14:paraId="735B12C4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24AD532" w14:textId="50B04F58" w:rsidR="005745E8" w:rsidRDefault="005745E8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617E6">
        <w:rPr>
          <w:rFonts w:ascii="Times New Roman" w:hAnsi="Times New Roman" w:cs="Times New Roman"/>
          <w:sz w:val="24"/>
          <w:szCs w:val="24"/>
        </w:rPr>
        <w:t>urn</w:t>
      </w:r>
      <w:r>
        <w:rPr>
          <w:rFonts w:ascii="Times New Roman" w:hAnsi="Times New Roman" w:cs="Times New Roman"/>
          <w:sz w:val="24"/>
          <w:szCs w:val="24"/>
        </w:rPr>
        <w:t xml:space="preserve"> to one puppet (Ben) and say: “Look, Ben. What’s this?” and pick up one of the objects. </w:t>
      </w:r>
      <w:r w:rsidR="00A617E6">
        <w:rPr>
          <w:rFonts w:ascii="Times New Roman" w:hAnsi="Times New Roman" w:cs="Times New Roman"/>
          <w:sz w:val="24"/>
          <w:szCs w:val="24"/>
        </w:rPr>
        <w:t>Have the</w:t>
      </w:r>
      <w:r>
        <w:rPr>
          <w:rFonts w:ascii="Times New Roman" w:hAnsi="Times New Roman" w:cs="Times New Roman"/>
          <w:sz w:val="24"/>
          <w:szCs w:val="24"/>
        </w:rPr>
        <w:t xml:space="preserve"> puppet respond: “I think that’s a </w:t>
      </w:r>
      <w:r w:rsidR="009674FB">
        <w:rPr>
          <w:rFonts w:ascii="Times New Roman" w:hAnsi="Times New Roman" w:cs="Times New Roman"/>
          <w:sz w:val="24"/>
          <w:szCs w:val="24"/>
        </w:rPr>
        <w:t>blicket</w:t>
      </w:r>
      <w:r>
        <w:rPr>
          <w:rFonts w:ascii="Times New Roman" w:hAnsi="Times New Roman" w:cs="Times New Roman"/>
          <w:sz w:val="24"/>
          <w:szCs w:val="24"/>
        </w:rPr>
        <w:t xml:space="preserve">. Yes, that’s </w:t>
      </w:r>
      <w:r w:rsidR="009674FB">
        <w:rPr>
          <w:rFonts w:ascii="Times New Roman" w:hAnsi="Times New Roman" w:cs="Times New Roman"/>
          <w:sz w:val="24"/>
          <w:szCs w:val="24"/>
        </w:rPr>
        <w:t>blicket</w:t>
      </w:r>
      <w:r>
        <w:rPr>
          <w:rFonts w:ascii="Times New Roman" w:hAnsi="Times New Roman" w:cs="Times New Roman"/>
          <w:sz w:val="24"/>
          <w:szCs w:val="24"/>
        </w:rPr>
        <w:t xml:space="preserve">. Do you see the </w:t>
      </w:r>
      <w:r w:rsidR="009674FB">
        <w:rPr>
          <w:rFonts w:ascii="Times New Roman" w:hAnsi="Times New Roman" w:cs="Times New Roman"/>
          <w:sz w:val="24"/>
          <w:szCs w:val="24"/>
        </w:rPr>
        <w:t>blicket</w:t>
      </w:r>
      <w:r>
        <w:rPr>
          <w:rFonts w:ascii="Times New Roman" w:hAnsi="Times New Roman" w:cs="Times New Roman"/>
          <w:sz w:val="24"/>
          <w:szCs w:val="24"/>
        </w:rPr>
        <w:t>?” and look at the child.</w:t>
      </w:r>
      <w:r w:rsidR="00A617E6">
        <w:rPr>
          <w:rFonts w:ascii="Times New Roman" w:hAnsi="Times New Roman" w:cs="Times New Roman"/>
          <w:sz w:val="24"/>
          <w:szCs w:val="24"/>
        </w:rPr>
        <w:t xml:space="preserve"> Place </w:t>
      </w:r>
      <w:r>
        <w:rPr>
          <w:rFonts w:ascii="Times New Roman" w:hAnsi="Times New Roman" w:cs="Times New Roman"/>
          <w:sz w:val="24"/>
          <w:szCs w:val="24"/>
        </w:rPr>
        <w:t>the object back on the table.</w:t>
      </w:r>
    </w:p>
    <w:p w14:paraId="07EBE4B0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714D1583" w14:textId="15C84F68" w:rsidR="005745E8" w:rsidRDefault="005745E8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617E6">
        <w:rPr>
          <w:rFonts w:ascii="Times New Roman" w:hAnsi="Times New Roman" w:cs="Times New Roman"/>
          <w:sz w:val="24"/>
          <w:szCs w:val="24"/>
        </w:rPr>
        <w:t>urn</w:t>
      </w:r>
      <w:r>
        <w:rPr>
          <w:rFonts w:ascii="Times New Roman" w:hAnsi="Times New Roman" w:cs="Times New Roman"/>
          <w:sz w:val="24"/>
          <w:szCs w:val="24"/>
        </w:rPr>
        <w:t xml:space="preserve"> to the other puppet (Tom) and repeat </w:t>
      </w:r>
      <w:r w:rsidR="00A617E6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question, while picking up the other novel object. </w:t>
      </w:r>
      <w:r w:rsidR="00A617E6">
        <w:rPr>
          <w:rFonts w:ascii="Times New Roman" w:hAnsi="Times New Roman" w:cs="Times New Roman"/>
          <w:sz w:val="24"/>
          <w:szCs w:val="24"/>
        </w:rPr>
        <w:t>Have the</w:t>
      </w:r>
      <w:r>
        <w:rPr>
          <w:rFonts w:ascii="Times New Roman" w:hAnsi="Times New Roman" w:cs="Times New Roman"/>
          <w:sz w:val="24"/>
          <w:szCs w:val="24"/>
        </w:rPr>
        <w:t xml:space="preserve"> puppet respond in the same way as before, </w:t>
      </w:r>
      <w:r w:rsidR="00234056">
        <w:rPr>
          <w:rFonts w:ascii="Times New Roman" w:hAnsi="Times New Roman" w:cs="Times New Roman"/>
          <w:sz w:val="24"/>
          <w:szCs w:val="24"/>
        </w:rPr>
        <w:t xml:space="preserve">labeling it a </w:t>
      </w:r>
      <w:r w:rsidR="009674FB">
        <w:rPr>
          <w:rFonts w:ascii="Times New Roman" w:hAnsi="Times New Roman" w:cs="Times New Roman"/>
          <w:sz w:val="24"/>
          <w:szCs w:val="24"/>
        </w:rPr>
        <w:t>blicket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17E6">
        <w:rPr>
          <w:rFonts w:ascii="Times New Roman" w:hAnsi="Times New Roman" w:cs="Times New Roman"/>
          <w:sz w:val="24"/>
          <w:szCs w:val="24"/>
        </w:rPr>
        <w:t>Place</w:t>
      </w:r>
      <w:r>
        <w:rPr>
          <w:rFonts w:ascii="Times New Roman" w:hAnsi="Times New Roman" w:cs="Times New Roman"/>
          <w:sz w:val="24"/>
          <w:szCs w:val="24"/>
        </w:rPr>
        <w:t xml:space="preserve"> the object back on the table.</w:t>
      </w:r>
    </w:p>
    <w:p w14:paraId="7FB0F499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7795480D" w14:textId="30382586" w:rsidR="005745E8" w:rsidRDefault="00A617E6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</w:t>
      </w:r>
      <w:r w:rsidR="005745E8">
        <w:rPr>
          <w:rFonts w:ascii="Times New Roman" w:hAnsi="Times New Roman" w:cs="Times New Roman"/>
          <w:sz w:val="24"/>
          <w:szCs w:val="24"/>
        </w:rPr>
        <w:t xml:space="preserve"> down the puppets, </w:t>
      </w:r>
      <w:r>
        <w:rPr>
          <w:rFonts w:ascii="Times New Roman" w:hAnsi="Times New Roman" w:cs="Times New Roman"/>
          <w:sz w:val="24"/>
          <w:szCs w:val="24"/>
        </w:rPr>
        <w:t xml:space="preserve">and then the experimenter </w:t>
      </w:r>
      <w:r w:rsidR="005745E8">
        <w:rPr>
          <w:rFonts w:ascii="Times New Roman" w:hAnsi="Times New Roman" w:cs="Times New Roman"/>
          <w:sz w:val="24"/>
          <w:szCs w:val="24"/>
        </w:rPr>
        <w:t>close</w:t>
      </w:r>
      <w:r>
        <w:rPr>
          <w:rFonts w:ascii="Times New Roman" w:hAnsi="Times New Roman" w:cs="Times New Roman"/>
          <w:sz w:val="24"/>
          <w:szCs w:val="24"/>
        </w:rPr>
        <w:t>s</w:t>
      </w:r>
      <w:r w:rsidR="005745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their</w:t>
      </w:r>
      <w:r w:rsidR="005745E8">
        <w:rPr>
          <w:rFonts w:ascii="Times New Roman" w:hAnsi="Times New Roman" w:cs="Times New Roman"/>
          <w:sz w:val="24"/>
          <w:szCs w:val="24"/>
        </w:rPr>
        <w:t xml:space="preserve"> eyes, hold</w:t>
      </w:r>
      <w:r>
        <w:rPr>
          <w:rFonts w:ascii="Times New Roman" w:hAnsi="Times New Roman" w:cs="Times New Roman"/>
          <w:sz w:val="24"/>
          <w:szCs w:val="24"/>
        </w:rPr>
        <w:t>s</w:t>
      </w:r>
      <w:r w:rsidR="005745E8">
        <w:rPr>
          <w:rFonts w:ascii="Times New Roman" w:hAnsi="Times New Roman" w:cs="Times New Roman"/>
          <w:sz w:val="24"/>
          <w:szCs w:val="24"/>
        </w:rPr>
        <w:t xml:space="preserve"> out </w:t>
      </w:r>
      <w:r>
        <w:rPr>
          <w:rFonts w:ascii="Times New Roman" w:hAnsi="Times New Roman" w:cs="Times New Roman"/>
          <w:sz w:val="24"/>
          <w:szCs w:val="24"/>
        </w:rPr>
        <w:t>their</w:t>
      </w:r>
      <w:r w:rsidR="005745E8">
        <w:rPr>
          <w:rFonts w:ascii="Times New Roman" w:hAnsi="Times New Roman" w:cs="Times New Roman"/>
          <w:sz w:val="24"/>
          <w:szCs w:val="24"/>
        </w:rPr>
        <w:t xml:space="preserve"> hands</w:t>
      </w:r>
      <w:r>
        <w:rPr>
          <w:rFonts w:ascii="Times New Roman" w:hAnsi="Times New Roman" w:cs="Times New Roman"/>
          <w:sz w:val="24"/>
          <w:szCs w:val="24"/>
        </w:rPr>
        <w:t>,</w:t>
      </w:r>
      <w:r w:rsidR="005745E8">
        <w:rPr>
          <w:rFonts w:ascii="Times New Roman" w:hAnsi="Times New Roman" w:cs="Times New Roman"/>
          <w:sz w:val="24"/>
          <w:szCs w:val="24"/>
        </w:rPr>
        <w:t xml:space="preserve"> and asks the child: “Can you give me the </w:t>
      </w:r>
      <w:r w:rsidR="009674FB">
        <w:rPr>
          <w:rFonts w:ascii="Times New Roman" w:hAnsi="Times New Roman" w:cs="Times New Roman"/>
          <w:sz w:val="24"/>
          <w:szCs w:val="24"/>
        </w:rPr>
        <w:t>blicket</w:t>
      </w:r>
      <w:r w:rsidR="005745E8">
        <w:rPr>
          <w:rFonts w:ascii="Times New Roman" w:hAnsi="Times New Roman" w:cs="Times New Roman"/>
          <w:sz w:val="24"/>
          <w:szCs w:val="24"/>
        </w:rPr>
        <w:t>?”</w:t>
      </w:r>
      <w:r w:rsidR="006C5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Note</w:t>
      </w:r>
      <w:r w:rsidR="006C5E76">
        <w:rPr>
          <w:rFonts w:ascii="Times New Roman" w:hAnsi="Times New Roman" w:cs="Times New Roman"/>
          <w:sz w:val="24"/>
          <w:szCs w:val="24"/>
        </w:rPr>
        <w:t xml:space="preserve"> which object the child cho</w:t>
      </w:r>
      <w:r>
        <w:rPr>
          <w:rFonts w:ascii="Times New Roman" w:hAnsi="Times New Roman" w:cs="Times New Roman"/>
          <w:sz w:val="24"/>
          <w:szCs w:val="24"/>
        </w:rPr>
        <w:t>o</w:t>
      </w:r>
      <w:r w:rsidR="006C5E76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>s</w:t>
      </w:r>
      <w:r w:rsidR="006C5E76">
        <w:rPr>
          <w:rFonts w:ascii="Times New Roman" w:hAnsi="Times New Roman" w:cs="Times New Roman"/>
          <w:sz w:val="24"/>
          <w:szCs w:val="24"/>
        </w:rPr>
        <w:t>.</w:t>
      </w:r>
    </w:p>
    <w:p w14:paraId="42A4886B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9ADF218" w14:textId="5B034DEA" w:rsidR="005745E8" w:rsidRDefault="00A617E6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 this procedure</w:t>
      </w:r>
      <w:r w:rsidR="005745E8">
        <w:rPr>
          <w:rFonts w:ascii="Times New Roman" w:hAnsi="Times New Roman" w:cs="Times New Roman"/>
          <w:sz w:val="24"/>
          <w:szCs w:val="24"/>
        </w:rPr>
        <w:t xml:space="preserve"> two more times with different sets of objects</w:t>
      </w:r>
      <w:r w:rsidR="00EA2FD9">
        <w:rPr>
          <w:rFonts w:ascii="Times New Roman" w:hAnsi="Times New Roman" w:cs="Times New Roman"/>
          <w:sz w:val="24"/>
          <w:szCs w:val="24"/>
        </w:rPr>
        <w:t xml:space="preserve"> and different words (“truly” and “modi”). </w:t>
      </w:r>
    </w:p>
    <w:p w14:paraId="3D124E02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F8CAC1D" w14:textId="6FE47776" w:rsidR="00677FEC" w:rsidRDefault="00A617E6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Counterbalance the </w:t>
      </w:r>
      <w:r w:rsidR="00AB1021">
        <w:rPr>
          <w:rFonts w:ascii="Times New Roman" w:hAnsi="Times New Roman" w:cs="Times New Roman"/>
          <w:sz w:val="24"/>
          <w:szCs w:val="24"/>
        </w:rPr>
        <w:t xml:space="preserve">specific </w:t>
      </w:r>
      <w:r w:rsidR="00EA2FD9">
        <w:rPr>
          <w:rFonts w:ascii="Times New Roman" w:hAnsi="Times New Roman" w:cs="Times New Roman"/>
          <w:sz w:val="24"/>
          <w:szCs w:val="24"/>
        </w:rPr>
        <w:t xml:space="preserve">objects </w:t>
      </w:r>
      <w:r w:rsidR="00294A0A">
        <w:rPr>
          <w:rFonts w:ascii="Times New Roman" w:hAnsi="Times New Roman" w:cs="Times New Roman"/>
          <w:sz w:val="24"/>
          <w:szCs w:val="24"/>
        </w:rPr>
        <w:t>named by</w:t>
      </w:r>
      <w:r w:rsidR="00EA2FD9">
        <w:rPr>
          <w:rFonts w:ascii="Times New Roman" w:hAnsi="Times New Roman" w:cs="Times New Roman"/>
          <w:sz w:val="24"/>
          <w:szCs w:val="24"/>
        </w:rPr>
        <w:t xml:space="preserve"> each puppet </w:t>
      </w:r>
      <w:r>
        <w:rPr>
          <w:rFonts w:ascii="Times New Roman" w:hAnsi="Times New Roman" w:cs="Times New Roman"/>
          <w:sz w:val="24"/>
          <w:szCs w:val="24"/>
        </w:rPr>
        <w:t>b</w:t>
      </w:r>
      <w:r w:rsidR="00EA2FD9">
        <w:rPr>
          <w:rFonts w:ascii="Times New Roman" w:hAnsi="Times New Roman" w:cs="Times New Roman"/>
          <w:sz w:val="24"/>
          <w:szCs w:val="24"/>
        </w:rPr>
        <w:t>etween subjects.</w:t>
      </w:r>
    </w:p>
    <w:p w14:paraId="0247741A" w14:textId="77777777" w:rsidR="00F24974" w:rsidRDefault="00EA2FD9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419FB" w14:textId="45667FFD" w:rsidR="00EA2FD9" w:rsidRDefault="001F7C83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2FD9">
        <w:rPr>
          <w:rFonts w:ascii="Times New Roman" w:hAnsi="Times New Roman" w:cs="Times New Roman"/>
          <w:sz w:val="24"/>
          <w:szCs w:val="24"/>
        </w:rPr>
        <w:t>Confirmation phase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06AA13" w14:textId="77777777" w:rsidR="00F24974" w:rsidRDefault="00F24974" w:rsidP="00F24974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39C53D2" w14:textId="03290978" w:rsidR="00EA2FD9" w:rsidRPr="00EA2FD9" w:rsidRDefault="00EA2FD9" w:rsidP="00F2497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confirm </w:t>
      </w:r>
      <w:r w:rsidRPr="00EA2FD9">
        <w:rPr>
          <w:rFonts w:ascii="Times New Roman" w:hAnsi="Times New Roman" w:cs="Times New Roman"/>
          <w:sz w:val="24"/>
          <w:szCs w:val="24"/>
        </w:rPr>
        <w:t xml:space="preserve">that children were familiar with the objects used in the history phase, </w:t>
      </w:r>
      <w:r w:rsidR="00A617E6">
        <w:rPr>
          <w:rFonts w:ascii="Times New Roman" w:hAnsi="Times New Roman" w:cs="Times New Roman"/>
          <w:sz w:val="24"/>
          <w:szCs w:val="24"/>
        </w:rPr>
        <w:t xml:space="preserve">place </w:t>
      </w:r>
      <w:r w:rsidRPr="00EA2FD9">
        <w:rPr>
          <w:rFonts w:ascii="Times New Roman" w:hAnsi="Times New Roman" w:cs="Times New Roman"/>
          <w:sz w:val="24"/>
          <w:szCs w:val="24"/>
        </w:rPr>
        <w:t xml:space="preserve">the four common objects </w:t>
      </w:r>
      <w:r w:rsidR="00294A0A">
        <w:rPr>
          <w:rFonts w:ascii="Times New Roman" w:hAnsi="Times New Roman" w:cs="Times New Roman"/>
          <w:sz w:val="24"/>
          <w:szCs w:val="24"/>
        </w:rPr>
        <w:t>from the history phase</w:t>
      </w:r>
      <w:r w:rsidRPr="00EA2FD9">
        <w:rPr>
          <w:rFonts w:ascii="Times New Roman" w:hAnsi="Times New Roman" w:cs="Times New Roman"/>
          <w:sz w:val="24"/>
          <w:szCs w:val="24"/>
        </w:rPr>
        <w:t xml:space="preserve"> on the table again and </w:t>
      </w:r>
      <w:r w:rsidR="00A617E6">
        <w:rPr>
          <w:rFonts w:ascii="Times New Roman" w:hAnsi="Times New Roman" w:cs="Times New Roman"/>
          <w:sz w:val="24"/>
          <w:szCs w:val="24"/>
        </w:rPr>
        <w:t xml:space="preserve">ask the </w:t>
      </w:r>
      <w:r w:rsidRPr="00EA2FD9">
        <w:rPr>
          <w:rFonts w:ascii="Times New Roman" w:hAnsi="Times New Roman" w:cs="Times New Roman"/>
          <w:sz w:val="24"/>
          <w:szCs w:val="24"/>
        </w:rPr>
        <w:t>children</w:t>
      </w:r>
      <w:r w:rsidR="00A617E6">
        <w:rPr>
          <w:rFonts w:ascii="Times New Roman" w:hAnsi="Times New Roman" w:cs="Times New Roman"/>
          <w:sz w:val="24"/>
          <w:szCs w:val="24"/>
        </w:rPr>
        <w:t>,</w:t>
      </w:r>
      <w:r w:rsidRPr="00EA2FD9">
        <w:rPr>
          <w:rFonts w:ascii="Times New Roman" w:hAnsi="Times New Roman" w:cs="Times New Roman"/>
          <w:sz w:val="24"/>
          <w:szCs w:val="24"/>
        </w:rPr>
        <w:t xml:space="preserve"> </w:t>
      </w:r>
      <w:r w:rsidR="00A617E6">
        <w:rPr>
          <w:rFonts w:ascii="Times New Roman" w:hAnsi="Times New Roman" w:cs="Times New Roman"/>
          <w:sz w:val="24"/>
          <w:szCs w:val="24"/>
        </w:rPr>
        <w:t>“</w:t>
      </w:r>
      <w:r w:rsidRPr="00EA2FD9">
        <w:rPr>
          <w:rFonts w:ascii="Times New Roman" w:hAnsi="Times New Roman" w:cs="Times New Roman"/>
          <w:sz w:val="24"/>
          <w:szCs w:val="24"/>
        </w:rPr>
        <w:t>What is this?”</w:t>
      </w:r>
      <w:r w:rsidRPr="00EA2FD9">
        <w:rPr>
          <w:rFonts w:ascii="AdvEPSTIM" w:hAnsi="AdvEPSTIM" w:cs="AdvEPSTIM"/>
          <w:sz w:val="24"/>
          <w:szCs w:val="24"/>
        </w:rPr>
        <w:t xml:space="preserve"> </w:t>
      </w:r>
      <w:r w:rsidRPr="00EA2FD9">
        <w:rPr>
          <w:rFonts w:ascii="Times New Roman" w:hAnsi="Times New Roman" w:cs="Times New Roman"/>
          <w:sz w:val="24"/>
          <w:szCs w:val="24"/>
        </w:rPr>
        <w:t>R</w:t>
      </w:r>
      <w:r w:rsidR="00A617E6">
        <w:rPr>
          <w:rFonts w:ascii="Times New Roman" w:hAnsi="Times New Roman" w:cs="Times New Roman"/>
          <w:sz w:val="24"/>
          <w:szCs w:val="24"/>
        </w:rPr>
        <w:t>ecord the r</w:t>
      </w:r>
      <w:r w:rsidRPr="00EA2FD9">
        <w:rPr>
          <w:rFonts w:ascii="Times New Roman" w:hAnsi="Times New Roman" w:cs="Times New Roman"/>
          <w:sz w:val="24"/>
          <w:szCs w:val="24"/>
        </w:rPr>
        <w:t>esponses.</w:t>
      </w:r>
    </w:p>
    <w:p w14:paraId="42682F80" w14:textId="77777777" w:rsidR="00F24974" w:rsidRDefault="00F24974" w:rsidP="00F24974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8DEB238" w14:textId="0848F37E" w:rsidR="00F2745A" w:rsidRPr="00EA2FD9" w:rsidRDefault="00EA2FD9" w:rsidP="00F249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A2FD9">
        <w:rPr>
          <w:rFonts w:ascii="Times New Roman" w:hAnsi="Times New Roman" w:cs="Times New Roman"/>
          <w:sz w:val="24"/>
          <w:szCs w:val="24"/>
        </w:rPr>
        <w:t>Data analysis</w:t>
      </w:r>
      <w:r w:rsidR="001F7C83">
        <w:rPr>
          <w:rFonts w:ascii="Times New Roman" w:hAnsi="Times New Roman" w:cs="Times New Roman"/>
          <w:sz w:val="24"/>
          <w:szCs w:val="24"/>
        </w:rPr>
        <w:t>.</w:t>
      </w:r>
    </w:p>
    <w:p w14:paraId="31F30E27" w14:textId="77777777" w:rsidR="00F24974" w:rsidRDefault="008D307E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8747C" w14:textId="7FFDF45E" w:rsidR="00294A0A" w:rsidRDefault="008C3BAF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A0A">
        <w:rPr>
          <w:rFonts w:ascii="Times New Roman" w:hAnsi="Times New Roman" w:cs="Times New Roman"/>
          <w:sz w:val="24"/>
          <w:szCs w:val="24"/>
        </w:rPr>
        <w:t xml:space="preserve">First, calculate the number of correct responses children provide in the confirmation phase. </w:t>
      </w:r>
      <w:r>
        <w:rPr>
          <w:rFonts w:ascii="Times New Roman" w:hAnsi="Times New Roman" w:cs="Times New Roman"/>
          <w:sz w:val="24"/>
          <w:szCs w:val="24"/>
        </w:rPr>
        <w:t>Exclude the c</w:t>
      </w:r>
      <w:r w:rsidR="00294A0A">
        <w:rPr>
          <w:rFonts w:ascii="Times New Roman" w:hAnsi="Times New Roman" w:cs="Times New Roman"/>
          <w:sz w:val="24"/>
          <w:szCs w:val="24"/>
        </w:rPr>
        <w:t>hildren who perform poorly in this phase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A0A">
        <w:rPr>
          <w:rFonts w:ascii="Times New Roman" w:hAnsi="Times New Roman" w:cs="Times New Roman"/>
          <w:sz w:val="24"/>
          <w:szCs w:val="24"/>
        </w:rPr>
        <w:t>from further analysis, as they would not have recognized that the puppet</w:t>
      </w:r>
      <w:r w:rsidR="00AB1021">
        <w:rPr>
          <w:rFonts w:ascii="Times New Roman" w:hAnsi="Times New Roman" w:cs="Times New Roman"/>
          <w:sz w:val="24"/>
          <w:szCs w:val="24"/>
        </w:rPr>
        <w:t>s differed in accuracy</w:t>
      </w:r>
      <w:r w:rsidR="00294A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64726D" w14:textId="77777777" w:rsidR="00F24974" w:rsidRDefault="00F24974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7BABC5B1" w14:textId="515BEA32" w:rsidR="00294A0A" w:rsidRDefault="008D307E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AF">
        <w:rPr>
          <w:rFonts w:ascii="Times New Roman" w:hAnsi="Times New Roman" w:cs="Times New Roman"/>
          <w:sz w:val="24"/>
          <w:szCs w:val="24"/>
        </w:rPr>
        <w:t>Calculate a</w:t>
      </w:r>
      <w:r>
        <w:rPr>
          <w:rFonts w:ascii="Times New Roman" w:hAnsi="Times New Roman" w:cs="Times New Roman"/>
          <w:sz w:val="24"/>
          <w:szCs w:val="24"/>
        </w:rPr>
        <w:t xml:space="preserve"> score of 0-3 based on how many times the children chose the object that the accurate puppet named in the test phase.</w:t>
      </w:r>
      <w:r w:rsidR="00EA2FD9">
        <w:rPr>
          <w:rFonts w:ascii="Times New Roman" w:hAnsi="Times New Roman" w:cs="Times New Roman"/>
          <w:sz w:val="24"/>
          <w:szCs w:val="24"/>
        </w:rPr>
        <w:t xml:space="preserve"> </w:t>
      </w:r>
      <w:r w:rsidR="00AB26B8">
        <w:rPr>
          <w:rFonts w:ascii="Times New Roman" w:hAnsi="Times New Roman" w:cs="Times New Roman"/>
          <w:sz w:val="24"/>
          <w:szCs w:val="24"/>
        </w:rPr>
        <w:t xml:space="preserve">For the purpose of discussing and illustrating the results, convert these scores to percentages out of 100. </w:t>
      </w:r>
    </w:p>
    <w:p w14:paraId="1586989E" w14:textId="77777777" w:rsidR="00F24974" w:rsidRDefault="00F24974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553F560A" w14:textId="48FAAF35" w:rsidR="00AB26B8" w:rsidRDefault="00AB26B8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AF">
        <w:rPr>
          <w:rFonts w:ascii="Times New Roman" w:hAnsi="Times New Roman" w:cs="Times New Roman"/>
          <w:sz w:val="24"/>
          <w:szCs w:val="24"/>
        </w:rPr>
        <w:t>Compare the c</w:t>
      </w:r>
      <w:r>
        <w:rPr>
          <w:rFonts w:ascii="Times New Roman" w:hAnsi="Times New Roman" w:cs="Times New Roman"/>
          <w:sz w:val="24"/>
          <w:szCs w:val="24"/>
        </w:rPr>
        <w:t xml:space="preserve">hildren’s scores on the test phase </w:t>
      </w:r>
      <w:r w:rsidR="008C3BA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 chance (score of 1.5) using a </w:t>
      </w:r>
      <w:r w:rsidR="00AB1021">
        <w:rPr>
          <w:rFonts w:ascii="Times New Roman" w:hAnsi="Times New Roman" w:cs="Times New Roman"/>
          <w:sz w:val="24"/>
          <w:szCs w:val="24"/>
        </w:rPr>
        <w:t xml:space="preserve">one-sample </w:t>
      </w:r>
      <w:r>
        <w:rPr>
          <w:rFonts w:ascii="Times New Roman" w:hAnsi="Times New Roman" w:cs="Times New Roman"/>
          <w:sz w:val="24"/>
          <w:szCs w:val="24"/>
        </w:rPr>
        <w:t>t-test.</w:t>
      </w:r>
    </w:p>
    <w:p w14:paraId="679990C8" w14:textId="77777777" w:rsidR="00F24974" w:rsidRDefault="00F24974" w:rsidP="00F2497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09542905" w14:textId="5BD34586" w:rsidR="00F24974" w:rsidRDefault="00AB26B8" w:rsidP="00F2497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8C3BAF">
        <w:rPr>
          <w:rFonts w:ascii="Times New Roman" w:hAnsi="Times New Roman" w:cs="Times New Roman"/>
          <w:sz w:val="24"/>
          <w:szCs w:val="24"/>
        </w:rPr>
        <w:t>ompare the c</w:t>
      </w:r>
      <w:r>
        <w:rPr>
          <w:rFonts w:ascii="Times New Roman" w:hAnsi="Times New Roman" w:cs="Times New Roman"/>
          <w:sz w:val="24"/>
          <w:szCs w:val="24"/>
        </w:rPr>
        <w:t>hildren’s scores across age groups using an independent-samples t-test.</w:t>
      </w:r>
    </w:p>
    <w:p w14:paraId="309C4756" w14:textId="77777777" w:rsidR="00F24974" w:rsidRPr="00F24974" w:rsidRDefault="00F24974" w:rsidP="00F249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3B67C7" w14:textId="75BEF5CD" w:rsidR="00AC2DE5" w:rsidRPr="00F24974" w:rsidRDefault="000476A1" w:rsidP="00F2497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F24974">
        <w:rPr>
          <w:rFonts w:ascii="Times New Roman" w:hAnsi="Times New Roman" w:cs="Times New Roman"/>
          <w:b/>
          <w:sz w:val="28"/>
          <w:szCs w:val="24"/>
        </w:rPr>
        <w:t>R</w:t>
      </w:r>
      <w:r w:rsidR="00F24974">
        <w:rPr>
          <w:rFonts w:ascii="Times New Roman" w:hAnsi="Times New Roman" w:cs="Times New Roman"/>
          <w:b/>
          <w:sz w:val="28"/>
          <w:szCs w:val="24"/>
        </w:rPr>
        <w:t>epresentative R</w:t>
      </w:r>
      <w:r w:rsidRPr="00F24974">
        <w:rPr>
          <w:rFonts w:ascii="Times New Roman" w:hAnsi="Times New Roman" w:cs="Times New Roman"/>
          <w:b/>
          <w:sz w:val="28"/>
          <w:szCs w:val="24"/>
        </w:rPr>
        <w:t>esults</w:t>
      </w:r>
      <w:r w:rsidR="00F24974">
        <w:rPr>
          <w:rFonts w:ascii="Times New Roman" w:hAnsi="Times New Roman" w:cs="Times New Roman"/>
          <w:b/>
          <w:sz w:val="28"/>
          <w:szCs w:val="24"/>
        </w:rPr>
        <w:t>:</w:t>
      </w:r>
    </w:p>
    <w:p w14:paraId="4C9160B6" w14:textId="49EFCCAF" w:rsidR="00B54BA0" w:rsidRPr="00B54BA0" w:rsidRDefault="001A2C22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D9">
        <w:rPr>
          <w:rFonts w:ascii="Times New Roman" w:hAnsi="Times New Roman" w:cs="Times New Roman"/>
          <w:sz w:val="24"/>
          <w:szCs w:val="24"/>
        </w:rPr>
        <w:t xml:space="preserve">Researchers </w:t>
      </w:r>
      <w:r w:rsidR="00B113AF" w:rsidRPr="002D1ED9">
        <w:rPr>
          <w:rFonts w:ascii="Times New Roman" w:hAnsi="Times New Roman" w:cs="Times New Roman"/>
          <w:sz w:val="24"/>
          <w:szCs w:val="24"/>
        </w:rPr>
        <w:t>tested</w:t>
      </w:r>
      <w:r w:rsidR="00C87924">
        <w:rPr>
          <w:rFonts w:ascii="Times New Roman" w:hAnsi="Times New Roman" w:cs="Times New Roman"/>
          <w:sz w:val="24"/>
          <w:szCs w:val="24"/>
        </w:rPr>
        <w:t xml:space="preserve"> 20 3-year-old and 20</w:t>
      </w:r>
      <w:r w:rsidR="00A76A3E" w:rsidRPr="002D1ED9">
        <w:rPr>
          <w:rFonts w:ascii="Times New Roman" w:hAnsi="Times New Roman" w:cs="Times New Roman"/>
          <w:sz w:val="24"/>
          <w:szCs w:val="24"/>
        </w:rPr>
        <w:t xml:space="preserve"> </w:t>
      </w:r>
      <w:r w:rsidR="00C87924">
        <w:rPr>
          <w:rFonts w:ascii="Times New Roman" w:hAnsi="Times New Roman" w:cs="Times New Roman"/>
          <w:sz w:val="24"/>
          <w:szCs w:val="24"/>
        </w:rPr>
        <w:t>4</w:t>
      </w:r>
      <w:r w:rsidR="00A76A3E" w:rsidRPr="002D1ED9">
        <w:rPr>
          <w:rFonts w:ascii="Times New Roman" w:hAnsi="Times New Roman" w:cs="Times New Roman"/>
          <w:sz w:val="24"/>
          <w:szCs w:val="24"/>
        </w:rPr>
        <w:t>-year-old children</w:t>
      </w:r>
      <w:r w:rsidR="00746EB2" w:rsidRPr="002D1ED9">
        <w:rPr>
          <w:rFonts w:ascii="Times New Roman" w:hAnsi="Times New Roman" w:cs="Times New Roman"/>
          <w:sz w:val="24"/>
          <w:szCs w:val="24"/>
        </w:rPr>
        <w:t xml:space="preserve"> </w:t>
      </w:r>
      <w:r w:rsidR="004E1E97" w:rsidRPr="002D1ED9">
        <w:rPr>
          <w:rFonts w:ascii="Times New Roman" w:hAnsi="Times New Roman" w:cs="Times New Roman"/>
          <w:sz w:val="24"/>
          <w:szCs w:val="24"/>
        </w:rPr>
        <w:t xml:space="preserve">and </w:t>
      </w:r>
      <w:r w:rsidR="00A76A3E" w:rsidRPr="002D1ED9">
        <w:rPr>
          <w:rFonts w:ascii="Times New Roman" w:hAnsi="Times New Roman" w:cs="Times New Roman"/>
          <w:sz w:val="24"/>
          <w:szCs w:val="24"/>
        </w:rPr>
        <w:t>found that</w:t>
      </w:r>
      <w:r w:rsidR="008D307E">
        <w:rPr>
          <w:rFonts w:ascii="Times New Roman" w:hAnsi="Times New Roman" w:cs="Times New Roman"/>
          <w:sz w:val="24"/>
          <w:szCs w:val="24"/>
        </w:rPr>
        <w:t xml:space="preserve"> children showed greater trust in the </w:t>
      </w:r>
      <w:r w:rsidR="00AB1021">
        <w:rPr>
          <w:rFonts w:ascii="Times New Roman" w:hAnsi="Times New Roman" w:cs="Times New Roman"/>
          <w:sz w:val="24"/>
          <w:szCs w:val="24"/>
        </w:rPr>
        <w:t xml:space="preserve">accurate </w:t>
      </w:r>
      <w:r w:rsidR="008D307E">
        <w:rPr>
          <w:rFonts w:ascii="Times New Roman" w:hAnsi="Times New Roman" w:cs="Times New Roman"/>
          <w:sz w:val="24"/>
          <w:szCs w:val="24"/>
        </w:rPr>
        <w:t xml:space="preserve">puppet. </w:t>
      </w:r>
      <w:r w:rsidR="0043634A">
        <w:rPr>
          <w:rFonts w:ascii="Times New Roman" w:hAnsi="Times New Roman" w:cs="Times New Roman"/>
          <w:sz w:val="24"/>
          <w:szCs w:val="24"/>
        </w:rPr>
        <w:t>Children were 100</w:t>
      </w:r>
      <w:r w:rsidR="00AB743B">
        <w:rPr>
          <w:rFonts w:ascii="Times New Roman" w:hAnsi="Times New Roman" w:cs="Times New Roman"/>
          <w:sz w:val="24"/>
          <w:szCs w:val="24"/>
        </w:rPr>
        <w:t>%</w:t>
      </w:r>
      <w:r w:rsidR="0043634A">
        <w:rPr>
          <w:rFonts w:ascii="Times New Roman" w:hAnsi="Times New Roman" w:cs="Times New Roman"/>
          <w:sz w:val="24"/>
          <w:szCs w:val="24"/>
        </w:rPr>
        <w:t xml:space="preserve"> accu</w:t>
      </w:r>
      <w:r w:rsidR="008D307E">
        <w:rPr>
          <w:rFonts w:ascii="Times New Roman" w:hAnsi="Times New Roman" w:cs="Times New Roman"/>
          <w:sz w:val="24"/>
          <w:szCs w:val="24"/>
        </w:rPr>
        <w:t xml:space="preserve">rate naming the familiar objects in the confirmation phase, suggesting they were capable of recognizing which puppet had been accurate in the history phase. The researchers found </w:t>
      </w:r>
      <w:r w:rsidR="00563515">
        <w:rPr>
          <w:rFonts w:ascii="Times New Roman" w:hAnsi="Times New Roman" w:cs="Times New Roman"/>
          <w:sz w:val="24"/>
          <w:szCs w:val="24"/>
        </w:rPr>
        <w:t xml:space="preserve">that </w:t>
      </w:r>
      <w:r w:rsidR="008D307E">
        <w:rPr>
          <w:rFonts w:ascii="Times New Roman" w:hAnsi="Times New Roman" w:cs="Times New Roman"/>
          <w:sz w:val="24"/>
          <w:szCs w:val="24"/>
        </w:rPr>
        <w:t xml:space="preserve">children in both </w:t>
      </w:r>
      <w:r w:rsidR="00563515">
        <w:rPr>
          <w:rFonts w:ascii="Times New Roman" w:hAnsi="Times New Roman" w:cs="Times New Roman"/>
          <w:sz w:val="24"/>
          <w:szCs w:val="24"/>
        </w:rPr>
        <w:t>age groups chose the objects labeled by the accurate puppet at rates significantly higher than chance</w:t>
      </w:r>
      <w:r w:rsidR="00B54BA0">
        <w:rPr>
          <w:rFonts w:ascii="Times New Roman" w:hAnsi="Times New Roman" w:cs="Times New Roman"/>
          <w:sz w:val="24"/>
          <w:szCs w:val="24"/>
        </w:rPr>
        <w:t xml:space="preserve"> (75% of the time for 3-year-olds and 70% of the time for 4-year-olds; </w:t>
      </w:r>
      <w:r w:rsidR="00B54BA0" w:rsidRPr="00A814D0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2F2946">
        <w:rPr>
          <w:rFonts w:ascii="Times New Roman" w:hAnsi="Times New Roman" w:cs="Times New Roman"/>
          <w:b/>
          <w:sz w:val="24"/>
          <w:szCs w:val="24"/>
        </w:rPr>
        <w:t>1</w:t>
      </w:r>
      <w:r w:rsidR="00B54BA0">
        <w:rPr>
          <w:rFonts w:ascii="Times New Roman" w:hAnsi="Times New Roman" w:cs="Times New Roman"/>
          <w:sz w:val="24"/>
          <w:szCs w:val="24"/>
        </w:rPr>
        <w:t>)</w:t>
      </w:r>
      <w:r w:rsidR="00563515">
        <w:rPr>
          <w:rFonts w:ascii="Times New Roman" w:hAnsi="Times New Roman" w:cs="Times New Roman"/>
          <w:sz w:val="24"/>
          <w:szCs w:val="24"/>
        </w:rPr>
        <w:t xml:space="preserve">. There were also no differences between 3- and 4-year-olds, suggesting that </w:t>
      </w:r>
      <w:r w:rsidR="00B54BA0">
        <w:rPr>
          <w:rFonts w:ascii="Times New Roman" w:hAnsi="Times New Roman" w:cs="Times New Roman"/>
          <w:sz w:val="24"/>
          <w:szCs w:val="24"/>
        </w:rPr>
        <w:t>children in both age groups</w:t>
      </w:r>
      <w:r w:rsidR="00563515">
        <w:rPr>
          <w:rFonts w:ascii="Times New Roman" w:hAnsi="Times New Roman" w:cs="Times New Roman"/>
          <w:sz w:val="24"/>
          <w:szCs w:val="24"/>
        </w:rPr>
        <w:t xml:space="preserve"> could use their observations of the puppet’s prior accuracy to make judgments about which puppet was reliable</w:t>
      </w:r>
      <w:r w:rsidR="00AB743B">
        <w:rPr>
          <w:rFonts w:ascii="Times New Roman" w:hAnsi="Times New Roman" w:cs="Times New Roman"/>
          <w:sz w:val="24"/>
          <w:szCs w:val="24"/>
        </w:rPr>
        <w:t>,</w:t>
      </w:r>
      <w:r w:rsidR="00563515">
        <w:rPr>
          <w:rFonts w:ascii="Times New Roman" w:hAnsi="Times New Roman" w:cs="Times New Roman"/>
          <w:sz w:val="24"/>
          <w:szCs w:val="24"/>
        </w:rPr>
        <w:t xml:space="preserve"> even when the puppets were naming unfamiliar objects. </w:t>
      </w:r>
    </w:p>
    <w:p w14:paraId="39E8A286" w14:textId="77777777" w:rsidR="00F24974" w:rsidRDefault="00F24974" w:rsidP="00F2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2116D3" w14:textId="2CAFBBA2" w:rsidR="00AC2DE5" w:rsidRPr="00F24974" w:rsidRDefault="005560E0" w:rsidP="00F2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4974">
        <w:rPr>
          <w:rFonts w:ascii="Times New Roman" w:hAnsi="Times New Roman" w:cs="Times New Roman"/>
          <w:b/>
          <w:sz w:val="28"/>
          <w:szCs w:val="24"/>
        </w:rPr>
        <w:t>Applications</w:t>
      </w:r>
      <w:r w:rsidR="00F24974" w:rsidRPr="00F24974">
        <w:rPr>
          <w:rFonts w:ascii="Times New Roman" w:hAnsi="Times New Roman" w:cs="Times New Roman"/>
          <w:b/>
          <w:sz w:val="28"/>
          <w:szCs w:val="24"/>
        </w:rPr>
        <w:t>:</w:t>
      </w:r>
    </w:p>
    <w:p w14:paraId="076DC910" w14:textId="6740AAF4" w:rsidR="00924131" w:rsidRDefault="00924131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finding that children as young as age 3 show selective trust in information sources has important implications for how children learn about </w:t>
      </w:r>
      <w:r w:rsidR="00CC6F34">
        <w:rPr>
          <w:rFonts w:ascii="Times New Roman" w:hAnsi="Times New Roman" w:cs="Times New Roman"/>
          <w:sz w:val="24"/>
          <w:szCs w:val="24"/>
        </w:rPr>
        <w:t>a wide range of topics.</w:t>
      </w:r>
      <w:r>
        <w:rPr>
          <w:rFonts w:ascii="Times New Roman" w:hAnsi="Times New Roman" w:cs="Times New Roman"/>
          <w:sz w:val="24"/>
          <w:szCs w:val="24"/>
        </w:rPr>
        <w:t xml:space="preserve"> For example, when learning about the concepts underlying scientific fields</w:t>
      </w:r>
      <w:r w:rsidR="00F576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such as chemistry and biology, children typically cannot observe facts</w:t>
      </w:r>
      <w:r w:rsidR="00F576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678">
        <w:rPr>
          <w:rFonts w:ascii="Times New Roman" w:hAnsi="Times New Roman" w:cs="Times New Roman"/>
          <w:sz w:val="24"/>
          <w:szCs w:val="24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F57678">
        <w:rPr>
          <w:rFonts w:ascii="Times New Roman" w:hAnsi="Times New Roman" w:cs="Times New Roman"/>
          <w:sz w:val="24"/>
          <w:szCs w:val="24"/>
        </w:rPr>
        <w:t>T</w:t>
      </w:r>
      <w:r w:rsidR="009D4F38">
        <w:rPr>
          <w:rFonts w:ascii="Times New Roman" w:hAnsi="Times New Roman" w:cs="Times New Roman"/>
          <w:sz w:val="24"/>
          <w:szCs w:val="24"/>
        </w:rPr>
        <w:t>here is oxygen in the air” or “</w:t>
      </w:r>
      <w:r w:rsidR="00F57678">
        <w:rPr>
          <w:rFonts w:ascii="Times New Roman" w:hAnsi="Times New Roman" w:cs="Times New Roman"/>
          <w:sz w:val="24"/>
          <w:szCs w:val="24"/>
        </w:rPr>
        <w:t>L</w:t>
      </w:r>
      <w:r w:rsidR="009D4F38">
        <w:rPr>
          <w:rFonts w:ascii="Times New Roman" w:hAnsi="Times New Roman" w:cs="Times New Roman"/>
          <w:sz w:val="24"/>
          <w:szCs w:val="24"/>
        </w:rPr>
        <w:t>iving things contain DNA</w:t>
      </w:r>
      <w:r w:rsidR="00F576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” themselves. Instead, they must rely on the testimony of other people, such as</w:t>
      </w:r>
      <w:r w:rsidR="00CC6F34">
        <w:rPr>
          <w:rFonts w:ascii="Times New Roman" w:hAnsi="Times New Roman" w:cs="Times New Roman"/>
          <w:sz w:val="24"/>
          <w:szCs w:val="24"/>
        </w:rPr>
        <w:t xml:space="preserve"> parents and</w:t>
      </w:r>
      <w:r>
        <w:rPr>
          <w:rFonts w:ascii="Times New Roman" w:hAnsi="Times New Roman" w:cs="Times New Roman"/>
          <w:sz w:val="24"/>
          <w:szCs w:val="24"/>
        </w:rPr>
        <w:t xml:space="preserve"> teachers, and </w:t>
      </w:r>
      <w:r w:rsidR="00CC6F34">
        <w:rPr>
          <w:rFonts w:ascii="Times New Roman" w:hAnsi="Times New Roman" w:cs="Times New Roman"/>
          <w:sz w:val="24"/>
          <w:szCs w:val="24"/>
        </w:rPr>
        <w:t xml:space="preserve">determine whether the information they receive is likely to be </w:t>
      </w:r>
      <w:r>
        <w:rPr>
          <w:rFonts w:ascii="Times New Roman" w:hAnsi="Times New Roman" w:cs="Times New Roman"/>
          <w:sz w:val="24"/>
          <w:szCs w:val="24"/>
        </w:rPr>
        <w:t>accurate.</w:t>
      </w:r>
      <w:r w:rsidR="00CC6F34">
        <w:rPr>
          <w:rFonts w:ascii="Times New Roman" w:hAnsi="Times New Roman" w:cs="Times New Roman"/>
          <w:sz w:val="24"/>
          <w:szCs w:val="24"/>
        </w:rPr>
        <w:t xml:space="preserve"> The same is true for learning </w:t>
      </w:r>
      <w:r w:rsidR="00E87DFE">
        <w:rPr>
          <w:rFonts w:ascii="Times New Roman" w:hAnsi="Times New Roman" w:cs="Times New Roman"/>
          <w:sz w:val="24"/>
          <w:szCs w:val="24"/>
        </w:rPr>
        <w:t>concepts related to</w:t>
      </w:r>
      <w:r w:rsidR="00CC6F34">
        <w:rPr>
          <w:rFonts w:ascii="Times New Roman" w:hAnsi="Times New Roman" w:cs="Times New Roman"/>
          <w:sz w:val="24"/>
          <w:szCs w:val="24"/>
        </w:rPr>
        <w:t xml:space="preserve"> history (</w:t>
      </w:r>
      <w:r w:rsidR="00CC6F34" w:rsidRPr="00AE789D">
        <w:rPr>
          <w:rFonts w:ascii="Times New Roman" w:hAnsi="Times New Roman" w:cs="Times New Roman"/>
          <w:i/>
          <w:sz w:val="24"/>
          <w:szCs w:val="24"/>
        </w:rPr>
        <w:t>e.g.</w:t>
      </w:r>
      <w:r w:rsidR="00CC6F34">
        <w:rPr>
          <w:rFonts w:ascii="Times New Roman" w:hAnsi="Times New Roman" w:cs="Times New Roman"/>
          <w:sz w:val="24"/>
          <w:szCs w:val="24"/>
        </w:rPr>
        <w:t>, George Washington was the first president) or religion (</w:t>
      </w:r>
      <w:r w:rsidR="00E87DFE" w:rsidRPr="00AE789D">
        <w:rPr>
          <w:rFonts w:ascii="Times New Roman" w:hAnsi="Times New Roman" w:cs="Times New Roman"/>
          <w:i/>
          <w:sz w:val="24"/>
          <w:szCs w:val="24"/>
        </w:rPr>
        <w:t>e.g.</w:t>
      </w:r>
      <w:r w:rsidR="00E87DFE">
        <w:rPr>
          <w:rFonts w:ascii="Times New Roman" w:hAnsi="Times New Roman" w:cs="Times New Roman"/>
          <w:sz w:val="24"/>
          <w:szCs w:val="24"/>
        </w:rPr>
        <w:t>, God created the earth).</w:t>
      </w:r>
      <w:r>
        <w:rPr>
          <w:rFonts w:ascii="Times New Roman" w:hAnsi="Times New Roman" w:cs="Times New Roman"/>
          <w:sz w:val="24"/>
          <w:szCs w:val="24"/>
        </w:rPr>
        <w:t xml:space="preserve"> The research on children’s trust suggests that</w:t>
      </w:r>
      <w:r w:rsidR="00F576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on the one hand, children as young as 3-year</w:t>
      </w:r>
      <w:r w:rsidR="00F5767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-old are capable of learning from more knowledgeable individuals, yet on the other hand, they keep track of how accurate the individual providing t</w:t>
      </w:r>
      <w:r w:rsidR="00E87DFE">
        <w:rPr>
          <w:rFonts w:ascii="Times New Roman" w:hAnsi="Times New Roman" w:cs="Times New Roman"/>
          <w:sz w:val="24"/>
          <w:szCs w:val="24"/>
        </w:rPr>
        <w:t>he information is likely to be and do not believe everything they hear.</w:t>
      </w:r>
    </w:p>
    <w:p w14:paraId="06A96D4D" w14:textId="77777777" w:rsidR="00144468" w:rsidRDefault="00144468" w:rsidP="00F249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00A8F2" w14:textId="7B378CAA" w:rsidR="007513D0" w:rsidRDefault="007513D0" w:rsidP="00F249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has found that</w:t>
      </w:r>
      <w:r w:rsidR="00924131">
        <w:rPr>
          <w:rFonts w:ascii="Times New Roman" w:hAnsi="Times New Roman" w:cs="Times New Roman"/>
          <w:sz w:val="24"/>
          <w:szCs w:val="24"/>
        </w:rPr>
        <w:t xml:space="preserve"> young children are also capable of making judgments about where to seek out information about different topics.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24131">
        <w:rPr>
          <w:rFonts w:ascii="Times New Roman" w:hAnsi="Times New Roman" w:cs="Times New Roman"/>
          <w:sz w:val="24"/>
          <w:szCs w:val="24"/>
        </w:rPr>
        <w:t>hey are more likely to direct questions to a</w:t>
      </w:r>
      <w:r>
        <w:rPr>
          <w:rFonts w:ascii="Times New Roman" w:hAnsi="Times New Roman" w:cs="Times New Roman"/>
          <w:sz w:val="24"/>
          <w:szCs w:val="24"/>
        </w:rPr>
        <w:t xml:space="preserve"> previously knowledgeable individual (</w:t>
      </w:r>
      <w:r w:rsidRPr="00AE789D">
        <w:rPr>
          <w:rFonts w:ascii="Times New Roman" w:hAnsi="Times New Roman" w:cs="Times New Roman"/>
          <w:i/>
          <w:sz w:val="24"/>
          <w:szCs w:val="24"/>
        </w:rPr>
        <w:t>e.g</w:t>
      </w:r>
      <w:r w:rsidRPr="00A166A2">
        <w:rPr>
          <w:rFonts w:ascii="Times New Roman" w:hAnsi="Times New Roman" w:cs="Times New Roman"/>
          <w:i/>
          <w:sz w:val="24"/>
          <w:szCs w:val="24"/>
        </w:rPr>
        <w:t>.</w:t>
      </w:r>
      <w:r w:rsidRPr="00A166A2">
        <w:rPr>
          <w:rFonts w:ascii="Times New Roman" w:hAnsi="Times New Roman" w:cs="Times New Roman"/>
          <w:sz w:val="24"/>
          <w:szCs w:val="24"/>
        </w:rPr>
        <w:t>, Koenig &amp; Harris, 2005</w:t>
      </w:r>
      <w:r>
        <w:rPr>
          <w:rFonts w:ascii="Times New Roman" w:hAnsi="Times New Roman" w:cs="Times New Roman"/>
          <w:sz w:val="24"/>
          <w:szCs w:val="24"/>
        </w:rPr>
        <w:t>)</w:t>
      </w:r>
      <w:r w:rsidR="002C6185">
        <w:rPr>
          <w:rFonts w:ascii="Times New Roman" w:hAnsi="Times New Roman" w:cs="Times New Roman"/>
          <w:sz w:val="24"/>
          <w:szCs w:val="24"/>
        </w:rPr>
        <w:t>,</w:t>
      </w:r>
      <w:r w:rsidR="00924131">
        <w:rPr>
          <w:rFonts w:ascii="Times New Roman" w:hAnsi="Times New Roman" w:cs="Times New Roman"/>
          <w:sz w:val="24"/>
          <w:szCs w:val="24"/>
        </w:rPr>
        <w:t xml:space="preserve"> and they</w:t>
      </w:r>
      <w:r>
        <w:rPr>
          <w:rFonts w:ascii="Times New Roman" w:hAnsi="Times New Roman" w:cs="Times New Roman"/>
          <w:sz w:val="24"/>
          <w:szCs w:val="24"/>
        </w:rPr>
        <w:t xml:space="preserve"> understand that some people are experts on certain topics but not others (</w:t>
      </w:r>
      <w:r w:rsidR="00E87DFE" w:rsidRPr="00AE789D">
        <w:rPr>
          <w:rFonts w:ascii="Times New Roman" w:hAnsi="Times New Roman" w:cs="Times New Roman"/>
          <w:i/>
          <w:sz w:val="24"/>
          <w:szCs w:val="24"/>
        </w:rPr>
        <w:t>e.g.,</w:t>
      </w:r>
      <w:r w:rsidR="00E87DFE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8"/>
      <w:commentRangeStart w:id="9"/>
      <w:r w:rsidRPr="00A166A2">
        <w:rPr>
          <w:rFonts w:ascii="Times New Roman" w:hAnsi="Times New Roman" w:cs="Times New Roman"/>
          <w:sz w:val="24"/>
          <w:szCs w:val="24"/>
        </w:rPr>
        <w:t>Lutz &amp; Keil, 2002</w:t>
      </w:r>
      <w:commentRangeEnd w:id="8"/>
      <w:r w:rsidR="00035B5E" w:rsidRPr="00A166A2">
        <w:rPr>
          <w:rStyle w:val="CommentReference"/>
        </w:rPr>
        <w:commentReference w:id="8"/>
      </w:r>
      <w:commentRangeEnd w:id="9"/>
      <w:r w:rsidR="00AE789D" w:rsidRPr="00A166A2">
        <w:rPr>
          <w:rStyle w:val="CommentReference"/>
        </w:rPr>
        <w:commentReference w:id="9"/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E116A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hildren </w:t>
      </w:r>
      <w:r w:rsidR="00E87DFE">
        <w:rPr>
          <w:rFonts w:ascii="Times New Roman" w:hAnsi="Times New Roman" w:cs="Times New Roman"/>
          <w:sz w:val="24"/>
          <w:szCs w:val="24"/>
        </w:rPr>
        <w:t xml:space="preserve">can think critically </w:t>
      </w:r>
      <w:r>
        <w:rPr>
          <w:rFonts w:ascii="Times New Roman" w:hAnsi="Times New Roman" w:cs="Times New Roman"/>
          <w:sz w:val="24"/>
          <w:szCs w:val="24"/>
        </w:rPr>
        <w:t>about information sources and where to find the answers to their questions, an</w:t>
      </w:r>
      <w:r w:rsidR="002C618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they have a grasp of how knowledge is organized in other people’</w:t>
      </w:r>
      <w:r w:rsidR="00E87DFE">
        <w:rPr>
          <w:rFonts w:ascii="Times New Roman" w:hAnsi="Times New Roman" w:cs="Times New Roman"/>
          <w:sz w:val="24"/>
          <w:szCs w:val="24"/>
        </w:rPr>
        <w:t>s minds</w:t>
      </w:r>
      <w:r>
        <w:rPr>
          <w:rFonts w:ascii="Times New Roman" w:hAnsi="Times New Roman" w:cs="Times New Roman"/>
          <w:sz w:val="24"/>
          <w:szCs w:val="24"/>
        </w:rPr>
        <w:t xml:space="preserve"> well before they begin their formal education. </w:t>
      </w:r>
      <w:r w:rsidR="00E87DFE">
        <w:rPr>
          <w:rFonts w:ascii="Times New Roman" w:hAnsi="Times New Roman" w:cs="Times New Roman"/>
          <w:sz w:val="24"/>
          <w:szCs w:val="24"/>
        </w:rPr>
        <w:t>Educators</w:t>
      </w:r>
      <w:r>
        <w:rPr>
          <w:rFonts w:ascii="Times New Roman" w:hAnsi="Times New Roman" w:cs="Times New Roman"/>
          <w:sz w:val="24"/>
          <w:szCs w:val="24"/>
        </w:rPr>
        <w:t xml:space="preserve"> and parents can capitalize on children’s intuitive understanding of knowledge and expertise by </w:t>
      </w:r>
      <w:r w:rsidR="00A916F8">
        <w:rPr>
          <w:rFonts w:ascii="Times New Roman" w:hAnsi="Times New Roman" w:cs="Times New Roman"/>
          <w:sz w:val="24"/>
          <w:szCs w:val="24"/>
        </w:rPr>
        <w:t>providing</w:t>
      </w:r>
      <w:r w:rsidR="00E87DFE">
        <w:rPr>
          <w:rFonts w:ascii="Times New Roman" w:hAnsi="Times New Roman" w:cs="Times New Roman"/>
          <w:sz w:val="24"/>
          <w:szCs w:val="24"/>
        </w:rPr>
        <w:t xml:space="preserve"> consistently </w:t>
      </w:r>
      <w:r>
        <w:rPr>
          <w:rFonts w:ascii="Times New Roman" w:hAnsi="Times New Roman" w:cs="Times New Roman"/>
          <w:sz w:val="24"/>
          <w:szCs w:val="24"/>
        </w:rPr>
        <w:t>accurate information</w:t>
      </w:r>
      <w:r w:rsidR="00E87DFE">
        <w:rPr>
          <w:rFonts w:ascii="Times New Roman" w:hAnsi="Times New Roman" w:cs="Times New Roman"/>
          <w:sz w:val="24"/>
          <w:szCs w:val="24"/>
        </w:rPr>
        <w:t>. They can</w:t>
      </w:r>
      <w:r w:rsidR="00A916F8">
        <w:rPr>
          <w:rFonts w:ascii="Times New Roman" w:hAnsi="Times New Roman" w:cs="Times New Roman"/>
          <w:sz w:val="24"/>
          <w:szCs w:val="24"/>
        </w:rPr>
        <w:t xml:space="preserve"> also help further children’s understanding by talking to them about what makes information trustworthy or not. </w:t>
      </w:r>
    </w:p>
    <w:p w14:paraId="6CBDFE3B" w14:textId="77777777" w:rsidR="00F24974" w:rsidRDefault="00F24974" w:rsidP="00F249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47EE89D" w14:textId="4FCF091B" w:rsidR="00243BBE" w:rsidRPr="00F24974" w:rsidDel="002F2946" w:rsidRDefault="00243BBE" w:rsidP="00F24974">
      <w:pPr>
        <w:spacing w:after="0"/>
        <w:rPr>
          <w:del w:id="10" w:author="Jessica Stanis" w:date="2015-04-09T09:21:00Z"/>
          <w:rFonts w:ascii="Times New Roman" w:hAnsi="Times New Roman" w:cs="Times New Roman"/>
          <w:b/>
          <w:sz w:val="28"/>
          <w:szCs w:val="24"/>
        </w:rPr>
      </w:pPr>
      <w:commentRangeStart w:id="11"/>
      <w:commentRangeStart w:id="12"/>
      <w:r w:rsidRPr="00F24974">
        <w:rPr>
          <w:rFonts w:ascii="Times New Roman" w:hAnsi="Times New Roman" w:cs="Times New Roman"/>
          <w:b/>
          <w:sz w:val="28"/>
          <w:szCs w:val="24"/>
        </w:rPr>
        <w:t>Legend</w:t>
      </w:r>
      <w:commentRangeEnd w:id="11"/>
      <w:r w:rsidR="00DF2C60">
        <w:rPr>
          <w:rStyle w:val="CommentReference"/>
        </w:rPr>
        <w:commentReference w:id="11"/>
      </w:r>
      <w:commentRangeEnd w:id="12"/>
      <w:r w:rsidR="00AE789D">
        <w:rPr>
          <w:rStyle w:val="CommentReference"/>
        </w:rPr>
        <w:commentReference w:id="12"/>
      </w:r>
      <w:r w:rsidR="00F24974">
        <w:rPr>
          <w:rFonts w:ascii="Times New Roman" w:hAnsi="Times New Roman" w:cs="Times New Roman"/>
          <w:b/>
          <w:sz w:val="28"/>
          <w:szCs w:val="24"/>
        </w:rPr>
        <w:t>:</w:t>
      </w:r>
    </w:p>
    <w:p w14:paraId="27229C7D" w14:textId="6D5908CB" w:rsidR="009D4F38" w:rsidDel="002F2946" w:rsidRDefault="00F24974" w:rsidP="00F24974">
      <w:pPr>
        <w:autoSpaceDE w:val="0"/>
        <w:autoSpaceDN w:val="0"/>
        <w:adjustRightInd w:val="0"/>
        <w:spacing w:after="0" w:line="240" w:lineRule="auto"/>
        <w:rPr>
          <w:del w:id="13" w:author="Jessica Stanis" w:date="2015-04-09T09:21:00Z"/>
          <w:rFonts w:ascii="Times New Roman" w:hAnsi="Times New Roman" w:cs="Times New Roman"/>
          <w:sz w:val="24"/>
          <w:szCs w:val="24"/>
        </w:rPr>
      </w:pPr>
      <w:del w:id="14" w:author="Jessica Stanis" w:date="2015-04-09T09:21:00Z">
        <w:r w:rsidDel="002F2946">
          <w:rPr>
            <w:rFonts w:ascii="Times New Roman" w:hAnsi="Times New Roman" w:cs="Times New Roman"/>
            <w:sz w:val="24"/>
            <w:szCs w:val="24"/>
          </w:rPr>
          <w:delText>Figure 1:</w:delText>
        </w:r>
        <w:r w:rsidR="00243BBE" w:rsidRPr="00B54BA0" w:rsidDel="002F294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46709E" w:rsidDel="002F2946">
          <w:fldChar w:fldCharType="begin"/>
        </w:r>
        <w:r w:rsidR="0046709E" w:rsidDel="002F2946">
          <w:delInstrText xml:space="preserve"> HYPERLINK "http://www.shutterstock.com/pic-43112341/stock-photo-a-boy-scratching-his-head.html?src=YBYSyI5Tl3sWeViIVLsaQA-1-78" </w:delInstrText>
        </w:r>
        <w:r w:rsidR="0046709E" w:rsidDel="002F2946">
          <w:fldChar w:fldCharType="separate"/>
        </w:r>
        <w:r w:rsidR="009D4F38" w:rsidRPr="0053369F" w:rsidDel="002F2946">
          <w:rPr>
            <w:rStyle w:val="Hyperlink"/>
            <w:rFonts w:ascii="Times New Roman" w:hAnsi="Times New Roman" w:cs="Times New Roman"/>
            <w:sz w:val="24"/>
            <w:szCs w:val="24"/>
          </w:rPr>
          <w:delText>http://www.shutterstock.com/pic-43112341/stock-photo-a-boy-scratching-his-head.html?src=YBYSyI5Tl3sWeViIVLsaQA-1-78</w:delText>
        </w:r>
        <w:r w:rsidR="0046709E" w:rsidDel="002F2946">
          <w:rPr>
            <w:rStyle w:val="Hyperlink"/>
            <w:rFonts w:ascii="Times New Roman" w:hAnsi="Times New Roman" w:cs="Times New Roman"/>
            <w:sz w:val="24"/>
            <w:szCs w:val="24"/>
          </w:rPr>
          <w:fldChar w:fldCharType="end"/>
        </w:r>
      </w:del>
    </w:p>
    <w:p w14:paraId="69392254" w14:textId="77777777" w:rsidR="009D4F38" w:rsidRPr="009D4F38" w:rsidRDefault="009D4F38" w:rsidP="00A166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7101DB" w14:textId="1B5A9A2A" w:rsidR="009D4F38" w:rsidRPr="009D4F38" w:rsidRDefault="00F24974" w:rsidP="00F2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</w:t>
      </w:r>
      <w:ins w:id="15" w:author="Jessica Stanis" w:date="2015-04-09T09:22:00Z">
        <w:r w:rsidR="002F2946">
          <w:rPr>
            <w:rFonts w:ascii="Times New Roman" w:hAnsi="Times New Roman" w:cs="Times New Roman"/>
            <w:sz w:val="24"/>
            <w:szCs w:val="24"/>
          </w:rPr>
          <w:t>1</w:t>
        </w:r>
      </w:ins>
      <w:del w:id="16" w:author="Jessica Stanis" w:date="2015-04-09T09:22:00Z">
        <w:r w:rsidDel="002F2946">
          <w:rPr>
            <w:rFonts w:ascii="Times New Roman" w:hAnsi="Times New Roman" w:cs="Times New Roman"/>
            <w:sz w:val="24"/>
            <w:szCs w:val="24"/>
          </w:rPr>
          <w:delText>2</w:delText>
        </w:r>
      </w:del>
      <w:r>
        <w:rPr>
          <w:rFonts w:ascii="Times New Roman" w:hAnsi="Times New Roman" w:cs="Times New Roman"/>
          <w:sz w:val="24"/>
          <w:szCs w:val="24"/>
        </w:rPr>
        <w:t>:</w:t>
      </w:r>
      <w:r w:rsidR="009D4F38" w:rsidRPr="009D4F38">
        <w:rPr>
          <w:rFonts w:ascii="Times New Roman" w:hAnsi="Times New Roman" w:cs="Times New Roman"/>
          <w:sz w:val="24"/>
          <w:szCs w:val="24"/>
        </w:rPr>
        <w:t xml:space="preserve"> </w:t>
      </w:r>
      <w:r w:rsidR="00243BBE" w:rsidRPr="009D4F38">
        <w:rPr>
          <w:rFonts w:ascii="Times New Roman" w:hAnsi="Times New Roman" w:cs="Times New Roman"/>
          <w:sz w:val="24"/>
          <w:szCs w:val="24"/>
        </w:rPr>
        <w:t>Mean percentage of trials where children chose the object labeled by the individual who was previously accurate at labeling familiar objects.</w:t>
      </w:r>
    </w:p>
    <w:p w14:paraId="0E08DA91" w14:textId="77777777" w:rsidR="009D4F38" w:rsidRPr="009D4F38" w:rsidDel="002F2946" w:rsidRDefault="009D4F38" w:rsidP="00F24974">
      <w:pPr>
        <w:autoSpaceDE w:val="0"/>
        <w:autoSpaceDN w:val="0"/>
        <w:adjustRightInd w:val="0"/>
        <w:spacing w:after="0" w:line="240" w:lineRule="auto"/>
        <w:rPr>
          <w:del w:id="17" w:author="Jessica Stanis" w:date="2015-04-09T09:22:00Z"/>
          <w:rFonts w:ascii="Times New Roman" w:hAnsi="Times New Roman" w:cs="Times New Roman"/>
          <w:sz w:val="24"/>
          <w:szCs w:val="24"/>
        </w:rPr>
      </w:pPr>
    </w:p>
    <w:p w14:paraId="5190DA2E" w14:textId="290AB8A7" w:rsidR="009D4F38" w:rsidDel="002F2946" w:rsidRDefault="00F24974" w:rsidP="00F24974">
      <w:pPr>
        <w:autoSpaceDE w:val="0"/>
        <w:autoSpaceDN w:val="0"/>
        <w:adjustRightInd w:val="0"/>
        <w:spacing w:after="0" w:line="240" w:lineRule="auto"/>
        <w:rPr>
          <w:del w:id="18" w:author="Jessica Stanis" w:date="2015-04-09T09:22:00Z"/>
          <w:rFonts w:ascii="Times New Roman" w:hAnsi="Times New Roman" w:cs="Times New Roman"/>
          <w:sz w:val="24"/>
          <w:szCs w:val="24"/>
        </w:rPr>
      </w:pPr>
      <w:del w:id="19" w:author="Jessica Stanis" w:date="2015-04-09T09:22:00Z">
        <w:r w:rsidDel="002F2946">
          <w:rPr>
            <w:rFonts w:ascii="Times New Roman" w:hAnsi="Times New Roman" w:cs="Times New Roman"/>
            <w:sz w:val="24"/>
            <w:szCs w:val="24"/>
          </w:rPr>
          <w:delText>Figure 3:</w:delText>
        </w:r>
        <w:r w:rsidR="009D4F38" w:rsidRPr="009D4F38" w:rsidDel="002F294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46709E" w:rsidDel="002F2946">
          <w:fldChar w:fldCharType="begin"/>
        </w:r>
        <w:r w:rsidR="0046709E" w:rsidDel="002F2946">
          <w:delInstrText xml:space="preserve"> HYPERLINK "http://www.shutterstock.com/pic-122836942/stock-photo-digital-illustration-of-dna-structure-on-colour-background.html?src=pp-photo-86836405-1&amp;ws=1" </w:delInstrText>
        </w:r>
        <w:r w:rsidR="0046709E" w:rsidDel="002F2946">
          <w:fldChar w:fldCharType="separate"/>
        </w:r>
        <w:r w:rsidR="009D4F38" w:rsidRPr="0053369F" w:rsidDel="002F2946">
          <w:rPr>
            <w:rStyle w:val="Hyperlink"/>
            <w:rFonts w:ascii="Times New Roman" w:hAnsi="Times New Roman" w:cs="Times New Roman"/>
            <w:sz w:val="24"/>
            <w:szCs w:val="24"/>
          </w:rPr>
          <w:delText>http://www.shutterstock.com/pic-122836942/stock-photo-digital-illustration-of-dna-structure-on-colour-background.html?src=pp-photo-86836405-1&amp;ws=1</w:delText>
        </w:r>
        <w:r w:rsidR="0046709E" w:rsidDel="002F2946">
          <w:rPr>
            <w:rStyle w:val="Hyperlink"/>
            <w:rFonts w:ascii="Times New Roman" w:hAnsi="Times New Roman" w:cs="Times New Roman"/>
            <w:sz w:val="24"/>
            <w:szCs w:val="24"/>
          </w:rPr>
          <w:fldChar w:fldCharType="end"/>
        </w:r>
      </w:del>
    </w:p>
    <w:p w14:paraId="155F3C1C" w14:textId="77777777" w:rsidR="009674FB" w:rsidRDefault="009674FB" w:rsidP="00F2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A25B01" w14:textId="60E09400" w:rsidR="009674FB" w:rsidRPr="00F24974" w:rsidRDefault="005560E0" w:rsidP="00F24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24974">
        <w:rPr>
          <w:rFonts w:ascii="Times New Roman" w:hAnsi="Times New Roman" w:cs="Times New Roman"/>
          <w:b/>
          <w:sz w:val="28"/>
          <w:szCs w:val="24"/>
        </w:rPr>
        <w:t>References</w:t>
      </w:r>
      <w:r w:rsidR="00F24974" w:rsidRPr="00F24974">
        <w:rPr>
          <w:rFonts w:ascii="Times New Roman" w:hAnsi="Times New Roman" w:cs="Times New Roman"/>
          <w:b/>
          <w:sz w:val="28"/>
          <w:szCs w:val="24"/>
        </w:rPr>
        <w:t>:</w:t>
      </w:r>
    </w:p>
    <w:p w14:paraId="7E171C0F" w14:textId="77777777" w:rsidR="00B54BA0" w:rsidRPr="00A916F8" w:rsidRDefault="00B54BA0" w:rsidP="00F249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916F8">
        <w:rPr>
          <w:rFonts w:ascii="Times New Roman" w:eastAsia="Times New Roman" w:hAnsi="Times New Roman" w:cs="Times New Roman"/>
          <w:sz w:val="24"/>
          <w:szCs w:val="24"/>
        </w:rPr>
        <w:t>Birch, S. A., Vauthier, S. A., &amp; Bloom, P. (2008). Three- and four-year-olds spontaneously use others’ past performance to guide their learning.</w:t>
      </w:r>
      <w:r w:rsidRPr="00A916F8">
        <w:rPr>
          <w:rFonts w:ascii="Times New Roman" w:eastAsia="Times New Roman" w:hAnsi="Times New Roman" w:cs="Times New Roman"/>
          <w:i/>
          <w:sz w:val="24"/>
          <w:szCs w:val="24"/>
        </w:rPr>
        <w:t xml:space="preserve"> Cognition</w:t>
      </w:r>
      <w:r w:rsidRPr="00A916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916F8">
        <w:rPr>
          <w:rFonts w:ascii="Times New Roman" w:eastAsia="Times New Roman" w:hAnsi="Times New Roman" w:cs="Times New Roman"/>
          <w:i/>
          <w:sz w:val="24"/>
          <w:szCs w:val="24"/>
        </w:rPr>
        <w:t xml:space="preserve"> 107</w:t>
      </w:r>
      <w:r w:rsidRPr="00A916F8">
        <w:rPr>
          <w:rFonts w:ascii="Times New Roman" w:eastAsia="Times New Roman" w:hAnsi="Times New Roman" w:cs="Times New Roman"/>
          <w:sz w:val="24"/>
          <w:szCs w:val="24"/>
        </w:rPr>
        <w:t>, 1018–1034.</w:t>
      </w:r>
    </w:p>
    <w:p w14:paraId="38CB4B57" w14:textId="77777777" w:rsidR="00DF2C60" w:rsidRDefault="00DF2C60" w:rsidP="00F249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5BA7B35" w14:textId="7E66B47B" w:rsidR="008A6091" w:rsidRDefault="00B54BA0" w:rsidP="00F24974">
      <w:pPr>
        <w:spacing w:after="0"/>
        <w:rPr>
          <w:ins w:id="20" w:author="Judith Danovitch" w:date="2015-04-17T10:35:00Z"/>
          <w:rFonts w:ascii="Times New Roman" w:eastAsia="Times New Roman" w:hAnsi="Times New Roman" w:cs="Times New Roman"/>
          <w:sz w:val="24"/>
          <w:szCs w:val="24"/>
        </w:rPr>
      </w:pPr>
      <w:r w:rsidRPr="00A916F8">
        <w:rPr>
          <w:rFonts w:ascii="Times New Roman" w:eastAsia="Times New Roman" w:hAnsi="Times New Roman" w:cs="Times New Roman"/>
          <w:sz w:val="24"/>
          <w:szCs w:val="24"/>
        </w:rPr>
        <w:t xml:space="preserve">Koenig, M. A., Clément, F., &amp; Harris, P. L. (2004). Trust in testimony: Children’s use of true and false statements. </w:t>
      </w:r>
      <w:r w:rsidRPr="00A916F8">
        <w:rPr>
          <w:rFonts w:ascii="Times New Roman" w:eastAsia="Times New Roman" w:hAnsi="Times New Roman" w:cs="Times New Roman"/>
          <w:i/>
          <w:sz w:val="24"/>
          <w:szCs w:val="24"/>
        </w:rPr>
        <w:t>Psychological Science, 15,</w:t>
      </w:r>
      <w:r w:rsidRPr="00A916F8">
        <w:rPr>
          <w:rFonts w:ascii="Times New Roman" w:eastAsia="Times New Roman" w:hAnsi="Times New Roman" w:cs="Times New Roman"/>
          <w:sz w:val="24"/>
          <w:szCs w:val="24"/>
        </w:rPr>
        <w:t xml:space="preserve"> 694–698.</w:t>
      </w:r>
    </w:p>
    <w:p w14:paraId="691183E5" w14:textId="77777777" w:rsidR="00AE789D" w:rsidRDefault="00AE789D" w:rsidP="00F24974">
      <w:pPr>
        <w:spacing w:after="0"/>
        <w:rPr>
          <w:ins w:id="21" w:author="Judith Danovitch" w:date="2015-04-17T10:35:00Z"/>
          <w:rFonts w:ascii="Times New Roman" w:eastAsia="Times New Roman" w:hAnsi="Times New Roman" w:cs="Times New Roman"/>
          <w:sz w:val="24"/>
          <w:szCs w:val="24"/>
        </w:rPr>
      </w:pPr>
    </w:p>
    <w:p w14:paraId="5FFDCB18" w14:textId="0EEA89DD" w:rsidR="00AE789D" w:rsidRDefault="00AE789D" w:rsidP="00F24974">
      <w:pPr>
        <w:spacing w:after="0"/>
        <w:rPr>
          <w:ins w:id="22" w:author="Judith Danovitch" w:date="2015-04-17T10:36:00Z"/>
          <w:rFonts w:ascii="Times New Roman" w:hAnsi="Times New Roman" w:cs="Times New Roman"/>
          <w:sz w:val="24"/>
          <w:szCs w:val="24"/>
        </w:rPr>
      </w:pPr>
      <w:ins w:id="23" w:author="Judith Danovitch" w:date="2015-04-17T10:35:00Z">
        <w:r w:rsidRPr="00AE789D">
          <w:rPr>
            <w:rFonts w:ascii="Times New Roman" w:hAnsi="Times New Roman" w:cs="Times New Roman"/>
            <w:sz w:val="24"/>
            <w:szCs w:val="24"/>
          </w:rPr>
          <w:t xml:space="preserve">Koenig, M. A., &amp; Harris, P. L. (2005). Preschoolers mistrust ignorant and inaccurate speakers. </w:t>
        </w:r>
        <w:r w:rsidRPr="00AE789D">
          <w:rPr>
            <w:rFonts w:ascii="Times New Roman" w:hAnsi="Times New Roman" w:cs="Times New Roman"/>
            <w:i/>
            <w:iCs/>
            <w:sz w:val="24"/>
            <w:szCs w:val="24"/>
          </w:rPr>
          <w:t>Child Development</w:t>
        </w:r>
        <w:r w:rsidRPr="00AE789D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Pr="00AE789D">
          <w:rPr>
            <w:rFonts w:ascii="Times New Roman" w:hAnsi="Times New Roman" w:cs="Times New Roman"/>
            <w:i/>
            <w:iCs/>
            <w:sz w:val="24"/>
            <w:szCs w:val="24"/>
          </w:rPr>
          <w:t>76</w:t>
        </w:r>
        <w:r w:rsidRPr="00AE789D">
          <w:rPr>
            <w:rFonts w:ascii="Times New Roman" w:hAnsi="Times New Roman" w:cs="Times New Roman"/>
            <w:sz w:val="24"/>
            <w:szCs w:val="24"/>
          </w:rPr>
          <w:t>(6), 1261-1277.</w:t>
        </w:r>
      </w:ins>
    </w:p>
    <w:p w14:paraId="56B7A5E5" w14:textId="77777777" w:rsidR="00AE789D" w:rsidRDefault="00AE789D" w:rsidP="00F24974">
      <w:pPr>
        <w:spacing w:after="0"/>
        <w:rPr>
          <w:ins w:id="24" w:author="Judith Danovitch" w:date="2015-04-17T10:36:00Z"/>
          <w:rFonts w:ascii="Times New Roman" w:hAnsi="Times New Roman" w:cs="Times New Roman"/>
          <w:sz w:val="24"/>
          <w:szCs w:val="24"/>
        </w:rPr>
      </w:pPr>
    </w:p>
    <w:p w14:paraId="5E642E63" w14:textId="51BDB7F7" w:rsidR="00AE789D" w:rsidRPr="00AE789D" w:rsidDel="003D42CA" w:rsidRDefault="00AE789D" w:rsidP="00F24974">
      <w:pPr>
        <w:spacing w:after="0"/>
        <w:rPr>
          <w:ins w:id="25" w:author="Judith Danovitch" w:date="2015-04-17T10:35:00Z"/>
          <w:del w:id="26" w:author="Jacob Roundy" w:date="2015-04-21T10:05:00Z"/>
          <w:rFonts w:ascii="Times New Roman" w:hAnsi="Times New Roman" w:cs="Times New Roman"/>
          <w:sz w:val="24"/>
          <w:szCs w:val="24"/>
        </w:rPr>
      </w:pPr>
      <w:ins w:id="27" w:author="Judith Danovitch" w:date="2015-04-17T10:36:00Z">
        <w:r w:rsidRPr="00AE789D">
          <w:rPr>
            <w:rFonts w:ascii="Times New Roman" w:hAnsi="Times New Roman" w:cs="Times New Roman"/>
            <w:sz w:val="24"/>
            <w:szCs w:val="24"/>
          </w:rPr>
          <w:t xml:space="preserve">Lutz, D. J., &amp; Keil, F. C. (2002). Early understanding of the division of cognitive labor. </w:t>
        </w:r>
        <w:r>
          <w:rPr>
            <w:rFonts w:ascii="Times New Roman" w:hAnsi="Times New Roman" w:cs="Times New Roman"/>
            <w:i/>
            <w:iCs/>
            <w:sz w:val="24"/>
            <w:szCs w:val="24"/>
          </w:rPr>
          <w:t>Child D</w:t>
        </w:r>
        <w:r w:rsidRPr="00AE789D">
          <w:rPr>
            <w:rFonts w:ascii="Times New Roman" w:hAnsi="Times New Roman" w:cs="Times New Roman"/>
            <w:i/>
            <w:iCs/>
            <w:sz w:val="24"/>
            <w:szCs w:val="24"/>
          </w:rPr>
          <w:t>evelopment</w:t>
        </w:r>
        <w:r w:rsidRPr="00AE789D">
          <w:rPr>
            <w:rFonts w:ascii="Times New Roman" w:hAnsi="Times New Roman" w:cs="Times New Roman"/>
            <w:sz w:val="24"/>
            <w:szCs w:val="24"/>
          </w:rPr>
          <w:t xml:space="preserve">, </w:t>
        </w:r>
        <w:r w:rsidRPr="00AE789D">
          <w:rPr>
            <w:rFonts w:ascii="Times New Roman" w:hAnsi="Times New Roman" w:cs="Times New Roman"/>
            <w:i/>
            <w:iCs/>
            <w:sz w:val="24"/>
            <w:szCs w:val="24"/>
          </w:rPr>
          <w:t>73</w:t>
        </w:r>
        <w:r w:rsidRPr="00AE789D">
          <w:rPr>
            <w:rFonts w:ascii="Times New Roman" w:hAnsi="Times New Roman" w:cs="Times New Roman"/>
            <w:sz w:val="24"/>
            <w:szCs w:val="24"/>
          </w:rPr>
          <w:t>(4), 1073-1084</w:t>
        </w:r>
        <w:r>
          <w:t>.</w:t>
        </w:r>
      </w:ins>
    </w:p>
    <w:p w14:paraId="4F0A4BC2" w14:textId="77777777" w:rsidR="00AE789D" w:rsidDel="003D42CA" w:rsidRDefault="00AE789D" w:rsidP="00F24974">
      <w:pPr>
        <w:spacing w:after="0"/>
        <w:rPr>
          <w:ins w:id="28" w:author="Judith Danovitch" w:date="2015-04-17T10:35:00Z"/>
          <w:del w:id="29" w:author="Jacob Roundy" w:date="2015-04-21T10:05:00Z"/>
        </w:rPr>
      </w:pPr>
    </w:p>
    <w:p w14:paraId="590928FE" w14:textId="77777777" w:rsidR="00AE789D" w:rsidRPr="00F24974" w:rsidRDefault="00AE789D" w:rsidP="00F249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AE789D" w:rsidRPr="00F24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avid Repetto" w:date="2015-04-13T17:20:00Z" w:initials="DR">
    <w:p w14:paraId="0C61A7A6" w14:textId="77777777" w:rsidR="001D3D99" w:rsidRDefault="001D3D99" w:rsidP="001D3D99">
      <w:pPr>
        <w:spacing w:before="100" w:beforeAutospacing="1" w:after="100" w:afterAutospacing="1"/>
      </w:pPr>
      <w:r>
        <w:rPr>
          <w:rStyle w:val="CommentReference"/>
        </w:rPr>
        <w:annotationRef/>
      </w:r>
      <w:r>
        <w:t>From JoVE 4/13:</w:t>
      </w:r>
    </w:p>
    <w:p w14:paraId="4B4A0220" w14:textId="262FDCB6" w:rsidR="001D3D99" w:rsidRPr="001D3D99" w:rsidRDefault="001D3D99" w:rsidP="001D3D99">
      <w:pPr>
        <w:pStyle w:val="ListParagraph"/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19"/>
          <w:szCs w:val="19"/>
        </w:rPr>
      </w:pPr>
      <w:r w:rsidRPr="001D3D99">
        <w:rPr>
          <w:rFonts w:ascii="Arial" w:eastAsia="Times New Roman" w:hAnsi="Arial" w:cs="Arial"/>
          <w:sz w:val="19"/>
          <w:szCs w:val="19"/>
        </w:rPr>
        <w:t>Figure Usage: The inclusion of photos (Figures 1 and 3) is not necessary.</w:t>
      </w:r>
    </w:p>
    <w:p w14:paraId="71405B44" w14:textId="77777777" w:rsidR="001D3D99" w:rsidRPr="001D3D99" w:rsidRDefault="001D3D99" w:rsidP="001D3D99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9"/>
          <w:szCs w:val="19"/>
        </w:rPr>
      </w:pPr>
      <w:r w:rsidRPr="001D3D99">
        <w:rPr>
          <w:rFonts w:ascii="Arial" w:eastAsia="Times New Roman" w:hAnsi="Arial" w:cs="Arial"/>
          <w:sz w:val="19"/>
          <w:szCs w:val="19"/>
        </w:rPr>
        <w:t>Question: Can you list what novel objects will be used in this experiment?</w:t>
      </w:r>
    </w:p>
    <w:p w14:paraId="4CFA3125" w14:textId="77777777" w:rsidR="001D3D99" w:rsidRPr="001D3D99" w:rsidRDefault="001D3D99" w:rsidP="001D3D99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9"/>
          <w:szCs w:val="19"/>
        </w:rPr>
      </w:pPr>
      <w:r w:rsidRPr="001D3D99">
        <w:rPr>
          <w:rFonts w:ascii="Arial" w:eastAsia="Times New Roman" w:hAnsi="Arial" w:cs="Arial"/>
          <w:sz w:val="19"/>
          <w:szCs w:val="19"/>
        </w:rPr>
        <w:t>References: Two references are included in the Applications section and need to be added to the References section.</w:t>
      </w:r>
    </w:p>
    <w:p w14:paraId="216DB788" w14:textId="5BACA978" w:rsidR="001D3D99" w:rsidRDefault="001D3D99">
      <w:pPr>
        <w:pStyle w:val="CommentText"/>
      </w:pPr>
    </w:p>
  </w:comment>
  <w:comment w:id="2" w:author="Jacob Roundy" w:date="2015-04-02T14:40:00Z" w:initials="JR">
    <w:p w14:paraId="15D3502E" w14:textId="060763F2" w:rsidR="0046709E" w:rsidRDefault="0046709E">
      <w:pPr>
        <w:pStyle w:val="CommentText"/>
      </w:pPr>
      <w:r>
        <w:rPr>
          <w:rStyle w:val="CommentReference"/>
        </w:rPr>
        <w:annotationRef/>
      </w:r>
      <w:r>
        <w:t>“Who Do You Believe?” can probably be removed from the title. “Measuring Children’s Trust in Testimony” seems sufficient.</w:t>
      </w:r>
    </w:p>
  </w:comment>
  <w:comment w:id="3" w:author="Judith Danovitch" w:date="2015-04-17T10:27:00Z" w:initials="JD">
    <w:p w14:paraId="0EDA0EC7" w14:textId="643B5FD4" w:rsidR="00CC240F" w:rsidRDefault="00CC240F">
      <w:pPr>
        <w:pStyle w:val="CommentText"/>
      </w:pPr>
      <w:r>
        <w:rPr>
          <w:rStyle w:val="CommentReference"/>
        </w:rPr>
        <w:annotationRef/>
      </w:r>
      <w:r>
        <w:t>OK</w:t>
      </w:r>
    </w:p>
  </w:comment>
  <w:comment w:id="6" w:author="Jessica Stanis" w:date="2015-04-09T09:46:00Z" w:initials="JS">
    <w:p w14:paraId="11C2048E" w14:textId="70676C62" w:rsidR="0046709E" w:rsidRDefault="0046709E" w:rsidP="00CC240F">
      <w:pPr>
        <w:pStyle w:val="CommentText"/>
        <w:jc w:val="both"/>
      </w:pPr>
      <w:r>
        <w:rPr>
          <w:rStyle w:val="CommentReference"/>
        </w:rPr>
        <w:annotationRef/>
      </w:r>
      <w:r>
        <w:t xml:space="preserve">Can you list what </w:t>
      </w:r>
      <w:r w:rsidR="00035B5E">
        <w:t xml:space="preserve">novel </w:t>
      </w:r>
      <w:r>
        <w:t>objects will be used here?</w:t>
      </w:r>
    </w:p>
  </w:comment>
  <w:comment w:id="7" w:author="Judith Danovitch" w:date="2015-04-17T10:27:00Z" w:initials="JD">
    <w:p w14:paraId="54D82513" w14:textId="4C2BDDFB" w:rsidR="00CC240F" w:rsidRDefault="00CC240F">
      <w:pPr>
        <w:pStyle w:val="CommentText"/>
      </w:pPr>
      <w:r>
        <w:rPr>
          <w:rStyle w:val="CommentReference"/>
        </w:rPr>
        <w:annotationRef/>
      </w:r>
      <w:r>
        <w:t xml:space="preserve">These objects don’t really have names. Some of them are pieces of colored pieces of plastic that are parts of other toys (like a beach toy). </w:t>
      </w:r>
      <w:r w:rsidR="00AE789D">
        <w:t>The others</w:t>
      </w:r>
      <w:r>
        <w:t xml:space="preserve"> are unusual household items</w:t>
      </w:r>
      <w:r w:rsidR="00AE789D">
        <w:t xml:space="preserve">, like a clip to hold </w:t>
      </w:r>
      <w:r>
        <w:t>bag</w:t>
      </w:r>
      <w:r w:rsidR="00AE789D">
        <w:t>s</w:t>
      </w:r>
      <w:r>
        <w:t xml:space="preserve"> closed, or a pad to keep table legs from scratching the floor. </w:t>
      </w:r>
    </w:p>
  </w:comment>
  <w:comment w:id="8" w:author="Jessica Stanis" w:date="2015-04-09T09:44:00Z" w:initials="JS">
    <w:p w14:paraId="6D7226BA" w14:textId="10EA7C8F" w:rsidR="00035B5E" w:rsidRDefault="00035B5E">
      <w:pPr>
        <w:pStyle w:val="CommentText"/>
      </w:pPr>
      <w:r>
        <w:rPr>
          <w:rStyle w:val="CommentReference"/>
        </w:rPr>
        <w:annotationRef/>
      </w:r>
      <w:r>
        <w:t>Please include these 2 references in the References section.</w:t>
      </w:r>
    </w:p>
  </w:comment>
  <w:comment w:id="9" w:author="Judith Danovitch" w:date="2015-04-17T10:34:00Z" w:initials="JD">
    <w:p w14:paraId="36EB4DC0" w14:textId="6D35EFE6" w:rsidR="00AE789D" w:rsidRDefault="00AE789D">
      <w:pPr>
        <w:pStyle w:val="CommentText"/>
      </w:pPr>
      <w:r>
        <w:rPr>
          <w:rStyle w:val="CommentReference"/>
        </w:rPr>
        <w:annotationRef/>
      </w:r>
      <w:r>
        <w:t xml:space="preserve">They have been added now. </w:t>
      </w:r>
    </w:p>
  </w:comment>
  <w:comment w:id="11" w:author="Jacob Roundy" w:date="2015-04-02T14:19:00Z" w:initials="JR">
    <w:p w14:paraId="53D11865" w14:textId="7A981E32" w:rsidR="0046709E" w:rsidRDefault="0046709E">
      <w:pPr>
        <w:pStyle w:val="CommentText"/>
      </w:pPr>
      <w:r>
        <w:rPr>
          <w:rStyle w:val="CommentReference"/>
        </w:rPr>
        <w:annotationRef/>
      </w:r>
      <w:r>
        <w:t>Figures 1 and 3 are suggested stock photos from the author(s). If desired, both of these images can be downloaded (or removed).</w:t>
      </w:r>
    </w:p>
  </w:comment>
  <w:comment w:id="12" w:author="Judith Danovitch" w:date="2015-04-17T10:36:00Z" w:initials="JD">
    <w:p w14:paraId="27FFA164" w14:textId="1A8DA5B5" w:rsidR="00AE789D" w:rsidRDefault="00AE789D">
      <w:pPr>
        <w:pStyle w:val="CommentText"/>
      </w:pPr>
      <w:r>
        <w:rPr>
          <w:rStyle w:val="CommentReference"/>
        </w:rPr>
        <w:annotationRef/>
      </w:r>
      <w:r>
        <w:t>That’s fine.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6DB788" w15:done="0"/>
  <w15:commentEx w15:paraId="15D3502E" w15:done="0"/>
  <w15:commentEx w15:paraId="0EDA0EC7" w15:paraIdParent="15D3502E" w15:done="0"/>
  <w15:commentEx w15:paraId="11C2048E" w15:done="0"/>
  <w15:commentEx w15:paraId="54D82513" w15:paraIdParent="11C2048E" w15:done="0"/>
  <w15:commentEx w15:paraId="6D7226BA" w15:done="0"/>
  <w15:commentEx w15:paraId="36EB4DC0" w15:paraIdParent="6D7226BA" w15:done="0"/>
  <w15:commentEx w15:paraId="53D11865" w15:done="0"/>
  <w15:commentEx w15:paraId="27FFA164" w15:paraIdParent="53D1186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PSTIM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1736"/>
    <w:multiLevelType w:val="hybridMultilevel"/>
    <w:tmpl w:val="C72C6F8C"/>
    <w:lvl w:ilvl="0" w:tplc="847AA5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5F0625"/>
    <w:multiLevelType w:val="multilevel"/>
    <w:tmpl w:val="B964DC9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D6B02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762271"/>
    <w:multiLevelType w:val="multilevel"/>
    <w:tmpl w:val="0146316E"/>
    <w:lvl w:ilvl="0">
      <w:start w:val="2"/>
      <w:numFmt w:val="decimal"/>
      <w:lvlText w:val="%1."/>
      <w:lvlJc w:val="left"/>
      <w:pPr>
        <w:ind w:left="48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0" w:hanging="1800"/>
      </w:pPr>
      <w:rPr>
        <w:rFonts w:hint="default"/>
      </w:rPr>
    </w:lvl>
  </w:abstractNum>
  <w:abstractNum w:abstractNumId="4">
    <w:nsid w:val="15FD3201"/>
    <w:multiLevelType w:val="hybridMultilevel"/>
    <w:tmpl w:val="174403A8"/>
    <w:lvl w:ilvl="0" w:tplc="7C78826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40031"/>
    <w:multiLevelType w:val="hybridMultilevel"/>
    <w:tmpl w:val="B8D0959A"/>
    <w:lvl w:ilvl="0" w:tplc="E1A4DE04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364F67"/>
    <w:multiLevelType w:val="hybridMultilevel"/>
    <w:tmpl w:val="4CEA3564"/>
    <w:lvl w:ilvl="0" w:tplc="619623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53B6166"/>
    <w:multiLevelType w:val="hybridMultilevel"/>
    <w:tmpl w:val="EA462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71109"/>
    <w:multiLevelType w:val="multilevel"/>
    <w:tmpl w:val="4A143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BB7DB2"/>
    <w:multiLevelType w:val="multilevel"/>
    <w:tmpl w:val="4A143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EC1446C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F277BA8"/>
    <w:multiLevelType w:val="multilevel"/>
    <w:tmpl w:val="4A143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19F3527"/>
    <w:multiLevelType w:val="multilevel"/>
    <w:tmpl w:val="BAC6B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3">
    <w:nsid w:val="4A456CE0"/>
    <w:multiLevelType w:val="multilevel"/>
    <w:tmpl w:val="4A143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A80490F"/>
    <w:multiLevelType w:val="multilevel"/>
    <w:tmpl w:val="4A143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21A6A3E"/>
    <w:multiLevelType w:val="multilevel"/>
    <w:tmpl w:val="42449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5B0B729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0065A0"/>
    <w:multiLevelType w:val="multilevel"/>
    <w:tmpl w:val="E9EA3A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784C5C12"/>
    <w:multiLevelType w:val="hybridMultilevel"/>
    <w:tmpl w:val="8E9C677C"/>
    <w:lvl w:ilvl="0" w:tplc="0540CF4E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num w:numId="1">
    <w:abstractNumId w:val="1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</w:num>
  <w:num w:numId="6">
    <w:abstractNumId w:val="12"/>
  </w:num>
  <w:num w:numId="7">
    <w:abstractNumId w:val="18"/>
  </w:num>
  <w:num w:numId="8">
    <w:abstractNumId w:val="15"/>
  </w:num>
  <w:num w:numId="9">
    <w:abstractNumId w:val="0"/>
  </w:num>
  <w:num w:numId="10">
    <w:abstractNumId w:val="10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8"/>
  </w:num>
  <w:num w:numId="16">
    <w:abstractNumId w:val="16"/>
  </w:num>
  <w:num w:numId="17">
    <w:abstractNumId w:val="13"/>
  </w:num>
  <w:num w:numId="18">
    <w:abstractNumId w:val="14"/>
  </w:num>
  <w:num w:numId="1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dith Danovitch">
    <w15:presenceInfo w15:providerId="None" w15:userId="Judith Danovitch"/>
  </w15:person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1"/>
    <w:rsid w:val="000002A5"/>
    <w:rsid w:val="0000041B"/>
    <w:rsid w:val="00001BDC"/>
    <w:rsid w:val="00001CAE"/>
    <w:rsid w:val="00002F9C"/>
    <w:rsid w:val="00003881"/>
    <w:rsid w:val="00003E7D"/>
    <w:rsid w:val="00007FC8"/>
    <w:rsid w:val="000107A5"/>
    <w:rsid w:val="00011287"/>
    <w:rsid w:val="00011770"/>
    <w:rsid w:val="000137E2"/>
    <w:rsid w:val="00013F2C"/>
    <w:rsid w:val="00014906"/>
    <w:rsid w:val="0001681B"/>
    <w:rsid w:val="0001697A"/>
    <w:rsid w:val="00016B61"/>
    <w:rsid w:val="00016D53"/>
    <w:rsid w:val="00017E7C"/>
    <w:rsid w:val="000230CA"/>
    <w:rsid w:val="000269FC"/>
    <w:rsid w:val="0002769B"/>
    <w:rsid w:val="00027999"/>
    <w:rsid w:val="00030659"/>
    <w:rsid w:val="0003169F"/>
    <w:rsid w:val="00031713"/>
    <w:rsid w:val="00032662"/>
    <w:rsid w:val="00032EED"/>
    <w:rsid w:val="00033AC1"/>
    <w:rsid w:val="0003489B"/>
    <w:rsid w:val="00034B22"/>
    <w:rsid w:val="00034C06"/>
    <w:rsid w:val="00035B5E"/>
    <w:rsid w:val="00035BAE"/>
    <w:rsid w:val="00040862"/>
    <w:rsid w:val="000412AB"/>
    <w:rsid w:val="0004259D"/>
    <w:rsid w:val="0004415D"/>
    <w:rsid w:val="000454DC"/>
    <w:rsid w:val="00045B73"/>
    <w:rsid w:val="0004681B"/>
    <w:rsid w:val="000476A1"/>
    <w:rsid w:val="000505F9"/>
    <w:rsid w:val="00050D0E"/>
    <w:rsid w:val="00052642"/>
    <w:rsid w:val="00052681"/>
    <w:rsid w:val="00053461"/>
    <w:rsid w:val="00053BB3"/>
    <w:rsid w:val="00054182"/>
    <w:rsid w:val="00056CC8"/>
    <w:rsid w:val="00060448"/>
    <w:rsid w:val="00061330"/>
    <w:rsid w:val="00062CC3"/>
    <w:rsid w:val="00063784"/>
    <w:rsid w:val="00063D68"/>
    <w:rsid w:val="00065531"/>
    <w:rsid w:val="0006631C"/>
    <w:rsid w:val="0006676E"/>
    <w:rsid w:val="00066E31"/>
    <w:rsid w:val="000735FC"/>
    <w:rsid w:val="00073F8C"/>
    <w:rsid w:val="00074B74"/>
    <w:rsid w:val="0007556D"/>
    <w:rsid w:val="00080D18"/>
    <w:rsid w:val="0008344F"/>
    <w:rsid w:val="00083468"/>
    <w:rsid w:val="000839F9"/>
    <w:rsid w:val="00085111"/>
    <w:rsid w:val="00085E7C"/>
    <w:rsid w:val="00086782"/>
    <w:rsid w:val="00086C0F"/>
    <w:rsid w:val="000878BE"/>
    <w:rsid w:val="000910D5"/>
    <w:rsid w:val="000934AD"/>
    <w:rsid w:val="00093842"/>
    <w:rsid w:val="00094008"/>
    <w:rsid w:val="00095885"/>
    <w:rsid w:val="00095A14"/>
    <w:rsid w:val="00095A33"/>
    <w:rsid w:val="000969E0"/>
    <w:rsid w:val="000971E4"/>
    <w:rsid w:val="000A0EBA"/>
    <w:rsid w:val="000A1A22"/>
    <w:rsid w:val="000A276E"/>
    <w:rsid w:val="000A2807"/>
    <w:rsid w:val="000A3C8A"/>
    <w:rsid w:val="000A3E23"/>
    <w:rsid w:val="000A5DFE"/>
    <w:rsid w:val="000A5EE8"/>
    <w:rsid w:val="000A6900"/>
    <w:rsid w:val="000A6BE6"/>
    <w:rsid w:val="000A6C43"/>
    <w:rsid w:val="000A78AE"/>
    <w:rsid w:val="000B0894"/>
    <w:rsid w:val="000B26FD"/>
    <w:rsid w:val="000B2E24"/>
    <w:rsid w:val="000B3657"/>
    <w:rsid w:val="000B4B95"/>
    <w:rsid w:val="000B509E"/>
    <w:rsid w:val="000B6962"/>
    <w:rsid w:val="000B7E9A"/>
    <w:rsid w:val="000C053A"/>
    <w:rsid w:val="000C0664"/>
    <w:rsid w:val="000C08AA"/>
    <w:rsid w:val="000C0CD3"/>
    <w:rsid w:val="000C39A9"/>
    <w:rsid w:val="000C3AD6"/>
    <w:rsid w:val="000C7B89"/>
    <w:rsid w:val="000D2FB3"/>
    <w:rsid w:val="000D57B5"/>
    <w:rsid w:val="000D6731"/>
    <w:rsid w:val="000D6BE9"/>
    <w:rsid w:val="000D6C64"/>
    <w:rsid w:val="000E20B1"/>
    <w:rsid w:val="000E2ACD"/>
    <w:rsid w:val="000E59BA"/>
    <w:rsid w:val="000E5A4B"/>
    <w:rsid w:val="000E64B8"/>
    <w:rsid w:val="000E6753"/>
    <w:rsid w:val="000F0841"/>
    <w:rsid w:val="000F1022"/>
    <w:rsid w:val="000F2115"/>
    <w:rsid w:val="000F285B"/>
    <w:rsid w:val="000F2C76"/>
    <w:rsid w:val="000F334F"/>
    <w:rsid w:val="000F6B70"/>
    <w:rsid w:val="000F7381"/>
    <w:rsid w:val="000F7E2E"/>
    <w:rsid w:val="000F7EC7"/>
    <w:rsid w:val="00100704"/>
    <w:rsid w:val="001007B4"/>
    <w:rsid w:val="00101066"/>
    <w:rsid w:val="00101775"/>
    <w:rsid w:val="00101E8C"/>
    <w:rsid w:val="00102716"/>
    <w:rsid w:val="00102842"/>
    <w:rsid w:val="00102D06"/>
    <w:rsid w:val="00103CBE"/>
    <w:rsid w:val="001040E1"/>
    <w:rsid w:val="001044F8"/>
    <w:rsid w:val="0010703B"/>
    <w:rsid w:val="00110FA8"/>
    <w:rsid w:val="001123F0"/>
    <w:rsid w:val="001124B5"/>
    <w:rsid w:val="00112FCA"/>
    <w:rsid w:val="001131FD"/>
    <w:rsid w:val="00113A4B"/>
    <w:rsid w:val="00114257"/>
    <w:rsid w:val="00114DCF"/>
    <w:rsid w:val="00114E87"/>
    <w:rsid w:val="00114FA4"/>
    <w:rsid w:val="0011537A"/>
    <w:rsid w:val="00115540"/>
    <w:rsid w:val="00115F01"/>
    <w:rsid w:val="00117F7A"/>
    <w:rsid w:val="00122BB5"/>
    <w:rsid w:val="00125E38"/>
    <w:rsid w:val="001300A2"/>
    <w:rsid w:val="00132D2D"/>
    <w:rsid w:val="0013518D"/>
    <w:rsid w:val="00135CB1"/>
    <w:rsid w:val="001364CB"/>
    <w:rsid w:val="00136537"/>
    <w:rsid w:val="00136EE9"/>
    <w:rsid w:val="00137949"/>
    <w:rsid w:val="001408FC"/>
    <w:rsid w:val="00140C2C"/>
    <w:rsid w:val="00141F2D"/>
    <w:rsid w:val="00142951"/>
    <w:rsid w:val="0014335C"/>
    <w:rsid w:val="00143FF9"/>
    <w:rsid w:val="00144468"/>
    <w:rsid w:val="00144D6F"/>
    <w:rsid w:val="00144F5F"/>
    <w:rsid w:val="0014593F"/>
    <w:rsid w:val="00146EAF"/>
    <w:rsid w:val="001470E4"/>
    <w:rsid w:val="00147DBD"/>
    <w:rsid w:val="00147DF1"/>
    <w:rsid w:val="0015098E"/>
    <w:rsid w:val="00150B14"/>
    <w:rsid w:val="00151248"/>
    <w:rsid w:val="001530FC"/>
    <w:rsid w:val="00155256"/>
    <w:rsid w:val="001558E8"/>
    <w:rsid w:val="00160A5D"/>
    <w:rsid w:val="00160F8C"/>
    <w:rsid w:val="00161028"/>
    <w:rsid w:val="00161631"/>
    <w:rsid w:val="00164197"/>
    <w:rsid w:val="00165F89"/>
    <w:rsid w:val="0016695E"/>
    <w:rsid w:val="00167F11"/>
    <w:rsid w:val="00172320"/>
    <w:rsid w:val="00173344"/>
    <w:rsid w:val="001737BD"/>
    <w:rsid w:val="00173CB8"/>
    <w:rsid w:val="001751A4"/>
    <w:rsid w:val="001754B0"/>
    <w:rsid w:val="001756A7"/>
    <w:rsid w:val="00175D9C"/>
    <w:rsid w:val="00175E95"/>
    <w:rsid w:val="0017657B"/>
    <w:rsid w:val="00177B89"/>
    <w:rsid w:val="00180EB2"/>
    <w:rsid w:val="001811D4"/>
    <w:rsid w:val="00182A00"/>
    <w:rsid w:val="00184DB4"/>
    <w:rsid w:val="00185DC0"/>
    <w:rsid w:val="0018711C"/>
    <w:rsid w:val="001871B8"/>
    <w:rsid w:val="00191308"/>
    <w:rsid w:val="0019182C"/>
    <w:rsid w:val="001922C3"/>
    <w:rsid w:val="00192851"/>
    <w:rsid w:val="00194B9C"/>
    <w:rsid w:val="00196AEF"/>
    <w:rsid w:val="00197C1C"/>
    <w:rsid w:val="001A16A2"/>
    <w:rsid w:val="001A1F40"/>
    <w:rsid w:val="001A2879"/>
    <w:rsid w:val="001A2C22"/>
    <w:rsid w:val="001A3650"/>
    <w:rsid w:val="001A3B84"/>
    <w:rsid w:val="001A3CA8"/>
    <w:rsid w:val="001A504B"/>
    <w:rsid w:val="001A51E8"/>
    <w:rsid w:val="001A5D56"/>
    <w:rsid w:val="001A7919"/>
    <w:rsid w:val="001A7C13"/>
    <w:rsid w:val="001A7EE5"/>
    <w:rsid w:val="001B0611"/>
    <w:rsid w:val="001B15BA"/>
    <w:rsid w:val="001B422A"/>
    <w:rsid w:val="001B4663"/>
    <w:rsid w:val="001B5064"/>
    <w:rsid w:val="001B52BC"/>
    <w:rsid w:val="001B5BF1"/>
    <w:rsid w:val="001B5E1E"/>
    <w:rsid w:val="001B5F75"/>
    <w:rsid w:val="001B778C"/>
    <w:rsid w:val="001C0509"/>
    <w:rsid w:val="001C054C"/>
    <w:rsid w:val="001C304F"/>
    <w:rsid w:val="001C34E4"/>
    <w:rsid w:val="001C45A6"/>
    <w:rsid w:val="001C4A64"/>
    <w:rsid w:val="001C4E41"/>
    <w:rsid w:val="001D08E7"/>
    <w:rsid w:val="001D2422"/>
    <w:rsid w:val="001D31F8"/>
    <w:rsid w:val="001D3A37"/>
    <w:rsid w:val="001D3B80"/>
    <w:rsid w:val="001D3BDA"/>
    <w:rsid w:val="001D3D99"/>
    <w:rsid w:val="001D5AF0"/>
    <w:rsid w:val="001D6E8F"/>
    <w:rsid w:val="001D7497"/>
    <w:rsid w:val="001E1A22"/>
    <w:rsid w:val="001E2404"/>
    <w:rsid w:val="001E2CBB"/>
    <w:rsid w:val="001E3861"/>
    <w:rsid w:val="001E5F3D"/>
    <w:rsid w:val="001E6F9D"/>
    <w:rsid w:val="001E7945"/>
    <w:rsid w:val="001E7D33"/>
    <w:rsid w:val="001F12F3"/>
    <w:rsid w:val="001F174B"/>
    <w:rsid w:val="001F4594"/>
    <w:rsid w:val="001F5B70"/>
    <w:rsid w:val="001F5B71"/>
    <w:rsid w:val="001F5BE4"/>
    <w:rsid w:val="001F60E5"/>
    <w:rsid w:val="001F6C3F"/>
    <w:rsid w:val="001F7C83"/>
    <w:rsid w:val="002012CB"/>
    <w:rsid w:val="00202F0D"/>
    <w:rsid w:val="002037FE"/>
    <w:rsid w:val="00203EDB"/>
    <w:rsid w:val="00204F48"/>
    <w:rsid w:val="00205E61"/>
    <w:rsid w:val="00206018"/>
    <w:rsid w:val="00206DF3"/>
    <w:rsid w:val="00211182"/>
    <w:rsid w:val="00212630"/>
    <w:rsid w:val="00213123"/>
    <w:rsid w:val="002138A6"/>
    <w:rsid w:val="0021457E"/>
    <w:rsid w:val="00214AAD"/>
    <w:rsid w:val="00214BBC"/>
    <w:rsid w:val="00214D07"/>
    <w:rsid w:val="00214E77"/>
    <w:rsid w:val="00214FED"/>
    <w:rsid w:val="0021686B"/>
    <w:rsid w:val="002179F7"/>
    <w:rsid w:val="00220384"/>
    <w:rsid w:val="0022087B"/>
    <w:rsid w:val="002208C9"/>
    <w:rsid w:val="002221CE"/>
    <w:rsid w:val="0022263B"/>
    <w:rsid w:val="00223552"/>
    <w:rsid w:val="00225C37"/>
    <w:rsid w:val="00226F96"/>
    <w:rsid w:val="0022740B"/>
    <w:rsid w:val="002276A2"/>
    <w:rsid w:val="002307E5"/>
    <w:rsid w:val="002326F4"/>
    <w:rsid w:val="00233F0D"/>
    <w:rsid w:val="00234056"/>
    <w:rsid w:val="00234112"/>
    <w:rsid w:val="00234137"/>
    <w:rsid w:val="00234B40"/>
    <w:rsid w:val="002358D3"/>
    <w:rsid w:val="00237652"/>
    <w:rsid w:val="002377B0"/>
    <w:rsid w:val="002412A9"/>
    <w:rsid w:val="0024231E"/>
    <w:rsid w:val="00242655"/>
    <w:rsid w:val="00243175"/>
    <w:rsid w:val="00243431"/>
    <w:rsid w:val="00243BBE"/>
    <w:rsid w:val="0024547B"/>
    <w:rsid w:val="0024610A"/>
    <w:rsid w:val="002511CC"/>
    <w:rsid w:val="002511D9"/>
    <w:rsid w:val="00252A0B"/>
    <w:rsid w:val="002530E8"/>
    <w:rsid w:val="00253255"/>
    <w:rsid w:val="002533BB"/>
    <w:rsid w:val="002538C6"/>
    <w:rsid w:val="00253ABD"/>
    <w:rsid w:val="00253E95"/>
    <w:rsid w:val="00254972"/>
    <w:rsid w:val="002567E1"/>
    <w:rsid w:val="002567E3"/>
    <w:rsid w:val="00256A08"/>
    <w:rsid w:val="002600B5"/>
    <w:rsid w:val="00261C19"/>
    <w:rsid w:val="00261E3E"/>
    <w:rsid w:val="00261F12"/>
    <w:rsid w:val="0026283E"/>
    <w:rsid w:val="00262B90"/>
    <w:rsid w:val="002634AA"/>
    <w:rsid w:val="00263BFD"/>
    <w:rsid w:val="0026490F"/>
    <w:rsid w:val="00266547"/>
    <w:rsid w:val="00266EB3"/>
    <w:rsid w:val="00266F13"/>
    <w:rsid w:val="00271AB1"/>
    <w:rsid w:val="00271E17"/>
    <w:rsid w:val="002720D8"/>
    <w:rsid w:val="00273212"/>
    <w:rsid w:val="0027426B"/>
    <w:rsid w:val="002755C4"/>
    <w:rsid w:val="00280382"/>
    <w:rsid w:val="0028141B"/>
    <w:rsid w:val="00281869"/>
    <w:rsid w:val="00282DBD"/>
    <w:rsid w:val="00283B09"/>
    <w:rsid w:val="00283B35"/>
    <w:rsid w:val="00283FFD"/>
    <w:rsid w:val="0028411A"/>
    <w:rsid w:val="002912AD"/>
    <w:rsid w:val="002922E8"/>
    <w:rsid w:val="00294A0A"/>
    <w:rsid w:val="0029538A"/>
    <w:rsid w:val="002969E2"/>
    <w:rsid w:val="00296D69"/>
    <w:rsid w:val="002A0845"/>
    <w:rsid w:val="002A149A"/>
    <w:rsid w:val="002A2E5F"/>
    <w:rsid w:val="002A4ACC"/>
    <w:rsid w:val="002A4E64"/>
    <w:rsid w:val="002A55AF"/>
    <w:rsid w:val="002A57DB"/>
    <w:rsid w:val="002A6B5E"/>
    <w:rsid w:val="002A6DE9"/>
    <w:rsid w:val="002A78C6"/>
    <w:rsid w:val="002A7D41"/>
    <w:rsid w:val="002A7F6B"/>
    <w:rsid w:val="002B05D3"/>
    <w:rsid w:val="002B0911"/>
    <w:rsid w:val="002B1574"/>
    <w:rsid w:val="002B27F8"/>
    <w:rsid w:val="002B7D16"/>
    <w:rsid w:val="002B7EBA"/>
    <w:rsid w:val="002C0B04"/>
    <w:rsid w:val="002C0CC7"/>
    <w:rsid w:val="002C1F3B"/>
    <w:rsid w:val="002C42F5"/>
    <w:rsid w:val="002C43E3"/>
    <w:rsid w:val="002C447E"/>
    <w:rsid w:val="002C4C3F"/>
    <w:rsid w:val="002C583A"/>
    <w:rsid w:val="002C5A4B"/>
    <w:rsid w:val="002C5AAC"/>
    <w:rsid w:val="002C6185"/>
    <w:rsid w:val="002D036B"/>
    <w:rsid w:val="002D0838"/>
    <w:rsid w:val="002D178E"/>
    <w:rsid w:val="002D1ED9"/>
    <w:rsid w:val="002D21B7"/>
    <w:rsid w:val="002D38DC"/>
    <w:rsid w:val="002D3C15"/>
    <w:rsid w:val="002D4A0C"/>
    <w:rsid w:val="002D5269"/>
    <w:rsid w:val="002D68EA"/>
    <w:rsid w:val="002E0089"/>
    <w:rsid w:val="002E2113"/>
    <w:rsid w:val="002E27E8"/>
    <w:rsid w:val="002E2D83"/>
    <w:rsid w:val="002E3AA8"/>
    <w:rsid w:val="002E3D0A"/>
    <w:rsid w:val="002E5FF7"/>
    <w:rsid w:val="002E6BB9"/>
    <w:rsid w:val="002E762B"/>
    <w:rsid w:val="002F039B"/>
    <w:rsid w:val="002F0A6B"/>
    <w:rsid w:val="002F1C3B"/>
    <w:rsid w:val="002F2946"/>
    <w:rsid w:val="002F2A94"/>
    <w:rsid w:val="002F3DB8"/>
    <w:rsid w:val="002F43DA"/>
    <w:rsid w:val="002F4EB5"/>
    <w:rsid w:val="002F5359"/>
    <w:rsid w:val="002F5AD3"/>
    <w:rsid w:val="002F5E9D"/>
    <w:rsid w:val="002F6EA0"/>
    <w:rsid w:val="002F7583"/>
    <w:rsid w:val="002F799E"/>
    <w:rsid w:val="002F7B8B"/>
    <w:rsid w:val="003015B1"/>
    <w:rsid w:val="0030351D"/>
    <w:rsid w:val="00303D9A"/>
    <w:rsid w:val="00305D32"/>
    <w:rsid w:val="00307201"/>
    <w:rsid w:val="003077EC"/>
    <w:rsid w:val="00307EFB"/>
    <w:rsid w:val="0031061D"/>
    <w:rsid w:val="00311E0A"/>
    <w:rsid w:val="00312C7F"/>
    <w:rsid w:val="003155BF"/>
    <w:rsid w:val="003155D2"/>
    <w:rsid w:val="0031573B"/>
    <w:rsid w:val="0031612D"/>
    <w:rsid w:val="0031689F"/>
    <w:rsid w:val="00316EA0"/>
    <w:rsid w:val="003173B0"/>
    <w:rsid w:val="003200F9"/>
    <w:rsid w:val="003211BE"/>
    <w:rsid w:val="00323011"/>
    <w:rsid w:val="003233BD"/>
    <w:rsid w:val="00323670"/>
    <w:rsid w:val="00323A28"/>
    <w:rsid w:val="00324093"/>
    <w:rsid w:val="003251E8"/>
    <w:rsid w:val="00331DE1"/>
    <w:rsid w:val="003321D4"/>
    <w:rsid w:val="003349F6"/>
    <w:rsid w:val="003354AE"/>
    <w:rsid w:val="00337222"/>
    <w:rsid w:val="003375B0"/>
    <w:rsid w:val="003408A7"/>
    <w:rsid w:val="003431B1"/>
    <w:rsid w:val="0034390A"/>
    <w:rsid w:val="003443CF"/>
    <w:rsid w:val="003448F5"/>
    <w:rsid w:val="00344A67"/>
    <w:rsid w:val="00344D2A"/>
    <w:rsid w:val="00345D2F"/>
    <w:rsid w:val="00347127"/>
    <w:rsid w:val="003475A8"/>
    <w:rsid w:val="003507C5"/>
    <w:rsid w:val="00351F63"/>
    <w:rsid w:val="0035262B"/>
    <w:rsid w:val="0035287C"/>
    <w:rsid w:val="0035354F"/>
    <w:rsid w:val="003545CB"/>
    <w:rsid w:val="00354E5D"/>
    <w:rsid w:val="00354EC7"/>
    <w:rsid w:val="003564EA"/>
    <w:rsid w:val="003579AE"/>
    <w:rsid w:val="00362AA9"/>
    <w:rsid w:val="00362E5C"/>
    <w:rsid w:val="00364247"/>
    <w:rsid w:val="00364C65"/>
    <w:rsid w:val="00366819"/>
    <w:rsid w:val="00370B53"/>
    <w:rsid w:val="0037122A"/>
    <w:rsid w:val="00371658"/>
    <w:rsid w:val="0037226E"/>
    <w:rsid w:val="003729C5"/>
    <w:rsid w:val="00374522"/>
    <w:rsid w:val="00374D5F"/>
    <w:rsid w:val="00374E08"/>
    <w:rsid w:val="00374E64"/>
    <w:rsid w:val="00375933"/>
    <w:rsid w:val="003759D0"/>
    <w:rsid w:val="0037675D"/>
    <w:rsid w:val="003774BF"/>
    <w:rsid w:val="00377C06"/>
    <w:rsid w:val="003809E7"/>
    <w:rsid w:val="003817AD"/>
    <w:rsid w:val="00382D47"/>
    <w:rsid w:val="003868DC"/>
    <w:rsid w:val="00386A3C"/>
    <w:rsid w:val="0038761A"/>
    <w:rsid w:val="00387F8A"/>
    <w:rsid w:val="00390BF7"/>
    <w:rsid w:val="00390C30"/>
    <w:rsid w:val="00391DE2"/>
    <w:rsid w:val="00392101"/>
    <w:rsid w:val="00393FBF"/>
    <w:rsid w:val="00394642"/>
    <w:rsid w:val="00397DE4"/>
    <w:rsid w:val="003A30DD"/>
    <w:rsid w:val="003A44FB"/>
    <w:rsid w:val="003A4C55"/>
    <w:rsid w:val="003A5480"/>
    <w:rsid w:val="003A548A"/>
    <w:rsid w:val="003A5E3C"/>
    <w:rsid w:val="003A7A03"/>
    <w:rsid w:val="003B0320"/>
    <w:rsid w:val="003B0DAA"/>
    <w:rsid w:val="003B2330"/>
    <w:rsid w:val="003B2700"/>
    <w:rsid w:val="003B4835"/>
    <w:rsid w:val="003B63D5"/>
    <w:rsid w:val="003B7EA4"/>
    <w:rsid w:val="003C0B7F"/>
    <w:rsid w:val="003C0D92"/>
    <w:rsid w:val="003C1B1F"/>
    <w:rsid w:val="003C1F88"/>
    <w:rsid w:val="003C219A"/>
    <w:rsid w:val="003C3127"/>
    <w:rsid w:val="003C6CCF"/>
    <w:rsid w:val="003C6FA8"/>
    <w:rsid w:val="003C7654"/>
    <w:rsid w:val="003D07E6"/>
    <w:rsid w:val="003D0A2C"/>
    <w:rsid w:val="003D0F25"/>
    <w:rsid w:val="003D10FB"/>
    <w:rsid w:val="003D207E"/>
    <w:rsid w:val="003D2AF3"/>
    <w:rsid w:val="003D3B61"/>
    <w:rsid w:val="003D42CA"/>
    <w:rsid w:val="003D4D34"/>
    <w:rsid w:val="003D5301"/>
    <w:rsid w:val="003D6E64"/>
    <w:rsid w:val="003D717F"/>
    <w:rsid w:val="003D79D2"/>
    <w:rsid w:val="003E24C6"/>
    <w:rsid w:val="003E31E4"/>
    <w:rsid w:val="003E384F"/>
    <w:rsid w:val="003E453B"/>
    <w:rsid w:val="003E5B68"/>
    <w:rsid w:val="003E6270"/>
    <w:rsid w:val="003E6851"/>
    <w:rsid w:val="003E6E86"/>
    <w:rsid w:val="003E73E5"/>
    <w:rsid w:val="003F1DC4"/>
    <w:rsid w:val="003F2D3D"/>
    <w:rsid w:val="003F42CB"/>
    <w:rsid w:val="003F4F59"/>
    <w:rsid w:val="003F530C"/>
    <w:rsid w:val="00401C35"/>
    <w:rsid w:val="00403064"/>
    <w:rsid w:val="004048E6"/>
    <w:rsid w:val="004058B6"/>
    <w:rsid w:val="004063C0"/>
    <w:rsid w:val="00406980"/>
    <w:rsid w:val="00406ABD"/>
    <w:rsid w:val="004100F8"/>
    <w:rsid w:val="00411792"/>
    <w:rsid w:val="00411F70"/>
    <w:rsid w:val="0041294E"/>
    <w:rsid w:val="00412A77"/>
    <w:rsid w:val="00412BA8"/>
    <w:rsid w:val="00412CC1"/>
    <w:rsid w:val="0041340F"/>
    <w:rsid w:val="004171CA"/>
    <w:rsid w:val="00420BBC"/>
    <w:rsid w:val="0042118D"/>
    <w:rsid w:val="004234D6"/>
    <w:rsid w:val="004234E8"/>
    <w:rsid w:val="00425EF5"/>
    <w:rsid w:val="00427550"/>
    <w:rsid w:val="00430447"/>
    <w:rsid w:val="00432AD5"/>
    <w:rsid w:val="00434622"/>
    <w:rsid w:val="0043634A"/>
    <w:rsid w:val="00436598"/>
    <w:rsid w:val="00440C0D"/>
    <w:rsid w:val="00440C38"/>
    <w:rsid w:val="00441261"/>
    <w:rsid w:val="00442FF1"/>
    <w:rsid w:val="004430BD"/>
    <w:rsid w:val="00443D19"/>
    <w:rsid w:val="00443ED9"/>
    <w:rsid w:val="00444736"/>
    <w:rsid w:val="00444C43"/>
    <w:rsid w:val="00444C8A"/>
    <w:rsid w:val="004453BD"/>
    <w:rsid w:val="00445517"/>
    <w:rsid w:val="00446476"/>
    <w:rsid w:val="00446656"/>
    <w:rsid w:val="004468A4"/>
    <w:rsid w:val="00446AC2"/>
    <w:rsid w:val="00446BCD"/>
    <w:rsid w:val="00446FA3"/>
    <w:rsid w:val="00446FAC"/>
    <w:rsid w:val="00447BBB"/>
    <w:rsid w:val="004543F1"/>
    <w:rsid w:val="00456052"/>
    <w:rsid w:val="00456CC6"/>
    <w:rsid w:val="00457525"/>
    <w:rsid w:val="0046098D"/>
    <w:rsid w:val="00462279"/>
    <w:rsid w:val="00463594"/>
    <w:rsid w:val="00463763"/>
    <w:rsid w:val="00463CE7"/>
    <w:rsid w:val="00465257"/>
    <w:rsid w:val="004665F7"/>
    <w:rsid w:val="00466EC8"/>
    <w:rsid w:val="0046709E"/>
    <w:rsid w:val="00467E1A"/>
    <w:rsid w:val="00471B08"/>
    <w:rsid w:val="00471B1A"/>
    <w:rsid w:val="0047206C"/>
    <w:rsid w:val="00472143"/>
    <w:rsid w:val="004742FB"/>
    <w:rsid w:val="00474EF8"/>
    <w:rsid w:val="00475FF7"/>
    <w:rsid w:val="0048033C"/>
    <w:rsid w:val="00481CB2"/>
    <w:rsid w:val="004823E5"/>
    <w:rsid w:val="00483ACE"/>
    <w:rsid w:val="00484415"/>
    <w:rsid w:val="0048490E"/>
    <w:rsid w:val="00484DB9"/>
    <w:rsid w:val="00485A0C"/>
    <w:rsid w:val="00485C49"/>
    <w:rsid w:val="0048665B"/>
    <w:rsid w:val="00486CF0"/>
    <w:rsid w:val="0049159A"/>
    <w:rsid w:val="0049372C"/>
    <w:rsid w:val="00493798"/>
    <w:rsid w:val="00494196"/>
    <w:rsid w:val="004941C2"/>
    <w:rsid w:val="00494889"/>
    <w:rsid w:val="00494AC6"/>
    <w:rsid w:val="00495213"/>
    <w:rsid w:val="00495F15"/>
    <w:rsid w:val="004964DB"/>
    <w:rsid w:val="004968A0"/>
    <w:rsid w:val="004A0B45"/>
    <w:rsid w:val="004A16D1"/>
    <w:rsid w:val="004A2A28"/>
    <w:rsid w:val="004A36FE"/>
    <w:rsid w:val="004A37DC"/>
    <w:rsid w:val="004A4D7A"/>
    <w:rsid w:val="004A57ED"/>
    <w:rsid w:val="004A76B4"/>
    <w:rsid w:val="004A7BEF"/>
    <w:rsid w:val="004A7C3B"/>
    <w:rsid w:val="004B1697"/>
    <w:rsid w:val="004B229E"/>
    <w:rsid w:val="004B6A8A"/>
    <w:rsid w:val="004B6E20"/>
    <w:rsid w:val="004C47E3"/>
    <w:rsid w:val="004C503E"/>
    <w:rsid w:val="004D142C"/>
    <w:rsid w:val="004D2FD9"/>
    <w:rsid w:val="004D4A34"/>
    <w:rsid w:val="004D52C6"/>
    <w:rsid w:val="004D64A5"/>
    <w:rsid w:val="004E1E97"/>
    <w:rsid w:val="004E392F"/>
    <w:rsid w:val="004E3B7A"/>
    <w:rsid w:val="004E59E6"/>
    <w:rsid w:val="004E73B0"/>
    <w:rsid w:val="004E7874"/>
    <w:rsid w:val="004E7B08"/>
    <w:rsid w:val="004E7DE4"/>
    <w:rsid w:val="004F0112"/>
    <w:rsid w:val="004F2225"/>
    <w:rsid w:val="004F2D52"/>
    <w:rsid w:val="004F2E70"/>
    <w:rsid w:val="004F3030"/>
    <w:rsid w:val="004F3C74"/>
    <w:rsid w:val="004F4158"/>
    <w:rsid w:val="004F4D0C"/>
    <w:rsid w:val="004F5D08"/>
    <w:rsid w:val="005010DE"/>
    <w:rsid w:val="0050131D"/>
    <w:rsid w:val="005014AB"/>
    <w:rsid w:val="00501A05"/>
    <w:rsid w:val="005027DC"/>
    <w:rsid w:val="00503B81"/>
    <w:rsid w:val="0050496E"/>
    <w:rsid w:val="00507719"/>
    <w:rsid w:val="00510A2D"/>
    <w:rsid w:val="005124D9"/>
    <w:rsid w:val="0051709B"/>
    <w:rsid w:val="00522429"/>
    <w:rsid w:val="00522C42"/>
    <w:rsid w:val="0052335D"/>
    <w:rsid w:val="005248BF"/>
    <w:rsid w:val="005255DB"/>
    <w:rsid w:val="00525738"/>
    <w:rsid w:val="005267E8"/>
    <w:rsid w:val="00527651"/>
    <w:rsid w:val="00527816"/>
    <w:rsid w:val="005312C2"/>
    <w:rsid w:val="00531332"/>
    <w:rsid w:val="00531735"/>
    <w:rsid w:val="0053278A"/>
    <w:rsid w:val="00532A53"/>
    <w:rsid w:val="005338FF"/>
    <w:rsid w:val="00534532"/>
    <w:rsid w:val="00537C2D"/>
    <w:rsid w:val="0054388B"/>
    <w:rsid w:val="00543AA6"/>
    <w:rsid w:val="00546C0A"/>
    <w:rsid w:val="00547AAC"/>
    <w:rsid w:val="00547ED1"/>
    <w:rsid w:val="00550057"/>
    <w:rsid w:val="00550294"/>
    <w:rsid w:val="00552F28"/>
    <w:rsid w:val="00553AC5"/>
    <w:rsid w:val="00553EDB"/>
    <w:rsid w:val="0055455A"/>
    <w:rsid w:val="00554B20"/>
    <w:rsid w:val="00555BF6"/>
    <w:rsid w:val="005560E0"/>
    <w:rsid w:val="00556298"/>
    <w:rsid w:val="005605D5"/>
    <w:rsid w:val="00563515"/>
    <w:rsid w:val="0056384A"/>
    <w:rsid w:val="00563A2C"/>
    <w:rsid w:val="00564575"/>
    <w:rsid w:val="005649A6"/>
    <w:rsid w:val="00565587"/>
    <w:rsid w:val="00567B31"/>
    <w:rsid w:val="00572061"/>
    <w:rsid w:val="00573297"/>
    <w:rsid w:val="00574314"/>
    <w:rsid w:val="005745E8"/>
    <w:rsid w:val="005758F2"/>
    <w:rsid w:val="00576109"/>
    <w:rsid w:val="00576427"/>
    <w:rsid w:val="0057666C"/>
    <w:rsid w:val="00577728"/>
    <w:rsid w:val="005815C3"/>
    <w:rsid w:val="00581737"/>
    <w:rsid w:val="005817E8"/>
    <w:rsid w:val="0058204B"/>
    <w:rsid w:val="005840A2"/>
    <w:rsid w:val="005844EC"/>
    <w:rsid w:val="00584E07"/>
    <w:rsid w:val="00587682"/>
    <w:rsid w:val="00587BBC"/>
    <w:rsid w:val="0059002D"/>
    <w:rsid w:val="00591793"/>
    <w:rsid w:val="00591E3B"/>
    <w:rsid w:val="005930B2"/>
    <w:rsid w:val="00593383"/>
    <w:rsid w:val="00594CA3"/>
    <w:rsid w:val="00596E2A"/>
    <w:rsid w:val="005971FE"/>
    <w:rsid w:val="005A0B84"/>
    <w:rsid w:val="005A1045"/>
    <w:rsid w:val="005A2090"/>
    <w:rsid w:val="005A226C"/>
    <w:rsid w:val="005A2CB8"/>
    <w:rsid w:val="005A4750"/>
    <w:rsid w:val="005A475D"/>
    <w:rsid w:val="005A475E"/>
    <w:rsid w:val="005A4EC0"/>
    <w:rsid w:val="005A7909"/>
    <w:rsid w:val="005A79E1"/>
    <w:rsid w:val="005B0651"/>
    <w:rsid w:val="005B1E40"/>
    <w:rsid w:val="005B35F8"/>
    <w:rsid w:val="005B3D27"/>
    <w:rsid w:val="005B3E5C"/>
    <w:rsid w:val="005B4234"/>
    <w:rsid w:val="005B4B65"/>
    <w:rsid w:val="005B6BA2"/>
    <w:rsid w:val="005C10F6"/>
    <w:rsid w:val="005C1195"/>
    <w:rsid w:val="005C2582"/>
    <w:rsid w:val="005C3166"/>
    <w:rsid w:val="005C3B2D"/>
    <w:rsid w:val="005C427C"/>
    <w:rsid w:val="005C6419"/>
    <w:rsid w:val="005C6F77"/>
    <w:rsid w:val="005C78E5"/>
    <w:rsid w:val="005D113E"/>
    <w:rsid w:val="005D116F"/>
    <w:rsid w:val="005D2367"/>
    <w:rsid w:val="005D28EC"/>
    <w:rsid w:val="005D3027"/>
    <w:rsid w:val="005D4B47"/>
    <w:rsid w:val="005D615A"/>
    <w:rsid w:val="005D6762"/>
    <w:rsid w:val="005E1B3B"/>
    <w:rsid w:val="005E3917"/>
    <w:rsid w:val="005E70F2"/>
    <w:rsid w:val="005E747B"/>
    <w:rsid w:val="005F029C"/>
    <w:rsid w:val="005F069F"/>
    <w:rsid w:val="005F4954"/>
    <w:rsid w:val="005F6402"/>
    <w:rsid w:val="00601C1F"/>
    <w:rsid w:val="00602181"/>
    <w:rsid w:val="006029BF"/>
    <w:rsid w:val="00602CC4"/>
    <w:rsid w:val="006055C9"/>
    <w:rsid w:val="00605650"/>
    <w:rsid w:val="006103F2"/>
    <w:rsid w:val="006109C3"/>
    <w:rsid w:val="00611906"/>
    <w:rsid w:val="00611B6A"/>
    <w:rsid w:val="00611E01"/>
    <w:rsid w:val="00612B01"/>
    <w:rsid w:val="0061320D"/>
    <w:rsid w:val="00614F74"/>
    <w:rsid w:val="00615ED9"/>
    <w:rsid w:val="0061614B"/>
    <w:rsid w:val="00616C30"/>
    <w:rsid w:val="006218C9"/>
    <w:rsid w:val="00622E7F"/>
    <w:rsid w:val="00623077"/>
    <w:rsid w:val="00623C22"/>
    <w:rsid w:val="0062489E"/>
    <w:rsid w:val="00624A1E"/>
    <w:rsid w:val="00625B4B"/>
    <w:rsid w:val="0062728E"/>
    <w:rsid w:val="00627291"/>
    <w:rsid w:val="00630819"/>
    <w:rsid w:val="00632FFF"/>
    <w:rsid w:val="0063312E"/>
    <w:rsid w:val="0063526A"/>
    <w:rsid w:val="00637D8B"/>
    <w:rsid w:val="00637DF5"/>
    <w:rsid w:val="00640D49"/>
    <w:rsid w:val="006413E0"/>
    <w:rsid w:val="00642A51"/>
    <w:rsid w:val="00642D33"/>
    <w:rsid w:val="00643454"/>
    <w:rsid w:val="006435F7"/>
    <w:rsid w:val="006452E2"/>
    <w:rsid w:val="00645B43"/>
    <w:rsid w:val="00646275"/>
    <w:rsid w:val="00646DF5"/>
    <w:rsid w:val="00650FAD"/>
    <w:rsid w:val="006519F2"/>
    <w:rsid w:val="00652422"/>
    <w:rsid w:val="00652652"/>
    <w:rsid w:val="00653AD7"/>
    <w:rsid w:val="006549CA"/>
    <w:rsid w:val="0065533F"/>
    <w:rsid w:val="006569EA"/>
    <w:rsid w:val="00657940"/>
    <w:rsid w:val="00660861"/>
    <w:rsid w:val="00660B18"/>
    <w:rsid w:val="006633D2"/>
    <w:rsid w:val="006642D6"/>
    <w:rsid w:val="0066473C"/>
    <w:rsid w:val="00664A99"/>
    <w:rsid w:val="00664F4D"/>
    <w:rsid w:val="00665D59"/>
    <w:rsid w:val="00666BD0"/>
    <w:rsid w:val="0066731E"/>
    <w:rsid w:val="0066740A"/>
    <w:rsid w:val="00667933"/>
    <w:rsid w:val="00667DED"/>
    <w:rsid w:val="00670112"/>
    <w:rsid w:val="0067045E"/>
    <w:rsid w:val="006718F7"/>
    <w:rsid w:val="00672E79"/>
    <w:rsid w:val="00672E7D"/>
    <w:rsid w:val="00673DCD"/>
    <w:rsid w:val="00674713"/>
    <w:rsid w:val="0067507C"/>
    <w:rsid w:val="0067683D"/>
    <w:rsid w:val="00677F0C"/>
    <w:rsid w:val="00677FEC"/>
    <w:rsid w:val="00680E50"/>
    <w:rsid w:val="00681243"/>
    <w:rsid w:val="006826C6"/>
    <w:rsid w:val="00683F5A"/>
    <w:rsid w:val="006859C2"/>
    <w:rsid w:val="00685B92"/>
    <w:rsid w:val="00686B14"/>
    <w:rsid w:val="00686B23"/>
    <w:rsid w:val="00686C96"/>
    <w:rsid w:val="00687120"/>
    <w:rsid w:val="0069055C"/>
    <w:rsid w:val="006906A7"/>
    <w:rsid w:val="00690AB4"/>
    <w:rsid w:val="0069137E"/>
    <w:rsid w:val="00692C57"/>
    <w:rsid w:val="00692CA0"/>
    <w:rsid w:val="00692F02"/>
    <w:rsid w:val="00692F7F"/>
    <w:rsid w:val="00693024"/>
    <w:rsid w:val="006936D8"/>
    <w:rsid w:val="00693F1D"/>
    <w:rsid w:val="00694CCF"/>
    <w:rsid w:val="00694E5A"/>
    <w:rsid w:val="00696698"/>
    <w:rsid w:val="006A0650"/>
    <w:rsid w:val="006A0DAB"/>
    <w:rsid w:val="006A2747"/>
    <w:rsid w:val="006A3006"/>
    <w:rsid w:val="006A35CB"/>
    <w:rsid w:val="006A37C5"/>
    <w:rsid w:val="006A44CF"/>
    <w:rsid w:val="006A45C4"/>
    <w:rsid w:val="006B154F"/>
    <w:rsid w:val="006B2C5C"/>
    <w:rsid w:val="006B2D89"/>
    <w:rsid w:val="006B2F59"/>
    <w:rsid w:val="006B4221"/>
    <w:rsid w:val="006B475F"/>
    <w:rsid w:val="006B4FC3"/>
    <w:rsid w:val="006C009A"/>
    <w:rsid w:val="006C02EC"/>
    <w:rsid w:val="006C1045"/>
    <w:rsid w:val="006C20AB"/>
    <w:rsid w:val="006C2600"/>
    <w:rsid w:val="006C271A"/>
    <w:rsid w:val="006C3477"/>
    <w:rsid w:val="006C34F6"/>
    <w:rsid w:val="006C527E"/>
    <w:rsid w:val="006C5288"/>
    <w:rsid w:val="006C535D"/>
    <w:rsid w:val="006C5E76"/>
    <w:rsid w:val="006C6B58"/>
    <w:rsid w:val="006C6B5B"/>
    <w:rsid w:val="006C754F"/>
    <w:rsid w:val="006D1066"/>
    <w:rsid w:val="006D2171"/>
    <w:rsid w:val="006D2651"/>
    <w:rsid w:val="006D333E"/>
    <w:rsid w:val="006D35BD"/>
    <w:rsid w:val="006D4218"/>
    <w:rsid w:val="006D4F3D"/>
    <w:rsid w:val="006D664A"/>
    <w:rsid w:val="006D6BFE"/>
    <w:rsid w:val="006D7604"/>
    <w:rsid w:val="006D7E18"/>
    <w:rsid w:val="006E0CF1"/>
    <w:rsid w:val="006E1701"/>
    <w:rsid w:val="006E350C"/>
    <w:rsid w:val="006E3F12"/>
    <w:rsid w:val="006E500E"/>
    <w:rsid w:val="006E58E5"/>
    <w:rsid w:val="006E598C"/>
    <w:rsid w:val="006E636A"/>
    <w:rsid w:val="006F12AE"/>
    <w:rsid w:val="006F1BE6"/>
    <w:rsid w:val="006F3666"/>
    <w:rsid w:val="006F64CE"/>
    <w:rsid w:val="006F6A04"/>
    <w:rsid w:val="006F6F31"/>
    <w:rsid w:val="006F760D"/>
    <w:rsid w:val="0070062E"/>
    <w:rsid w:val="00700FDA"/>
    <w:rsid w:val="00702CD8"/>
    <w:rsid w:val="00704121"/>
    <w:rsid w:val="0070480A"/>
    <w:rsid w:val="00704E9B"/>
    <w:rsid w:val="0070535F"/>
    <w:rsid w:val="007054FE"/>
    <w:rsid w:val="0070789E"/>
    <w:rsid w:val="00707948"/>
    <w:rsid w:val="00707CAD"/>
    <w:rsid w:val="00710ACD"/>
    <w:rsid w:val="00710B98"/>
    <w:rsid w:val="007110F0"/>
    <w:rsid w:val="00711CE3"/>
    <w:rsid w:val="00711D48"/>
    <w:rsid w:val="00712DCF"/>
    <w:rsid w:val="00713127"/>
    <w:rsid w:val="007158BB"/>
    <w:rsid w:val="0071737A"/>
    <w:rsid w:val="00720458"/>
    <w:rsid w:val="00720E80"/>
    <w:rsid w:val="00721D52"/>
    <w:rsid w:val="00722095"/>
    <w:rsid w:val="00723079"/>
    <w:rsid w:val="00723416"/>
    <w:rsid w:val="00723777"/>
    <w:rsid w:val="007237B0"/>
    <w:rsid w:val="00723D8E"/>
    <w:rsid w:val="00724A8B"/>
    <w:rsid w:val="0073032A"/>
    <w:rsid w:val="0073220E"/>
    <w:rsid w:val="0073249A"/>
    <w:rsid w:val="00732740"/>
    <w:rsid w:val="00733D9F"/>
    <w:rsid w:val="0073515A"/>
    <w:rsid w:val="00735C23"/>
    <w:rsid w:val="007368B1"/>
    <w:rsid w:val="00736C63"/>
    <w:rsid w:val="00737A71"/>
    <w:rsid w:val="007408D2"/>
    <w:rsid w:val="00740975"/>
    <w:rsid w:val="00741074"/>
    <w:rsid w:val="00741E69"/>
    <w:rsid w:val="0074410D"/>
    <w:rsid w:val="007445FC"/>
    <w:rsid w:val="00746496"/>
    <w:rsid w:val="00746EB2"/>
    <w:rsid w:val="007471FD"/>
    <w:rsid w:val="00747D55"/>
    <w:rsid w:val="00747F78"/>
    <w:rsid w:val="0075012E"/>
    <w:rsid w:val="007513D0"/>
    <w:rsid w:val="007517C3"/>
    <w:rsid w:val="00751D0D"/>
    <w:rsid w:val="00751E72"/>
    <w:rsid w:val="0075314E"/>
    <w:rsid w:val="0075386F"/>
    <w:rsid w:val="007560E0"/>
    <w:rsid w:val="00757740"/>
    <w:rsid w:val="00757F83"/>
    <w:rsid w:val="00760E40"/>
    <w:rsid w:val="00762064"/>
    <w:rsid w:val="007644F8"/>
    <w:rsid w:val="0076457A"/>
    <w:rsid w:val="00764896"/>
    <w:rsid w:val="00764D4B"/>
    <w:rsid w:val="007657D6"/>
    <w:rsid w:val="00765BF3"/>
    <w:rsid w:val="007660EF"/>
    <w:rsid w:val="00766D94"/>
    <w:rsid w:val="00766F9C"/>
    <w:rsid w:val="007706B8"/>
    <w:rsid w:val="007708A5"/>
    <w:rsid w:val="00771DDB"/>
    <w:rsid w:val="00771E57"/>
    <w:rsid w:val="00775C11"/>
    <w:rsid w:val="007808A5"/>
    <w:rsid w:val="007819A8"/>
    <w:rsid w:val="0078273F"/>
    <w:rsid w:val="00784522"/>
    <w:rsid w:val="00784758"/>
    <w:rsid w:val="00784DE6"/>
    <w:rsid w:val="00787943"/>
    <w:rsid w:val="0079030D"/>
    <w:rsid w:val="0079193F"/>
    <w:rsid w:val="00792716"/>
    <w:rsid w:val="007932BB"/>
    <w:rsid w:val="00794B12"/>
    <w:rsid w:val="00794EB5"/>
    <w:rsid w:val="007955B5"/>
    <w:rsid w:val="00796208"/>
    <w:rsid w:val="00797881"/>
    <w:rsid w:val="007979FD"/>
    <w:rsid w:val="007A0481"/>
    <w:rsid w:val="007A2F57"/>
    <w:rsid w:val="007A491C"/>
    <w:rsid w:val="007A4AAB"/>
    <w:rsid w:val="007A503C"/>
    <w:rsid w:val="007A5064"/>
    <w:rsid w:val="007A5492"/>
    <w:rsid w:val="007A7FF8"/>
    <w:rsid w:val="007B00B5"/>
    <w:rsid w:val="007B08B3"/>
    <w:rsid w:val="007B211F"/>
    <w:rsid w:val="007B3684"/>
    <w:rsid w:val="007B3B70"/>
    <w:rsid w:val="007B4A3B"/>
    <w:rsid w:val="007B5314"/>
    <w:rsid w:val="007B6064"/>
    <w:rsid w:val="007B6BDA"/>
    <w:rsid w:val="007B7392"/>
    <w:rsid w:val="007C017F"/>
    <w:rsid w:val="007C049F"/>
    <w:rsid w:val="007C0A51"/>
    <w:rsid w:val="007C1693"/>
    <w:rsid w:val="007C21EF"/>
    <w:rsid w:val="007C38B0"/>
    <w:rsid w:val="007C68E4"/>
    <w:rsid w:val="007C6BA9"/>
    <w:rsid w:val="007D02FD"/>
    <w:rsid w:val="007D2C2A"/>
    <w:rsid w:val="007D3038"/>
    <w:rsid w:val="007D31A9"/>
    <w:rsid w:val="007D39D4"/>
    <w:rsid w:val="007D4457"/>
    <w:rsid w:val="007D52D7"/>
    <w:rsid w:val="007D598B"/>
    <w:rsid w:val="007D6D35"/>
    <w:rsid w:val="007E0E6A"/>
    <w:rsid w:val="007E0FEE"/>
    <w:rsid w:val="007E19F3"/>
    <w:rsid w:val="007E2F02"/>
    <w:rsid w:val="007E4697"/>
    <w:rsid w:val="007E4A69"/>
    <w:rsid w:val="007E5F16"/>
    <w:rsid w:val="007E5FAE"/>
    <w:rsid w:val="007F0C53"/>
    <w:rsid w:val="007F2CEA"/>
    <w:rsid w:val="007F573C"/>
    <w:rsid w:val="007F6BA4"/>
    <w:rsid w:val="00800F83"/>
    <w:rsid w:val="00804055"/>
    <w:rsid w:val="00806FD2"/>
    <w:rsid w:val="00807153"/>
    <w:rsid w:val="00807DF9"/>
    <w:rsid w:val="008116DF"/>
    <w:rsid w:val="00812BC3"/>
    <w:rsid w:val="00813578"/>
    <w:rsid w:val="00813875"/>
    <w:rsid w:val="00814DB2"/>
    <w:rsid w:val="00815EF8"/>
    <w:rsid w:val="008166AE"/>
    <w:rsid w:val="00816731"/>
    <w:rsid w:val="0082007C"/>
    <w:rsid w:val="00820121"/>
    <w:rsid w:val="008214C7"/>
    <w:rsid w:val="00821A3E"/>
    <w:rsid w:val="00821AB7"/>
    <w:rsid w:val="00822D62"/>
    <w:rsid w:val="0082428B"/>
    <w:rsid w:val="00825452"/>
    <w:rsid w:val="00827AF7"/>
    <w:rsid w:val="00827D60"/>
    <w:rsid w:val="00833F9A"/>
    <w:rsid w:val="00835345"/>
    <w:rsid w:val="00835886"/>
    <w:rsid w:val="00835E38"/>
    <w:rsid w:val="00836C77"/>
    <w:rsid w:val="008371B1"/>
    <w:rsid w:val="00837F5A"/>
    <w:rsid w:val="00840E46"/>
    <w:rsid w:val="00841211"/>
    <w:rsid w:val="008412DB"/>
    <w:rsid w:val="0084225A"/>
    <w:rsid w:val="0084267A"/>
    <w:rsid w:val="00844984"/>
    <w:rsid w:val="00845C51"/>
    <w:rsid w:val="00846D80"/>
    <w:rsid w:val="008501C1"/>
    <w:rsid w:val="008509A4"/>
    <w:rsid w:val="008514F1"/>
    <w:rsid w:val="00855C07"/>
    <w:rsid w:val="00856726"/>
    <w:rsid w:val="00856753"/>
    <w:rsid w:val="00857294"/>
    <w:rsid w:val="00860488"/>
    <w:rsid w:val="00862CB6"/>
    <w:rsid w:val="00863622"/>
    <w:rsid w:val="0086459B"/>
    <w:rsid w:val="00864E66"/>
    <w:rsid w:val="0086593E"/>
    <w:rsid w:val="00865B1C"/>
    <w:rsid w:val="00865CB7"/>
    <w:rsid w:val="00865EE0"/>
    <w:rsid w:val="00866CA2"/>
    <w:rsid w:val="008701B3"/>
    <w:rsid w:val="0087072A"/>
    <w:rsid w:val="00870E03"/>
    <w:rsid w:val="0087158F"/>
    <w:rsid w:val="00871CC4"/>
    <w:rsid w:val="0087248B"/>
    <w:rsid w:val="0087288D"/>
    <w:rsid w:val="0087442D"/>
    <w:rsid w:val="00875528"/>
    <w:rsid w:val="00876233"/>
    <w:rsid w:val="00876271"/>
    <w:rsid w:val="00876309"/>
    <w:rsid w:val="0087666B"/>
    <w:rsid w:val="008771AA"/>
    <w:rsid w:val="008807CE"/>
    <w:rsid w:val="00880FA6"/>
    <w:rsid w:val="008814FE"/>
    <w:rsid w:val="008818BF"/>
    <w:rsid w:val="008827F3"/>
    <w:rsid w:val="00882955"/>
    <w:rsid w:val="00882BBD"/>
    <w:rsid w:val="008844D1"/>
    <w:rsid w:val="008852CB"/>
    <w:rsid w:val="0088581F"/>
    <w:rsid w:val="00885B6E"/>
    <w:rsid w:val="00886562"/>
    <w:rsid w:val="00887B92"/>
    <w:rsid w:val="00891AD4"/>
    <w:rsid w:val="008921D5"/>
    <w:rsid w:val="0089305B"/>
    <w:rsid w:val="008935B5"/>
    <w:rsid w:val="00896C56"/>
    <w:rsid w:val="00896CAD"/>
    <w:rsid w:val="008979F7"/>
    <w:rsid w:val="00897FE6"/>
    <w:rsid w:val="008A0222"/>
    <w:rsid w:val="008A2C86"/>
    <w:rsid w:val="008A3A84"/>
    <w:rsid w:val="008A5F09"/>
    <w:rsid w:val="008A6091"/>
    <w:rsid w:val="008A6B74"/>
    <w:rsid w:val="008A76FF"/>
    <w:rsid w:val="008A7C67"/>
    <w:rsid w:val="008A7D54"/>
    <w:rsid w:val="008A7E83"/>
    <w:rsid w:val="008B2ADD"/>
    <w:rsid w:val="008B4762"/>
    <w:rsid w:val="008B50BB"/>
    <w:rsid w:val="008B6146"/>
    <w:rsid w:val="008B69A9"/>
    <w:rsid w:val="008C002F"/>
    <w:rsid w:val="008C00CD"/>
    <w:rsid w:val="008C0326"/>
    <w:rsid w:val="008C07B8"/>
    <w:rsid w:val="008C0DBA"/>
    <w:rsid w:val="008C343C"/>
    <w:rsid w:val="008C352F"/>
    <w:rsid w:val="008C3BAF"/>
    <w:rsid w:val="008C3D7D"/>
    <w:rsid w:val="008C3E70"/>
    <w:rsid w:val="008C4969"/>
    <w:rsid w:val="008C5A97"/>
    <w:rsid w:val="008C5F82"/>
    <w:rsid w:val="008C60A8"/>
    <w:rsid w:val="008D0592"/>
    <w:rsid w:val="008D1AA2"/>
    <w:rsid w:val="008D2C08"/>
    <w:rsid w:val="008D307E"/>
    <w:rsid w:val="008D3C95"/>
    <w:rsid w:val="008D6C0A"/>
    <w:rsid w:val="008D6F81"/>
    <w:rsid w:val="008E1445"/>
    <w:rsid w:val="008E16CD"/>
    <w:rsid w:val="008E24ED"/>
    <w:rsid w:val="008E3A38"/>
    <w:rsid w:val="008E3B2A"/>
    <w:rsid w:val="008E40A2"/>
    <w:rsid w:val="008E5095"/>
    <w:rsid w:val="008E7B0E"/>
    <w:rsid w:val="008E7EAC"/>
    <w:rsid w:val="008F041C"/>
    <w:rsid w:val="008F0EA3"/>
    <w:rsid w:val="008F16F3"/>
    <w:rsid w:val="008F3446"/>
    <w:rsid w:val="008F40AA"/>
    <w:rsid w:val="008F5094"/>
    <w:rsid w:val="008F55ED"/>
    <w:rsid w:val="008F779E"/>
    <w:rsid w:val="00900A5A"/>
    <w:rsid w:val="00900C00"/>
    <w:rsid w:val="00900C98"/>
    <w:rsid w:val="0090133C"/>
    <w:rsid w:val="009022D8"/>
    <w:rsid w:val="009022E4"/>
    <w:rsid w:val="0090508B"/>
    <w:rsid w:val="00905131"/>
    <w:rsid w:val="00905C8F"/>
    <w:rsid w:val="00905EB9"/>
    <w:rsid w:val="00907040"/>
    <w:rsid w:val="0090757B"/>
    <w:rsid w:val="009106B1"/>
    <w:rsid w:val="00911000"/>
    <w:rsid w:val="00911AE0"/>
    <w:rsid w:val="00911B06"/>
    <w:rsid w:val="00913015"/>
    <w:rsid w:val="0091339A"/>
    <w:rsid w:val="009135D1"/>
    <w:rsid w:val="0091442D"/>
    <w:rsid w:val="00915449"/>
    <w:rsid w:val="00915689"/>
    <w:rsid w:val="009161BA"/>
    <w:rsid w:val="009173C1"/>
    <w:rsid w:val="00921BDC"/>
    <w:rsid w:val="00922221"/>
    <w:rsid w:val="00924027"/>
    <w:rsid w:val="00924131"/>
    <w:rsid w:val="0092442F"/>
    <w:rsid w:val="009266DA"/>
    <w:rsid w:val="00926816"/>
    <w:rsid w:val="00926EBA"/>
    <w:rsid w:val="009303B2"/>
    <w:rsid w:val="00930493"/>
    <w:rsid w:val="00930910"/>
    <w:rsid w:val="00930CEA"/>
    <w:rsid w:val="009312D1"/>
    <w:rsid w:val="00932091"/>
    <w:rsid w:val="00932770"/>
    <w:rsid w:val="009333F3"/>
    <w:rsid w:val="0093347E"/>
    <w:rsid w:val="00934E35"/>
    <w:rsid w:val="00935044"/>
    <w:rsid w:val="00935B46"/>
    <w:rsid w:val="00941536"/>
    <w:rsid w:val="00941850"/>
    <w:rsid w:val="00941884"/>
    <w:rsid w:val="00941AED"/>
    <w:rsid w:val="00942547"/>
    <w:rsid w:val="00943A2C"/>
    <w:rsid w:val="00943E3E"/>
    <w:rsid w:val="00944484"/>
    <w:rsid w:val="00944542"/>
    <w:rsid w:val="00947DE6"/>
    <w:rsid w:val="00950779"/>
    <w:rsid w:val="009508E2"/>
    <w:rsid w:val="00950ADF"/>
    <w:rsid w:val="00950F4F"/>
    <w:rsid w:val="009513A6"/>
    <w:rsid w:val="0095227F"/>
    <w:rsid w:val="00955AF3"/>
    <w:rsid w:val="00956375"/>
    <w:rsid w:val="009564C3"/>
    <w:rsid w:val="00956F43"/>
    <w:rsid w:val="0095702E"/>
    <w:rsid w:val="00961FFD"/>
    <w:rsid w:val="00962E84"/>
    <w:rsid w:val="00963037"/>
    <w:rsid w:val="00963D64"/>
    <w:rsid w:val="00964660"/>
    <w:rsid w:val="009656D0"/>
    <w:rsid w:val="0096649B"/>
    <w:rsid w:val="009674FB"/>
    <w:rsid w:val="00970185"/>
    <w:rsid w:val="00971C57"/>
    <w:rsid w:val="009726CA"/>
    <w:rsid w:val="00973A80"/>
    <w:rsid w:val="00973E4C"/>
    <w:rsid w:val="0097457D"/>
    <w:rsid w:val="00974DCD"/>
    <w:rsid w:val="00976539"/>
    <w:rsid w:val="00976598"/>
    <w:rsid w:val="00976624"/>
    <w:rsid w:val="00977EF8"/>
    <w:rsid w:val="00980749"/>
    <w:rsid w:val="00983498"/>
    <w:rsid w:val="009866A4"/>
    <w:rsid w:val="00990811"/>
    <w:rsid w:val="009909A6"/>
    <w:rsid w:val="009917E5"/>
    <w:rsid w:val="009922CA"/>
    <w:rsid w:val="0099230F"/>
    <w:rsid w:val="0099263B"/>
    <w:rsid w:val="00992A81"/>
    <w:rsid w:val="00996014"/>
    <w:rsid w:val="00997122"/>
    <w:rsid w:val="0099771C"/>
    <w:rsid w:val="00997FDF"/>
    <w:rsid w:val="009A0332"/>
    <w:rsid w:val="009A150C"/>
    <w:rsid w:val="009A2711"/>
    <w:rsid w:val="009A311C"/>
    <w:rsid w:val="009A3271"/>
    <w:rsid w:val="009A4437"/>
    <w:rsid w:val="009A5E52"/>
    <w:rsid w:val="009A6287"/>
    <w:rsid w:val="009A6FF8"/>
    <w:rsid w:val="009A703F"/>
    <w:rsid w:val="009A72BC"/>
    <w:rsid w:val="009A7AE5"/>
    <w:rsid w:val="009B2265"/>
    <w:rsid w:val="009B4234"/>
    <w:rsid w:val="009B427A"/>
    <w:rsid w:val="009B428B"/>
    <w:rsid w:val="009B7165"/>
    <w:rsid w:val="009B7CE6"/>
    <w:rsid w:val="009C1011"/>
    <w:rsid w:val="009C182E"/>
    <w:rsid w:val="009C3BED"/>
    <w:rsid w:val="009C4B92"/>
    <w:rsid w:val="009C5729"/>
    <w:rsid w:val="009C68F3"/>
    <w:rsid w:val="009C6BBA"/>
    <w:rsid w:val="009C75CD"/>
    <w:rsid w:val="009D0B81"/>
    <w:rsid w:val="009D110C"/>
    <w:rsid w:val="009D157E"/>
    <w:rsid w:val="009D193C"/>
    <w:rsid w:val="009D1FFF"/>
    <w:rsid w:val="009D4F38"/>
    <w:rsid w:val="009D5082"/>
    <w:rsid w:val="009D568D"/>
    <w:rsid w:val="009E0EED"/>
    <w:rsid w:val="009E3499"/>
    <w:rsid w:val="009E55E6"/>
    <w:rsid w:val="009E7DE9"/>
    <w:rsid w:val="009F16AB"/>
    <w:rsid w:val="009F18E2"/>
    <w:rsid w:val="009F1C7D"/>
    <w:rsid w:val="009F25A3"/>
    <w:rsid w:val="009F2BB0"/>
    <w:rsid w:val="009F40A9"/>
    <w:rsid w:val="009F446A"/>
    <w:rsid w:val="009F5971"/>
    <w:rsid w:val="009F5B74"/>
    <w:rsid w:val="009F6751"/>
    <w:rsid w:val="00A0144C"/>
    <w:rsid w:val="00A023FB"/>
    <w:rsid w:val="00A0369C"/>
    <w:rsid w:val="00A038F2"/>
    <w:rsid w:val="00A03A7C"/>
    <w:rsid w:val="00A05C7E"/>
    <w:rsid w:val="00A060C2"/>
    <w:rsid w:val="00A0784E"/>
    <w:rsid w:val="00A10E57"/>
    <w:rsid w:val="00A121FF"/>
    <w:rsid w:val="00A1327A"/>
    <w:rsid w:val="00A1412D"/>
    <w:rsid w:val="00A14917"/>
    <w:rsid w:val="00A166A2"/>
    <w:rsid w:val="00A17E6E"/>
    <w:rsid w:val="00A210A8"/>
    <w:rsid w:val="00A231F3"/>
    <w:rsid w:val="00A232DD"/>
    <w:rsid w:val="00A23AAA"/>
    <w:rsid w:val="00A25DD2"/>
    <w:rsid w:val="00A26A31"/>
    <w:rsid w:val="00A27336"/>
    <w:rsid w:val="00A3084C"/>
    <w:rsid w:val="00A338BD"/>
    <w:rsid w:val="00A33BBE"/>
    <w:rsid w:val="00A33D3A"/>
    <w:rsid w:val="00A34B2C"/>
    <w:rsid w:val="00A3507D"/>
    <w:rsid w:val="00A35EAE"/>
    <w:rsid w:val="00A3678B"/>
    <w:rsid w:val="00A36EF0"/>
    <w:rsid w:val="00A41F07"/>
    <w:rsid w:val="00A432CD"/>
    <w:rsid w:val="00A43CB5"/>
    <w:rsid w:val="00A44F44"/>
    <w:rsid w:val="00A44F72"/>
    <w:rsid w:val="00A46CB5"/>
    <w:rsid w:val="00A5090C"/>
    <w:rsid w:val="00A520B7"/>
    <w:rsid w:val="00A53C16"/>
    <w:rsid w:val="00A53C52"/>
    <w:rsid w:val="00A5689B"/>
    <w:rsid w:val="00A578D1"/>
    <w:rsid w:val="00A60AFB"/>
    <w:rsid w:val="00A60FC5"/>
    <w:rsid w:val="00A617E6"/>
    <w:rsid w:val="00A6195F"/>
    <w:rsid w:val="00A61B01"/>
    <w:rsid w:val="00A62EC8"/>
    <w:rsid w:val="00A63B50"/>
    <w:rsid w:val="00A6401E"/>
    <w:rsid w:val="00A6637F"/>
    <w:rsid w:val="00A66688"/>
    <w:rsid w:val="00A706E1"/>
    <w:rsid w:val="00A71006"/>
    <w:rsid w:val="00A73471"/>
    <w:rsid w:val="00A74F64"/>
    <w:rsid w:val="00A75B27"/>
    <w:rsid w:val="00A76A3E"/>
    <w:rsid w:val="00A77F8A"/>
    <w:rsid w:val="00A80307"/>
    <w:rsid w:val="00A808A2"/>
    <w:rsid w:val="00A80FF5"/>
    <w:rsid w:val="00A81369"/>
    <w:rsid w:val="00A814D0"/>
    <w:rsid w:val="00A8482F"/>
    <w:rsid w:val="00A85605"/>
    <w:rsid w:val="00A9055F"/>
    <w:rsid w:val="00A906E7"/>
    <w:rsid w:val="00A908A7"/>
    <w:rsid w:val="00A90C7A"/>
    <w:rsid w:val="00A90F67"/>
    <w:rsid w:val="00A90FB6"/>
    <w:rsid w:val="00A916F8"/>
    <w:rsid w:val="00A92C52"/>
    <w:rsid w:val="00A94A8E"/>
    <w:rsid w:val="00A96D40"/>
    <w:rsid w:val="00AA1BC0"/>
    <w:rsid w:val="00AA35A8"/>
    <w:rsid w:val="00AA403B"/>
    <w:rsid w:val="00AA440D"/>
    <w:rsid w:val="00AA4D12"/>
    <w:rsid w:val="00AA6B73"/>
    <w:rsid w:val="00AA7278"/>
    <w:rsid w:val="00AA7A08"/>
    <w:rsid w:val="00AB0C96"/>
    <w:rsid w:val="00AB1021"/>
    <w:rsid w:val="00AB1E9C"/>
    <w:rsid w:val="00AB249C"/>
    <w:rsid w:val="00AB26B8"/>
    <w:rsid w:val="00AB39BD"/>
    <w:rsid w:val="00AB4337"/>
    <w:rsid w:val="00AB5903"/>
    <w:rsid w:val="00AB743B"/>
    <w:rsid w:val="00AC10E6"/>
    <w:rsid w:val="00AC1B59"/>
    <w:rsid w:val="00AC2DE5"/>
    <w:rsid w:val="00AC39E8"/>
    <w:rsid w:val="00AC43F1"/>
    <w:rsid w:val="00AC46B0"/>
    <w:rsid w:val="00AC4D28"/>
    <w:rsid w:val="00AC54A5"/>
    <w:rsid w:val="00AC551E"/>
    <w:rsid w:val="00AC6272"/>
    <w:rsid w:val="00AC659B"/>
    <w:rsid w:val="00AD0D6B"/>
    <w:rsid w:val="00AD179C"/>
    <w:rsid w:val="00AD3281"/>
    <w:rsid w:val="00AD511A"/>
    <w:rsid w:val="00AD5F4F"/>
    <w:rsid w:val="00AD5FBF"/>
    <w:rsid w:val="00AE189E"/>
    <w:rsid w:val="00AE2067"/>
    <w:rsid w:val="00AE2DFC"/>
    <w:rsid w:val="00AE308C"/>
    <w:rsid w:val="00AE3E9E"/>
    <w:rsid w:val="00AE4350"/>
    <w:rsid w:val="00AE48D6"/>
    <w:rsid w:val="00AE578E"/>
    <w:rsid w:val="00AE7299"/>
    <w:rsid w:val="00AE74B4"/>
    <w:rsid w:val="00AE789D"/>
    <w:rsid w:val="00AE78B2"/>
    <w:rsid w:val="00AE7FC3"/>
    <w:rsid w:val="00AF0945"/>
    <w:rsid w:val="00AF3A5A"/>
    <w:rsid w:val="00AF4182"/>
    <w:rsid w:val="00AF54CE"/>
    <w:rsid w:val="00AF5933"/>
    <w:rsid w:val="00AF619D"/>
    <w:rsid w:val="00AF68A1"/>
    <w:rsid w:val="00AF7B93"/>
    <w:rsid w:val="00B00FD8"/>
    <w:rsid w:val="00B00FF8"/>
    <w:rsid w:val="00B01BB9"/>
    <w:rsid w:val="00B01BE4"/>
    <w:rsid w:val="00B02219"/>
    <w:rsid w:val="00B0250C"/>
    <w:rsid w:val="00B03188"/>
    <w:rsid w:val="00B03400"/>
    <w:rsid w:val="00B03E22"/>
    <w:rsid w:val="00B0484D"/>
    <w:rsid w:val="00B051B8"/>
    <w:rsid w:val="00B0548C"/>
    <w:rsid w:val="00B06039"/>
    <w:rsid w:val="00B0747A"/>
    <w:rsid w:val="00B0758C"/>
    <w:rsid w:val="00B113AF"/>
    <w:rsid w:val="00B1227C"/>
    <w:rsid w:val="00B15390"/>
    <w:rsid w:val="00B15D53"/>
    <w:rsid w:val="00B15E7D"/>
    <w:rsid w:val="00B169AA"/>
    <w:rsid w:val="00B172E2"/>
    <w:rsid w:val="00B177AF"/>
    <w:rsid w:val="00B20366"/>
    <w:rsid w:val="00B206A1"/>
    <w:rsid w:val="00B21D3B"/>
    <w:rsid w:val="00B22714"/>
    <w:rsid w:val="00B23301"/>
    <w:rsid w:val="00B247FA"/>
    <w:rsid w:val="00B251A8"/>
    <w:rsid w:val="00B25252"/>
    <w:rsid w:val="00B26877"/>
    <w:rsid w:val="00B27C60"/>
    <w:rsid w:val="00B27D1F"/>
    <w:rsid w:val="00B31312"/>
    <w:rsid w:val="00B31591"/>
    <w:rsid w:val="00B31DA9"/>
    <w:rsid w:val="00B34CD8"/>
    <w:rsid w:val="00B358A1"/>
    <w:rsid w:val="00B3611B"/>
    <w:rsid w:val="00B36859"/>
    <w:rsid w:val="00B37B59"/>
    <w:rsid w:val="00B37FBB"/>
    <w:rsid w:val="00B403D2"/>
    <w:rsid w:val="00B40949"/>
    <w:rsid w:val="00B409F1"/>
    <w:rsid w:val="00B41403"/>
    <w:rsid w:val="00B4149D"/>
    <w:rsid w:val="00B433ED"/>
    <w:rsid w:val="00B437DC"/>
    <w:rsid w:val="00B476BD"/>
    <w:rsid w:val="00B47DC1"/>
    <w:rsid w:val="00B532DB"/>
    <w:rsid w:val="00B539F9"/>
    <w:rsid w:val="00B53BD8"/>
    <w:rsid w:val="00B54BA0"/>
    <w:rsid w:val="00B55046"/>
    <w:rsid w:val="00B5566D"/>
    <w:rsid w:val="00B557D7"/>
    <w:rsid w:val="00B57ABD"/>
    <w:rsid w:val="00B60126"/>
    <w:rsid w:val="00B615EE"/>
    <w:rsid w:val="00B619A8"/>
    <w:rsid w:val="00B62C76"/>
    <w:rsid w:val="00B62EF0"/>
    <w:rsid w:val="00B64051"/>
    <w:rsid w:val="00B66023"/>
    <w:rsid w:val="00B6684C"/>
    <w:rsid w:val="00B719B0"/>
    <w:rsid w:val="00B71AF4"/>
    <w:rsid w:val="00B720E2"/>
    <w:rsid w:val="00B72DA2"/>
    <w:rsid w:val="00B72F8B"/>
    <w:rsid w:val="00B7308B"/>
    <w:rsid w:val="00B73467"/>
    <w:rsid w:val="00B73A1A"/>
    <w:rsid w:val="00B74E33"/>
    <w:rsid w:val="00B76D63"/>
    <w:rsid w:val="00B8097E"/>
    <w:rsid w:val="00B832E5"/>
    <w:rsid w:val="00B8331F"/>
    <w:rsid w:val="00B83E80"/>
    <w:rsid w:val="00B84D03"/>
    <w:rsid w:val="00B8578C"/>
    <w:rsid w:val="00B85D13"/>
    <w:rsid w:val="00B86108"/>
    <w:rsid w:val="00B861F1"/>
    <w:rsid w:val="00B869A6"/>
    <w:rsid w:val="00B86EA2"/>
    <w:rsid w:val="00B87117"/>
    <w:rsid w:val="00B874F7"/>
    <w:rsid w:val="00B900CE"/>
    <w:rsid w:val="00B90113"/>
    <w:rsid w:val="00B92A47"/>
    <w:rsid w:val="00B93466"/>
    <w:rsid w:val="00B94581"/>
    <w:rsid w:val="00B95D19"/>
    <w:rsid w:val="00B962A4"/>
    <w:rsid w:val="00BA0DD3"/>
    <w:rsid w:val="00BA13D0"/>
    <w:rsid w:val="00BA1DF7"/>
    <w:rsid w:val="00BA20E4"/>
    <w:rsid w:val="00BA2321"/>
    <w:rsid w:val="00BA4193"/>
    <w:rsid w:val="00BA48FD"/>
    <w:rsid w:val="00BA4FB9"/>
    <w:rsid w:val="00BA4FF8"/>
    <w:rsid w:val="00BA58CA"/>
    <w:rsid w:val="00BA603C"/>
    <w:rsid w:val="00BA699B"/>
    <w:rsid w:val="00BB13D6"/>
    <w:rsid w:val="00BB1E3B"/>
    <w:rsid w:val="00BB35CA"/>
    <w:rsid w:val="00BB3C4D"/>
    <w:rsid w:val="00BB42ED"/>
    <w:rsid w:val="00BB5273"/>
    <w:rsid w:val="00BB7DC5"/>
    <w:rsid w:val="00BC0202"/>
    <w:rsid w:val="00BC0738"/>
    <w:rsid w:val="00BC2846"/>
    <w:rsid w:val="00BC2FE8"/>
    <w:rsid w:val="00BC37E9"/>
    <w:rsid w:val="00BC39CB"/>
    <w:rsid w:val="00BC3B7D"/>
    <w:rsid w:val="00BC446D"/>
    <w:rsid w:val="00BC4B80"/>
    <w:rsid w:val="00BC59AE"/>
    <w:rsid w:val="00BC5C83"/>
    <w:rsid w:val="00BC6945"/>
    <w:rsid w:val="00BC7574"/>
    <w:rsid w:val="00BD4768"/>
    <w:rsid w:val="00BD5425"/>
    <w:rsid w:val="00BE01F4"/>
    <w:rsid w:val="00BE0F50"/>
    <w:rsid w:val="00BE1056"/>
    <w:rsid w:val="00BE128C"/>
    <w:rsid w:val="00BE167F"/>
    <w:rsid w:val="00BE1977"/>
    <w:rsid w:val="00BE2251"/>
    <w:rsid w:val="00BE2772"/>
    <w:rsid w:val="00BE31E9"/>
    <w:rsid w:val="00BE3B53"/>
    <w:rsid w:val="00BE4AB1"/>
    <w:rsid w:val="00BE79FA"/>
    <w:rsid w:val="00BF0209"/>
    <w:rsid w:val="00BF03B5"/>
    <w:rsid w:val="00BF0EF5"/>
    <w:rsid w:val="00BF1D30"/>
    <w:rsid w:val="00BF4ACB"/>
    <w:rsid w:val="00BF6822"/>
    <w:rsid w:val="00C003D5"/>
    <w:rsid w:val="00C00516"/>
    <w:rsid w:val="00C03622"/>
    <w:rsid w:val="00C05BA0"/>
    <w:rsid w:val="00C06363"/>
    <w:rsid w:val="00C06427"/>
    <w:rsid w:val="00C075AD"/>
    <w:rsid w:val="00C07C04"/>
    <w:rsid w:val="00C12FB3"/>
    <w:rsid w:val="00C1420B"/>
    <w:rsid w:val="00C163F8"/>
    <w:rsid w:val="00C176AA"/>
    <w:rsid w:val="00C17A02"/>
    <w:rsid w:val="00C20178"/>
    <w:rsid w:val="00C23361"/>
    <w:rsid w:val="00C23880"/>
    <w:rsid w:val="00C24859"/>
    <w:rsid w:val="00C24A69"/>
    <w:rsid w:val="00C25497"/>
    <w:rsid w:val="00C26055"/>
    <w:rsid w:val="00C26B62"/>
    <w:rsid w:val="00C26D8B"/>
    <w:rsid w:val="00C31F0F"/>
    <w:rsid w:val="00C324F0"/>
    <w:rsid w:val="00C32A3B"/>
    <w:rsid w:val="00C33901"/>
    <w:rsid w:val="00C349AC"/>
    <w:rsid w:val="00C357DD"/>
    <w:rsid w:val="00C3708A"/>
    <w:rsid w:val="00C37D48"/>
    <w:rsid w:val="00C40639"/>
    <w:rsid w:val="00C40CE6"/>
    <w:rsid w:val="00C4155C"/>
    <w:rsid w:val="00C41F24"/>
    <w:rsid w:val="00C42543"/>
    <w:rsid w:val="00C42565"/>
    <w:rsid w:val="00C439B0"/>
    <w:rsid w:val="00C441DF"/>
    <w:rsid w:val="00C45F6C"/>
    <w:rsid w:val="00C46253"/>
    <w:rsid w:val="00C47CB0"/>
    <w:rsid w:val="00C507C5"/>
    <w:rsid w:val="00C50CD8"/>
    <w:rsid w:val="00C50D78"/>
    <w:rsid w:val="00C51CA5"/>
    <w:rsid w:val="00C52DB7"/>
    <w:rsid w:val="00C52DF9"/>
    <w:rsid w:val="00C538DC"/>
    <w:rsid w:val="00C54236"/>
    <w:rsid w:val="00C552CD"/>
    <w:rsid w:val="00C56EA2"/>
    <w:rsid w:val="00C574AA"/>
    <w:rsid w:val="00C61CB7"/>
    <w:rsid w:val="00C627DF"/>
    <w:rsid w:val="00C63A93"/>
    <w:rsid w:val="00C660B8"/>
    <w:rsid w:val="00C66612"/>
    <w:rsid w:val="00C66AF3"/>
    <w:rsid w:val="00C6750E"/>
    <w:rsid w:val="00C72019"/>
    <w:rsid w:val="00C727E2"/>
    <w:rsid w:val="00C73166"/>
    <w:rsid w:val="00C739B2"/>
    <w:rsid w:val="00C74227"/>
    <w:rsid w:val="00C743D8"/>
    <w:rsid w:val="00C74843"/>
    <w:rsid w:val="00C7625C"/>
    <w:rsid w:val="00C77BB6"/>
    <w:rsid w:val="00C80A79"/>
    <w:rsid w:val="00C819DC"/>
    <w:rsid w:val="00C81BED"/>
    <w:rsid w:val="00C81F49"/>
    <w:rsid w:val="00C83E3F"/>
    <w:rsid w:val="00C83EBE"/>
    <w:rsid w:val="00C84948"/>
    <w:rsid w:val="00C85793"/>
    <w:rsid w:val="00C87924"/>
    <w:rsid w:val="00C90D59"/>
    <w:rsid w:val="00C9794E"/>
    <w:rsid w:val="00C97DCD"/>
    <w:rsid w:val="00CA2AB5"/>
    <w:rsid w:val="00CA2CA4"/>
    <w:rsid w:val="00CA3206"/>
    <w:rsid w:val="00CA34DF"/>
    <w:rsid w:val="00CA3B07"/>
    <w:rsid w:val="00CA40D8"/>
    <w:rsid w:val="00CA5CA5"/>
    <w:rsid w:val="00CA6B60"/>
    <w:rsid w:val="00CA726D"/>
    <w:rsid w:val="00CB061B"/>
    <w:rsid w:val="00CB0A9C"/>
    <w:rsid w:val="00CB2781"/>
    <w:rsid w:val="00CB4C6C"/>
    <w:rsid w:val="00CB4EC2"/>
    <w:rsid w:val="00CB5ADC"/>
    <w:rsid w:val="00CB6A3D"/>
    <w:rsid w:val="00CB6A6E"/>
    <w:rsid w:val="00CB715F"/>
    <w:rsid w:val="00CC240F"/>
    <w:rsid w:val="00CC251E"/>
    <w:rsid w:val="00CC321A"/>
    <w:rsid w:val="00CC3E23"/>
    <w:rsid w:val="00CC3E62"/>
    <w:rsid w:val="00CC5031"/>
    <w:rsid w:val="00CC522A"/>
    <w:rsid w:val="00CC5AFB"/>
    <w:rsid w:val="00CC610D"/>
    <w:rsid w:val="00CC6717"/>
    <w:rsid w:val="00CC6F34"/>
    <w:rsid w:val="00CD05EE"/>
    <w:rsid w:val="00CD2450"/>
    <w:rsid w:val="00CD2D58"/>
    <w:rsid w:val="00CD412A"/>
    <w:rsid w:val="00CD5481"/>
    <w:rsid w:val="00CD56EE"/>
    <w:rsid w:val="00CD6114"/>
    <w:rsid w:val="00CD7165"/>
    <w:rsid w:val="00CD71D6"/>
    <w:rsid w:val="00CD73B6"/>
    <w:rsid w:val="00CD7B01"/>
    <w:rsid w:val="00CE0E41"/>
    <w:rsid w:val="00CE295C"/>
    <w:rsid w:val="00CE2CE5"/>
    <w:rsid w:val="00CE5525"/>
    <w:rsid w:val="00CE55FE"/>
    <w:rsid w:val="00CE5A9A"/>
    <w:rsid w:val="00CE68DC"/>
    <w:rsid w:val="00CE7589"/>
    <w:rsid w:val="00CF0566"/>
    <w:rsid w:val="00CF0C17"/>
    <w:rsid w:val="00CF0D27"/>
    <w:rsid w:val="00CF30FD"/>
    <w:rsid w:val="00CF781B"/>
    <w:rsid w:val="00D001B4"/>
    <w:rsid w:val="00D00BDA"/>
    <w:rsid w:val="00D02B21"/>
    <w:rsid w:val="00D02F29"/>
    <w:rsid w:val="00D035C6"/>
    <w:rsid w:val="00D036C5"/>
    <w:rsid w:val="00D041D5"/>
    <w:rsid w:val="00D05017"/>
    <w:rsid w:val="00D05F64"/>
    <w:rsid w:val="00D067FB"/>
    <w:rsid w:val="00D10A88"/>
    <w:rsid w:val="00D10B08"/>
    <w:rsid w:val="00D112E2"/>
    <w:rsid w:val="00D116C0"/>
    <w:rsid w:val="00D11786"/>
    <w:rsid w:val="00D12964"/>
    <w:rsid w:val="00D12A5B"/>
    <w:rsid w:val="00D15333"/>
    <w:rsid w:val="00D16619"/>
    <w:rsid w:val="00D16B9F"/>
    <w:rsid w:val="00D173BB"/>
    <w:rsid w:val="00D205DF"/>
    <w:rsid w:val="00D20D8A"/>
    <w:rsid w:val="00D20E93"/>
    <w:rsid w:val="00D2141C"/>
    <w:rsid w:val="00D259AF"/>
    <w:rsid w:val="00D30ADB"/>
    <w:rsid w:val="00D31662"/>
    <w:rsid w:val="00D31792"/>
    <w:rsid w:val="00D32E45"/>
    <w:rsid w:val="00D3447C"/>
    <w:rsid w:val="00D351DB"/>
    <w:rsid w:val="00D37B21"/>
    <w:rsid w:val="00D37E98"/>
    <w:rsid w:val="00D4500F"/>
    <w:rsid w:val="00D45618"/>
    <w:rsid w:val="00D457BD"/>
    <w:rsid w:val="00D46490"/>
    <w:rsid w:val="00D477F3"/>
    <w:rsid w:val="00D47D06"/>
    <w:rsid w:val="00D47F49"/>
    <w:rsid w:val="00D50233"/>
    <w:rsid w:val="00D50B49"/>
    <w:rsid w:val="00D50C84"/>
    <w:rsid w:val="00D52D85"/>
    <w:rsid w:val="00D536A1"/>
    <w:rsid w:val="00D53ACB"/>
    <w:rsid w:val="00D55AEB"/>
    <w:rsid w:val="00D561A3"/>
    <w:rsid w:val="00D576DE"/>
    <w:rsid w:val="00D64735"/>
    <w:rsid w:val="00D65E72"/>
    <w:rsid w:val="00D66642"/>
    <w:rsid w:val="00D66CD8"/>
    <w:rsid w:val="00D66E8A"/>
    <w:rsid w:val="00D672EB"/>
    <w:rsid w:val="00D7030F"/>
    <w:rsid w:val="00D705AB"/>
    <w:rsid w:val="00D73284"/>
    <w:rsid w:val="00D73EF5"/>
    <w:rsid w:val="00D74A95"/>
    <w:rsid w:val="00D80B97"/>
    <w:rsid w:val="00D86B0E"/>
    <w:rsid w:val="00D870EC"/>
    <w:rsid w:val="00D90CCA"/>
    <w:rsid w:val="00D92D30"/>
    <w:rsid w:val="00D94446"/>
    <w:rsid w:val="00D9485A"/>
    <w:rsid w:val="00D962F1"/>
    <w:rsid w:val="00DA073F"/>
    <w:rsid w:val="00DA3CD9"/>
    <w:rsid w:val="00DA487A"/>
    <w:rsid w:val="00DA5782"/>
    <w:rsid w:val="00DA5784"/>
    <w:rsid w:val="00DA5CA4"/>
    <w:rsid w:val="00DA6DE8"/>
    <w:rsid w:val="00DB1E09"/>
    <w:rsid w:val="00DB21BE"/>
    <w:rsid w:val="00DB42DE"/>
    <w:rsid w:val="00DB562E"/>
    <w:rsid w:val="00DB56F6"/>
    <w:rsid w:val="00DB636D"/>
    <w:rsid w:val="00DB6566"/>
    <w:rsid w:val="00DB68C5"/>
    <w:rsid w:val="00DB7C09"/>
    <w:rsid w:val="00DB7D30"/>
    <w:rsid w:val="00DC172D"/>
    <w:rsid w:val="00DC1D75"/>
    <w:rsid w:val="00DC28CE"/>
    <w:rsid w:val="00DC3F4A"/>
    <w:rsid w:val="00DC530B"/>
    <w:rsid w:val="00DC6825"/>
    <w:rsid w:val="00DC7387"/>
    <w:rsid w:val="00DC7FAF"/>
    <w:rsid w:val="00DD1456"/>
    <w:rsid w:val="00DD20ED"/>
    <w:rsid w:val="00DD57F2"/>
    <w:rsid w:val="00DD6667"/>
    <w:rsid w:val="00DE006E"/>
    <w:rsid w:val="00DE4268"/>
    <w:rsid w:val="00DF0D56"/>
    <w:rsid w:val="00DF0E6C"/>
    <w:rsid w:val="00DF1391"/>
    <w:rsid w:val="00DF19F9"/>
    <w:rsid w:val="00DF1CC0"/>
    <w:rsid w:val="00DF2C60"/>
    <w:rsid w:val="00DF2F3A"/>
    <w:rsid w:val="00DF4838"/>
    <w:rsid w:val="00DF70F0"/>
    <w:rsid w:val="00DF731B"/>
    <w:rsid w:val="00E011A3"/>
    <w:rsid w:val="00E013E6"/>
    <w:rsid w:val="00E04951"/>
    <w:rsid w:val="00E05898"/>
    <w:rsid w:val="00E11527"/>
    <w:rsid w:val="00E116A1"/>
    <w:rsid w:val="00E11D25"/>
    <w:rsid w:val="00E11EBF"/>
    <w:rsid w:val="00E12E49"/>
    <w:rsid w:val="00E1496E"/>
    <w:rsid w:val="00E14F38"/>
    <w:rsid w:val="00E16C6A"/>
    <w:rsid w:val="00E214B4"/>
    <w:rsid w:val="00E22C21"/>
    <w:rsid w:val="00E23F90"/>
    <w:rsid w:val="00E24D4A"/>
    <w:rsid w:val="00E25C84"/>
    <w:rsid w:val="00E26BB7"/>
    <w:rsid w:val="00E27562"/>
    <w:rsid w:val="00E308A7"/>
    <w:rsid w:val="00E31AB1"/>
    <w:rsid w:val="00E33BD4"/>
    <w:rsid w:val="00E34175"/>
    <w:rsid w:val="00E35984"/>
    <w:rsid w:val="00E35A2B"/>
    <w:rsid w:val="00E35AFB"/>
    <w:rsid w:val="00E361EC"/>
    <w:rsid w:val="00E3699E"/>
    <w:rsid w:val="00E41CDD"/>
    <w:rsid w:val="00E41E85"/>
    <w:rsid w:val="00E42062"/>
    <w:rsid w:val="00E4253F"/>
    <w:rsid w:val="00E44D61"/>
    <w:rsid w:val="00E45E6B"/>
    <w:rsid w:val="00E50E71"/>
    <w:rsid w:val="00E51240"/>
    <w:rsid w:val="00E516E1"/>
    <w:rsid w:val="00E5428C"/>
    <w:rsid w:val="00E56150"/>
    <w:rsid w:val="00E5625D"/>
    <w:rsid w:val="00E56985"/>
    <w:rsid w:val="00E600E3"/>
    <w:rsid w:val="00E61D1E"/>
    <w:rsid w:val="00E62313"/>
    <w:rsid w:val="00E64426"/>
    <w:rsid w:val="00E64A57"/>
    <w:rsid w:val="00E718CB"/>
    <w:rsid w:val="00E71A49"/>
    <w:rsid w:val="00E72EE7"/>
    <w:rsid w:val="00E73DA8"/>
    <w:rsid w:val="00E7425F"/>
    <w:rsid w:val="00E75860"/>
    <w:rsid w:val="00E77383"/>
    <w:rsid w:val="00E820C9"/>
    <w:rsid w:val="00E8312B"/>
    <w:rsid w:val="00E8329E"/>
    <w:rsid w:val="00E83CEC"/>
    <w:rsid w:val="00E83EB4"/>
    <w:rsid w:val="00E85842"/>
    <w:rsid w:val="00E86797"/>
    <w:rsid w:val="00E867FC"/>
    <w:rsid w:val="00E86CC9"/>
    <w:rsid w:val="00E87DFE"/>
    <w:rsid w:val="00E939F3"/>
    <w:rsid w:val="00E9699C"/>
    <w:rsid w:val="00E96B25"/>
    <w:rsid w:val="00E96F7C"/>
    <w:rsid w:val="00E97948"/>
    <w:rsid w:val="00EA098D"/>
    <w:rsid w:val="00EA22F2"/>
    <w:rsid w:val="00EA2DB5"/>
    <w:rsid w:val="00EA2DE7"/>
    <w:rsid w:val="00EA2FD9"/>
    <w:rsid w:val="00EA3283"/>
    <w:rsid w:val="00EA53D8"/>
    <w:rsid w:val="00EA588D"/>
    <w:rsid w:val="00EB12CE"/>
    <w:rsid w:val="00EB19AE"/>
    <w:rsid w:val="00EB2597"/>
    <w:rsid w:val="00EB30AC"/>
    <w:rsid w:val="00EB3754"/>
    <w:rsid w:val="00EB3947"/>
    <w:rsid w:val="00EB4171"/>
    <w:rsid w:val="00EB5485"/>
    <w:rsid w:val="00EB725D"/>
    <w:rsid w:val="00EC0533"/>
    <w:rsid w:val="00EC0977"/>
    <w:rsid w:val="00EC1251"/>
    <w:rsid w:val="00EC18E6"/>
    <w:rsid w:val="00EC25E5"/>
    <w:rsid w:val="00EC262F"/>
    <w:rsid w:val="00EC337F"/>
    <w:rsid w:val="00EC43FC"/>
    <w:rsid w:val="00EC46C8"/>
    <w:rsid w:val="00EC53C7"/>
    <w:rsid w:val="00EC543F"/>
    <w:rsid w:val="00EC7710"/>
    <w:rsid w:val="00ED0D17"/>
    <w:rsid w:val="00ED30E9"/>
    <w:rsid w:val="00ED39AB"/>
    <w:rsid w:val="00ED3CEF"/>
    <w:rsid w:val="00ED45CC"/>
    <w:rsid w:val="00ED4DB7"/>
    <w:rsid w:val="00ED5759"/>
    <w:rsid w:val="00EE2B7A"/>
    <w:rsid w:val="00EE418E"/>
    <w:rsid w:val="00EE560B"/>
    <w:rsid w:val="00EE6933"/>
    <w:rsid w:val="00EF09F6"/>
    <w:rsid w:val="00EF1AAF"/>
    <w:rsid w:val="00EF1B97"/>
    <w:rsid w:val="00EF1E02"/>
    <w:rsid w:val="00EF518D"/>
    <w:rsid w:val="00EF5EEF"/>
    <w:rsid w:val="00EF659B"/>
    <w:rsid w:val="00EF70E0"/>
    <w:rsid w:val="00F006BE"/>
    <w:rsid w:val="00F0148D"/>
    <w:rsid w:val="00F014D8"/>
    <w:rsid w:val="00F01877"/>
    <w:rsid w:val="00F0343F"/>
    <w:rsid w:val="00F053E8"/>
    <w:rsid w:val="00F056BF"/>
    <w:rsid w:val="00F06F56"/>
    <w:rsid w:val="00F11778"/>
    <w:rsid w:val="00F11BB4"/>
    <w:rsid w:val="00F121A9"/>
    <w:rsid w:val="00F122AE"/>
    <w:rsid w:val="00F1237D"/>
    <w:rsid w:val="00F14855"/>
    <w:rsid w:val="00F14F4C"/>
    <w:rsid w:val="00F152BC"/>
    <w:rsid w:val="00F15A8F"/>
    <w:rsid w:val="00F16D2A"/>
    <w:rsid w:val="00F16DB0"/>
    <w:rsid w:val="00F16E6A"/>
    <w:rsid w:val="00F20009"/>
    <w:rsid w:val="00F22FD1"/>
    <w:rsid w:val="00F2383A"/>
    <w:rsid w:val="00F24974"/>
    <w:rsid w:val="00F26DAC"/>
    <w:rsid w:val="00F26F86"/>
    <w:rsid w:val="00F2745A"/>
    <w:rsid w:val="00F30AB5"/>
    <w:rsid w:val="00F344AA"/>
    <w:rsid w:val="00F355D3"/>
    <w:rsid w:val="00F35BDC"/>
    <w:rsid w:val="00F35EF5"/>
    <w:rsid w:val="00F3758E"/>
    <w:rsid w:val="00F37746"/>
    <w:rsid w:val="00F37E37"/>
    <w:rsid w:val="00F400EE"/>
    <w:rsid w:val="00F41254"/>
    <w:rsid w:val="00F41403"/>
    <w:rsid w:val="00F41919"/>
    <w:rsid w:val="00F422A1"/>
    <w:rsid w:val="00F4549F"/>
    <w:rsid w:val="00F46596"/>
    <w:rsid w:val="00F46803"/>
    <w:rsid w:val="00F4741D"/>
    <w:rsid w:val="00F477FE"/>
    <w:rsid w:val="00F47F40"/>
    <w:rsid w:val="00F50703"/>
    <w:rsid w:val="00F5232C"/>
    <w:rsid w:val="00F546D1"/>
    <w:rsid w:val="00F55936"/>
    <w:rsid w:val="00F56948"/>
    <w:rsid w:val="00F56CD2"/>
    <w:rsid w:val="00F57678"/>
    <w:rsid w:val="00F57B53"/>
    <w:rsid w:val="00F62686"/>
    <w:rsid w:val="00F6493C"/>
    <w:rsid w:val="00F64DE7"/>
    <w:rsid w:val="00F665B6"/>
    <w:rsid w:val="00F67005"/>
    <w:rsid w:val="00F700CD"/>
    <w:rsid w:val="00F70FDA"/>
    <w:rsid w:val="00F7126A"/>
    <w:rsid w:val="00F713EE"/>
    <w:rsid w:val="00F71FAC"/>
    <w:rsid w:val="00F723F7"/>
    <w:rsid w:val="00F74968"/>
    <w:rsid w:val="00F74C6B"/>
    <w:rsid w:val="00F75119"/>
    <w:rsid w:val="00F7569A"/>
    <w:rsid w:val="00F764CC"/>
    <w:rsid w:val="00F76504"/>
    <w:rsid w:val="00F77CD0"/>
    <w:rsid w:val="00F80BBA"/>
    <w:rsid w:val="00F81D5E"/>
    <w:rsid w:val="00F82232"/>
    <w:rsid w:val="00F83C09"/>
    <w:rsid w:val="00F845D2"/>
    <w:rsid w:val="00F84698"/>
    <w:rsid w:val="00F8578E"/>
    <w:rsid w:val="00F86257"/>
    <w:rsid w:val="00F916F8"/>
    <w:rsid w:val="00F92147"/>
    <w:rsid w:val="00F92994"/>
    <w:rsid w:val="00F92C29"/>
    <w:rsid w:val="00F92CA1"/>
    <w:rsid w:val="00F9567E"/>
    <w:rsid w:val="00F95753"/>
    <w:rsid w:val="00F960C3"/>
    <w:rsid w:val="00F96AB1"/>
    <w:rsid w:val="00F970E3"/>
    <w:rsid w:val="00F971AE"/>
    <w:rsid w:val="00FA0029"/>
    <w:rsid w:val="00FA1C63"/>
    <w:rsid w:val="00FA529A"/>
    <w:rsid w:val="00FA52BF"/>
    <w:rsid w:val="00FA56DB"/>
    <w:rsid w:val="00FA5BEA"/>
    <w:rsid w:val="00FA7269"/>
    <w:rsid w:val="00FA756B"/>
    <w:rsid w:val="00FB07E4"/>
    <w:rsid w:val="00FB0E42"/>
    <w:rsid w:val="00FB12BE"/>
    <w:rsid w:val="00FB2778"/>
    <w:rsid w:val="00FB2A11"/>
    <w:rsid w:val="00FB3268"/>
    <w:rsid w:val="00FB4E98"/>
    <w:rsid w:val="00FB54D4"/>
    <w:rsid w:val="00FB688F"/>
    <w:rsid w:val="00FB79CE"/>
    <w:rsid w:val="00FC18EE"/>
    <w:rsid w:val="00FC2A7E"/>
    <w:rsid w:val="00FC2EEA"/>
    <w:rsid w:val="00FC3C63"/>
    <w:rsid w:val="00FC3FFD"/>
    <w:rsid w:val="00FC64B1"/>
    <w:rsid w:val="00FC68DE"/>
    <w:rsid w:val="00FC6A04"/>
    <w:rsid w:val="00FC6E77"/>
    <w:rsid w:val="00FD173C"/>
    <w:rsid w:val="00FD392B"/>
    <w:rsid w:val="00FD41F2"/>
    <w:rsid w:val="00FD423B"/>
    <w:rsid w:val="00FD4A18"/>
    <w:rsid w:val="00FD5B5C"/>
    <w:rsid w:val="00FD64A4"/>
    <w:rsid w:val="00FD7391"/>
    <w:rsid w:val="00FD753E"/>
    <w:rsid w:val="00FE58A5"/>
    <w:rsid w:val="00FE63AD"/>
    <w:rsid w:val="00FF0500"/>
    <w:rsid w:val="00FF06BE"/>
    <w:rsid w:val="00FF0A85"/>
    <w:rsid w:val="00FF21CB"/>
    <w:rsid w:val="00FF3DE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06D7C"/>
  <w15:docId w15:val="{4BDE74B9-978F-4010-9240-15543A69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8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A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4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8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579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C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8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Danovitch</dc:creator>
  <cp:lastModifiedBy>Dennis McGonagle</cp:lastModifiedBy>
  <cp:revision>2</cp:revision>
  <dcterms:created xsi:type="dcterms:W3CDTF">2015-04-21T18:53:00Z</dcterms:created>
  <dcterms:modified xsi:type="dcterms:W3CDTF">2015-04-21T18:53:00Z</dcterms:modified>
</cp:coreProperties>
</file>