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7310B9" w14:textId="5119C360" w:rsidR="0040607E" w:rsidRDefault="0040607E" w:rsidP="0040607E">
      <w:r w:rsidRPr="00835E09">
        <w:rPr>
          <w:b/>
          <w:sz w:val="28"/>
          <w:szCs w:val="28"/>
        </w:rPr>
        <w:t>PI Name:</w:t>
      </w:r>
      <w:r w:rsidR="00E17673">
        <w:t xml:space="preserve"> </w:t>
      </w:r>
      <w:r>
        <w:t>Eric D. Black, Department of Physics, California Institute of Technology</w:t>
      </w:r>
    </w:p>
    <w:p w14:paraId="7A67B697" w14:textId="1084273E" w:rsidR="0040607E" w:rsidRDefault="00E17673" w:rsidP="000264E5">
      <w:r>
        <w:rPr>
          <w:b/>
          <w:sz w:val="28"/>
        </w:rPr>
        <w:t xml:space="preserve">Physics </w:t>
      </w:r>
      <w:r w:rsidR="0040607E">
        <w:rPr>
          <w:b/>
          <w:sz w:val="28"/>
        </w:rPr>
        <w:t xml:space="preserve">Science </w:t>
      </w:r>
      <w:r w:rsidR="0040607E" w:rsidRPr="000331A6">
        <w:rPr>
          <w:b/>
          <w:sz w:val="28"/>
        </w:rPr>
        <w:t>Education Title</w:t>
      </w:r>
      <w:r w:rsidR="0040607E">
        <w:t xml:space="preserve">: </w:t>
      </w:r>
      <w:r w:rsidR="0055330A">
        <w:t>Vacuum-System</w:t>
      </w:r>
      <w:r w:rsidR="00DE1B35">
        <w:t>s</w:t>
      </w:r>
      <w:r w:rsidR="0055330A">
        <w:t xml:space="preserve"> </w:t>
      </w:r>
      <w:r w:rsidR="00A7540C">
        <w:t xml:space="preserve">I: </w:t>
      </w:r>
      <w:r w:rsidR="00DE1B35">
        <w:t>Flanges</w:t>
      </w:r>
      <w:r w:rsidR="00A7540C">
        <w:t xml:space="preserve"> and </w:t>
      </w:r>
      <w:r>
        <w:t>S</w:t>
      </w:r>
      <w:r w:rsidR="00A7540C">
        <w:t>eals</w:t>
      </w:r>
    </w:p>
    <w:p w14:paraId="77D4CB0B" w14:textId="77777777" w:rsidR="0040607E" w:rsidRDefault="0040607E" w:rsidP="000264E5"/>
    <w:p w14:paraId="397E5F81" w14:textId="38E23EA7" w:rsidR="0040607E" w:rsidRDefault="0040607E" w:rsidP="0040607E">
      <w:r w:rsidRPr="000331A6">
        <w:rPr>
          <w:b/>
          <w:sz w:val="28"/>
        </w:rPr>
        <w:t>Overview</w:t>
      </w:r>
      <w:r w:rsidR="00E17673" w:rsidRPr="000264E5">
        <w:rPr>
          <w:b/>
          <w:sz w:val="28"/>
        </w:rPr>
        <w:t>:</w:t>
      </w:r>
      <w:r w:rsidRPr="000264E5">
        <w:rPr>
          <w:b/>
        </w:rPr>
        <w:t xml:space="preserve"> </w:t>
      </w:r>
    </w:p>
    <w:p w14:paraId="4022B11A" w14:textId="77777777" w:rsidR="0040607E" w:rsidRDefault="0040607E"/>
    <w:p w14:paraId="0DF1191A" w14:textId="03A72B5D" w:rsidR="0040607E" w:rsidRDefault="00A7540C">
      <w:r>
        <w:t>Many modern physics experiments require a very</w:t>
      </w:r>
      <w:r w:rsidR="007F3F0D">
        <w:t xml:space="preserve"> </w:t>
      </w:r>
      <w:r>
        <w:t>low</w:t>
      </w:r>
      <w:r w:rsidR="007F3F0D">
        <w:t xml:space="preserve"> </w:t>
      </w:r>
      <w:r>
        <w:t xml:space="preserve">pressure environment, commonly referred to as </w:t>
      </w:r>
      <w:r w:rsidR="007F3F0D">
        <w:t xml:space="preserve">a </w:t>
      </w:r>
      <w:r>
        <w:t>vacuum. At its most basic level, a vacuum requires four things: a vessel to hold it in (the vacuum and the experiment</w:t>
      </w:r>
      <w:r w:rsidR="00863757">
        <w:t xml:space="preserve">); </w:t>
      </w:r>
      <w:r>
        <w:t>a pump to remove the air from the vessel</w:t>
      </w:r>
      <w:r w:rsidR="00863757">
        <w:t xml:space="preserve">; </w:t>
      </w:r>
      <w:r>
        <w:t>an appropriately-sealed tube between the two</w:t>
      </w:r>
      <w:r w:rsidR="00863757">
        <w:t xml:space="preserve">; </w:t>
      </w:r>
      <w:r>
        <w:t xml:space="preserve">and gauges for measuring the </w:t>
      </w:r>
      <w:r w:rsidR="007F3F0D">
        <w:t xml:space="preserve">quality of the </w:t>
      </w:r>
      <w:r>
        <w:t xml:space="preserve">vacuum. </w:t>
      </w:r>
      <w:r w:rsidR="00EC1F53">
        <w:t>This video cover</w:t>
      </w:r>
      <w:r w:rsidR="007F3F0D">
        <w:t>s</w:t>
      </w:r>
      <w:r w:rsidR="00EC1F53">
        <w:t xml:space="preserve"> </w:t>
      </w:r>
      <w:r w:rsidR="007F3F0D">
        <w:t xml:space="preserve">the </w:t>
      </w:r>
      <w:r w:rsidR="00EC1F53">
        <w:t xml:space="preserve">chambers and seals, with particular emphasis on forming a vacuum-tight seal </w:t>
      </w:r>
      <w:r w:rsidR="00A505F1">
        <w:t>with two commercial standards, KF</w:t>
      </w:r>
      <w:r w:rsidR="00DB7C7B">
        <w:t>/QF</w:t>
      </w:r>
      <w:r w:rsidR="007A3251">
        <w:t xml:space="preserve"> and </w:t>
      </w:r>
      <w:proofErr w:type="spellStart"/>
      <w:r w:rsidR="007A3251">
        <w:t>ConF</w:t>
      </w:r>
      <w:r w:rsidR="00EC1F53">
        <w:t>lat</w:t>
      </w:r>
      <w:proofErr w:type="spellEnd"/>
      <w:r w:rsidR="00EC1F53">
        <w:t xml:space="preserve">. </w:t>
      </w:r>
    </w:p>
    <w:p w14:paraId="755CA813" w14:textId="77777777" w:rsidR="00835E09" w:rsidRDefault="00835E09"/>
    <w:p w14:paraId="7EA8D27D" w14:textId="77777777" w:rsidR="00835E09" w:rsidRDefault="00835E09">
      <w:r w:rsidRPr="00835E09">
        <w:rPr>
          <w:b/>
          <w:sz w:val="28"/>
          <w:szCs w:val="28"/>
        </w:rPr>
        <w:t>Principles</w:t>
      </w:r>
      <w:r w:rsidRPr="000264E5">
        <w:rPr>
          <w:b/>
          <w:sz w:val="28"/>
        </w:rPr>
        <w:t>:</w:t>
      </w:r>
    </w:p>
    <w:p w14:paraId="2DA013B3" w14:textId="77777777" w:rsidR="00835E09" w:rsidRDefault="00835E09"/>
    <w:p w14:paraId="6725C97F" w14:textId="4E26CBE4" w:rsidR="000B3CB9" w:rsidRDefault="000B3CB9">
      <w:r>
        <w:t>Vacuum chambers must be connected to pumps via airtight tubes</w:t>
      </w:r>
      <w:del w:id="0" w:author="Amy Manocchi" w:date="2015-04-02T09:50:00Z">
        <w:r w:rsidDel="00BD7366">
          <w:delText xml:space="preserve">, </w:delText>
        </w:r>
      </w:del>
      <w:ins w:id="1" w:author="Amy Manocchi" w:date="2015-04-02T09:50:00Z">
        <w:r w:rsidR="00BD7366">
          <w:t>. Various g</w:t>
        </w:r>
      </w:ins>
      <w:del w:id="2" w:author="Amy Manocchi" w:date="2015-04-02T09:50:00Z">
        <w:r w:rsidDel="00BD7366">
          <w:delText>and g</w:delText>
        </w:r>
      </w:del>
      <w:r>
        <w:t xml:space="preserve">auges, windows, and auxiliary chambers are </w:t>
      </w:r>
      <w:r w:rsidR="007A3251">
        <w:t>often part of the experimental design</w:t>
      </w:r>
      <w:r w:rsidR="008D46C9">
        <w:t>, as well</w:t>
      </w:r>
      <w:r>
        <w:t xml:space="preserve">. All of these </w:t>
      </w:r>
      <w:commentRangeStart w:id="3"/>
      <w:r>
        <w:t>connections</w:t>
      </w:r>
      <w:commentRangeEnd w:id="3"/>
      <w:r w:rsidR="00BD7366">
        <w:rPr>
          <w:rStyle w:val="CommentReference"/>
        </w:rPr>
        <w:commentReference w:id="3"/>
      </w:r>
      <w:r>
        <w:t xml:space="preserve"> must be made airtight, and a considerable industry has </w:t>
      </w:r>
      <w:r w:rsidR="008D46C9">
        <w:t>risen</w:t>
      </w:r>
      <w:r>
        <w:t xml:space="preserve"> to meet these needs. Two types of flange connections widely used follow the KF/QF and </w:t>
      </w:r>
      <w:proofErr w:type="spellStart"/>
      <w:r>
        <w:t>ConFlat</w:t>
      </w:r>
      <w:proofErr w:type="spellEnd"/>
      <w:r>
        <w:t xml:space="preserve"> standards. Both of these are compression fittings, and both require certain techniques to make an airtight seal. </w:t>
      </w:r>
      <w:r w:rsidR="008D46C9">
        <w:t>This video demonstrates the proper technique to accomplish this task.</w:t>
      </w:r>
    </w:p>
    <w:p w14:paraId="2FB00A58" w14:textId="77777777" w:rsidR="000B3CB9" w:rsidRDefault="000B3CB9"/>
    <w:p w14:paraId="6953ACF7" w14:textId="5A5E2692" w:rsidR="00257283" w:rsidRDefault="00DB7C7B">
      <w:r>
        <w:t>KF</w:t>
      </w:r>
      <w:r w:rsidR="00257283">
        <w:t>/QF</w:t>
      </w:r>
      <w:r>
        <w:t xml:space="preserve"> stands for “Klein </w:t>
      </w:r>
      <w:proofErr w:type="spellStart"/>
      <w:r>
        <w:t>Flansche</w:t>
      </w:r>
      <w:proofErr w:type="spellEnd"/>
      <w:r w:rsidR="00257283">
        <w:t>/Quick Flange</w:t>
      </w:r>
      <w:r>
        <w:t xml:space="preserve">,” which is a designation set, along with the dimensional standards, by the International Standards Organization (ISO). </w:t>
      </w:r>
      <w:r w:rsidR="00974B4F">
        <w:t>It is a compression fitting with an elastomeric gasket</w:t>
      </w:r>
      <w:r w:rsidR="008A03D9">
        <w:t xml:space="preserve"> (</w:t>
      </w:r>
      <w:proofErr w:type="spellStart"/>
      <w:r w:rsidR="008A03D9">
        <w:t>o-ring</w:t>
      </w:r>
      <w:proofErr w:type="spellEnd"/>
      <w:r w:rsidR="008A03D9">
        <w:t>)</w:t>
      </w:r>
      <w:r w:rsidR="00974B4F">
        <w:t xml:space="preserve">, </w:t>
      </w:r>
      <w:del w:id="4" w:author="Eric Black" w:date="2015-04-18T13:56:00Z">
        <w:r w:rsidR="00974B4F" w:rsidDel="00242827">
          <w:delText xml:space="preserve">usually </w:delText>
        </w:r>
        <w:r w:rsidR="008A03D9" w:rsidDel="00242827">
          <w:delText xml:space="preserve">made from </w:delText>
        </w:r>
        <w:r w:rsidR="00974B4F" w:rsidDel="00242827">
          <w:delText xml:space="preserve">either </w:delText>
        </w:r>
        <w:commentRangeStart w:id="5"/>
        <w:r w:rsidR="00974B4F" w:rsidDel="00242827">
          <w:delText>Buna or Viton</w:delText>
        </w:r>
        <w:commentRangeEnd w:id="5"/>
        <w:r w:rsidR="008E4D82" w:rsidDel="00242827">
          <w:rPr>
            <w:rStyle w:val="CommentReference"/>
          </w:rPr>
          <w:commentReference w:id="5"/>
        </w:r>
        <w:r w:rsidR="00974B4F" w:rsidDel="00242827">
          <w:delText xml:space="preserve">, </w:delText>
        </w:r>
      </w:del>
      <w:r w:rsidR="00974B4F">
        <w:t>a separate centering ring to hold the shape of the gasket, and a clamp to provide the compression</w:t>
      </w:r>
      <w:r w:rsidR="008D46C9">
        <w:t xml:space="preserve"> (</w:t>
      </w:r>
      <w:r w:rsidR="00974B4F" w:rsidRPr="000264E5">
        <w:rPr>
          <w:b/>
        </w:rPr>
        <w:t>Figure 1</w:t>
      </w:r>
      <w:r w:rsidR="008D46C9">
        <w:t>)</w:t>
      </w:r>
      <w:r w:rsidR="00974B4F">
        <w:t xml:space="preserve">. </w:t>
      </w:r>
      <w:r w:rsidR="00BF7E95">
        <w:t>Sizes are designated by the inner diameter of the flange in millimeters</w:t>
      </w:r>
      <w:r w:rsidR="008A03D9">
        <w:t xml:space="preserve">. For example, KF16 means ISO KF/QF standard with a </w:t>
      </w:r>
      <w:r w:rsidR="00527C1E">
        <w:t>16-mm</w:t>
      </w:r>
      <w:r w:rsidR="008A03D9">
        <w:t xml:space="preserve"> nominal inner diameter, and this size specifies the dimensions of the flange, gasket, centering ring, and clamp. The five common sizes are KF10, KF16, KF25, KF40, and KF50. Hardware from different sizes usually can’t be mixed. A KF16 flange requires a KF16 gasket, a KF16 clamp, etc. </w:t>
      </w:r>
    </w:p>
    <w:p w14:paraId="17DB3BA0" w14:textId="77777777" w:rsidR="00527C1E" w:rsidRDefault="00527C1E"/>
    <w:p w14:paraId="3F21F8F3" w14:textId="7912039E" w:rsidR="00DB7C7B" w:rsidRDefault="00DB7C7B">
      <w:proofErr w:type="spellStart"/>
      <w:r>
        <w:t>ConFlat</w:t>
      </w:r>
      <w:proofErr w:type="spellEnd"/>
      <w:r>
        <w:t xml:space="preserve"> is a registered trademark of Varian, Inc., and other manufacturers who make hardware compatible with that standard often use the term CF</w:t>
      </w:r>
      <w:r w:rsidR="00E809EC">
        <w:t xml:space="preserve"> in reference to it</w:t>
      </w:r>
      <w:r>
        <w:t>.</w:t>
      </w:r>
      <w:r w:rsidR="00910A8E">
        <w:t xml:space="preserve"> The design is similar to that of KF/QF, but in </w:t>
      </w:r>
      <w:proofErr w:type="spellStart"/>
      <w:r w:rsidR="00910A8E">
        <w:t>ConFlat</w:t>
      </w:r>
      <w:proofErr w:type="spellEnd"/>
      <w:r w:rsidR="00E809EC">
        <w:t>,</w:t>
      </w:r>
      <w:r w:rsidR="00910A8E">
        <w:t xml:space="preserve"> the gasket is </w:t>
      </w:r>
      <w:r w:rsidR="00541489">
        <w:t xml:space="preserve">made from copper. The seal is made by two sharp rims that bite into the gasket </w:t>
      </w:r>
      <w:r w:rsidR="00E809EC">
        <w:t>(</w:t>
      </w:r>
      <w:r w:rsidR="00541489" w:rsidRPr="000264E5">
        <w:rPr>
          <w:b/>
        </w:rPr>
        <w:t>Figure</w:t>
      </w:r>
      <w:r w:rsidR="004A73AC">
        <w:rPr>
          <w:b/>
        </w:rPr>
        <w:t xml:space="preserve"> 2</w:t>
      </w:r>
      <w:r w:rsidR="00E809EC">
        <w:t>)</w:t>
      </w:r>
      <w:r w:rsidR="00541489">
        <w:t xml:space="preserve">. This makes for a seal that can withstand higher temperatures than KF/QF, allowing the chamber to be baked out after assembly, but it also means the gaskets can only be used once. If the seal is opened, a new gasket must be used when the system is put back together. </w:t>
      </w:r>
    </w:p>
    <w:p w14:paraId="583B2F71" w14:textId="77777777" w:rsidR="00E809EC" w:rsidRDefault="00E809EC"/>
    <w:p w14:paraId="71F46FFC" w14:textId="16CCCB3B" w:rsidR="00FF15E7" w:rsidRDefault="00FF15E7" w:rsidP="00FF15E7">
      <w:proofErr w:type="spellStart"/>
      <w:r>
        <w:t>ConFlat</w:t>
      </w:r>
      <w:proofErr w:type="spellEnd"/>
      <w:r>
        <w:t xml:space="preserve"> sizes are designated in North America by the flange outer diameter </w:t>
      </w:r>
      <w:proofErr w:type="spellStart"/>
      <w:r>
        <w:t>in</w:t>
      </w:r>
      <w:del w:id="6" w:author="Dennis McGonagle" w:date="2015-07-07T14:14:00Z">
        <w:r w:rsidDel="004A73AC">
          <w:delText xml:space="preserve"> </w:delText>
        </w:r>
      </w:del>
      <w:r>
        <w:t>inches</w:t>
      </w:r>
      <w:proofErr w:type="spellEnd"/>
      <w:r w:rsidR="004D10A9">
        <w:t>, with common sizes being 1.33</w:t>
      </w:r>
      <w:r w:rsidR="00583312">
        <w:t>”</w:t>
      </w:r>
      <w:r w:rsidR="004D10A9">
        <w:t>, 2.75</w:t>
      </w:r>
      <w:r w:rsidR="00583312">
        <w:t>”</w:t>
      </w:r>
      <w:r w:rsidR="004D10A9">
        <w:t>, 4.50</w:t>
      </w:r>
      <w:r w:rsidR="00583312">
        <w:t>”</w:t>
      </w:r>
      <w:r w:rsidR="004D10A9">
        <w:t>, 6.00</w:t>
      </w:r>
      <w:r w:rsidR="00583312">
        <w:t>”</w:t>
      </w:r>
      <w:r w:rsidR="004D10A9">
        <w:t>, 8.00</w:t>
      </w:r>
      <w:r w:rsidR="00583312">
        <w:t>”</w:t>
      </w:r>
      <w:r w:rsidR="004D10A9">
        <w:t xml:space="preserve"> and 10.00</w:t>
      </w:r>
      <w:r w:rsidR="00583312">
        <w:t>”</w:t>
      </w:r>
      <w:r w:rsidR="004D10A9">
        <w:t xml:space="preserve">. In </w:t>
      </w:r>
      <w:r w:rsidR="004D10A9">
        <w:lastRenderedPageBreak/>
        <w:t>Europe and Asia</w:t>
      </w:r>
      <w:r w:rsidR="00583312">
        <w:t>,</w:t>
      </w:r>
      <w:r w:rsidR="004D10A9">
        <w:t xml:space="preserve"> the designation is by tube inner diameter in millimeters. </w:t>
      </w:r>
      <w:r w:rsidR="00583312">
        <w:t>Conveniently</w:t>
      </w:r>
      <w:r w:rsidR="004D10A9">
        <w:t>,</w:t>
      </w:r>
      <w:r w:rsidR="00583312">
        <w:t xml:space="preserve"> the </w:t>
      </w:r>
      <w:r w:rsidR="004D10A9">
        <w:t xml:space="preserve">parts are interchangeable between </w:t>
      </w:r>
      <w:r w:rsidR="00583312">
        <w:t xml:space="preserve">the </w:t>
      </w:r>
      <w:r w:rsidR="004D10A9">
        <w:t>metric and English standards, so American 1.33” hardware can be mixed with Asian or European 16</w:t>
      </w:r>
      <w:r w:rsidR="00583312">
        <w:t>-</w:t>
      </w:r>
      <w:r w:rsidR="004D10A9">
        <w:t xml:space="preserve">mm hardware with impunity. </w:t>
      </w:r>
    </w:p>
    <w:p w14:paraId="3EEFE0C9" w14:textId="77777777" w:rsidR="0026797B" w:rsidRDefault="0026797B" w:rsidP="00FF15E7"/>
    <w:p w14:paraId="138F5D5B" w14:textId="7EEDA54F" w:rsidR="0026797B" w:rsidRDefault="0026797B" w:rsidP="00FF15E7">
      <w:r>
        <w:t xml:space="preserve">Flanges cannot be </w:t>
      </w:r>
      <w:r w:rsidR="00045B9D">
        <w:t>thrown</w:t>
      </w:r>
      <w:r>
        <w:t xml:space="preserve"> together and expected to work properly. To get an airtight seal</w:t>
      </w:r>
      <w:r w:rsidR="00045B9D">
        <w:t>,</w:t>
      </w:r>
      <w:r>
        <w:t xml:space="preserve"> the operator must follow certain </w:t>
      </w:r>
      <w:commentRangeStart w:id="7"/>
      <w:r>
        <w:t>practices for both assembly and cleanliness, or contamination control</w:t>
      </w:r>
      <w:ins w:id="8" w:author="Eric Black" w:date="2015-04-18T13:57:00Z">
        <w:r w:rsidR="00242827">
          <w:t>, which we will describe in this video</w:t>
        </w:r>
      </w:ins>
      <w:r>
        <w:t>.</w:t>
      </w:r>
      <w:commentRangeEnd w:id="7"/>
      <w:r w:rsidR="00A07148">
        <w:rPr>
          <w:rStyle w:val="CommentReference"/>
        </w:rPr>
        <w:commentReference w:id="7"/>
      </w:r>
      <w:r>
        <w:t xml:space="preserve"> A contaminated or improperly-assembled seal leak</w:t>
      </w:r>
      <w:r w:rsidR="00045B9D">
        <w:t>s</w:t>
      </w:r>
      <w:r>
        <w:t xml:space="preserve"> and is a common cause of inability to attain design pressures in vacuum systems. </w:t>
      </w:r>
      <w:bookmarkStart w:id="9" w:name="_GoBack"/>
      <w:bookmarkEnd w:id="9"/>
    </w:p>
    <w:p w14:paraId="4978FF26" w14:textId="77777777" w:rsidR="00FF15E7" w:rsidRPr="00FF15E7" w:rsidRDefault="00FF15E7" w:rsidP="00FF15E7"/>
    <w:p w14:paraId="0BB15064" w14:textId="2C65BD8F" w:rsidR="00AF127F" w:rsidRDefault="00AF127F">
      <w:pPr>
        <w:rPr>
          <w:sz w:val="28"/>
          <w:szCs w:val="28"/>
        </w:rPr>
      </w:pPr>
      <w:r>
        <w:rPr>
          <w:b/>
          <w:sz w:val="28"/>
          <w:szCs w:val="28"/>
        </w:rPr>
        <w:t>Procedure:</w:t>
      </w:r>
    </w:p>
    <w:p w14:paraId="5625D763" w14:textId="77777777" w:rsidR="00AF127F" w:rsidRDefault="00AF127F"/>
    <w:p w14:paraId="3069C0E7" w14:textId="01F0A8F8" w:rsidR="00A165FB" w:rsidRDefault="0093234B" w:rsidP="000264E5">
      <w:pPr>
        <w:pStyle w:val="ListParagraph"/>
        <w:numPr>
          <w:ilvl w:val="0"/>
          <w:numId w:val="7"/>
        </w:numPr>
      </w:pPr>
      <w:ins w:id="10" w:author="Amy Manocchi" w:date="2015-04-02T11:43:00Z">
        <w:r>
          <w:t xml:space="preserve">Clamp assembly using </w:t>
        </w:r>
      </w:ins>
      <w:r w:rsidR="00A505F1">
        <w:t>K</w:t>
      </w:r>
      <w:r w:rsidR="00A165FB">
        <w:t>F</w:t>
      </w:r>
      <w:r w:rsidR="009F1D69">
        <w:t>/QF</w:t>
      </w:r>
      <w:ins w:id="11" w:author="Amy Manocchi" w:date="2015-04-02T11:43:00Z">
        <w:r>
          <w:t xml:space="preserve"> </w:t>
        </w:r>
        <w:proofErr w:type="spellStart"/>
        <w:r>
          <w:t>o-rings</w:t>
        </w:r>
      </w:ins>
      <w:proofErr w:type="spellEnd"/>
      <w:r w:rsidR="00A165FB">
        <w:t>:</w:t>
      </w:r>
    </w:p>
    <w:p w14:paraId="13563D31" w14:textId="77777777" w:rsidR="00E17673" w:rsidRDefault="00E17673" w:rsidP="000264E5">
      <w:pPr>
        <w:pStyle w:val="ListParagraph"/>
      </w:pPr>
    </w:p>
    <w:p w14:paraId="641A1CA2" w14:textId="1152AB29" w:rsidR="00A165FB" w:rsidRDefault="00A165FB" w:rsidP="000264E5">
      <w:pPr>
        <w:pStyle w:val="ListParagraph"/>
        <w:numPr>
          <w:ilvl w:val="1"/>
          <w:numId w:val="8"/>
        </w:numPr>
        <w:rPr>
          <w:ins w:id="12" w:author="Eric Black" w:date="2015-04-18T13:58:00Z"/>
        </w:rPr>
      </w:pPr>
      <w:r>
        <w:t xml:space="preserve">Lay the </w:t>
      </w:r>
      <w:commentRangeStart w:id="13"/>
      <w:proofErr w:type="spellStart"/>
      <w:r>
        <w:t>o-ring</w:t>
      </w:r>
      <w:proofErr w:type="spellEnd"/>
      <w:r>
        <w:t xml:space="preserve"> </w:t>
      </w:r>
      <w:commentRangeEnd w:id="13"/>
      <w:r w:rsidR="0093234B">
        <w:rPr>
          <w:rStyle w:val="CommentReference"/>
        </w:rPr>
        <w:commentReference w:id="13"/>
      </w:r>
      <w:r>
        <w:t>and its clamp on a clean surface, and inspect the threads on the clamp, verifying th</w:t>
      </w:r>
      <w:r w:rsidR="00D813E0">
        <w:t>at the</w:t>
      </w:r>
      <w:r>
        <w:t xml:space="preserve"> condition </w:t>
      </w:r>
      <w:r w:rsidR="00D813E0">
        <w:t>is good enough to</w:t>
      </w:r>
      <w:r>
        <w:t xml:space="preserve"> allow the nut to be tightened. </w:t>
      </w:r>
    </w:p>
    <w:p w14:paraId="7DEBD4C9" w14:textId="20E659B7" w:rsidR="00242827" w:rsidRDefault="00242827" w:rsidP="000264E5">
      <w:pPr>
        <w:pStyle w:val="ListParagraph"/>
        <w:numPr>
          <w:ilvl w:val="1"/>
          <w:numId w:val="8"/>
        </w:numPr>
      </w:pPr>
      <w:ins w:id="14" w:author="Eric Black" w:date="2015-04-18T13:58:00Z">
        <w:r>
          <w:t xml:space="preserve">Inspect the </w:t>
        </w:r>
        <w:proofErr w:type="spellStart"/>
        <w:r>
          <w:t>o-ring</w:t>
        </w:r>
        <w:proofErr w:type="spellEnd"/>
        <w:r>
          <w:t xml:space="preserve"> itself. It should be clean</w:t>
        </w:r>
        <w:del w:id="15" w:author="Dennis McGonagle" w:date="2015-07-07T13:55:00Z">
          <w:r w:rsidDel="00102845">
            <w:delText xml:space="preserve"> and</w:delText>
          </w:r>
        </w:del>
      </w:ins>
      <w:ins w:id="16" w:author="Dennis McGonagle" w:date="2015-07-07T13:55:00Z">
        <w:r w:rsidR="00102845">
          <w:t>,</w:t>
        </w:r>
      </w:ins>
      <w:ins w:id="17" w:author="Eric Black" w:date="2015-04-18T13:58:00Z">
        <w:r>
          <w:t xml:space="preserve"> dry</w:t>
        </w:r>
      </w:ins>
      <w:ins w:id="18" w:author="Dennis McGonagle" w:date="2015-07-07T13:55:00Z">
        <w:r w:rsidR="00102845">
          <w:t>,</w:t>
        </w:r>
      </w:ins>
      <w:ins w:id="19" w:author="Eric Black" w:date="2015-04-18T13:58:00Z">
        <w:r>
          <w:t xml:space="preserve"> and free from cracks, scratches, or other deformities. </w:t>
        </w:r>
      </w:ins>
    </w:p>
    <w:p w14:paraId="6E763E2A" w14:textId="77777777" w:rsidR="00E17673" w:rsidRDefault="00E17673" w:rsidP="000264E5">
      <w:pPr>
        <w:pStyle w:val="ListParagraph"/>
      </w:pPr>
    </w:p>
    <w:p w14:paraId="58C94DF7" w14:textId="77777777" w:rsidR="00A165FB" w:rsidRDefault="00A165FB" w:rsidP="000264E5">
      <w:pPr>
        <w:pStyle w:val="ListParagraph"/>
        <w:numPr>
          <w:ilvl w:val="1"/>
          <w:numId w:val="8"/>
        </w:numPr>
      </w:pPr>
      <w:r>
        <w:t xml:space="preserve">Using a </w:t>
      </w:r>
      <w:proofErr w:type="spellStart"/>
      <w:r>
        <w:t>Kimwipe</w:t>
      </w:r>
      <w:proofErr w:type="spellEnd"/>
      <w:r>
        <w:t xml:space="preserve"> soaked in isopropanol, clean the inner surfaces of the flange and the elastomer </w:t>
      </w:r>
      <w:proofErr w:type="spellStart"/>
      <w:r>
        <w:t>o-ring</w:t>
      </w:r>
      <w:proofErr w:type="spellEnd"/>
      <w:r>
        <w:t xml:space="preserve">, along with its centering ring. </w:t>
      </w:r>
    </w:p>
    <w:p w14:paraId="493BC865" w14:textId="77777777" w:rsidR="00E17673" w:rsidRDefault="00E17673" w:rsidP="000264E5">
      <w:pPr>
        <w:pStyle w:val="ListParagraph"/>
      </w:pPr>
    </w:p>
    <w:p w14:paraId="3DC0D1C6" w14:textId="7819FC81" w:rsidR="00A165FB" w:rsidRDefault="00A165FB" w:rsidP="000264E5">
      <w:pPr>
        <w:pStyle w:val="ListParagraph"/>
        <w:numPr>
          <w:ilvl w:val="1"/>
          <w:numId w:val="8"/>
        </w:numPr>
      </w:pPr>
      <w:r>
        <w:t xml:space="preserve">Using gloved hands, place the </w:t>
      </w:r>
      <w:r w:rsidRPr="000264E5">
        <w:t xml:space="preserve">dry </w:t>
      </w:r>
      <w:proofErr w:type="spellStart"/>
      <w:r>
        <w:t>o-ring</w:t>
      </w:r>
      <w:proofErr w:type="spellEnd"/>
      <w:r>
        <w:t xml:space="preserve"> between the two halves of the flange. If the flange and gasket are both in good condition</w:t>
      </w:r>
      <w:r w:rsidR="00D813E0">
        <w:t>,</w:t>
      </w:r>
      <w:r>
        <w:t xml:space="preserve"> there should be no need to apply any sort of grease or sealant. </w:t>
      </w:r>
    </w:p>
    <w:p w14:paraId="15839D57" w14:textId="77777777" w:rsidR="00E17673" w:rsidRDefault="00E17673" w:rsidP="000264E5">
      <w:pPr>
        <w:pStyle w:val="ListParagraph"/>
      </w:pPr>
    </w:p>
    <w:p w14:paraId="0FFA5682" w14:textId="2B7D05E8" w:rsidR="00A165FB" w:rsidRDefault="00A165FB" w:rsidP="000264E5">
      <w:pPr>
        <w:pStyle w:val="ListParagraph"/>
        <w:numPr>
          <w:ilvl w:val="1"/>
          <w:numId w:val="8"/>
        </w:numPr>
      </w:pPr>
      <w:r>
        <w:t xml:space="preserve">Wrap the clamp around the flange, engage the pivoting bolt in its slot, and tighten the nut to finger-tight. The flange is now sealed. </w:t>
      </w:r>
    </w:p>
    <w:p w14:paraId="79B96E26" w14:textId="77777777" w:rsidR="00E17673" w:rsidRDefault="00E17673" w:rsidP="000264E5">
      <w:pPr>
        <w:pStyle w:val="ListParagraph"/>
      </w:pPr>
    </w:p>
    <w:p w14:paraId="11D56F7A" w14:textId="39D12841" w:rsidR="00A165FB" w:rsidRDefault="00A165FB" w:rsidP="000264E5">
      <w:pPr>
        <w:pStyle w:val="ListParagraph"/>
        <w:numPr>
          <w:ilvl w:val="1"/>
          <w:numId w:val="8"/>
        </w:numPr>
      </w:pPr>
      <w:r>
        <w:t xml:space="preserve">Another type of clamp uses a lever to close, rather than a bolt and nut. </w:t>
      </w:r>
      <w:r w:rsidR="00D813E0">
        <w:t>If using this method, adjust the tension before closing the clamp, instead of after</w:t>
      </w:r>
      <w:r>
        <w:t xml:space="preserve">. </w:t>
      </w:r>
    </w:p>
    <w:p w14:paraId="75A13CBA" w14:textId="77777777" w:rsidR="0026797B" w:rsidRDefault="0026797B"/>
    <w:p w14:paraId="731ECAA0" w14:textId="088EE2E0" w:rsidR="00232E19" w:rsidRDefault="0093234B" w:rsidP="000264E5">
      <w:pPr>
        <w:pStyle w:val="ListParagraph"/>
        <w:numPr>
          <w:ilvl w:val="0"/>
          <w:numId w:val="8"/>
        </w:numPr>
      </w:pPr>
      <w:ins w:id="20" w:author="Amy Manocchi" w:date="2015-04-02T11:43:00Z">
        <w:r>
          <w:t xml:space="preserve">Clamp assembly using </w:t>
        </w:r>
      </w:ins>
      <w:proofErr w:type="spellStart"/>
      <w:r w:rsidR="0026797B">
        <w:t>ConF</w:t>
      </w:r>
      <w:r w:rsidR="00232E19">
        <w:t>lat</w:t>
      </w:r>
      <w:proofErr w:type="spellEnd"/>
      <w:ins w:id="21" w:author="Amy Manocchi" w:date="2015-04-02T11:44:00Z">
        <w:r>
          <w:t xml:space="preserve"> </w:t>
        </w:r>
        <w:proofErr w:type="spellStart"/>
        <w:r>
          <w:t>o-rings</w:t>
        </w:r>
      </w:ins>
      <w:proofErr w:type="spellEnd"/>
      <w:r w:rsidR="00232E19">
        <w:t>:</w:t>
      </w:r>
    </w:p>
    <w:p w14:paraId="3FB4BA27" w14:textId="77777777" w:rsidR="00E17673" w:rsidRDefault="00E17673" w:rsidP="000264E5">
      <w:pPr>
        <w:pStyle w:val="ListParagraph"/>
      </w:pPr>
    </w:p>
    <w:p w14:paraId="2EF35758" w14:textId="77777777" w:rsidR="00E17673" w:rsidRPr="00E17673" w:rsidRDefault="00E17673" w:rsidP="00E17673">
      <w:pPr>
        <w:pStyle w:val="ListParagraph"/>
        <w:numPr>
          <w:ilvl w:val="0"/>
          <w:numId w:val="9"/>
        </w:numPr>
        <w:rPr>
          <w:vanish/>
        </w:rPr>
      </w:pPr>
    </w:p>
    <w:p w14:paraId="3CBA7C76" w14:textId="77777777" w:rsidR="00E17673" w:rsidRPr="00E17673" w:rsidRDefault="00E17673" w:rsidP="00E17673">
      <w:pPr>
        <w:pStyle w:val="ListParagraph"/>
        <w:numPr>
          <w:ilvl w:val="0"/>
          <w:numId w:val="9"/>
        </w:numPr>
        <w:rPr>
          <w:vanish/>
        </w:rPr>
      </w:pPr>
    </w:p>
    <w:p w14:paraId="361026C4" w14:textId="703CDBC0" w:rsidR="00232E19" w:rsidRDefault="00232E19" w:rsidP="000264E5">
      <w:pPr>
        <w:pStyle w:val="ListParagraph"/>
        <w:numPr>
          <w:ilvl w:val="1"/>
          <w:numId w:val="9"/>
        </w:numPr>
      </w:pPr>
      <w:r>
        <w:t xml:space="preserve">Lay out all the required bolts on a clean surface, and place a small dab of </w:t>
      </w:r>
      <w:commentRangeStart w:id="22"/>
      <w:r>
        <w:t xml:space="preserve">anti-seize lubricant </w:t>
      </w:r>
      <w:commentRangeEnd w:id="22"/>
      <w:r w:rsidR="0093234B">
        <w:rPr>
          <w:rStyle w:val="CommentReference"/>
        </w:rPr>
        <w:commentReference w:id="22"/>
      </w:r>
      <w:r>
        <w:t xml:space="preserve">on the start of the threads of each bolt. </w:t>
      </w:r>
      <w:ins w:id="23" w:author="Eric Black" w:date="2015-04-18T14:00:00Z">
        <w:r w:rsidR="00434C15">
          <w:t>This lubricant both eases assembly and disassembly</w:t>
        </w:r>
      </w:ins>
      <w:ins w:id="24" w:author="Eric Black" w:date="2015-04-18T14:01:00Z">
        <w:r w:rsidR="00434C15">
          <w:t xml:space="preserve"> by preventing “seizing,” i.e. the nut fusing to the bolt either by rusting or cold welding.</w:t>
        </w:r>
      </w:ins>
    </w:p>
    <w:p w14:paraId="1091AD5E" w14:textId="77777777" w:rsidR="00E17673" w:rsidRDefault="00E17673" w:rsidP="000264E5">
      <w:pPr>
        <w:pStyle w:val="ListParagraph"/>
      </w:pPr>
    </w:p>
    <w:p w14:paraId="34EE854C" w14:textId="722791B6" w:rsidR="002E4A5C" w:rsidRDefault="0048630E" w:rsidP="000264E5">
      <w:pPr>
        <w:pStyle w:val="ListParagraph"/>
        <w:numPr>
          <w:ilvl w:val="1"/>
          <w:numId w:val="9"/>
        </w:numPr>
      </w:pPr>
      <w:r>
        <w:t xml:space="preserve">Using a </w:t>
      </w:r>
      <w:proofErr w:type="spellStart"/>
      <w:r>
        <w:t>Kimwipe</w:t>
      </w:r>
      <w:proofErr w:type="spellEnd"/>
      <w:r>
        <w:t xml:space="preserve"> soaked in isopropanol, clean the </w:t>
      </w:r>
      <w:proofErr w:type="spellStart"/>
      <w:r w:rsidR="00D813E0">
        <w:t>C</w:t>
      </w:r>
      <w:r>
        <w:t>on</w:t>
      </w:r>
      <w:r w:rsidR="00D813E0">
        <w:t>F</w:t>
      </w:r>
      <w:r>
        <w:t>lat</w:t>
      </w:r>
      <w:proofErr w:type="spellEnd"/>
      <w:r>
        <w:t xml:space="preserve"> copper gasket</w:t>
      </w:r>
      <w:r w:rsidR="00C35EC9">
        <w:t xml:space="preserve"> and both inner sides (knife edges) of the flange. </w:t>
      </w:r>
      <w:r w:rsidR="00232E19">
        <w:t xml:space="preserve">Inspect all surfaces for dust, hairs, wire, etc., and remove any that escape cleaning. </w:t>
      </w:r>
    </w:p>
    <w:p w14:paraId="17CC381F" w14:textId="77777777" w:rsidR="00E17673" w:rsidRDefault="00E17673" w:rsidP="000264E5">
      <w:pPr>
        <w:pStyle w:val="ListParagraph"/>
      </w:pPr>
    </w:p>
    <w:p w14:paraId="26DE574F" w14:textId="77777777" w:rsidR="00C35EC9" w:rsidRDefault="00C35EC9" w:rsidP="000264E5">
      <w:pPr>
        <w:pStyle w:val="ListParagraph"/>
        <w:numPr>
          <w:ilvl w:val="1"/>
          <w:numId w:val="9"/>
        </w:numPr>
      </w:pPr>
      <w:r>
        <w:t>Place the gasket on the knife edge on the inner side of one flange.</w:t>
      </w:r>
    </w:p>
    <w:p w14:paraId="56A3CBE7" w14:textId="77777777" w:rsidR="00E17673" w:rsidRDefault="00E17673" w:rsidP="000264E5">
      <w:pPr>
        <w:pStyle w:val="ListParagraph"/>
      </w:pPr>
    </w:p>
    <w:p w14:paraId="3D934EF3" w14:textId="4A8B8B98" w:rsidR="00C35EC9" w:rsidRDefault="00C35EC9" w:rsidP="000264E5">
      <w:pPr>
        <w:pStyle w:val="ListParagraph"/>
        <w:numPr>
          <w:ilvl w:val="1"/>
          <w:numId w:val="9"/>
        </w:numPr>
      </w:pPr>
      <w:r>
        <w:t>Place the second side of the flange over the gasket, and adjust its position until it settle</w:t>
      </w:r>
      <w:r w:rsidR="00180DFF">
        <w:t>s</w:t>
      </w:r>
      <w:r>
        <w:t xml:space="preserve"> in, engaging with the gasket on both sides.</w:t>
      </w:r>
    </w:p>
    <w:p w14:paraId="087A4B34" w14:textId="77777777" w:rsidR="00E17673" w:rsidRDefault="00E17673" w:rsidP="000264E5">
      <w:pPr>
        <w:pStyle w:val="ListParagraph"/>
      </w:pPr>
    </w:p>
    <w:p w14:paraId="124A47B0" w14:textId="77777777" w:rsidR="00EF44EE" w:rsidRDefault="00EF44EE" w:rsidP="000264E5">
      <w:pPr>
        <w:pStyle w:val="ListParagraph"/>
        <w:numPr>
          <w:ilvl w:val="1"/>
          <w:numId w:val="9"/>
        </w:numPr>
      </w:pPr>
      <w:r>
        <w:t>Rotate the flange until the small slots in the edges line up.</w:t>
      </w:r>
    </w:p>
    <w:p w14:paraId="491A13E6" w14:textId="77777777" w:rsidR="00E17673" w:rsidRDefault="00E17673" w:rsidP="000264E5">
      <w:pPr>
        <w:pStyle w:val="ListParagraph"/>
      </w:pPr>
    </w:p>
    <w:p w14:paraId="220749AF" w14:textId="0593D46A" w:rsidR="00EF44EE" w:rsidRDefault="00EF44EE" w:rsidP="000264E5">
      <w:pPr>
        <w:pStyle w:val="ListParagraph"/>
        <w:numPr>
          <w:ilvl w:val="1"/>
          <w:numId w:val="9"/>
        </w:numPr>
      </w:pPr>
      <w:r>
        <w:t>Insert two bolts approximately 180° from each other, and tighten the nuts. This keep</w:t>
      </w:r>
      <w:r w:rsidR="00180DFF">
        <w:t>s</w:t>
      </w:r>
      <w:r>
        <w:t xml:space="preserve"> the gasket in place while freeing up both hands to insert the remaining bolts.</w:t>
      </w:r>
    </w:p>
    <w:p w14:paraId="54F1536B" w14:textId="77777777" w:rsidR="00E17673" w:rsidRDefault="00E17673" w:rsidP="000264E5">
      <w:pPr>
        <w:pStyle w:val="ListParagraph"/>
      </w:pPr>
    </w:p>
    <w:p w14:paraId="46C71298" w14:textId="665647DC" w:rsidR="00EF44EE" w:rsidRDefault="00EF44EE" w:rsidP="000264E5">
      <w:pPr>
        <w:pStyle w:val="ListParagraph"/>
        <w:numPr>
          <w:ilvl w:val="1"/>
          <w:numId w:val="9"/>
        </w:numPr>
      </w:pPr>
      <w:r>
        <w:t>Insert the remaining bolts, and tighten all the respective nuts to finger</w:t>
      </w:r>
      <w:r w:rsidR="00180DFF">
        <w:t>-</w:t>
      </w:r>
      <w:r>
        <w:t>tight.</w:t>
      </w:r>
    </w:p>
    <w:p w14:paraId="0BE9C91A" w14:textId="77777777" w:rsidR="00E17673" w:rsidRDefault="00E17673" w:rsidP="000264E5">
      <w:pPr>
        <w:pStyle w:val="ListParagraph"/>
      </w:pPr>
    </w:p>
    <w:p w14:paraId="3B1DC3F3" w14:textId="0AB26492" w:rsidR="00C35EC9" w:rsidRDefault="00B4765A" w:rsidP="000264E5">
      <w:pPr>
        <w:pStyle w:val="ListParagraph"/>
        <w:numPr>
          <w:ilvl w:val="1"/>
          <w:numId w:val="9"/>
        </w:numPr>
      </w:pPr>
      <w:r>
        <w:t>Use a wrench to tighten the bolt</w:t>
      </w:r>
      <w:r w:rsidR="00180DFF">
        <w:t xml:space="preserve"> at 12:00</w:t>
      </w:r>
      <w:r>
        <w:t xml:space="preserve"> by approximately </w:t>
      </w:r>
      <w:r w:rsidR="00180DFF">
        <w:t xml:space="preserve">¼ </w:t>
      </w:r>
      <w:r>
        <w:t xml:space="preserve">of a turn. </w:t>
      </w:r>
    </w:p>
    <w:p w14:paraId="2EB5B4E7" w14:textId="77777777" w:rsidR="00E17673" w:rsidRDefault="00E17673" w:rsidP="000264E5">
      <w:pPr>
        <w:pStyle w:val="ListParagraph"/>
      </w:pPr>
    </w:p>
    <w:p w14:paraId="16ABA79E" w14:textId="78C8DCF9" w:rsidR="00B4765A" w:rsidRDefault="00B4765A" w:rsidP="000264E5">
      <w:pPr>
        <w:pStyle w:val="ListParagraph"/>
        <w:numPr>
          <w:ilvl w:val="1"/>
          <w:numId w:val="9"/>
        </w:numPr>
      </w:pPr>
      <w:r>
        <w:t>Tighten the 6</w:t>
      </w:r>
      <w:r w:rsidR="00180DFF">
        <w:t>:00</w:t>
      </w:r>
      <w:r>
        <w:t xml:space="preserve"> bolt by ¼ of a turn.</w:t>
      </w:r>
    </w:p>
    <w:p w14:paraId="13D6B3A0" w14:textId="77777777" w:rsidR="00E17673" w:rsidRDefault="00E17673" w:rsidP="000264E5">
      <w:pPr>
        <w:pStyle w:val="ListParagraph"/>
      </w:pPr>
    </w:p>
    <w:p w14:paraId="369D5F0B" w14:textId="4CD2358A" w:rsidR="00B4765A" w:rsidRDefault="00B4765A" w:rsidP="000264E5">
      <w:pPr>
        <w:pStyle w:val="ListParagraph"/>
        <w:numPr>
          <w:ilvl w:val="1"/>
          <w:numId w:val="9"/>
        </w:numPr>
      </w:pPr>
      <w:r>
        <w:t>Tighten the 3</w:t>
      </w:r>
      <w:r w:rsidR="00180DFF">
        <w:t>:00</w:t>
      </w:r>
      <w:r>
        <w:t xml:space="preserve"> bolt by ¼ of a turn.</w:t>
      </w:r>
    </w:p>
    <w:p w14:paraId="207A6DE5" w14:textId="77777777" w:rsidR="00E17673" w:rsidRDefault="00E17673" w:rsidP="000264E5">
      <w:pPr>
        <w:pStyle w:val="ListParagraph"/>
      </w:pPr>
    </w:p>
    <w:p w14:paraId="76D1E638" w14:textId="375CDD5A" w:rsidR="00B4765A" w:rsidRDefault="00B4765A" w:rsidP="000264E5">
      <w:pPr>
        <w:pStyle w:val="ListParagraph"/>
        <w:numPr>
          <w:ilvl w:val="1"/>
          <w:numId w:val="9"/>
        </w:numPr>
      </w:pPr>
      <w:r>
        <w:t>Tighten the 9</w:t>
      </w:r>
      <w:r w:rsidR="00180DFF">
        <w:t>:00</w:t>
      </w:r>
      <w:r>
        <w:t xml:space="preserve"> bolt by ¼ of a turn.</w:t>
      </w:r>
    </w:p>
    <w:p w14:paraId="58F740B6" w14:textId="77777777" w:rsidR="00E17673" w:rsidRDefault="00E17673" w:rsidP="000264E5">
      <w:pPr>
        <w:pStyle w:val="ListParagraph"/>
      </w:pPr>
    </w:p>
    <w:p w14:paraId="09A4AF84" w14:textId="357033A5" w:rsidR="00B4765A" w:rsidRDefault="00B4765A" w:rsidP="000264E5">
      <w:pPr>
        <w:pStyle w:val="ListParagraph"/>
        <w:numPr>
          <w:ilvl w:val="1"/>
          <w:numId w:val="9"/>
        </w:numPr>
      </w:pPr>
      <w:r>
        <w:t>Tighten the 12:30 bolt by ¼ of a turn.</w:t>
      </w:r>
    </w:p>
    <w:p w14:paraId="587699CD" w14:textId="77777777" w:rsidR="00E17673" w:rsidRDefault="00E17673" w:rsidP="000264E5">
      <w:pPr>
        <w:pStyle w:val="ListParagraph"/>
      </w:pPr>
    </w:p>
    <w:p w14:paraId="6229C0AF" w14:textId="7B875675" w:rsidR="00B4765A" w:rsidRDefault="00B4765A" w:rsidP="000264E5">
      <w:pPr>
        <w:pStyle w:val="ListParagraph"/>
        <w:numPr>
          <w:ilvl w:val="1"/>
          <w:numId w:val="9"/>
        </w:numPr>
      </w:pPr>
      <w:r>
        <w:t xml:space="preserve">Tighten the 6:30 bolt by ¼ of a turn, then the 3:30, followed by the 6:30 bolts. </w:t>
      </w:r>
    </w:p>
    <w:p w14:paraId="1387B6A5" w14:textId="77777777" w:rsidR="00E17673" w:rsidRDefault="00E17673" w:rsidP="000264E5">
      <w:pPr>
        <w:pStyle w:val="ListParagraph"/>
      </w:pPr>
    </w:p>
    <w:p w14:paraId="3D1C9F93" w14:textId="77777777" w:rsidR="00C12760" w:rsidRDefault="00B4765A" w:rsidP="000264E5">
      <w:pPr>
        <w:pStyle w:val="ListParagraph"/>
        <w:numPr>
          <w:ilvl w:val="1"/>
          <w:numId w:val="9"/>
        </w:numPr>
        <w:rPr>
          <w:ins w:id="25" w:author="Eric Black" w:date="2015-04-18T14:10:00Z"/>
        </w:rPr>
      </w:pPr>
      <w:r>
        <w:t xml:space="preserve">Follow this pattern around the flange until the gap between the two halves of the flange closes completely. </w:t>
      </w:r>
    </w:p>
    <w:p w14:paraId="640918EA" w14:textId="77777777" w:rsidR="00C12760" w:rsidRDefault="00C12760" w:rsidP="00102845">
      <w:pPr>
        <w:rPr>
          <w:ins w:id="26" w:author="Eric Black" w:date="2015-04-18T14:10:00Z"/>
        </w:rPr>
      </w:pPr>
    </w:p>
    <w:p w14:paraId="365786BC" w14:textId="077C5EA7" w:rsidR="00232E19" w:rsidRDefault="00C12760" w:rsidP="00102845">
      <w:pPr>
        <w:pStyle w:val="ListParagraph"/>
        <w:numPr>
          <w:ilvl w:val="0"/>
          <w:numId w:val="9"/>
        </w:numPr>
        <w:rPr>
          <w:ins w:id="27" w:author="Eric Black" w:date="2015-04-18T14:10:00Z"/>
        </w:rPr>
      </w:pPr>
      <w:ins w:id="28" w:author="Eric Black" w:date="2015-04-18T14:10:00Z">
        <w:r>
          <w:t xml:space="preserve">Inspect the finished seal. </w:t>
        </w:r>
      </w:ins>
      <w:r w:rsidR="00B4765A">
        <w:t>There should be no daylight visible in the gap, and it should not be possible to insert a piece of paper between the two halves of the flange. If tightening the bolts begins to get difficult before the gap closes, tighten by only</w:t>
      </w:r>
      <w:r w:rsidR="003E4B17">
        <w:t xml:space="preserve"> </w:t>
      </w:r>
      <m:oMath>
        <m:f>
          <m:fPr>
            <m:type m:val="skw"/>
            <m:ctrlPr>
              <w:rPr>
                <w:rFonts w:ascii="Cambria Math" w:hAnsi="Cambria Math"/>
                <w:i/>
                <w:sz w:val="16"/>
              </w:rPr>
            </m:ctrlPr>
          </m:fPr>
          <m:num>
            <m:r>
              <w:rPr>
                <w:rFonts w:ascii="Cambria Math" w:hAnsi="Cambria Math"/>
                <w:sz w:val="16"/>
              </w:rPr>
              <m:t>1</m:t>
            </m:r>
          </m:num>
          <m:den>
            <m:r>
              <w:rPr>
                <w:rFonts w:ascii="Cambria Math" w:hAnsi="Cambria Math"/>
                <w:sz w:val="16"/>
              </w:rPr>
              <m:t>8</m:t>
            </m:r>
          </m:den>
        </m:f>
      </m:oMath>
      <w:r w:rsidR="00B4765A" w:rsidRPr="000264E5">
        <w:rPr>
          <w:sz w:val="16"/>
        </w:rPr>
        <w:t xml:space="preserve"> </w:t>
      </w:r>
      <w:r w:rsidR="00B4765A">
        <w:t xml:space="preserve">of a turn, rather than </w:t>
      </w:r>
      <w:r w:rsidR="003E4B17">
        <w:t>¼</w:t>
      </w:r>
      <w:r w:rsidR="00B4765A">
        <w:t xml:space="preserve">. </w:t>
      </w:r>
      <w:r w:rsidR="00232E19">
        <w:t>The flange is now sealed.</w:t>
      </w:r>
    </w:p>
    <w:p w14:paraId="68431C85" w14:textId="77777777" w:rsidR="00C12760" w:rsidRDefault="00C12760" w:rsidP="00102845">
      <w:pPr>
        <w:rPr>
          <w:ins w:id="29" w:author="Eric Black" w:date="2015-04-18T14:10:00Z"/>
        </w:rPr>
      </w:pPr>
    </w:p>
    <w:p w14:paraId="4947F307" w14:textId="635C9C37" w:rsidR="00C12760" w:rsidRDefault="00C12760" w:rsidP="000264E5">
      <w:pPr>
        <w:pStyle w:val="ListParagraph"/>
        <w:numPr>
          <w:ilvl w:val="1"/>
          <w:numId w:val="9"/>
        </w:numPr>
      </w:pPr>
      <w:ins w:id="30" w:author="Eric Black" w:date="2015-04-18T14:10:00Z">
        <w:r>
          <w:t xml:space="preserve">The final test of all seals is the base pressure of the system when under vacuum. The most common source of leaks in a newly-assembled system </w:t>
        </w:r>
      </w:ins>
      <w:ins w:id="31" w:author="Eric Black" w:date="2015-04-18T14:11:00Z">
        <w:r w:rsidR="00C00678">
          <w:t>is an improperly-assembled flange, and if the system fails to achieve a base pressure at least</w:t>
        </w:r>
      </w:ins>
      <w:ins w:id="32" w:author="Eric Black" w:date="2015-04-18T14:12:00Z">
        <w:r w:rsidR="00C00678">
          <w:t xml:space="preserve"> in the</w:t>
        </w:r>
      </w:ins>
      <w:ins w:id="33" w:author="Eric Black" w:date="2015-04-18T14:11:00Z">
        <w:r w:rsidR="00C00678">
          <w:t xml:space="preserve"> 1e-6 </w:t>
        </w:r>
        <w:proofErr w:type="spellStart"/>
        <w:r w:rsidR="00C00678">
          <w:t>torr</w:t>
        </w:r>
      </w:ins>
      <w:proofErr w:type="spellEnd"/>
      <w:ins w:id="34" w:author="Eric Black" w:date="2015-04-18T14:12:00Z">
        <w:r w:rsidR="00C00678">
          <w:t xml:space="preserve"> range, that is the first thing that should be suspected. </w:t>
        </w:r>
      </w:ins>
    </w:p>
    <w:p w14:paraId="3C8777DA" w14:textId="77777777" w:rsidR="0043490A" w:rsidRDefault="0043490A" w:rsidP="00D900CE"/>
    <w:p w14:paraId="7DDDB518" w14:textId="2B189FC8" w:rsidR="00A57580" w:rsidRDefault="00A57580" w:rsidP="00D900CE">
      <w:r>
        <w:rPr>
          <w:b/>
          <w:sz w:val="28"/>
          <w:szCs w:val="28"/>
        </w:rPr>
        <w:t>Results</w:t>
      </w:r>
      <w:r w:rsidR="00E17673">
        <w:rPr>
          <w:b/>
          <w:sz w:val="28"/>
          <w:szCs w:val="28"/>
        </w:rPr>
        <w:t>:</w:t>
      </w:r>
    </w:p>
    <w:p w14:paraId="70C6C3B9" w14:textId="77777777" w:rsidR="00A57580" w:rsidRDefault="00A57580" w:rsidP="00D900CE"/>
    <w:p w14:paraId="4705B046" w14:textId="07970E8B" w:rsidR="00A57580" w:rsidRDefault="00F817D4" w:rsidP="00D900CE">
      <w:r>
        <w:t>Properly-assembled seals do not leak, at least not at a level detectable</w:t>
      </w:r>
      <w:r w:rsidR="001D3B79">
        <w:t xml:space="preserve"> in typical applications</w:t>
      </w:r>
      <w:r w:rsidR="005F14CA">
        <w:t>. Of course</w:t>
      </w:r>
      <w:r w:rsidR="00903782">
        <w:t>,</w:t>
      </w:r>
      <w:r w:rsidR="005F14CA">
        <w:t xml:space="preserve"> there are limits. KF/QF seals are typically rated </w:t>
      </w:r>
      <w:r>
        <w:t xml:space="preserve">to </w:t>
      </w:r>
      <w:r w:rsidR="005F14CA">
        <w:lastRenderedPageBreak/>
        <w:t>approximately</w:t>
      </w:r>
      <w:r>
        <w:t xml:space="preserve"> 1e</w:t>
      </w:r>
      <w:r w:rsidR="005F14CA">
        <w:t xml:space="preserve">-8 </w:t>
      </w:r>
      <w:proofErr w:type="spellStart"/>
      <w:r w:rsidR="005F14CA">
        <w:t>torr</w:t>
      </w:r>
      <w:proofErr w:type="spellEnd"/>
      <w:r w:rsidR="005F14CA">
        <w:t xml:space="preserve"> and are often used in </w:t>
      </w:r>
      <w:proofErr w:type="spellStart"/>
      <w:r w:rsidR="005F14CA">
        <w:t>forelines</w:t>
      </w:r>
      <w:proofErr w:type="spellEnd"/>
      <w:r w:rsidR="005F14CA">
        <w:t xml:space="preserve">, the tube connecting the roughing or backing pump to the high-vacuum pump. A </w:t>
      </w:r>
      <w:proofErr w:type="spellStart"/>
      <w:r w:rsidR="005F14CA">
        <w:t>ConFlat</w:t>
      </w:r>
      <w:proofErr w:type="spellEnd"/>
      <w:r w:rsidR="005F14CA">
        <w:t xml:space="preserve"> seal should be good down to 1e-13 </w:t>
      </w:r>
      <w:proofErr w:type="spellStart"/>
      <w:r w:rsidR="005F14CA">
        <w:t>torr</w:t>
      </w:r>
      <w:proofErr w:type="spellEnd"/>
      <w:r w:rsidR="00903782">
        <w:t>,</w:t>
      </w:r>
      <w:r w:rsidR="005F14CA">
        <w:t xml:space="preserve"> if it is properly cleaned and </w:t>
      </w:r>
      <w:commentRangeStart w:id="35"/>
      <w:r w:rsidR="005F14CA">
        <w:t>baked</w:t>
      </w:r>
      <w:commentRangeEnd w:id="35"/>
      <w:r w:rsidR="0093234B">
        <w:rPr>
          <w:rStyle w:val="CommentReference"/>
        </w:rPr>
        <w:commentReference w:id="35"/>
      </w:r>
      <w:r>
        <w:t>.</w:t>
      </w:r>
      <w:ins w:id="36" w:author="Eric Black" w:date="2015-04-18T14:14:00Z">
        <w:r w:rsidR="00C00678">
          <w:t xml:space="preserve"> The copper gaskets in a </w:t>
        </w:r>
        <w:proofErr w:type="spellStart"/>
        <w:r w:rsidR="00C00678">
          <w:t>conflat</w:t>
        </w:r>
        <w:proofErr w:type="spellEnd"/>
        <w:r w:rsidR="00C00678">
          <w:t xml:space="preserve">  seal are rated to most temperatures commonly used in </w:t>
        </w:r>
        <w:proofErr w:type="spellStart"/>
        <w:r w:rsidR="00C00678">
          <w:t>bakeouts</w:t>
        </w:r>
        <w:proofErr w:type="spellEnd"/>
        <w:r w:rsidR="00C00678">
          <w:t xml:space="preserve">, 100° to 200° C. KF/QF seals, however, should not be baked, as high temperatures will distort or destroy the elastomeric </w:t>
        </w:r>
        <w:proofErr w:type="spellStart"/>
        <w:r w:rsidR="00C00678">
          <w:t>o-rings</w:t>
        </w:r>
        <w:proofErr w:type="spellEnd"/>
        <w:r w:rsidR="00C00678">
          <w:t xml:space="preserve">. </w:t>
        </w:r>
      </w:ins>
    </w:p>
    <w:p w14:paraId="454336F5" w14:textId="77777777" w:rsidR="001D3B79" w:rsidRDefault="001D3B79" w:rsidP="00D900CE"/>
    <w:p w14:paraId="3EA02EC5" w14:textId="4A7691C0" w:rsidR="001D3B79" w:rsidRDefault="001D3B79" w:rsidP="00D900CE">
      <w:r>
        <w:t>Seals are not something that should command the attention of a good experimentalist</w:t>
      </w:r>
      <w:r w:rsidR="00903782">
        <w:t>,</w:t>
      </w:r>
      <w:r>
        <w:t xml:space="preserve"> once they are installed. </w:t>
      </w:r>
      <w:r w:rsidR="00903782">
        <w:t>However, if they’re b</w:t>
      </w:r>
      <w:r>
        <w:t>adly done</w:t>
      </w:r>
      <w:r w:rsidR="00903782">
        <w:t>,</w:t>
      </w:r>
      <w:r>
        <w:t xml:space="preserve"> they can be a source of seemingly infinite headaches to the experimenter </w:t>
      </w:r>
      <w:r w:rsidR="00903782">
        <w:t xml:space="preserve">(e.g., </w:t>
      </w:r>
      <w:r>
        <w:t>tracking down leaks</w:t>
      </w:r>
      <w:r w:rsidR="00903782">
        <w:t>)</w:t>
      </w:r>
      <w:r>
        <w:t xml:space="preserve">. </w:t>
      </w:r>
      <w:r w:rsidR="00903782">
        <w:t xml:space="preserve">If it’s done right the first time, it saves a </w:t>
      </w:r>
      <w:r>
        <w:t xml:space="preserve">lot of </w:t>
      </w:r>
      <w:r w:rsidR="00766C64">
        <w:t>grief</w:t>
      </w:r>
      <w:r>
        <w:t xml:space="preserve"> later on.</w:t>
      </w:r>
    </w:p>
    <w:p w14:paraId="07357F42" w14:textId="77777777" w:rsidR="00AE041E" w:rsidRDefault="00AE041E" w:rsidP="00D900CE"/>
    <w:p w14:paraId="45AFE756" w14:textId="757BD7F4" w:rsidR="006A7962" w:rsidRDefault="008E3A5F" w:rsidP="008E3A5F">
      <w:pPr>
        <w:rPr>
          <w:sz w:val="28"/>
          <w:szCs w:val="28"/>
        </w:rPr>
      </w:pPr>
      <w:commentRangeStart w:id="37"/>
      <w:commentRangeStart w:id="38"/>
      <w:r>
        <w:rPr>
          <w:b/>
          <w:sz w:val="28"/>
          <w:szCs w:val="28"/>
        </w:rPr>
        <w:t>Applications</w:t>
      </w:r>
      <w:r w:rsidR="00E17673">
        <w:rPr>
          <w:b/>
          <w:sz w:val="28"/>
          <w:szCs w:val="28"/>
        </w:rPr>
        <w:t>:</w:t>
      </w:r>
      <w:commentRangeEnd w:id="37"/>
      <w:r w:rsidR="0093234B">
        <w:rPr>
          <w:rStyle w:val="CommentReference"/>
        </w:rPr>
        <w:commentReference w:id="37"/>
      </w:r>
      <w:commentRangeEnd w:id="38"/>
      <w:r w:rsidR="00102845">
        <w:rPr>
          <w:rStyle w:val="CommentReference"/>
        </w:rPr>
        <w:commentReference w:id="38"/>
      </w:r>
    </w:p>
    <w:p w14:paraId="0C13707A" w14:textId="77777777" w:rsidR="008E3A5F" w:rsidRDefault="008E3A5F" w:rsidP="008E3A5F">
      <w:pPr>
        <w:rPr>
          <w:sz w:val="28"/>
          <w:szCs w:val="28"/>
        </w:rPr>
      </w:pPr>
    </w:p>
    <w:p w14:paraId="60CEC0E1" w14:textId="16B35DF2" w:rsidR="008E3A5F" w:rsidRDefault="008E3A5F" w:rsidP="008E3A5F">
      <w:r w:rsidRPr="008E3A5F">
        <w:t>As mentioned above</w:t>
      </w:r>
      <w:r>
        <w:t>, KF/QF seals are</w:t>
      </w:r>
      <w:r w:rsidR="00903782">
        <w:t xml:space="preserve"> </w:t>
      </w:r>
      <w:r>
        <w:t xml:space="preserve">used </w:t>
      </w:r>
      <w:r w:rsidR="00903782">
        <w:t xml:space="preserve">most often </w:t>
      </w:r>
      <w:r>
        <w:t xml:space="preserve">in relatively-undemanding vacuum applications where the pressure does not need to go below 1e-8 </w:t>
      </w:r>
      <w:proofErr w:type="spellStart"/>
      <w:r>
        <w:t>torr</w:t>
      </w:r>
      <w:proofErr w:type="spellEnd"/>
      <w:r>
        <w:t xml:space="preserve">. This includes </w:t>
      </w:r>
      <w:proofErr w:type="spellStart"/>
      <w:r>
        <w:t>forelines</w:t>
      </w:r>
      <w:proofErr w:type="spellEnd"/>
      <w:r w:rsidR="00903782">
        <w:t>,</w:t>
      </w:r>
      <w:r>
        <w:t xml:space="preserve"> as well as a large number of run-of-the-mill</w:t>
      </w:r>
      <w:r w:rsidR="00903782">
        <w:t>,</w:t>
      </w:r>
      <w:r>
        <w:t xml:space="preserve"> condensed-matter and optics experiments that </w:t>
      </w:r>
      <w:r w:rsidR="00903782">
        <w:t>are</w:t>
      </w:r>
      <w:r>
        <w:t xml:space="preserve"> performed at room temperature. </w:t>
      </w:r>
    </w:p>
    <w:p w14:paraId="4AC7AF01" w14:textId="77777777" w:rsidR="008E3A5F" w:rsidRDefault="008E3A5F" w:rsidP="008E3A5F"/>
    <w:p w14:paraId="0F5ED3DC" w14:textId="51BBD38C" w:rsidR="008E3A5F" w:rsidRDefault="008E3A5F" w:rsidP="008E3A5F">
      <w:r>
        <w:t xml:space="preserve">At pressures lower than 1e-8 </w:t>
      </w:r>
      <w:proofErr w:type="spellStart"/>
      <w:r>
        <w:t>torr</w:t>
      </w:r>
      <w:proofErr w:type="spellEnd"/>
      <w:r>
        <w:t xml:space="preserve">, and at temperatures very different from room temperature (in heated or cryogenic experiments, for example) the elastomer </w:t>
      </w:r>
      <w:proofErr w:type="spellStart"/>
      <w:r>
        <w:t>o-ring</w:t>
      </w:r>
      <w:proofErr w:type="spellEnd"/>
      <w:r>
        <w:t xml:space="preserve"> in a KF/QF fitting </w:t>
      </w:r>
      <w:r w:rsidR="00903782">
        <w:t>is</w:t>
      </w:r>
      <w:r>
        <w:t xml:space="preserve"> inadequate, and </w:t>
      </w:r>
      <w:r w:rsidR="00A61FAF">
        <w:t xml:space="preserve">a </w:t>
      </w:r>
      <w:proofErr w:type="spellStart"/>
      <w:r w:rsidR="00A61FAF">
        <w:t>ConFlat</w:t>
      </w:r>
      <w:proofErr w:type="spellEnd"/>
      <w:r w:rsidR="00A61FAF">
        <w:t xml:space="preserve"> fitting is more appropriate. </w:t>
      </w:r>
    </w:p>
    <w:p w14:paraId="46BA39F0" w14:textId="77777777" w:rsidR="00E17673" w:rsidRDefault="00E17673" w:rsidP="008E3A5F"/>
    <w:p w14:paraId="714D9622" w14:textId="7B6AB583" w:rsidR="00E17673" w:rsidRDefault="00E17673" w:rsidP="008E3A5F">
      <w:pPr>
        <w:rPr>
          <w:b/>
          <w:sz w:val="28"/>
          <w:szCs w:val="28"/>
        </w:rPr>
      </w:pPr>
      <w:r>
        <w:rPr>
          <w:b/>
          <w:sz w:val="28"/>
          <w:szCs w:val="28"/>
        </w:rPr>
        <w:t>Legend:</w:t>
      </w:r>
    </w:p>
    <w:p w14:paraId="4844D751" w14:textId="2392CFE3" w:rsidR="00527C1E" w:rsidRDefault="00E17673" w:rsidP="008E3A5F">
      <w:pPr>
        <w:rPr>
          <w:szCs w:val="28"/>
        </w:rPr>
      </w:pPr>
      <w:commentRangeStart w:id="39"/>
      <w:r>
        <w:rPr>
          <w:szCs w:val="28"/>
        </w:rPr>
        <w:t>Figure 1</w:t>
      </w:r>
      <w:r w:rsidRPr="00E17673">
        <w:t xml:space="preserve"> </w:t>
      </w:r>
      <w:r w:rsidRPr="00E17673">
        <w:rPr>
          <w:szCs w:val="28"/>
        </w:rPr>
        <w:t>Exploded view of the components of a</w:t>
      </w:r>
      <w:r w:rsidR="00527C1E">
        <w:rPr>
          <w:szCs w:val="28"/>
        </w:rPr>
        <w:t xml:space="preserve"> KF/QF seal. </w:t>
      </w:r>
    </w:p>
    <w:p w14:paraId="06B8D25C" w14:textId="14050862" w:rsidR="00E17673" w:rsidRDefault="00527C1E" w:rsidP="008E3A5F">
      <w:pPr>
        <w:rPr>
          <w:szCs w:val="28"/>
        </w:rPr>
      </w:pPr>
      <w:r>
        <w:rPr>
          <w:szCs w:val="28"/>
        </w:rPr>
        <w:t>(Image</w:t>
      </w:r>
      <w:r w:rsidR="00E17673" w:rsidRPr="00E17673">
        <w:rPr>
          <w:szCs w:val="28"/>
        </w:rPr>
        <w:t xml:space="preserve"> courtesy of </w:t>
      </w:r>
      <w:proofErr w:type="spellStart"/>
      <w:r w:rsidR="00E17673" w:rsidRPr="00E17673">
        <w:rPr>
          <w:szCs w:val="28"/>
        </w:rPr>
        <w:t>HyVac</w:t>
      </w:r>
      <w:proofErr w:type="spellEnd"/>
      <w:r w:rsidR="00E17673" w:rsidRPr="00E17673">
        <w:rPr>
          <w:szCs w:val="28"/>
        </w:rPr>
        <w:t xml:space="preserve"> Products, Inc.)</w:t>
      </w:r>
    </w:p>
    <w:p w14:paraId="50079258" w14:textId="77777777" w:rsidR="00527C1E" w:rsidRDefault="00527C1E" w:rsidP="008E3A5F">
      <w:pPr>
        <w:rPr>
          <w:szCs w:val="28"/>
        </w:rPr>
      </w:pPr>
    </w:p>
    <w:p w14:paraId="716DF3CA" w14:textId="0AB25D29" w:rsidR="00527C1E" w:rsidRDefault="00E17673" w:rsidP="008E3A5F">
      <w:pPr>
        <w:rPr>
          <w:szCs w:val="28"/>
        </w:rPr>
      </w:pPr>
      <w:r>
        <w:rPr>
          <w:szCs w:val="28"/>
        </w:rPr>
        <w:t xml:space="preserve">Figure </w:t>
      </w:r>
      <w:del w:id="40" w:author="Eric Black" w:date="2015-04-19T10:48:00Z">
        <w:r w:rsidR="00527C1E" w:rsidDel="008E0FC4">
          <w:rPr>
            <w:szCs w:val="28"/>
          </w:rPr>
          <w:delText>3</w:delText>
        </w:r>
      </w:del>
      <w:ins w:id="41" w:author="Eric Black" w:date="2015-04-19T10:48:00Z">
        <w:r w:rsidR="008E0FC4">
          <w:rPr>
            <w:szCs w:val="28"/>
          </w:rPr>
          <w:t>2</w:t>
        </w:r>
      </w:ins>
      <w:r>
        <w:rPr>
          <w:szCs w:val="28"/>
        </w:rPr>
        <w:t>:</w:t>
      </w:r>
      <w:r w:rsidRPr="00E17673">
        <w:t xml:space="preserve"> </w:t>
      </w:r>
      <w:del w:id="42" w:author="Eric Black" w:date="2015-04-19T10:49:00Z">
        <w:r w:rsidRPr="00E17673" w:rsidDel="008E0FC4">
          <w:rPr>
            <w:szCs w:val="28"/>
          </w:rPr>
          <w:delText>Cutaway view of an assembled</w:delText>
        </w:r>
      </w:del>
      <w:ins w:id="43" w:author="Eric Black" w:date="2015-04-19T10:49:00Z">
        <w:r w:rsidR="008E0FC4">
          <w:rPr>
            <w:szCs w:val="28"/>
          </w:rPr>
          <w:t>A</w:t>
        </w:r>
      </w:ins>
      <w:r w:rsidRPr="00E17673">
        <w:rPr>
          <w:szCs w:val="28"/>
        </w:rPr>
        <w:t xml:space="preserve"> </w:t>
      </w:r>
      <w:proofErr w:type="spellStart"/>
      <w:r w:rsidRPr="00E17673">
        <w:rPr>
          <w:szCs w:val="28"/>
        </w:rPr>
        <w:t>ConFlat</w:t>
      </w:r>
      <w:proofErr w:type="spellEnd"/>
      <w:r w:rsidRPr="00E17673">
        <w:rPr>
          <w:szCs w:val="28"/>
        </w:rPr>
        <w:t xml:space="preserve"> flange</w:t>
      </w:r>
      <w:del w:id="44" w:author="Eric Black" w:date="2015-04-19T10:49:00Z">
        <w:r w:rsidRPr="00E17673" w:rsidDel="008E0FC4">
          <w:rPr>
            <w:szCs w:val="28"/>
          </w:rPr>
          <w:delText>. Pressure is provided by bolts in this case, which drive knife edges into the copper gasket, forming the seal</w:delText>
        </w:r>
      </w:del>
      <w:ins w:id="45" w:author="Eric Black" w:date="2015-04-19T10:49:00Z">
        <w:r w:rsidR="008E0FC4">
          <w:rPr>
            <w:szCs w:val="28"/>
          </w:rPr>
          <w:t xml:space="preserve"> with its copper gasket</w:t>
        </w:r>
      </w:ins>
      <w:r w:rsidRPr="00E17673">
        <w:rPr>
          <w:szCs w:val="28"/>
        </w:rPr>
        <w:t xml:space="preserve">. </w:t>
      </w:r>
    </w:p>
    <w:p w14:paraId="6515DECA" w14:textId="177C6903" w:rsidR="00E17673" w:rsidRDefault="00E17673" w:rsidP="008E3A5F">
      <w:pPr>
        <w:rPr>
          <w:szCs w:val="28"/>
        </w:rPr>
      </w:pPr>
      <w:r w:rsidRPr="00E17673">
        <w:rPr>
          <w:szCs w:val="28"/>
        </w:rPr>
        <w:t xml:space="preserve">(Image courtesy of </w:t>
      </w:r>
      <w:ins w:id="46" w:author="Dennis McGonagle" w:date="2015-07-07T14:16:00Z">
        <w:r w:rsidR="00800B74">
          <w:rPr>
            <w:szCs w:val="28"/>
          </w:rPr>
          <w:t>sev-vacuum.com</w:t>
        </w:r>
      </w:ins>
      <w:ins w:id="47" w:author="Eric Black" w:date="2015-04-19T10:49:00Z">
        <w:r w:rsidR="008E0FC4">
          <w:rPr>
            <w:szCs w:val="28"/>
          </w:rPr>
          <w:t>.</w:t>
        </w:r>
      </w:ins>
      <w:r w:rsidRPr="00E17673">
        <w:rPr>
          <w:szCs w:val="28"/>
        </w:rPr>
        <w:t>)</w:t>
      </w:r>
      <w:commentRangeEnd w:id="39"/>
      <w:r w:rsidR="00365EC7">
        <w:rPr>
          <w:rStyle w:val="CommentReference"/>
        </w:rPr>
        <w:commentReference w:id="39"/>
      </w:r>
    </w:p>
    <w:p w14:paraId="081E10E8" w14:textId="526FD5BC" w:rsidR="008E0FC4" w:rsidRPr="00E17673" w:rsidRDefault="008E0FC4" w:rsidP="008E3A5F"/>
    <w:sectPr w:rsidR="008E0FC4" w:rsidRPr="00E17673" w:rsidSect="00873AB3">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Amy Manocchi" w:date="2015-04-02T09:51:00Z" w:initials="AM">
    <w:p w14:paraId="4168C611" w14:textId="0D9E7F87" w:rsidR="004169DF" w:rsidRDefault="004169DF">
      <w:pPr>
        <w:pStyle w:val="CommentText"/>
      </w:pPr>
      <w:r>
        <w:rPr>
          <w:rStyle w:val="CommentReference"/>
        </w:rPr>
        <w:annotationRef/>
      </w:r>
      <w:r>
        <w:t xml:space="preserve">What are the structural/material requirements for the components used in low pressure environments? </w:t>
      </w:r>
    </w:p>
  </w:comment>
  <w:comment w:id="5" w:author="Amy Manocchi" w:date="2015-04-02T11:56:00Z" w:initials="AM">
    <w:p w14:paraId="499DBBDB" w14:textId="19564B63" w:rsidR="004169DF" w:rsidRDefault="004169DF">
      <w:pPr>
        <w:pStyle w:val="CommentText"/>
      </w:pPr>
      <w:r>
        <w:rPr>
          <w:rStyle w:val="CommentReference"/>
        </w:rPr>
        <w:annotationRef/>
      </w:r>
      <w:r>
        <w:t>Are these the two most common materials? Do they have generic names? What is the material?</w:t>
      </w:r>
    </w:p>
    <w:p w14:paraId="3E2A6C75" w14:textId="77777777" w:rsidR="004169DF" w:rsidRDefault="004169DF">
      <w:pPr>
        <w:pStyle w:val="CommentText"/>
      </w:pPr>
    </w:p>
    <w:p w14:paraId="7C8F8CF5" w14:textId="2A1F85A5" w:rsidR="004169DF" w:rsidRDefault="004169DF">
      <w:pPr>
        <w:pStyle w:val="CommentText"/>
      </w:pPr>
      <w:r>
        <w:t xml:space="preserve">How do you select which </w:t>
      </w:r>
      <w:proofErr w:type="spellStart"/>
      <w:r>
        <w:t>o-ring</w:t>
      </w:r>
      <w:proofErr w:type="spellEnd"/>
      <w:r>
        <w:t xml:space="preserve"> is appropriate for your system?  What are the limitations of these? </w:t>
      </w:r>
    </w:p>
  </w:comment>
  <w:comment w:id="7" w:author="Amy Manocchi" w:date="2015-04-02T11:42:00Z" w:initials="AM">
    <w:p w14:paraId="48864352" w14:textId="22FF3B54" w:rsidR="004169DF" w:rsidRDefault="004169DF">
      <w:pPr>
        <w:pStyle w:val="CommentText"/>
      </w:pPr>
      <w:r>
        <w:rPr>
          <w:rStyle w:val="CommentReference"/>
        </w:rPr>
        <w:annotationRef/>
      </w:r>
      <w:r>
        <w:t>What are some examples of these common practices?</w:t>
      </w:r>
    </w:p>
  </w:comment>
  <w:comment w:id="13" w:author="Amy Manocchi" w:date="2015-04-02T11:48:00Z" w:initials="AM">
    <w:p w14:paraId="648E5C8B" w14:textId="29A2527B" w:rsidR="004169DF" w:rsidRDefault="004169DF">
      <w:pPr>
        <w:pStyle w:val="CommentText"/>
      </w:pPr>
      <w:r>
        <w:rPr>
          <w:rStyle w:val="CommentReference"/>
        </w:rPr>
        <w:annotationRef/>
      </w:r>
      <w:r>
        <w:t xml:space="preserve">Do you inspect the </w:t>
      </w:r>
      <w:proofErr w:type="spellStart"/>
      <w:r>
        <w:t>o-ring</w:t>
      </w:r>
      <w:proofErr w:type="spellEnd"/>
      <w:r>
        <w:t xml:space="preserve"> before using? What should the viewer look for when inspecting a new or used </w:t>
      </w:r>
      <w:proofErr w:type="spellStart"/>
      <w:r>
        <w:t>o-ring</w:t>
      </w:r>
      <w:proofErr w:type="spellEnd"/>
      <w:r>
        <w:t xml:space="preserve">? </w:t>
      </w:r>
    </w:p>
  </w:comment>
  <w:comment w:id="22" w:author="Amy Manocchi" w:date="2015-04-02T11:45:00Z" w:initials="AM">
    <w:p w14:paraId="6CA2685E" w14:textId="11A73BA3" w:rsidR="004169DF" w:rsidRDefault="004169DF">
      <w:pPr>
        <w:pStyle w:val="CommentText"/>
      </w:pPr>
      <w:r>
        <w:rPr>
          <w:rStyle w:val="CommentReference"/>
        </w:rPr>
        <w:annotationRef/>
      </w:r>
      <w:r>
        <w:t>What is the purpose of the lubricant?</w:t>
      </w:r>
    </w:p>
  </w:comment>
  <w:comment w:id="35" w:author="Amy Manocchi" w:date="2015-04-02T11:47:00Z" w:initials="AM">
    <w:p w14:paraId="3086C37E" w14:textId="77777777" w:rsidR="004169DF" w:rsidRDefault="004169DF">
      <w:pPr>
        <w:pStyle w:val="CommentText"/>
      </w:pPr>
      <w:r>
        <w:rPr>
          <w:rStyle w:val="CommentReference"/>
        </w:rPr>
        <w:annotationRef/>
      </w:r>
      <w:r>
        <w:t xml:space="preserve">What are the temperature ranges for these types of </w:t>
      </w:r>
      <w:proofErr w:type="spellStart"/>
      <w:r>
        <w:t>o-rings</w:t>
      </w:r>
      <w:proofErr w:type="spellEnd"/>
      <w:r>
        <w:t xml:space="preserve">? </w:t>
      </w:r>
    </w:p>
    <w:p w14:paraId="3DC0BEE7" w14:textId="77777777" w:rsidR="004169DF" w:rsidRDefault="004169DF">
      <w:pPr>
        <w:pStyle w:val="CommentText"/>
      </w:pPr>
    </w:p>
    <w:p w14:paraId="57A79130" w14:textId="3D068247" w:rsidR="004169DF" w:rsidRDefault="004169DF">
      <w:pPr>
        <w:pStyle w:val="CommentText"/>
      </w:pPr>
      <w:r>
        <w:t xml:space="preserve">How do you test for proper installation? </w:t>
      </w:r>
    </w:p>
  </w:comment>
  <w:comment w:id="37" w:author="Amy Manocchi" w:date="2015-04-02T11:49:00Z" w:initials="AM">
    <w:p w14:paraId="5343131F" w14:textId="14549A50" w:rsidR="004169DF" w:rsidRDefault="004169DF">
      <w:pPr>
        <w:pStyle w:val="CommentText"/>
      </w:pPr>
      <w:r>
        <w:rPr>
          <w:rStyle w:val="CommentReference"/>
        </w:rPr>
        <w:annotationRef/>
      </w:r>
      <w:r>
        <w:t xml:space="preserve">We typically aim to provide footage for three applications to the topic using some footage from past </w:t>
      </w:r>
      <w:proofErr w:type="spellStart"/>
      <w:r>
        <w:t>JoVE</w:t>
      </w:r>
      <w:proofErr w:type="spellEnd"/>
      <w:r>
        <w:t xml:space="preserve"> articles or from newly filmed applications.  Do you have any applications that we could briefly film in the lab to demonstrate the concept? Perhaps equipment or systems you already have set up? </w:t>
      </w:r>
    </w:p>
  </w:comment>
  <w:comment w:id="38" w:author="Dennis McGonagle" w:date="2015-07-07T14:02:00Z" w:initials="DM">
    <w:p w14:paraId="1AF19B39" w14:textId="46ADC3E6" w:rsidR="00102845" w:rsidRDefault="00102845">
      <w:pPr>
        <w:pStyle w:val="CommentText"/>
      </w:pPr>
      <w:r>
        <w:rPr>
          <w:rStyle w:val="CommentReference"/>
        </w:rPr>
        <w:annotationRef/>
      </w:r>
      <w:r>
        <w:t xml:space="preserve">Author has confirmed that he does have filmable applications in his lab. </w:t>
      </w:r>
    </w:p>
  </w:comment>
  <w:comment w:id="39" w:author="Dennis McGonagle" w:date="2015-07-07T14:26:00Z" w:initials="DM">
    <w:p w14:paraId="276779DF" w14:textId="10B80510" w:rsidR="00365EC7" w:rsidRDefault="00365EC7">
      <w:pPr>
        <w:pStyle w:val="CommentText"/>
      </w:pPr>
      <w:r>
        <w:rPr>
          <w:rStyle w:val="CommentReference"/>
        </w:rPr>
        <w:annotationRef/>
      </w:r>
      <w:r>
        <w:t xml:space="preserve">We’re fine to use these (with citations provided) but they might be better conveyed if we redraw them.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168C611" w15:done="0"/>
  <w15:commentEx w15:paraId="7C8F8CF5" w15:done="0"/>
  <w15:commentEx w15:paraId="48864352" w15:done="0"/>
  <w15:commentEx w15:paraId="648E5C8B" w15:done="0"/>
  <w15:commentEx w15:paraId="6CA2685E" w15:done="0"/>
  <w15:commentEx w15:paraId="57A79130" w15:done="0"/>
  <w15:commentEx w15:paraId="5343131F" w15:done="0"/>
  <w15:commentEx w15:paraId="1AF19B39" w15:paraIdParent="5343131F" w15:done="0"/>
  <w15:commentEx w15:paraId="276779DF"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1E43F0"/>
    <w:multiLevelType w:val="hybridMultilevel"/>
    <w:tmpl w:val="E8F0ED3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670731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E20657D"/>
    <w:multiLevelType w:val="hybridMultilevel"/>
    <w:tmpl w:val="41189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032AEA"/>
    <w:multiLevelType w:val="hybridMultilevel"/>
    <w:tmpl w:val="E772A8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771C08"/>
    <w:multiLevelType w:val="hybridMultilevel"/>
    <w:tmpl w:val="C7A226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2549E9"/>
    <w:multiLevelType w:val="hybridMultilevel"/>
    <w:tmpl w:val="CAF4A6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F94F10"/>
    <w:multiLevelType w:val="hybridMultilevel"/>
    <w:tmpl w:val="AC84D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4CD11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C5636E7"/>
    <w:multiLevelType w:val="hybridMultilevel"/>
    <w:tmpl w:val="24CE5A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8"/>
  </w:num>
  <w:num w:numId="4">
    <w:abstractNumId w:val="2"/>
  </w:num>
  <w:num w:numId="5">
    <w:abstractNumId w:val="3"/>
  </w:num>
  <w:num w:numId="6">
    <w:abstractNumId w:val="4"/>
  </w:num>
  <w:num w:numId="7">
    <w:abstractNumId w:val="0"/>
  </w:num>
  <w:num w:numId="8">
    <w:abstractNumId w:val="7"/>
  </w:num>
  <w:num w:numId="9">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07E"/>
    <w:rsid w:val="000264E5"/>
    <w:rsid w:val="00045B9D"/>
    <w:rsid w:val="000B3CB9"/>
    <w:rsid w:val="000E2658"/>
    <w:rsid w:val="00102845"/>
    <w:rsid w:val="00180DFF"/>
    <w:rsid w:val="001C4695"/>
    <w:rsid w:val="001D3B79"/>
    <w:rsid w:val="001F4761"/>
    <w:rsid w:val="00223D64"/>
    <w:rsid w:val="00232E19"/>
    <w:rsid w:val="00242827"/>
    <w:rsid w:val="00257283"/>
    <w:rsid w:val="0026797B"/>
    <w:rsid w:val="002E4A5C"/>
    <w:rsid w:val="00325E41"/>
    <w:rsid w:val="00350FED"/>
    <w:rsid w:val="00365EC7"/>
    <w:rsid w:val="003C5322"/>
    <w:rsid w:val="003E4B17"/>
    <w:rsid w:val="0040607E"/>
    <w:rsid w:val="004169DF"/>
    <w:rsid w:val="0043490A"/>
    <w:rsid w:val="00434C15"/>
    <w:rsid w:val="00434D54"/>
    <w:rsid w:val="0048630E"/>
    <w:rsid w:val="004A2782"/>
    <w:rsid w:val="004A73AC"/>
    <w:rsid w:val="004D10A9"/>
    <w:rsid w:val="00503254"/>
    <w:rsid w:val="00506638"/>
    <w:rsid w:val="00527C1E"/>
    <w:rsid w:val="00541489"/>
    <w:rsid w:val="00550CA3"/>
    <w:rsid w:val="0055330A"/>
    <w:rsid w:val="00580319"/>
    <w:rsid w:val="00583312"/>
    <w:rsid w:val="005D0C6C"/>
    <w:rsid w:val="005F14CA"/>
    <w:rsid w:val="006227FF"/>
    <w:rsid w:val="00644A11"/>
    <w:rsid w:val="006601F8"/>
    <w:rsid w:val="00665844"/>
    <w:rsid w:val="00694B41"/>
    <w:rsid w:val="006A7962"/>
    <w:rsid w:val="00710F31"/>
    <w:rsid w:val="00710F86"/>
    <w:rsid w:val="00766C64"/>
    <w:rsid w:val="00792B4C"/>
    <w:rsid w:val="007A3251"/>
    <w:rsid w:val="007F3F0D"/>
    <w:rsid w:val="00800B74"/>
    <w:rsid w:val="00835E09"/>
    <w:rsid w:val="00863757"/>
    <w:rsid w:val="00873AB3"/>
    <w:rsid w:val="00885487"/>
    <w:rsid w:val="00891346"/>
    <w:rsid w:val="008A03D9"/>
    <w:rsid w:val="008B1AB5"/>
    <w:rsid w:val="008D46C9"/>
    <w:rsid w:val="008E0FC4"/>
    <w:rsid w:val="008E3A5F"/>
    <w:rsid w:val="008E4D82"/>
    <w:rsid w:val="00903782"/>
    <w:rsid w:val="00910A8E"/>
    <w:rsid w:val="00916C0F"/>
    <w:rsid w:val="0093234B"/>
    <w:rsid w:val="00960CC7"/>
    <w:rsid w:val="00974B4F"/>
    <w:rsid w:val="009B417E"/>
    <w:rsid w:val="009F1D69"/>
    <w:rsid w:val="00A07148"/>
    <w:rsid w:val="00A165FB"/>
    <w:rsid w:val="00A44B35"/>
    <w:rsid w:val="00A505F1"/>
    <w:rsid w:val="00A57580"/>
    <w:rsid w:val="00A61FAF"/>
    <w:rsid w:val="00A7540C"/>
    <w:rsid w:val="00A84836"/>
    <w:rsid w:val="00AE041E"/>
    <w:rsid w:val="00AF127F"/>
    <w:rsid w:val="00B42CEC"/>
    <w:rsid w:val="00B4765A"/>
    <w:rsid w:val="00BD7366"/>
    <w:rsid w:val="00BF7E95"/>
    <w:rsid w:val="00C00678"/>
    <w:rsid w:val="00C12760"/>
    <w:rsid w:val="00C35EC9"/>
    <w:rsid w:val="00C52396"/>
    <w:rsid w:val="00CE6EBA"/>
    <w:rsid w:val="00CF1525"/>
    <w:rsid w:val="00D572BB"/>
    <w:rsid w:val="00D74CB7"/>
    <w:rsid w:val="00D813E0"/>
    <w:rsid w:val="00D900CE"/>
    <w:rsid w:val="00DA0B63"/>
    <w:rsid w:val="00DB7C7B"/>
    <w:rsid w:val="00DE1B35"/>
    <w:rsid w:val="00E17673"/>
    <w:rsid w:val="00E45496"/>
    <w:rsid w:val="00E70DC7"/>
    <w:rsid w:val="00E77C90"/>
    <w:rsid w:val="00E809EC"/>
    <w:rsid w:val="00E91DE8"/>
    <w:rsid w:val="00EC1F53"/>
    <w:rsid w:val="00EF44EE"/>
    <w:rsid w:val="00F817D4"/>
    <w:rsid w:val="00FB782C"/>
    <w:rsid w:val="00FF15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684FD4"/>
  <w14:defaultImageDpi w14:val="300"/>
  <w15:docId w15:val="{C25D89DF-0448-4EA1-AB7C-1061A39FE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0F31"/>
    <w:pPr>
      <w:ind w:left="720"/>
      <w:contextualSpacing/>
    </w:pPr>
  </w:style>
  <w:style w:type="paragraph" w:styleId="BalloonText">
    <w:name w:val="Balloon Text"/>
    <w:basedOn w:val="Normal"/>
    <w:link w:val="BalloonTextChar"/>
    <w:uiPriority w:val="99"/>
    <w:semiHidden/>
    <w:unhideWhenUsed/>
    <w:rsid w:val="00694B4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94B41"/>
    <w:rPr>
      <w:rFonts w:ascii="Lucida Grande" w:hAnsi="Lucida Grande" w:cs="Lucida Grande"/>
      <w:sz w:val="18"/>
      <w:szCs w:val="18"/>
    </w:rPr>
  </w:style>
  <w:style w:type="paragraph" w:styleId="Caption">
    <w:name w:val="caption"/>
    <w:basedOn w:val="Normal"/>
    <w:next w:val="Normal"/>
    <w:uiPriority w:val="35"/>
    <w:unhideWhenUsed/>
    <w:qFormat/>
    <w:rsid w:val="00694B41"/>
    <w:pPr>
      <w:spacing w:after="200"/>
    </w:pPr>
    <w:rPr>
      <w:b/>
      <w:bCs/>
      <w:color w:val="4F81BD" w:themeColor="accent1"/>
      <w:sz w:val="18"/>
      <w:szCs w:val="18"/>
    </w:rPr>
  </w:style>
  <w:style w:type="character" w:styleId="PlaceholderText">
    <w:name w:val="Placeholder Text"/>
    <w:basedOn w:val="DefaultParagraphFont"/>
    <w:uiPriority w:val="99"/>
    <w:semiHidden/>
    <w:rsid w:val="003E4B17"/>
    <w:rPr>
      <w:color w:val="808080"/>
    </w:rPr>
  </w:style>
  <w:style w:type="character" w:styleId="CommentReference">
    <w:name w:val="annotation reference"/>
    <w:basedOn w:val="DefaultParagraphFont"/>
    <w:uiPriority w:val="99"/>
    <w:semiHidden/>
    <w:unhideWhenUsed/>
    <w:rsid w:val="00644A11"/>
    <w:rPr>
      <w:sz w:val="16"/>
      <w:szCs w:val="16"/>
    </w:rPr>
  </w:style>
  <w:style w:type="paragraph" w:styleId="CommentText">
    <w:name w:val="annotation text"/>
    <w:basedOn w:val="Normal"/>
    <w:link w:val="CommentTextChar"/>
    <w:uiPriority w:val="99"/>
    <w:semiHidden/>
    <w:unhideWhenUsed/>
    <w:rsid w:val="00644A11"/>
    <w:rPr>
      <w:sz w:val="20"/>
      <w:szCs w:val="20"/>
    </w:rPr>
  </w:style>
  <w:style w:type="character" w:customStyle="1" w:styleId="CommentTextChar">
    <w:name w:val="Comment Text Char"/>
    <w:basedOn w:val="DefaultParagraphFont"/>
    <w:link w:val="CommentText"/>
    <w:uiPriority w:val="99"/>
    <w:semiHidden/>
    <w:rsid w:val="00644A11"/>
    <w:rPr>
      <w:sz w:val="20"/>
      <w:szCs w:val="20"/>
    </w:rPr>
  </w:style>
  <w:style w:type="paragraph" w:styleId="CommentSubject">
    <w:name w:val="annotation subject"/>
    <w:basedOn w:val="CommentText"/>
    <w:next w:val="CommentText"/>
    <w:link w:val="CommentSubjectChar"/>
    <w:uiPriority w:val="99"/>
    <w:semiHidden/>
    <w:unhideWhenUsed/>
    <w:rsid w:val="00644A11"/>
    <w:rPr>
      <w:b/>
      <w:bCs/>
    </w:rPr>
  </w:style>
  <w:style w:type="character" w:customStyle="1" w:styleId="CommentSubjectChar">
    <w:name w:val="Comment Subject Char"/>
    <w:basedOn w:val="CommentTextChar"/>
    <w:link w:val="CommentSubject"/>
    <w:uiPriority w:val="99"/>
    <w:semiHidden/>
    <w:rsid w:val="00644A1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0C897-542A-4D9F-B756-981CB7D95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1238</Words>
  <Characters>7058</Characters>
  <Application>Microsoft Office Word</Application>
  <DocSecurity>4</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Caltech</Company>
  <LinksUpToDate>false</LinksUpToDate>
  <CharactersWithSpaces>8280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Black</dc:creator>
  <cp:keywords/>
  <dc:description/>
  <cp:lastModifiedBy>Dennis McGonagle</cp:lastModifiedBy>
  <cp:revision>2</cp:revision>
  <cp:lastPrinted>2015-02-05T17:57:00Z</cp:lastPrinted>
  <dcterms:created xsi:type="dcterms:W3CDTF">2015-07-07T18:27:00Z</dcterms:created>
  <dcterms:modified xsi:type="dcterms:W3CDTF">2015-07-07T18:27:00Z</dcterms:modified>
</cp:coreProperties>
</file>