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63B99" w14:textId="124D2BCF" w:rsidR="004473E0" w:rsidRPr="004E48FD" w:rsidRDefault="007D6AD7" w:rsidP="004E48FD">
      <w:pPr>
        <w:spacing w:after="120"/>
        <w:rPr>
          <w:b/>
          <w:sz w:val="28"/>
        </w:rPr>
      </w:pPr>
      <w:r w:rsidRPr="00A614A1">
        <w:rPr>
          <w:b/>
          <w:sz w:val="28"/>
        </w:rPr>
        <w:t>Author Name</w:t>
      </w:r>
      <w:r w:rsidR="004E48FD">
        <w:rPr>
          <w:b/>
          <w:sz w:val="28"/>
        </w:rPr>
        <w:t xml:space="preserve">: </w:t>
      </w:r>
      <w:proofErr w:type="spellStart"/>
      <w:r w:rsidR="00B106D7">
        <w:t>Jaideep</w:t>
      </w:r>
      <w:proofErr w:type="spellEnd"/>
      <w:r w:rsidR="00B106D7">
        <w:t xml:space="preserve"> S. Talwalkar, MD</w:t>
      </w:r>
    </w:p>
    <w:p w14:paraId="14ED60E8" w14:textId="64EA8B4B" w:rsidR="007D6AD7" w:rsidRDefault="007D6AD7" w:rsidP="004E48FD">
      <w:pPr>
        <w:spacing w:after="120"/>
      </w:pPr>
      <w:r w:rsidRPr="00A614A1">
        <w:rPr>
          <w:b/>
          <w:sz w:val="28"/>
        </w:rPr>
        <w:t>Clinical Skills Education Title</w:t>
      </w:r>
      <w:r w:rsidR="004E48FD">
        <w:rPr>
          <w:b/>
          <w:sz w:val="28"/>
        </w:rPr>
        <w:t>:</w:t>
      </w:r>
      <w:r w:rsidR="00A614A1" w:rsidRPr="00A614A1">
        <w:t xml:space="preserve"> </w:t>
      </w:r>
      <w:r w:rsidR="00B106D7">
        <w:t xml:space="preserve">General Approach to </w:t>
      </w:r>
      <w:r w:rsidR="006A4296">
        <w:t>Observation</w:t>
      </w:r>
      <w:r w:rsidR="00207724">
        <w:t xml:space="preserve"> </w:t>
      </w:r>
      <w:r w:rsidR="007F3D60">
        <w:t xml:space="preserve">and Inspection </w:t>
      </w:r>
      <w:r w:rsidR="00207724">
        <w:t>in the Physical Examination</w:t>
      </w:r>
    </w:p>
    <w:p w14:paraId="29FDBD5D" w14:textId="77777777" w:rsidR="004E48FD" w:rsidRPr="00A614A1" w:rsidRDefault="004E48FD" w:rsidP="004E48FD">
      <w:pPr>
        <w:spacing w:after="0"/>
      </w:pPr>
    </w:p>
    <w:p w14:paraId="0274EBE1" w14:textId="77777777" w:rsidR="004E48FD" w:rsidRDefault="007D6AD7" w:rsidP="004E48FD">
      <w:pPr>
        <w:spacing w:after="0"/>
        <w:rPr>
          <w:b/>
          <w:sz w:val="28"/>
        </w:rPr>
      </w:pPr>
      <w:r w:rsidRPr="00A614A1">
        <w:rPr>
          <w:b/>
          <w:sz w:val="28"/>
        </w:rPr>
        <w:t>Overview</w:t>
      </w:r>
      <w:r w:rsidR="004E48FD">
        <w:rPr>
          <w:b/>
          <w:sz w:val="28"/>
        </w:rPr>
        <w:t>:</w:t>
      </w:r>
    </w:p>
    <w:p w14:paraId="58D076ED" w14:textId="3B94DBF0" w:rsidR="0083695C" w:rsidRPr="00A614A1" w:rsidRDefault="00207724" w:rsidP="004E48FD">
      <w:pPr>
        <w:spacing w:after="0"/>
      </w:pPr>
      <w:r>
        <w:t xml:space="preserve">Observation is fundamental to physical examination and begins at the </w:t>
      </w:r>
      <w:r w:rsidR="005B30B3">
        <w:t xml:space="preserve">first </w:t>
      </w:r>
      <w:r>
        <w:t xml:space="preserve">point of </w:t>
      </w:r>
      <w:r w:rsidR="005B30B3">
        <w:t>contact with a patient</w:t>
      </w:r>
      <w:r>
        <w:t xml:space="preserve">. </w:t>
      </w:r>
      <w:r w:rsidR="005B30B3">
        <w:t>While observation and inspection</w:t>
      </w:r>
      <w:r w:rsidR="00316EE9">
        <w:t xml:space="preserve"> are often used interch</w:t>
      </w:r>
      <w:r w:rsidR="005B30B3">
        <w:t xml:space="preserve">angeably, observation is a </w:t>
      </w:r>
      <w:r w:rsidR="00316EE9">
        <w:t xml:space="preserve">general term that refers to the careful use of one’s senses to gain information. Inspection is an act limited to what one can observe visually, and when referring to physical examination, typically refers to findings on the surface of the body, rather than to behaviors. </w:t>
      </w:r>
      <w:r>
        <w:t xml:space="preserve">Skilled clinicians utilize </w:t>
      </w:r>
      <w:r w:rsidR="00316EE9">
        <w:t xml:space="preserve">all of </w:t>
      </w:r>
      <w:r>
        <w:t xml:space="preserve">their senses to assist with </w:t>
      </w:r>
      <w:r w:rsidR="006A4296">
        <w:t xml:space="preserve">gaining </w:t>
      </w:r>
      <w:r w:rsidR="005B30B3">
        <w:t xml:space="preserve">an </w:t>
      </w:r>
      <w:r w:rsidR="006A4296">
        <w:t>understanding of their patients</w:t>
      </w:r>
      <w:r>
        <w:t>, relying on vision (inspection</w:t>
      </w:r>
      <w:ins w:id="0" w:author="Jessica Stanis" w:date="2015-03-25T14:11:00Z">
        <w:r w:rsidR="00661F30">
          <w:t xml:space="preserve">; </w:t>
        </w:r>
      </w:ins>
      <w:del w:id="1" w:author="Jessica Stanis" w:date="2015-03-25T14:11:00Z">
        <w:r w:rsidDel="00661F30">
          <w:delText>)</w:delText>
        </w:r>
        <w:r w:rsidR="0063502C" w:rsidDel="00661F30">
          <w:delText xml:space="preserve"> (</w:delText>
        </w:r>
      </w:del>
      <w:r w:rsidR="0063502C" w:rsidRPr="00915699">
        <w:rPr>
          <w:b/>
        </w:rPr>
        <w:t>Figure 1</w:t>
      </w:r>
      <w:r w:rsidR="0063502C">
        <w:t>)</w:t>
      </w:r>
      <w:r>
        <w:t>, touch (</w:t>
      </w:r>
      <w:commentRangeStart w:id="2"/>
      <w:r>
        <w:t>percussion</w:t>
      </w:r>
      <w:ins w:id="3" w:author="Jessica Stanis" w:date="2015-03-25T14:13:00Z">
        <w:r w:rsidR="00DE5732">
          <w:t xml:space="preserve"> </w:t>
        </w:r>
      </w:ins>
      <w:ins w:id="4" w:author="Anna Sivachenko" w:date="2015-03-31T12:44:00Z">
        <w:r w:rsidR="00D038BF">
          <w:t xml:space="preserve">and </w:t>
        </w:r>
      </w:ins>
      <w:ins w:id="5" w:author="Jessica Stanis" w:date="2015-03-25T14:13:00Z">
        <w:del w:id="6" w:author="Anna Sivachenko" w:date="2015-03-31T12:44:00Z">
          <w:r w:rsidR="00DE5732" w:rsidDel="00D038BF">
            <w:delText>or</w:delText>
          </w:r>
        </w:del>
      </w:ins>
      <w:del w:id="7" w:author="Anna Sivachenko" w:date="2015-03-31T12:44:00Z">
        <w:r w:rsidDel="00D038BF">
          <w:delText xml:space="preserve">, </w:delText>
        </w:r>
      </w:del>
      <w:r>
        <w:t>palpation</w:t>
      </w:r>
      <w:ins w:id="8" w:author="Jessica Stanis" w:date="2015-03-25T14:11:00Z">
        <w:r w:rsidR="00661F30">
          <w:t xml:space="preserve">; </w:t>
        </w:r>
      </w:ins>
      <w:commentRangeEnd w:id="2"/>
      <w:r w:rsidR="00D038BF">
        <w:rPr>
          <w:rStyle w:val="CommentReference"/>
        </w:rPr>
        <w:commentReference w:id="2"/>
      </w:r>
      <w:del w:id="9" w:author="Jessica Stanis" w:date="2015-03-25T14:11:00Z">
        <w:r w:rsidDel="00661F30">
          <w:delText>)</w:delText>
        </w:r>
        <w:r w:rsidR="0063502C" w:rsidDel="00661F30">
          <w:delText xml:space="preserve"> (</w:delText>
        </w:r>
      </w:del>
      <w:r w:rsidR="0063502C" w:rsidRPr="00915699">
        <w:rPr>
          <w:b/>
        </w:rPr>
        <w:t>Figure 2</w:t>
      </w:r>
      <w:r w:rsidR="0063502C">
        <w:t>)</w:t>
      </w:r>
      <w:r>
        <w:t>, and hearing (percussion</w:t>
      </w:r>
      <w:ins w:id="10" w:author="Jessica Stanis" w:date="2015-03-25T14:13:00Z">
        <w:r w:rsidR="00DE5732">
          <w:t xml:space="preserve"> </w:t>
        </w:r>
        <w:del w:id="11" w:author="Anna Sivachenko" w:date="2015-03-31T12:44:00Z">
          <w:r w:rsidR="00DE5732" w:rsidDel="00D038BF">
            <w:delText>or</w:delText>
          </w:r>
        </w:del>
      </w:ins>
      <w:del w:id="12" w:author="Anna Sivachenko" w:date="2015-03-31T12:44:00Z">
        <w:r w:rsidDel="00D038BF">
          <w:delText>,</w:delText>
        </w:r>
      </w:del>
      <w:ins w:id="13" w:author="Anna Sivachenko" w:date="2015-03-31T12:44:00Z">
        <w:r w:rsidR="00D038BF">
          <w:t>and</w:t>
        </w:r>
        <w:del w:id="14" w:author="Jacob Roundy" w:date="2015-04-01T15:57:00Z">
          <w:r w:rsidR="00D038BF" w:rsidDel="00F67278">
            <w:delText xml:space="preserve"> </w:delText>
          </w:r>
        </w:del>
      </w:ins>
      <w:r>
        <w:t xml:space="preserve"> auscultation</w:t>
      </w:r>
      <w:ins w:id="15" w:author="Jessica Stanis" w:date="2015-03-25T14:11:00Z">
        <w:r w:rsidR="00661F30">
          <w:t xml:space="preserve">; </w:t>
        </w:r>
      </w:ins>
      <w:del w:id="16" w:author="Jessica Stanis" w:date="2015-03-25T14:11:00Z">
        <w:r w:rsidDel="00661F30">
          <w:delText xml:space="preserve">) </w:delText>
        </w:r>
        <w:r w:rsidR="005B4157" w:rsidDel="00661F30">
          <w:delText>(</w:delText>
        </w:r>
      </w:del>
      <w:r w:rsidR="005B4157" w:rsidRPr="00915699">
        <w:rPr>
          <w:b/>
        </w:rPr>
        <w:t>Figure 3</w:t>
      </w:r>
      <w:r w:rsidR="005B4157">
        <w:t xml:space="preserve">) </w:t>
      </w:r>
      <w:r>
        <w:t>primarily. Smell can also provide important diagnostic information dur</w:t>
      </w:r>
      <w:r w:rsidR="00447AC0">
        <w:t>ing the patient encounter (</w:t>
      </w:r>
      <w:r w:rsidR="00447AC0" w:rsidRPr="00D223C4">
        <w:rPr>
          <w:i/>
          <w:rPrChange w:id="17" w:author="Jessica Stanis" w:date="2015-03-25T13:55:00Z">
            <w:rPr/>
          </w:rPrChange>
        </w:rPr>
        <w:t>e.g.</w:t>
      </w:r>
      <w:ins w:id="18" w:author="Jessica Stanis" w:date="2015-03-25T13:55:00Z">
        <w:r w:rsidR="00D223C4">
          <w:t>,</w:t>
        </w:r>
      </w:ins>
      <w:r>
        <w:t xml:space="preserve"> personal hygiene, substance use,</w:t>
      </w:r>
      <w:ins w:id="19" w:author="Jessica Stanis" w:date="2015-03-25T14:13:00Z">
        <w:r w:rsidR="00DE5732">
          <w:t xml:space="preserve"> or</w:t>
        </w:r>
      </w:ins>
      <w:r>
        <w:t xml:space="preserve"> metabolic diseases). Fortunately the sense of taste is largely a historical relic in medicine, though it is interesting to note that diabetes mellitus was diagnosed for many centuries by the sweet taste of the urine. Through experience, clinicians develop an important sixth sense</w:t>
      </w:r>
      <w:r w:rsidR="00E30186">
        <w:t xml:space="preserve"> </w:t>
      </w:r>
      <w:r>
        <w:t>– the gut insti</w:t>
      </w:r>
      <w:r w:rsidR="00447AC0">
        <w:t>nct – that can only be gained</w:t>
      </w:r>
      <w:r>
        <w:t xml:space="preserve"> through deliberate practice of clinical skills on thousand</w:t>
      </w:r>
      <w:r w:rsidR="00E30186">
        <w:t xml:space="preserve">s of patients over many years. </w:t>
      </w:r>
      <w:r w:rsidR="00DB569D">
        <w:t>The clinician’s gut instinct</w:t>
      </w:r>
      <w:r w:rsidR="00540F5A">
        <w:t>,</w:t>
      </w:r>
      <w:r w:rsidR="00DB569D">
        <w:t xml:space="preserve"> which</w:t>
      </w:r>
      <w:r w:rsidR="00E30186">
        <w:t xml:space="preserve"> is </w:t>
      </w:r>
      <w:r w:rsidR="00DB569D">
        <w:t xml:space="preserve">based </w:t>
      </w:r>
      <w:r w:rsidR="00E30186">
        <w:t>largely on bedside observations</w:t>
      </w:r>
      <w:r w:rsidR="00FF4613">
        <w:t>,</w:t>
      </w:r>
      <w:r w:rsidR="00540F5A">
        <w:t xml:space="preserve"> has been shown to be a stron</w:t>
      </w:r>
      <w:r w:rsidR="00CC630E">
        <w:t xml:space="preserve">g predictor of serious illness. </w:t>
      </w:r>
      <w:r w:rsidR="00447AC0">
        <w:t>T</w:t>
      </w:r>
      <w:r>
        <w:t xml:space="preserve">his video and the others in the clinical skills video collection </w:t>
      </w:r>
      <w:r w:rsidR="00447AC0">
        <w:t>are steps on the</w:t>
      </w:r>
      <w:r>
        <w:t xml:space="preserve"> way to </w:t>
      </w:r>
      <w:r w:rsidR="00447AC0">
        <w:t xml:space="preserve">learning </w:t>
      </w:r>
      <w:r>
        <w:t xml:space="preserve">this level of mastery. </w:t>
      </w:r>
      <w:r w:rsidR="00B55B01">
        <w:t xml:space="preserve"> </w:t>
      </w:r>
    </w:p>
    <w:p w14:paraId="13578DB3" w14:textId="77777777" w:rsidR="004E48FD" w:rsidRDefault="004E48FD" w:rsidP="004E48FD">
      <w:pPr>
        <w:spacing w:after="0"/>
        <w:rPr>
          <w:b/>
          <w:sz w:val="28"/>
        </w:rPr>
      </w:pPr>
    </w:p>
    <w:p w14:paraId="506F5244" w14:textId="0FB4DCD6" w:rsidR="00855EEF" w:rsidRDefault="007D6AD7" w:rsidP="004E48FD">
      <w:pPr>
        <w:spacing w:after="0"/>
        <w:rPr>
          <w:sz w:val="28"/>
        </w:rPr>
      </w:pPr>
      <w:r w:rsidRPr="00A614A1">
        <w:rPr>
          <w:b/>
          <w:sz w:val="28"/>
        </w:rPr>
        <w:t>Procedure</w:t>
      </w:r>
      <w:r w:rsidR="004E48FD">
        <w:rPr>
          <w:b/>
          <w:sz w:val="28"/>
        </w:rPr>
        <w:t>:</w:t>
      </w:r>
    </w:p>
    <w:p w14:paraId="59B3D152" w14:textId="044FC5B6" w:rsidR="00FE2C38" w:rsidRPr="00B04DF9" w:rsidRDefault="00FE2C38" w:rsidP="004E48FD">
      <w:pPr>
        <w:spacing w:after="0"/>
        <w:rPr>
          <w:rFonts w:cs="Times New Roman"/>
          <w:highlight w:val="yellow"/>
        </w:rPr>
      </w:pPr>
      <w:commentRangeStart w:id="20"/>
      <w:r w:rsidRPr="00B04DF9">
        <w:rPr>
          <w:rFonts w:cs="Times New Roman"/>
          <w:highlight w:val="yellow"/>
        </w:rPr>
        <w:t xml:space="preserve">Observation occurs as a constant process </w:t>
      </w:r>
      <w:r w:rsidR="005369B4" w:rsidRPr="00B04DF9">
        <w:rPr>
          <w:rFonts w:cs="Times New Roman"/>
          <w:highlight w:val="yellow"/>
        </w:rPr>
        <w:t>during the clinical encounter. Many of t</w:t>
      </w:r>
      <w:r w:rsidRPr="00B04DF9">
        <w:rPr>
          <w:rFonts w:cs="Times New Roman"/>
          <w:highlight w:val="yellow"/>
        </w:rPr>
        <w:t>he items listed in the procedure</w:t>
      </w:r>
      <w:r w:rsidR="00D57B65" w:rsidRPr="00D038BF">
        <w:rPr>
          <w:rFonts w:cs="Times New Roman"/>
          <w:highlight w:val="yellow"/>
        </w:rPr>
        <w:t xml:space="preserve"> are typically</w:t>
      </w:r>
      <w:r w:rsidR="005369B4" w:rsidRPr="00D038BF">
        <w:rPr>
          <w:rFonts w:cs="Times New Roman"/>
          <w:highlight w:val="yellow"/>
        </w:rPr>
        <w:t xml:space="preserve"> done simultaneously and when opportunities present themselves. The </w:t>
      </w:r>
      <w:r w:rsidR="00D57B65" w:rsidRPr="00B04DF9">
        <w:rPr>
          <w:rFonts w:cs="Times New Roman"/>
          <w:highlight w:val="yellow"/>
        </w:rPr>
        <w:t>procedure</w:t>
      </w:r>
      <w:r w:rsidR="005369B4" w:rsidRPr="00B04DF9">
        <w:rPr>
          <w:rFonts w:cs="Times New Roman"/>
          <w:highlight w:val="yellow"/>
        </w:rPr>
        <w:t xml:space="preserve"> highlight</w:t>
      </w:r>
      <w:r w:rsidR="00D57B65" w:rsidRPr="00B04DF9">
        <w:rPr>
          <w:rFonts w:cs="Times New Roman"/>
          <w:highlight w:val="yellow"/>
        </w:rPr>
        <w:t>s the</w:t>
      </w:r>
      <w:r w:rsidR="005369B4" w:rsidRPr="00B04DF9">
        <w:rPr>
          <w:rFonts w:cs="Times New Roman"/>
          <w:highlight w:val="yellow"/>
        </w:rPr>
        <w:t xml:space="preserve"> components of observation, but is not intended to suggest a preferred sequence. </w:t>
      </w:r>
      <w:commentRangeEnd w:id="20"/>
      <w:r w:rsidR="00B04DF9">
        <w:rPr>
          <w:rStyle w:val="CommentReference"/>
        </w:rPr>
        <w:commentReference w:id="20"/>
      </w:r>
    </w:p>
    <w:p w14:paraId="62720FBA" w14:textId="77777777" w:rsidR="005369B4" w:rsidRPr="00D038BF" w:rsidRDefault="005369B4" w:rsidP="004E48FD">
      <w:pPr>
        <w:spacing w:after="0"/>
        <w:rPr>
          <w:rFonts w:cs="Times New Roman"/>
          <w:highlight w:val="yellow"/>
        </w:rPr>
      </w:pPr>
    </w:p>
    <w:p w14:paraId="4CD243B6" w14:textId="036094B6" w:rsidR="00AA3783" w:rsidRDefault="0064518D" w:rsidP="004E48FD">
      <w:pPr>
        <w:spacing w:after="0"/>
        <w:rPr>
          <w:rFonts w:cs="Times New Roman"/>
        </w:rPr>
      </w:pPr>
      <w:commentRangeStart w:id="21"/>
      <w:r w:rsidRPr="0082039E">
        <w:rPr>
          <w:rFonts w:cs="Times New Roman"/>
          <w:highlight w:val="yellow"/>
        </w:rPr>
        <w:t xml:space="preserve">1. </w:t>
      </w:r>
      <w:commentRangeStart w:id="22"/>
      <w:commentRangeStart w:id="23"/>
      <w:r w:rsidR="00FA142F" w:rsidRPr="0082039E">
        <w:rPr>
          <w:rFonts w:cs="Times New Roman"/>
          <w:highlight w:val="yellow"/>
        </w:rPr>
        <w:t>General survey</w:t>
      </w:r>
      <w:commentRangeEnd w:id="22"/>
      <w:r w:rsidR="007F3D60" w:rsidRPr="0082039E">
        <w:rPr>
          <w:rStyle w:val="CommentReference"/>
          <w:highlight w:val="yellow"/>
        </w:rPr>
        <w:commentReference w:id="22"/>
      </w:r>
      <w:commentRangeEnd w:id="23"/>
      <w:r w:rsidR="00574077">
        <w:rPr>
          <w:rStyle w:val="CommentReference"/>
        </w:rPr>
        <w:commentReference w:id="23"/>
      </w:r>
      <w:r w:rsidR="00D57B65" w:rsidRPr="0082039E">
        <w:rPr>
          <w:rFonts w:cs="Times New Roman"/>
          <w:highlight w:val="yellow"/>
        </w:rPr>
        <w:t>.</w:t>
      </w:r>
    </w:p>
    <w:p w14:paraId="2888BEB5" w14:textId="77777777" w:rsidR="004E48FD" w:rsidRDefault="004E48FD" w:rsidP="004E48FD">
      <w:pPr>
        <w:tabs>
          <w:tab w:val="left" w:pos="540"/>
          <w:tab w:val="left" w:pos="1080"/>
          <w:tab w:val="left" w:pos="1620"/>
        </w:tabs>
        <w:spacing w:after="0"/>
        <w:rPr>
          <w:rFonts w:cs="Times New Roman"/>
        </w:rPr>
      </w:pPr>
    </w:p>
    <w:p w14:paraId="397C8199" w14:textId="5F8F2556" w:rsidR="00AA3783" w:rsidRPr="0082039E" w:rsidRDefault="006565A2" w:rsidP="004E48FD">
      <w:pPr>
        <w:tabs>
          <w:tab w:val="left" w:pos="540"/>
          <w:tab w:val="left" w:pos="1080"/>
          <w:tab w:val="left" w:pos="1620"/>
        </w:tabs>
        <w:spacing w:after="0"/>
        <w:rPr>
          <w:rFonts w:cs="Times New Roman"/>
          <w:highlight w:val="yellow"/>
        </w:rPr>
      </w:pPr>
      <w:r w:rsidRPr="0082039E">
        <w:rPr>
          <w:rFonts w:cs="Times New Roman"/>
          <w:highlight w:val="yellow"/>
        </w:rPr>
        <w:t>1.1</w:t>
      </w:r>
      <w:r w:rsidR="004E48FD" w:rsidRPr="0082039E">
        <w:rPr>
          <w:rFonts w:cs="Times New Roman"/>
          <w:highlight w:val="yellow"/>
        </w:rPr>
        <w:t>.</w:t>
      </w:r>
      <w:r w:rsidR="00AA3783" w:rsidRPr="0082039E">
        <w:rPr>
          <w:rFonts w:cs="Times New Roman"/>
          <w:highlight w:val="yellow"/>
        </w:rPr>
        <w:t xml:space="preserve"> </w:t>
      </w:r>
      <w:r w:rsidR="00FA142F" w:rsidRPr="0082039E">
        <w:rPr>
          <w:rFonts w:cs="Times New Roman"/>
          <w:highlight w:val="yellow"/>
        </w:rPr>
        <w:t xml:space="preserve">Note </w:t>
      </w:r>
      <w:r w:rsidR="00D57B65" w:rsidRPr="0082039E">
        <w:rPr>
          <w:rFonts w:cs="Times New Roman"/>
          <w:highlight w:val="yellow"/>
        </w:rPr>
        <w:t xml:space="preserve">the </w:t>
      </w:r>
      <w:r w:rsidR="00FA142F" w:rsidRPr="0082039E">
        <w:rPr>
          <w:rFonts w:cs="Times New Roman"/>
          <w:highlight w:val="yellow"/>
        </w:rPr>
        <w:t>general state of health</w:t>
      </w:r>
      <w:r w:rsidR="00D57B65" w:rsidRPr="0082039E">
        <w:rPr>
          <w:rFonts w:cs="Times New Roman"/>
          <w:highlight w:val="yellow"/>
        </w:rPr>
        <w:t xml:space="preserve"> in the patient</w:t>
      </w:r>
      <w:r w:rsidR="00FA142F" w:rsidRPr="0082039E">
        <w:rPr>
          <w:rFonts w:cs="Times New Roman"/>
          <w:highlight w:val="yellow"/>
        </w:rPr>
        <w:t xml:space="preserve">. Is the patient’s appearance consistent with the stated age? </w:t>
      </w:r>
      <w:r w:rsidR="00D57B65" w:rsidRPr="0082039E">
        <w:rPr>
          <w:rFonts w:cs="Times New Roman"/>
          <w:highlight w:val="yellow"/>
        </w:rPr>
        <w:t>Does the patient appear fit and healthy or weak and frail</w:t>
      </w:r>
      <w:r w:rsidR="00FA142F" w:rsidRPr="0082039E">
        <w:rPr>
          <w:rFonts w:cs="Times New Roman"/>
          <w:highlight w:val="yellow"/>
        </w:rPr>
        <w:t xml:space="preserve">? </w:t>
      </w:r>
      <w:commentRangeEnd w:id="21"/>
      <w:r w:rsidR="005445AB">
        <w:rPr>
          <w:rStyle w:val="CommentReference"/>
        </w:rPr>
        <w:commentReference w:id="21"/>
      </w:r>
    </w:p>
    <w:p w14:paraId="7884944F" w14:textId="77777777" w:rsidR="00CC630E" w:rsidRPr="0082039E" w:rsidRDefault="00CC630E" w:rsidP="004E48FD">
      <w:pPr>
        <w:tabs>
          <w:tab w:val="left" w:pos="540"/>
          <w:tab w:val="left" w:pos="1080"/>
          <w:tab w:val="left" w:pos="1620"/>
        </w:tabs>
        <w:spacing w:after="0"/>
        <w:rPr>
          <w:rFonts w:cs="Times New Roman"/>
          <w:highlight w:val="yellow"/>
        </w:rPr>
      </w:pPr>
    </w:p>
    <w:p w14:paraId="113A90B7" w14:textId="59C77307" w:rsidR="00AA3783" w:rsidRPr="0082039E" w:rsidRDefault="006565A2" w:rsidP="004E48FD">
      <w:pPr>
        <w:tabs>
          <w:tab w:val="left" w:pos="540"/>
          <w:tab w:val="left" w:pos="1080"/>
          <w:tab w:val="left" w:pos="1620"/>
        </w:tabs>
        <w:spacing w:after="0"/>
        <w:rPr>
          <w:rFonts w:cs="Times New Roman"/>
          <w:highlight w:val="yellow"/>
        </w:rPr>
      </w:pPr>
      <w:r w:rsidRPr="0082039E">
        <w:rPr>
          <w:rFonts w:cs="Times New Roman"/>
          <w:highlight w:val="yellow"/>
        </w:rPr>
        <w:t>1.2</w:t>
      </w:r>
      <w:r w:rsidR="004E48FD" w:rsidRPr="0082039E">
        <w:rPr>
          <w:rFonts w:cs="Times New Roman"/>
          <w:highlight w:val="yellow"/>
        </w:rPr>
        <w:t>.</w:t>
      </w:r>
      <w:r w:rsidR="00AA3783" w:rsidRPr="0082039E">
        <w:rPr>
          <w:rFonts w:cs="Times New Roman"/>
          <w:highlight w:val="yellow"/>
        </w:rPr>
        <w:t xml:space="preserve"> </w:t>
      </w:r>
      <w:r w:rsidR="00FA142F" w:rsidRPr="0082039E">
        <w:rPr>
          <w:rFonts w:cs="Times New Roman"/>
          <w:highlight w:val="yellow"/>
        </w:rPr>
        <w:t>Note</w:t>
      </w:r>
      <w:r w:rsidR="009F052F" w:rsidRPr="0082039E">
        <w:rPr>
          <w:rFonts w:cs="Times New Roman"/>
          <w:highlight w:val="yellow"/>
        </w:rPr>
        <w:t xml:space="preserve"> their</w:t>
      </w:r>
      <w:r w:rsidR="00FA142F" w:rsidRPr="0082039E">
        <w:rPr>
          <w:rFonts w:cs="Times New Roman"/>
          <w:highlight w:val="yellow"/>
        </w:rPr>
        <w:t xml:space="preserve"> level of consciousness</w:t>
      </w:r>
      <w:r w:rsidR="009F052F" w:rsidRPr="0082039E">
        <w:rPr>
          <w:rFonts w:cs="Times New Roman"/>
          <w:highlight w:val="yellow"/>
        </w:rPr>
        <w:t xml:space="preserve"> (</w:t>
      </w:r>
      <w:r w:rsidR="009F052F" w:rsidRPr="00AF4969">
        <w:rPr>
          <w:rFonts w:cs="Times New Roman"/>
          <w:i/>
          <w:highlight w:val="yellow"/>
          <w:rPrChange w:id="25" w:author="Jessica Stanis" w:date="2015-03-25T14:15:00Z">
            <w:rPr>
              <w:rFonts w:cs="Times New Roman"/>
              <w:highlight w:val="yellow"/>
            </w:rPr>
          </w:rPrChange>
        </w:rPr>
        <w:t>e.g.</w:t>
      </w:r>
      <w:ins w:id="26" w:author="Jessica Stanis" w:date="2015-03-25T14:15:00Z">
        <w:r w:rsidR="00AF4969">
          <w:rPr>
            <w:rFonts w:cs="Times New Roman"/>
            <w:highlight w:val="yellow"/>
          </w:rPr>
          <w:t>,</w:t>
        </w:r>
      </w:ins>
      <w:r w:rsidR="009F052F" w:rsidRPr="0082039E">
        <w:rPr>
          <w:rFonts w:cs="Times New Roman"/>
          <w:highlight w:val="yellow"/>
        </w:rPr>
        <w:t xml:space="preserve"> </w:t>
      </w:r>
      <w:r w:rsidR="00FA142F" w:rsidRPr="0082039E">
        <w:rPr>
          <w:rFonts w:cs="Times New Roman"/>
          <w:highlight w:val="yellow"/>
        </w:rPr>
        <w:t>awake</w:t>
      </w:r>
      <w:r w:rsidR="009F052F" w:rsidRPr="0082039E">
        <w:rPr>
          <w:rFonts w:cs="Times New Roman"/>
          <w:highlight w:val="yellow"/>
        </w:rPr>
        <w:t>,</w:t>
      </w:r>
      <w:r w:rsidR="00FA142F" w:rsidRPr="0082039E">
        <w:rPr>
          <w:rFonts w:cs="Times New Roman"/>
          <w:highlight w:val="yellow"/>
        </w:rPr>
        <w:t xml:space="preserve"> alert, </w:t>
      </w:r>
      <w:ins w:id="27" w:author="Jessica Stanis" w:date="2015-03-25T14:16:00Z">
        <w:r w:rsidR="00AF4969">
          <w:rPr>
            <w:rFonts w:cs="Times New Roman"/>
            <w:highlight w:val="yellow"/>
          </w:rPr>
          <w:t xml:space="preserve">or </w:t>
        </w:r>
      </w:ins>
      <w:r w:rsidR="00FA142F" w:rsidRPr="0082039E">
        <w:rPr>
          <w:rFonts w:cs="Times New Roman"/>
          <w:highlight w:val="yellow"/>
        </w:rPr>
        <w:t>somnolent</w:t>
      </w:r>
      <w:r w:rsidR="009F052F" w:rsidRPr="0082039E">
        <w:rPr>
          <w:rFonts w:cs="Times New Roman"/>
          <w:highlight w:val="yellow"/>
        </w:rPr>
        <w:t>).</w:t>
      </w:r>
      <w:r w:rsidR="00FA142F" w:rsidRPr="0082039E">
        <w:rPr>
          <w:rFonts w:cs="Times New Roman"/>
          <w:highlight w:val="yellow"/>
        </w:rPr>
        <w:t xml:space="preserve"> </w:t>
      </w:r>
    </w:p>
    <w:p w14:paraId="0ECE7342" w14:textId="77777777" w:rsidR="00CC630E" w:rsidRPr="0082039E" w:rsidRDefault="00CC630E" w:rsidP="004E48FD">
      <w:pPr>
        <w:tabs>
          <w:tab w:val="left" w:pos="540"/>
          <w:tab w:val="left" w:pos="1080"/>
          <w:tab w:val="left" w:pos="1620"/>
        </w:tabs>
        <w:spacing w:after="0"/>
        <w:rPr>
          <w:rFonts w:cs="Times New Roman"/>
          <w:highlight w:val="yellow"/>
        </w:rPr>
      </w:pPr>
    </w:p>
    <w:p w14:paraId="212855FD" w14:textId="4D5E2966" w:rsidR="000A30A1" w:rsidRPr="0082039E" w:rsidRDefault="006565A2" w:rsidP="004E48FD">
      <w:pPr>
        <w:tabs>
          <w:tab w:val="left" w:pos="540"/>
          <w:tab w:val="left" w:pos="1080"/>
          <w:tab w:val="left" w:pos="1620"/>
        </w:tabs>
        <w:spacing w:after="0"/>
        <w:rPr>
          <w:rFonts w:cs="Times New Roman"/>
          <w:highlight w:val="yellow"/>
        </w:rPr>
      </w:pPr>
      <w:r w:rsidRPr="0082039E">
        <w:rPr>
          <w:rFonts w:cs="Times New Roman"/>
          <w:highlight w:val="yellow"/>
        </w:rPr>
        <w:t>1</w:t>
      </w:r>
      <w:r w:rsidR="000A30A1" w:rsidRPr="0082039E">
        <w:rPr>
          <w:rFonts w:cs="Times New Roman"/>
          <w:highlight w:val="yellow"/>
        </w:rPr>
        <w:t>.3</w:t>
      </w:r>
      <w:r w:rsidR="004E48FD" w:rsidRPr="0082039E">
        <w:rPr>
          <w:rFonts w:cs="Times New Roman"/>
          <w:highlight w:val="yellow"/>
        </w:rPr>
        <w:t>.</w:t>
      </w:r>
      <w:r w:rsidR="00AA3783" w:rsidRPr="0082039E">
        <w:rPr>
          <w:rFonts w:cs="Times New Roman"/>
          <w:highlight w:val="yellow"/>
        </w:rPr>
        <w:t xml:space="preserve"> </w:t>
      </w:r>
      <w:r w:rsidR="00FA142F" w:rsidRPr="0082039E">
        <w:rPr>
          <w:rFonts w:cs="Times New Roman"/>
          <w:highlight w:val="yellow"/>
        </w:rPr>
        <w:t>Observe for signs of pain. Not</w:t>
      </w:r>
      <w:r w:rsidR="009F052F" w:rsidRPr="0082039E">
        <w:rPr>
          <w:rFonts w:cs="Times New Roman"/>
          <w:highlight w:val="yellow"/>
        </w:rPr>
        <w:t xml:space="preserve">e </w:t>
      </w:r>
      <w:r w:rsidR="00FA142F" w:rsidRPr="0082039E">
        <w:rPr>
          <w:rFonts w:cs="Times New Roman"/>
          <w:highlight w:val="yellow"/>
        </w:rPr>
        <w:t xml:space="preserve">facial expressions, guarded movements, diaphoresis, </w:t>
      </w:r>
      <w:r w:rsidR="00FA142F" w:rsidRPr="00AF4969">
        <w:rPr>
          <w:rFonts w:cs="Times New Roman"/>
          <w:i/>
          <w:highlight w:val="yellow"/>
          <w:rPrChange w:id="28" w:author="Jessica Stanis" w:date="2015-03-25T14:15:00Z">
            <w:rPr>
              <w:rFonts w:cs="Times New Roman"/>
              <w:highlight w:val="yellow"/>
            </w:rPr>
          </w:rPrChange>
        </w:rPr>
        <w:t>etc.</w:t>
      </w:r>
      <w:r w:rsidR="00386516" w:rsidRPr="0082039E">
        <w:rPr>
          <w:rFonts w:cs="Times New Roman"/>
          <w:highlight w:val="yellow"/>
        </w:rPr>
        <w:t xml:space="preserve"> </w:t>
      </w:r>
    </w:p>
    <w:p w14:paraId="2377886E" w14:textId="77777777" w:rsidR="00CC630E" w:rsidRPr="0082039E" w:rsidRDefault="00CC630E" w:rsidP="004E48FD">
      <w:pPr>
        <w:tabs>
          <w:tab w:val="left" w:pos="540"/>
          <w:tab w:val="left" w:pos="1080"/>
          <w:tab w:val="left" w:pos="1620"/>
        </w:tabs>
        <w:spacing w:after="0"/>
        <w:rPr>
          <w:rFonts w:cs="Times New Roman"/>
          <w:highlight w:val="yellow"/>
        </w:rPr>
      </w:pPr>
    </w:p>
    <w:p w14:paraId="3BB99C4F" w14:textId="2108EBBD" w:rsidR="00694EC0" w:rsidRDefault="006565A2" w:rsidP="004E48FD">
      <w:pPr>
        <w:tabs>
          <w:tab w:val="left" w:pos="540"/>
          <w:tab w:val="left" w:pos="1080"/>
          <w:tab w:val="left" w:pos="1620"/>
        </w:tabs>
        <w:spacing w:after="0"/>
        <w:rPr>
          <w:rFonts w:cs="Times New Roman"/>
        </w:rPr>
      </w:pPr>
      <w:r w:rsidRPr="0082039E">
        <w:rPr>
          <w:rFonts w:cs="Times New Roman"/>
          <w:highlight w:val="yellow"/>
        </w:rPr>
        <w:t>1</w:t>
      </w:r>
      <w:r w:rsidR="00694EC0" w:rsidRPr="0082039E">
        <w:rPr>
          <w:rFonts w:cs="Times New Roman"/>
          <w:highlight w:val="yellow"/>
        </w:rPr>
        <w:t>.</w:t>
      </w:r>
      <w:r w:rsidR="000A30A1" w:rsidRPr="0082039E">
        <w:rPr>
          <w:rFonts w:cs="Times New Roman"/>
          <w:highlight w:val="yellow"/>
        </w:rPr>
        <w:t>4</w:t>
      </w:r>
      <w:r w:rsidR="004E48FD" w:rsidRPr="0082039E">
        <w:rPr>
          <w:rFonts w:cs="Times New Roman"/>
          <w:highlight w:val="yellow"/>
        </w:rPr>
        <w:t>.</w:t>
      </w:r>
      <w:r w:rsidR="00694EC0" w:rsidRPr="0082039E">
        <w:rPr>
          <w:rFonts w:cs="Times New Roman"/>
          <w:highlight w:val="yellow"/>
        </w:rPr>
        <w:t xml:space="preserve"> </w:t>
      </w:r>
      <w:r w:rsidR="00FA142F" w:rsidRPr="0082039E">
        <w:rPr>
          <w:rFonts w:cs="Times New Roman"/>
          <w:highlight w:val="yellow"/>
        </w:rPr>
        <w:t>Observe for signs of respiratory distress. Can the patient speak in complete sentences without difficulty? Is the patient “</w:t>
      </w:r>
      <w:proofErr w:type="spellStart"/>
      <w:r w:rsidR="00FA142F" w:rsidRPr="0082039E">
        <w:rPr>
          <w:rFonts w:cs="Times New Roman"/>
          <w:highlight w:val="yellow"/>
        </w:rPr>
        <w:t>tripoding</w:t>
      </w:r>
      <w:proofErr w:type="spellEnd"/>
      <w:r w:rsidR="00FA142F" w:rsidRPr="0082039E">
        <w:rPr>
          <w:rFonts w:cs="Times New Roman"/>
          <w:highlight w:val="yellow"/>
        </w:rPr>
        <w:t>”</w:t>
      </w:r>
      <w:r w:rsidR="00CC630E" w:rsidRPr="0082039E">
        <w:rPr>
          <w:rFonts w:cs="Times New Roman"/>
          <w:highlight w:val="yellow"/>
        </w:rPr>
        <w:t xml:space="preserve"> (</w:t>
      </w:r>
      <w:r w:rsidR="00CC630E" w:rsidRPr="0082039E">
        <w:rPr>
          <w:rFonts w:cs="Arial"/>
          <w:color w:val="000000" w:themeColor="text1"/>
          <w:highlight w:val="yellow"/>
          <w:shd w:val="clear" w:color="auto" w:fill="FFFFFF"/>
        </w:rPr>
        <w:t>leaning forward with the arms supported</w:t>
      </w:r>
      <w:r w:rsidR="00CC630E" w:rsidRPr="0082039E">
        <w:rPr>
          <w:rFonts w:ascii="Arial" w:hAnsi="Arial" w:cs="Arial"/>
          <w:color w:val="545454"/>
          <w:highlight w:val="yellow"/>
          <w:shd w:val="clear" w:color="auto" w:fill="FFFFFF"/>
        </w:rPr>
        <w:t>)</w:t>
      </w:r>
      <w:r w:rsidR="00FA142F" w:rsidRPr="0082039E">
        <w:rPr>
          <w:rFonts w:cs="Times New Roman"/>
          <w:highlight w:val="yellow"/>
        </w:rPr>
        <w:t>? Are visible accessory muscles of respiration being used?</w:t>
      </w:r>
      <w:r w:rsidR="00FA142F">
        <w:rPr>
          <w:rFonts w:cs="Times New Roman"/>
        </w:rPr>
        <w:t xml:space="preserve"> </w:t>
      </w:r>
    </w:p>
    <w:p w14:paraId="5AAE4CF4" w14:textId="77777777" w:rsidR="00CC630E" w:rsidRDefault="00CC630E" w:rsidP="004E48FD">
      <w:pPr>
        <w:tabs>
          <w:tab w:val="left" w:pos="540"/>
          <w:tab w:val="left" w:pos="1080"/>
          <w:tab w:val="left" w:pos="1620"/>
        </w:tabs>
        <w:spacing w:after="0"/>
        <w:rPr>
          <w:rFonts w:cs="Times New Roman"/>
        </w:rPr>
      </w:pPr>
    </w:p>
    <w:p w14:paraId="6BCB06B4" w14:textId="6AFAB43C" w:rsidR="00BB18C8" w:rsidRDefault="006565A2" w:rsidP="004E48FD">
      <w:pPr>
        <w:tabs>
          <w:tab w:val="left" w:pos="540"/>
          <w:tab w:val="left" w:pos="1080"/>
          <w:tab w:val="left" w:pos="1620"/>
        </w:tabs>
        <w:spacing w:after="0"/>
        <w:rPr>
          <w:rFonts w:cs="Times New Roman"/>
        </w:rPr>
      </w:pPr>
      <w:r w:rsidRPr="0082039E">
        <w:rPr>
          <w:rFonts w:cs="Times New Roman"/>
          <w:highlight w:val="yellow"/>
        </w:rPr>
        <w:lastRenderedPageBreak/>
        <w:t>1</w:t>
      </w:r>
      <w:r w:rsidR="002C4BCD" w:rsidRPr="0082039E">
        <w:rPr>
          <w:rFonts w:cs="Times New Roman"/>
          <w:highlight w:val="yellow"/>
        </w:rPr>
        <w:t>.</w:t>
      </w:r>
      <w:r w:rsidR="000A30A1" w:rsidRPr="0082039E">
        <w:rPr>
          <w:rFonts w:cs="Times New Roman"/>
          <w:highlight w:val="yellow"/>
        </w:rPr>
        <w:t>5</w:t>
      </w:r>
      <w:r w:rsidR="004E48FD" w:rsidRPr="0082039E">
        <w:rPr>
          <w:rFonts w:cs="Times New Roman"/>
          <w:highlight w:val="yellow"/>
        </w:rPr>
        <w:t>.</w:t>
      </w:r>
      <w:r w:rsidR="002C4BCD" w:rsidRPr="0082039E">
        <w:rPr>
          <w:rFonts w:cs="Times New Roman"/>
          <w:highlight w:val="yellow"/>
        </w:rPr>
        <w:t xml:space="preserve"> </w:t>
      </w:r>
      <w:r w:rsidR="001F7308" w:rsidRPr="0082039E">
        <w:rPr>
          <w:rFonts w:cs="Times New Roman"/>
          <w:highlight w:val="yellow"/>
        </w:rPr>
        <w:t>Observe for signs of emotional distress</w:t>
      </w:r>
      <w:r w:rsidR="00293B08" w:rsidRPr="0082039E">
        <w:rPr>
          <w:rFonts w:cs="Times New Roman"/>
          <w:highlight w:val="yellow"/>
        </w:rPr>
        <w:t xml:space="preserve">. Is the patient fidgeting excessively, exhibiting generalized psychomotor slowing, </w:t>
      </w:r>
      <w:r w:rsidR="009F052F" w:rsidRPr="0082039E">
        <w:rPr>
          <w:rFonts w:cs="Times New Roman"/>
          <w:highlight w:val="yellow"/>
        </w:rPr>
        <w:t xml:space="preserve">or </w:t>
      </w:r>
      <w:r w:rsidR="00293B08" w:rsidRPr="0082039E">
        <w:rPr>
          <w:rFonts w:cs="Times New Roman"/>
          <w:highlight w:val="yellow"/>
        </w:rPr>
        <w:t xml:space="preserve">crying? </w:t>
      </w:r>
      <w:r w:rsidR="00704C4A" w:rsidRPr="0082039E">
        <w:rPr>
          <w:rFonts w:cs="Times New Roman"/>
          <w:highlight w:val="yellow"/>
        </w:rPr>
        <w:t>Is eye contact appropriate?</w:t>
      </w:r>
      <w:r w:rsidR="00704C4A">
        <w:rPr>
          <w:rFonts w:cs="Times New Roman"/>
        </w:rPr>
        <w:t xml:space="preserve"> </w:t>
      </w:r>
      <w:del w:id="29" w:author="Jessica Stanis" w:date="2015-03-25T14:15:00Z">
        <w:r w:rsidR="009F052F" w:rsidDel="00AF4969">
          <w:rPr>
            <w:rFonts w:cs="Times New Roman"/>
          </w:rPr>
          <w:delText>(</w:delText>
        </w:r>
        <w:r w:rsidR="00293B08" w:rsidDel="00AF4969">
          <w:rPr>
            <w:rFonts w:cs="Times New Roman"/>
          </w:rPr>
          <w:delText xml:space="preserve">See </w:delText>
        </w:r>
        <w:r w:rsidR="009F052F" w:rsidDel="00AF4969">
          <w:rPr>
            <w:rFonts w:cs="Times New Roman"/>
          </w:rPr>
          <w:delText>Step</w:delText>
        </w:r>
        <w:r w:rsidR="00E86545" w:rsidDel="00AF4969">
          <w:rPr>
            <w:rFonts w:cs="Times New Roman"/>
          </w:rPr>
          <w:delText xml:space="preserve"> 4</w:delText>
        </w:r>
        <w:r w:rsidR="00293B08" w:rsidDel="00AF4969">
          <w:rPr>
            <w:rFonts w:cs="Times New Roman"/>
          </w:rPr>
          <w:delText xml:space="preserve"> for a complete description</w:delText>
        </w:r>
        <w:r w:rsidR="00704C4A" w:rsidDel="00AF4969">
          <w:rPr>
            <w:rFonts w:cs="Times New Roman"/>
          </w:rPr>
          <w:delText xml:space="preserve"> of mental status assessment</w:delText>
        </w:r>
        <w:r w:rsidR="00293B08" w:rsidDel="00AF4969">
          <w:rPr>
            <w:rFonts w:cs="Times New Roman"/>
          </w:rPr>
          <w:delText>.</w:delText>
        </w:r>
        <w:r w:rsidR="009F052F" w:rsidDel="00AF4969">
          <w:rPr>
            <w:rFonts w:cs="Times New Roman"/>
          </w:rPr>
          <w:delText>)</w:delText>
        </w:r>
      </w:del>
    </w:p>
    <w:p w14:paraId="66CD0DF7" w14:textId="77777777" w:rsidR="00CC630E" w:rsidRDefault="00CC630E" w:rsidP="004E48FD">
      <w:pPr>
        <w:tabs>
          <w:tab w:val="left" w:pos="540"/>
          <w:tab w:val="left" w:pos="1080"/>
          <w:tab w:val="left" w:pos="1620"/>
        </w:tabs>
        <w:spacing w:after="0"/>
        <w:rPr>
          <w:rFonts w:cs="Times New Roman"/>
        </w:rPr>
      </w:pPr>
    </w:p>
    <w:p w14:paraId="639DB031" w14:textId="6DDBD263" w:rsidR="00BB18C8" w:rsidRDefault="00BB18C8" w:rsidP="004E48FD">
      <w:pPr>
        <w:tabs>
          <w:tab w:val="left" w:pos="540"/>
          <w:tab w:val="left" w:pos="1080"/>
          <w:tab w:val="left" w:pos="1620"/>
        </w:tabs>
        <w:spacing w:after="0"/>
        <w:rPr>
          <w:rFonts w:cs="Times New Roman"/>
        </w:rPr>
      </w:pPr>
      <w:r>
        <w:rPr>
          <w:rFonts w:cs="Times New Roman"/>
        </w:rPr>
        <w:t>1.6</w:t>
      </w:r>
      <w:r w:rsidR="004E48FD">
        <w:rPr>
          <w:rFonts w:cs="Times New Roman"/>
        </w:rPr>
        <w:t>.</w:t>
      </w:r>
      <w:r>
        <w:rPr>
          <w:rFonts w:cs="Times New Roman"/>
        </w:rPr>
        <w:t xml:space="preserve"> Make note of clothing, jewelry, tattoos, grooming, hygiene, and any other features that may provide insight into the patient’s medical, social, and emotional situation.</w:t>
      </w:r>
    </w:p>
    <w:p w14:paraId="337D447C" w14:textId="77777777" w:rsidR="00CC630E" w:rsidRDefault="00CC630E" w:rsidP="004E48FD">
      <w:pPr>
        <w:tabs>
          <w:tab w:val="left" w:pos="540"/>
          <w:tab w:val="left" w:pos="1080"/>
          <w:tab w:val="left" w:pos="1620"/>
        </w:tabs>
        <w:spacing w:after="0"/>
        <w:rPr>
          <w:rFonts w:cs="Times New Roman"/>
        </w:rPr>
      </w:pPr>
    </w:p>
    <w:p w14:paraId="67B9061D" w14:textId="738AFE28" w:rsidR="00704C4A" w:rsidRDefault="00704C4A" w:rsidP="004E48FD">
      <w:pPr>
        <w:tabs>
          <w:tab w:val="left" w:pos="540"/>
          <w:tab w:val="left" w:pos="1080"/>
          <w:tab w:val="left" w:pos="1620"/>
        </w:tabs>
        <w:spacing w:after="0"/>
        <w:rPr>
          <w:rFonts w:cs="Times New Roman"/>
        </w:rPr>
      </w:pPr>
      <w:r>
        <w:rPr>
          <w:rFonts w:cs="Times New Roman"/>
        </w:rPr>
        <w:t>1.</w:t>
      </w:r>
      <w:r w:rsidR="006E281E">
        <w:rPr>
          <w:rFonts w:cs="Times New Roman"/>
        </w:rPr>
        <w:t>7</w:t>
      </w:r>
      <w:r w:rsidR="004E48FD">
        <w:rPr>
          <w:rFonts w:cs="Times New Roman"/>
        </w:rPr>
        <w:t>.</w:t>
      </w:r>
      <w:r>
        <w:rPr>
          <w:rFonts w:cs="Times New Roman"/>
        </w:rPr>
        <w:t xml:space="preserve"> Note </w:t>
      </w:r>
      <w:r w:rsidR="006E281E">
        <w:rPr>
          <w:rFonts w:cs="Times New Roman"/>
        </w:rPr>
        <w:t>any</w:t>
      </w:r>
      <w:r>
        <w:rPr>
          <w:rFonts w:cs="Times New Roman"/>
        </w:rPr>
        <w:t xml:space="preserve"> signs of pathology that may be evident on general </w:t>
      </w:r>
      <w:r w:rsidR="00B31E56">
        <w:rPr>
          <w:rFonts w:cs="Times New Roman"/>
        </w:rPr>
        <w:t>observation</w:t>
      </w:r>
      <w:r w:rsidR="009F052F">
        <w:rPr>
          <w:rFonts w:cs="Times New Roman"/>
        </w:rPr>
        <w:t>,</w:t>
      </w:r>
      <w:r>
        <w:rPr>
          <w:rFonts w:cs="Times New Roman"/>
        </w:rPr>
        <w:t xml:space="preserve"> such as skin lesions, </w:t>
      </w:r>
      <w:r w:rsidR="00B31E56">
        <w:rPr>
          <w:rFonts w:cs="Times New Roman"/>
        </w:rPr>
        <w:t xml:space="preserve">abnormal fat distribution, </w:t>
      </w:r>
      <w:r w:rsidR="00E70A05">
        <w:rPr>
          <w:rFonts w:cs="Times New Roman"/>
        </w:rPr>
        <w:t xml:space="preserve">hearing deficits, </w:t>
      </w:r>
      <w:r w:rsidR="00B31E56">
        <w:rPr>
          <w:rFonts w:cs="Times New Roman"/>
        </w:rPr>
        <w:t>muscle atrophy, odors</w:t>
      </w:r>
      <w:r w:rsidR="006E281E">
        <w:rPr>
          <w:rFonts w:cs="Times New Roman"/>
        </w:rPr>
        <w:t xml:space="preserve">, </w:t>
      </w:r>
      <w:r w:rsidR="006E281E" w:rsidRPr="00AF4969">
        <w:rPr>
          <w:rFonts w:cs="Times New Roman"/>
          <w:i/>
          <w:rPrChange w:id="30" w:author="Jessica Stanis" w:date="2015-03-25T14:16:00Z">
            <w:rPr>
              <w:rFonts w:cs="Times New Roman"/>
            </w:rPr>
          </w:rPrChange>
        </w:rPr>
        <w:t>etc.</w:t>
      </w:r>
      <w:r w:rsidR="006E281E">
        <w:rPr>
          <w:rFonts w:cs="Times New Roman"/>
        </w:rPr>
        <w:t xml:space="preserve"> </w:t>
      </w:r>
    </w:p>
    <w:p w14:paraId="402C61CC" w14:textId="77777777" w:rsidR="000A30A1" w:rsidRDefault="000A30A1" w:rsidP="004E48FD">
      <w:pPr>
        <w:tabs>
          <w:tab w:val="left" w:pos="540"/>
          <w:tab w:val="left" w:pos="1080"/>
          <w:tab w:val="left" w:pos="1620"/>
        </w:tabs>
        <w:spacing w:after="0"/>
        <w:rPr>
          <w:rFonts w:cs="Times New Roman"/>
        </w:rPr>
      </w:pPr>
    </w:p>
    <w:p w14:paraId="75A61DF9" w14:textId="13672DCC" w:rsidR="009F052F" w:rsidRDefault="00E70A05" w:rsidP="004E48FD">
      <w:pPr>
        <w:tabs>
          <w:tab w:val="left" w:pos="540"/>
          <w:tab w:val="left" w:pos="1080"/>
          <w:tab w:val="left" w:pos="1620"/>
        </w:tabs>
        <w:spacing w:after="0"/>
        <w:rPr>
          <w:rFonts w:cs="Times New Roman"/>
        </w:rPr>
      </w:pPr>
      <w:commentRangeStart w:id="31"/>
      <w:commentRangeStart w:id="32"/>
      <w:r>
        <w:rPr>
          <w:rFonts w:cs="Times New Roman"/>
        </w:rPr>
        <w:t>2. Organ-specific observation</w:t>
      </w:r>
      <w:commentRangeEnd w:id="31"/>
      <w:r w:rsidR="00F27FC5">
        <w:rPr>
          <w:rStyle w:val="CommentReference"/>
        </w:rPr>
        <w:commentReference w:id="31"/>
      </w:r>
      <w:r w:rsidR="009F052F">
        <w:rPr>
          <w:rFonts w:cs="Times New Roman"/>
        </w:rPr>
        <w:t>.</w:t>
      </w:r>
      <w:commentRangeEnd w:id="32"/>
      <w:r w:rsidR="00473A3A">
        <w:rPr>
          <w:rStyle w:val="CommentReference"/>
        </w:rPr>
        <w:commentReference w:id="32"/>
      </w:r>
    </w:p>
    <w:p w14:paraId="01B0B218" w14:textId="152C2656" w:rsidR="00E70A05" w:rsidRDefault="00E70A05" w:rsidP="004E48FD">
      <w:pPr>
        <w:tabs>
          <w:tab w:val="left" w:pos="540"/>
          <w:tab w:val="left" w:pos="1080"/>
          <w:tab w:val="left" w:pos="1620"/>
        </w:tabs>
        <w:spacing w:after="0"/>
        <w:rPr>
          <w:rFonts w:cs="Times New Roman"/>
        </w:rPr>
      </w:pPr>
      <w:r>
        <w:rPr>
          <w:rFonts w:cs="Times New Roman"/>
        </w:rPr>
        <w:t xml:space="preserve">During the remainder of the physical examination, active observation is done with </w:t>
      </w:r>
      <w:r w:rsidR="009F052F">
        <w:rPr>
          <w:rFonts w:cs="Times New Roman"/>
        </w:rPr>
        <w:t xml:space="preserve">an </w:t>
      </w:r>
      <w:r>
        <w:rPr>
          <w:rFonts w:cs="Times New Roman"/>
        </w:rPr>
        <w:t xml:space="preserve">examination of each organ system. </w:t>
      </w:r>
      <w:r w:rsidR="00F929E8">
        <w:rPr>
          <w:rFonts w:cs="Times New Roman"/>
        </w:rPr>
        <w:t>For s</w:t>
      </w:r>
      <w:r w:rsidR="00FA0523">
        <w:rPr>
          <w:rFonts w:cs="Times New Roman"/>
        </w:rPr>
        <w:t>ome</w:t>
      </w:r>
      <w:r w:rsidR="00F929E8">
        <w:rPr>
          <w:rFonts w:cs="Times New Roman"/>
        </w:rPr>
        <w:t xml:space="preserve"> organ systems, inspection </w:t>
      </w:r>
      <w:r w:rsidR="00FA0523">
        <w:rPr>
          <w:rFonts w:cs="Times New Roman"/>
        </w:rPr>
        <w:t>require</w:t>
      </w:r>
      <w:r w:rsidR="00F929E8">
        <w:rPr>
          <w:rFonts w:cs="Times New Roman"/>
        </w:rPr>
        <w:t>s</w:t>
      </w:r>
      <w:r w:rsidR="00FA0523">
        <w:rPr>
          <w:rFonts w:cs="Times New Roman"/>
        </w:rPr>
        <w:t xml:space="preserve"> the use of equipment (</w:t>
      </w:r>
      <w:r w:rsidR="00FA0523" w:rsidRPr="00AF4969">
        <w:rPr>
          <w:rFonts w:cs="Times New Roman"/>
          <w:i/>
          <w:rPrChange w:id="33" w:author="Jessica Stanis" w:date="2015-03-25T14:16:00Z">
            <w:rPr>
              <w:rFonts w:cs="Times New Roman"/>
            </w:rPr>
          </w:rPrChange>
        </w:rPr>
        <w:t>e.g.</w:t>
      </w:r>
      <w:ins w:id="34" w:author="Jessica Stanis" w:date="2015-03-25T14:16:00Z">
        <w:r w:rsidR="00AF4969">
          <w:rPr>
            <w:rFonts w:cs="Times New Roman"/>
          </w:rPr>
          <w:t>,</w:t>
        </w:r>
      </w:ins>
      <w:r w:rsidR="00FA0523">
        <w:rPr>
          <w:rFonts w:cs="Times New Roman"/>
        </w:rPr>
        <w:t xml:space="preserve"> otoscope</w:t>
      </w:r>
      <w:ins w:id="35" w:author="Jessica Stanis" w:date="2015-03-25T14:16:00Z">
        <w:r w:rsidR="00AF4969">
          <w:rPr>
            <w:rFonts w:cs="Times New Roman"/>
          </w:rPr>
          <w:t xml:space="preserve"> or</w:t>
        </w:r>
      </w:ins>
      <w:del w:id="36" w:author="Jessica Stanis" w:date="2015-03-25T14:16:00Z">
        <w:r w:rsidR="00FA0523" w:rsidDel="00AF4969">
          <w:rPr>
            <w:rFonts w:cs="Times New Roman"/>
          </w:rPr>
          <w:delText>,</w:delText>
        </w:r>
      </w:del>
      <w:r w:rsidR="00FA0523">
        <w:rPr>
          <w:rFonts w:cs="Times New Roman"/>
        </w:rPr>
        <w:t xml:space="preserve"> ophthalmoscope). </w:t>
      </w:r>
      <w:r>
        <w:rPr>
          <w:rFonts w:cs="Times New Roman"/>
        </w:rPr>
        <w:t>Refer to the videos for each organ system for</w:t>
      </w:r>
      <w:r w:rsidR="009F052F">
        <w:rPr>
          <w:rFonts w:cs="Times New Roman"/>
        </w:rPr>
        <w:t xml:space="preserve"> </w:t>
      </w:r>
      <w:r w:rsidR="00FA0523">
        <w:rPr>
          <w:rFonts w:cs="Times New Roman"/>
        </w:rPr>
        <w:t xml:space="preserve">specific </w:t>
      </w:r>
      <w:r>
        <w:rPr>
          <w:rFonts w:cs="Times New Roman"/>
        </w:rPr>
        <w:t>detail</w:t>
      </w:r>
      <w:r w:rsidR="00FA0523">
        <w:rPr>
          <w:rFonts w:cs="Times New Roman"/>
        </w:rPr>
        <w:t xml:space="preserve">s. </w:t>
      </w:r>
    </w:p>
    <w:p w14:paraId="72ACF42B" w14:textId="77777777" w:rsidR="00874250" w:rsidRDefault="00874250" w:rsidP="004E48FD">
      <w:pPr>
        <w:tabs>
          <w:tab w:val="left" w:pos="540"/>
          <w:tab w:val="left" w:pos="1080"/>
          <w:tab w:val="left" w:pos="1620"/>
        </w:tabs>
        <w:spacing w:after="0"/>
        <w:rPr>
          <w:rFonts w:cs="Times New Roman"/>
        </w:rPr>
      </w:pPr>
    </w:p>
    <w:p w14:paraId="4F28542D" w14:textId="77777777" w:rsidR="009F052F" w:rsidRPr="0082039E" w:rsidRDefault="00874250" w:rsidP="004E48FD">
      <w:pPr>
        <w:tabs>
          <w:tab w:val="left" w:pos="540"/>
          <w:tab w:val="left" w:pos="1080"/>
          <w:tab w:val="left" w:pos="1620"/>
        </w:tabs>
        <w:spacing w:after="0"/>
        <w:rPr>
          <w:rFonts w:cs="Times New Roman"/>
          <w:highlight w:val="yellow"/>
        </w:rPr>
      </w:pPr>
      <w:commentRangeStart w:id="37"/>
      <w:r w:rsidRPr="0082039E">
        <w:rPr>
          <w:rFonts w:cs="Times New Roman"/>
          <w:highlight w:val="yellow"/>
        </w:rPr>
        <w:t>3</w:t>
      </w:r>
      <w:r w:rsidR="00E70A05" w:rsidRPr="0082039E">
        <w:rPr>
          <w:rFonts w:cs="Times New Roman"/>
          <w:highlight w:val="yellow"/>
        </w:rPr>
        <w:t>. Skin</w:t>
      </w:r>
      <w:r w:rsidRPr="0082039E">
        <w:rPr>
          <w:rFonts w:cs="Times New Roman"/>
          <w:highlight w:val="yellow"/>
        </w:rPr>
        <w:t xml:space="preserve"> exam</w:t>
      </w:r>
      <w:r w:rsidR="009F052F" w:rsidRPr="0082039E">
        <w:rPr>
          <w:rFonts w:cs="Times New Roman"/>
          <w:highlight w:val="yellow"/>
        </w:rPr>
        <w:t>.</w:t>
      </w:r>
      <w:commentRangeEnd w:id="37"/>
      <w:r w:rsidR="00B04DF9">
        <w:rPr>
          <w:rStyle w:val="CommentReference"/>
        </w:rPr>
        <w:commentReference w:id="37"/>
      </w:r>
    </w:p>
    <w:p w14:paraId="1945B017" w14:textId="5159DAF3" w:rsidR="00E70A05" w:rsidRPr="00B04DF9" w:rsidRDefault="00E70A05" w:rsidP="004E48FD">
      <w:pPr>
        <w:tabs>
          <w:tab w:val="left" w:pos="540"/>
          <w:tab w:val="left" w:pos="1080"/>
          <w:tab w:val="left" w:pos="1620"/>
        </w:tabs>
        <w:spacing w:after="0"/>
        <w:rPr>
          <w:rFonts w:cs="Times New Roman"/>
          <w:highlight w:val="yellow"/>
        </w:rPr>
      </w:pPr>
      <w:r w:rsidRPr="00B04DF9">
        <w:rPr>
          <w:rFonts w:cs="Times New Roman"/>
          <w:highlight w:val="yellow"/>
        </w:rPr>
        <w:t>Detailed inspection is the main comp</w:t>
      </w:r>
      <w:r w:rsidR="00874250" w:rsidRPr="00B04DF9">
        <w:rPr>
          <w:rFonts w:cs="Times New Roman"/>
          <w:highlight w:val="yellow"/>
        </w:rPr>
        <w:t xml:space="preserve">onent of the skin exam. </w:t>
      </w:r>
      <w:r w:rsidRPr="00B04DF9">
        <w:rPr>
          <w:rFonts w:cs="Times New Roman"/>
          <w:highlight w:val="yellow"/>
        </w:rPr>
        <w:t xml:space="preserve">A complete skin exam includes inspection of </w:t>
      </w:r>
      <w:r w:rsidR="000E2CF7" w:rsidRPr="00B04DF9">
        <w:rPr>
          <w:rFonts w:cs="Times New Roman"/>
          <w:highlight w:val="yellow"/>
        </w:rPr>
        <w:t>all anterior, posterior, and lateral body surfaces and mucous membranes. Inspection of certain areas requires</w:t>
      </w:r>
      <w:r w:rsidR="00983A18" w:rsidRPr="00B04DF9">
        <w:rPr>
          <w:rFonts w:cs="Times New Roman"/>
          <w:highlight w:val="yellow"/>
        </w:rPr>
        <w:t xml:space="preserve"> </w:t>
      </w:r>
      <w:r w:rsidR="000E2CF7" w:rsidRPr="00B04DF9">
        <w:rPr>
          <w:rFonts w:cs="Times New Roman"/>
          <w:highlight w:val="yellow"/>
        </w:rPr>
        <w:t>manipulation</w:t>
      </w:r>
      <w:r w:rsidR="00983A18" w:rsidRPr="00B04DF9">
        <w:rPr>
          <w:rFonts w:cs="Times New Roman"/>
          <w:highlight w:val="yellow"/>
        </w:rPr>
        <w:t xml:space="preserve"> for examination to be performed. These areas include</w:t>
      </w:r>
      <w:r w:rsidR="000E2CF7" w:rsidRPr="00D038BF">
        <w:rPr>
          <w:rFonts w:cs="Times New Roman"/>
          <w:highlight w:val="yellow"/>
        </w:rPr>
        <w:t xml:space="preserve"> </w:t>
      </w:r>
      <w:r w:rsidRPr="00D038BF">
        <w:rPr>
          <w:rFonts w:cs="Times New Roman"/>
          <w:highlight w:val="yellow"/>
        </w:rPr>
        <w:t xml:space="preserve">the hair, scalp, </w:t>
      </w:r>
      <w:r w:rsidR="002E7274" w:rsidRPr="00D038BF">
        <w:rPr>
          <w:rFonts w:cs="Times New Roman"/>
          <w:highlight w:val="yellow"/>
        </w:rPr>
        <w:t xml:space="preserve">mastoid processes, posterior auricles, external auditory canals, </w:t>
      </w:r>
      <w:r w:rsidR="00CC7695" w:rsidRPr="00D038BF">
        <w:rPr>
          <w:rFonts w:cs="Times New Roman"/>
          <w:highlight w:val="yellow"/>
        </w:rPr>
        <w:t xml:space="preserve">nares, </w:t>
      </w:r>
      <w:r w:rsidRPr="00B04DF9">
        <w:rPr>
          <w:rFonts w:cs="Times New Roman"/>
          <w:highlight w:val="yellow"/>
        </w:rPr>
        <w:t xml:space="preserve">axilla, nails, </w:t>
      </w:r>
      <w:r w:rsidR="000E2CF7" w:rsidRPr="00B04DF9">
        <w:rPr>
          <w:rFonts w:cs="Times New Roman"/>
          <w:highlight w:val="yellow"/>
        </w:rPr>
        <w:t xml:space="preserve">palpebral conjunctiva, oral mucosa, </w:t>
      </w:r>
      <w:r w:rsidR="002E7274" w:rsidRPr="00B04DF9">
        <w:rPr>
          <w:rFonts w:cs="Times New Roman"/>
          <w:highlight w:val="yellow"/>
        </w:rPr>
        <w:t>inferior aspects of the breasts, skin</w:t>
      </w:r>
      <w:r w:rsidR="00361421" w:rsidRPr="00B04DF9">
        <w:rPr>
          <w:rFonts w:cs="Times New Roman"/>
          <w:highlight w:val="yellow"/>
        </w:rPr>
        <w:t xml:space="preserve"> underlying a pannus, surfaces of genitals, </w:t>
      </w:r>
      <w:r w:rsidR="002E7274" w:rsidRPr="00B04DF9">
        <w:rPr>
          <w:rFonts w:cs="Times New Roman"/>
          <w:highlight w:val="yellow"/>
        </w:rPr>
        <w:t>vaginal mucosa, and gluteal cleft.</w:t>
      </w:r>
    </w:p>
    <w:p w14:paraId="21811D7A" w14:textId="77777777" w:rsidR="00CC630E" w:rsidRPr="0082039E" w:rsidRDefault="00CC630E" w:rsidP="004E48FD">
      <w:pPr>
        <w:tabs>
          <w:tab w:val="left" w:pos="540"/>
          <w:tab w:val="left" w:pos="1080"/>
          <w:tab w:val="left" w:pos="1620"/>
        </w:tabs>
        <w:spacing w:after="0"/>
        <w:rPr>
          <w:rFonts w:cs="Times New Roman"/>
          <w:highlight w:val="yellow"/>
        </w:rPr>
      </w:pPr>
    </w:p>
    <w:p w14:paraId="715490DB" w14:textId="3F2D0669" w:rsidR="002E7274" w:rsidRPr="0082039E" w:rsidRDefault="002E7274" w:rsidP="004E48FD">
      <w:pPr>
        <w:tabs>
          <w:tab w:val="left" w:pos="540"/>
          <w:tab w:val="left" w:pos="1080"/>
          <w:tab w:val="left" w:pos="1620"/>
        </w:tabs>
        <w:spacing w:after="0"/>
        <w:rPr>
          <w:rFonts w:cs="Times New Roman"/>
          <w:highlight w:val="yellow"/>
        </w:rPr>
      </w:pPr>
      <w:r w:rsidRPr="0082039E">
        <w:rPr>
          <w:rFonts w:cs="Times New Roman"/>
          <w:highlight w:val="yellow"/>
        </w:rPr>
        <w:t>3.</w:t>
      </w:r>
      <w:r w:rsidR="00774387" w:rsidRPr="0082039E">
        <w:rPr>
          <w:rFonts w:cs="Times New Roman"/>
          <w:highlight w:val="yellow"/>
        </w:rPr>
        <w:t>1</w:t>
      </w:r>
      <w:r w:rsidR="004E48FD" w:rsidRPr="0082039E">
        <w:rPr>
          <w:rFonts w:cs="Times New Roman"/>
          <w:highlight w:val="yellow"/>
        </w:rPr>
        <w:t>.</w:t>
      </w:r>
      <w:r w:rsidRPr="0082039E">
        <w:rPr>
          <w:rFonts w:cs="Times New Roman"/>
          <w:highlight w:val="yellow"/>
        </w:rPr>
        <w:t xml:space="preserve"> </w:t>
      </w:r>
      <w:r w:rsidR="00CC7695" w:rsidRPr="0082039E">
        <w:rPr>
          <w:rFonts w:cs="Times New Roman"/>
          <w:highlight w:val="yellow"/>
        </w:rPr>
        <w:t xml:space="preserve">Note the color </w:t>
      </w:r>
      <w:r w:rsidR="003A70D8" w:rsidRPr="0082039E">
        <w:rPr>
          <w:rFonts w:cs="Times New Roman"/>
          <w:highlight w:val="yellow"/>
        </w:rPr>
        <w:t>of the skin o</w:t>
      </w:r>
      <w:r w:rsidR="0002331E" w:rsidRPr="0082039E">
        <w:rPr>
          <w:rFonts w:cs="Times New Roman"/>
          <w:highlight w:val="yellow"/>
        </w:rPr>
        <w:t xml:space="preserve">r mucosa at </w:t>
      </w:r>
      <w:r w:rsidR="00BD4645" w:rsidRPr="0082039E">
        <w:rPr>
          <w:rFonts w:cs="Times New Roman"/>
          <w:highlight w:val="yellow"/>
        </w:rPr>
        <w:t xml:space="preserve">each site examined. Common findings include </w:t>
      </w:r>
      <w:r w:rsidR="0002331E" w:rsidRPr="0082039E">
        <w:rPr>
          <w:rFonts w:cs="Times New Roman"/>
          <w:highlight w:val="yellow"/>
        </w:rPr>
        <w:t xml:space="preserve">areas of hypo- or hyper-pigmentation, pallor (palpebral conjunctiva, palms, soles, </w:t>
      </w:r>
      <w:ins w:id="38" w:author="Jessica Stanis" w:date="2015-03-25T14:25:00Z">
        <w:r w:rsidR="00473A3A">
          <w:rPr>
            <w:rFonts w:cs="Times New Roman"/>
            <w:highlight w:val="yellow"/>
          </w:rPr>
          <w:t xml:space="preserve">and </w:t>
        </w:r>
      </w:ins>
      <w:r w:rsidR="0002331E" w:rsidRPr="0082039E">
        <w:rPr>
          <w:rFonts w:cs="Times New Roman"/>
          <w:highlight w:val="yellow"/>
        </w:rPr>
        <w:t xml:space="preserve">nailbeds), cyanosis (nailbeds, lips, </w:t>
      </w:r>
      <w:ins w:id="39" w:author="Jessica Stanis" w:date="2015-03-25T14:25:00Z">
        <w:r w:rsidR="00473A3A">
          <w:rPr>
            <w:rFonts w:cs="Times New Roman"/>
            <w:highlight w:val="yellow"/>
          </w:rPr>
          <w:t xml:space="preserve">and </w:t>
        </w:r>
      </w:ins>
      <w:r w:rsidR="0002331E" w:rsidRPr="0082039E">
        <w:rPr>
          <w:rFonts w:cs="Times New Roman"/>
          <w:highlight w:val="yellow"/>
        </w:rPr>
        <w:t xml:space="preserve">perioral), </w:t>
      </w:r>
      <w:r w:rsidR="00BD4645" w:rsidRPr="0082039E">
        <w:rPr>
          <w:rFonts w:cs="Times New Roman"/>
          <w:highlight w:val="yellow"/>
        </w:rPr>
        <w:t xml:space="preserve">and jaundice (sclera, skin, </w:t>
      </w:r>
      <w:ins w:id="40" w:author="Jessica Stanis" w:date="2015-03-25T14:25:00Z">
        <w:r w:rsidR="00473A3A">
          <w:rPr>
            <w:rFonts w:cs="Times New Roman"/>
            <w:highlight w:val="yellow"/>
          </w:rPr>
          <w:t xml:space="preserve">and </w:t>
        </w:r>
      </w:ins>
      <w:r w:rsidR="00BD4645" w:rsidRPr="0082039E">
        <w:rPr>
          <w:rFonts w:cs="Times New Roman"/>
          <w:highlight w:val="yellow"/>
        </w:rPr>
        <w:t xml:space="preserve">mucous membranes). </w:t>
      </w:r>
    </w:p>
    <w:p w14:paraId="544622F5" w14:textId="77777777" w:rsidR="00CC630E" w:rsidRPr="0082039E" w:rsidRDefault="00CC630E" w:rsidP="004E48FD">
      <w:pPr>
        <w:tabs>
          <w:tab w:val="left" w:pos="540"/>
          <w:tab w:val="left" w:pos="1080"/>
          <w:tab w:val="left" w:pos="1620"/>
        </w:tabs>
        <w:spacing w:after="0"/>
        <w:rPr>
          <w:rFonts w:cs="Times New Roman"/>
          <w:highlight w:val="yellow"/>
        </w:rPr>
      </w:pPr>
    </w:p>
    <w:p w14:paraId="21B80585" w14:textId="02BA0066" w:rsidR="00EA739C" w:rsidRDefault="003A70D8" w:rsidP="004E48FD">
      <w:pPr>
        <w:tabs>
          <w:tab w:val="left" w:pos="540"/>
          <w:tab w:val="left" w:pos="1080"/>
          <w:tab w:val="left" w:pos="1620"/>
        </w:tabs>
        <w:spacing w:after="0"/>
        <w:rPr>
          <w:rFonts w:cs="Times New Roman"/>
        </w:rPr>
      </w:pPr>
      <w:r w:rsidRPr="0082039E">
        <w:rPr>
          <w:rFonts w:cs="Times New Roman"/>
          <w:highlight w:val="yellow"/>
        </w:rPr>
        <w:t>3.</w:t>
      </w:r>
      <w:r w:rsidR="00774387" w:rsidRPr="0082039E">
        <w:rPr>
          <w:rFonts w:cs="Times New Roman"/>
          <w:highlight w:val="yellow"/>
        </w:rPr>
        <w:t>2</w:t>
      </w:r>
      <w:r w:rsidRPr="0082039E">
        <w:rPr>
          <w:rFonts w:cs="Times New Roman"/>
          <w:highlight w:val="yellow"/>
        </w:rPr>
        <w:t xml:space="preserve">. </w:t>
      </w:r>
      <w:r w:rsidR="00EA739C" w:rsidRPr="0082039E">
        <w:rPr>
          <w:rFonts w:cs="Times New Roman"/>
          <w:highlight w:val="yellow"/>
        </w:rPr>
        <w:t>At each site examined, also note the degree of hydration (</w:t>
      </w:r>
      <w:r w:rsidR="00EA739C" w:rsidRPr="00473A3A">
        <w:rPr>
          <w:rFonts w:cs="Times New Roman"/>
          <w:i/>
          <w:highlight w:val="yellow"/>
          <w:rPrChange w:id="41" w:author="Jessica Stanis" w:date="2015-03-25T14:25:00Z">
            <w:rPr>
              <w:rFonts w:cs="Times New Roman"/>
              <w:highlight w:val="yellow"/>
            </w:rPr>
          </w:rPrChange>
        </w:rPr>
        <w:t>i.e.</w:t>
      </w:r>
      <w:ins w:id="42" w:author="Jessica Stanis" w:date="2015-03-25T14:25:00Z">
        <w:r w:rsidR="00473A3A">
          <w:rPr>
            <w:rFonts w:cs="Times New Roman"/>
            <w:highlight w:val="yellow"/>
          </w:rPr>
          <w:t>,</w:t>
        </w:r>
      </w:ins>
      <w:r w:rsidR="00EA739C" w:rsidRPr="0082039E">
        <w:rPr>
          <w:rFonts w:cs="Times New Roman"/>
          <w:highlight w:val="yellow"/>
        </w:rPr>
        <w:t xml:space="preserve"> dryness</w:t>
      </w:r>
      <w:ins w:id="43" w:author="Jessica Stanis" w:date="2015-03-25T14:25:00Z">
        <w:r w:rsidR="00473A3A">
          <w:rPr>
            <w:rFonts w:cs="Times New Roman"/>
            <w:highlight w:val="yellow"/>
          </w:rPr>
          <w:t xml:space="preserve"> or</w:t>
        </w:r>
      </w:ins>
      <w:del w:id="44" w:author="Jessica Stanis" w:date="2015-03-25T14:25:00Z">
        <w:r w:rsidR="00EA739C" w:rsidRPr="0082039E" w:rsidDel="00473A3A">
          <w:rPr>
            <w:rFonts w:cs="Times New Roman"/>
            <w:highlight w:val="yellow"/>
          </w:rPr>
          <w:delText>,</w:delText>
        </w:r>
      </w:del>
      <w:r w:rsidR="00EA739C" w:rsidRPr="0082039E">
        <w:rPr>
          <w:rFonts w:cs="Times New Roman"/>
          <w:highlight w:val="yellow"/>
        </w:rPr>
        <w:t xml:space="preserve"> oiliness), turgor, and texture</w:t>
      </w:r>
      <w:r w:rsidR="00774387" w:rsidRPr="0082039E">
        <w:rPr>
          <w:rFonts w:cs="Times New Roman"/>
          <w:highlight w:val="yellow"/>
        </w:rPr>
        <w:t xml:space="preserve"> of the skin</w:t>
      </w:r>
      <w:r w:rsidR="00EA739C" w:rsidRPr="0082039E">
        <w:rPr>
          <w:rFonts w:cs="Times New Roman"/>
          <w:highlight w:val="yellow"/>
        </w:rPr>
        <w:t>.</w:t>
      </w:r>
    </w:p>
    <w:p w14:paraId="2BB8841A" w14:textId="77777777" w:rsidR="00361421" w:rsidRDefault="00361421" w:rsidP="004E48FD">
      <w:pPr>
        <w:tabs>
          <w:tab w:val="left" w:pos="540"/>
          <w:tab w:val="left" w:pos="1080"/>
          <w:tab w:val="left" w:pos="1620"/>
        </w:tabs>
        <w:spacing w:after="0"/>
        <w:rPr>
          <w:rFonts w:cs="Times New Roman"/>
        </w:rPr>
      </w:pPr>
    </w:p>
    <w:p w14:paraId="60B0A98B" w14:textId="5417B255" w:rsidR="00311996" w:rsidRDefault="00AD3664" w:rsidP="004E48FD">
      <w:pPr>
        <w:tabs>
          <w:tab w:val="left" w:pos="540"/>
          <w:tab w:val="left" w:pos="1080"/>
          <w:tab w:val="left" w:pos="1620"/>
        </w:tabs>
        <w:spacing w:after="0"/>
        <w:rPr>
          <w:rFonts w:cs="Times New Roman"/>
        </w:rPr>
      </w:pPr>
      <w:r>
        <w:rPr>
          <w:rFonts w:cs="Times New Roman"/>
        </w:rPr>
        <w:t>4</w:t>
      </w:r>
      <w:commentRangeStart w:id="45"/>
      <w:r w:rsidR="00311996">
        <w:rPr>
          <w:rFonts w:cs="Times New Roman"/>
        </w:rPr>
        <w:t xml:space="preserve">. </w:t>
      </w:r>
      <w:commentRangeStart w:id="46"/>
      <w:commentRangeStart w:id="47"/>
      <w:commentRangeStart w:id="48"/>
      <w:r w:rsidR="00311996">
        <w:rPr>
          <w:rFonts w:cs="Times New Roman"/>
        </w:rPr>
        <w:t>Mental status exam</w:t>
      </w:r>
      <w:commentRangeEnd w:id="46"/>
      <w:r w:rsidR="00774387">
        <w:rPr>
          <w:rFonts w:cs="Times New Roman"/>
        </w:rPr>
        <w:t>.</w:t>
      </w:r>
      <w:r w:rsidR="005659C1">
        <w:rPr>
          <w:rStyle w:val="CommentReference"/>
        </w:rPr>
        <w:commentReference w:id="46"/>
      </w:r>
      <w:commentRangeEnd w:id="45"/>
      <w:commentRangeEnd w:id="47"/>
      <w:r w:rsidR="00F27FC5">
        <w:rPr>
          <w:rStyle w:val="CommentReference"/>
        </w:rPr>
        <w:commentReference w:id="45"/>
      </w:r>
      <w:r w:rsidR="00B153A4">
        <w:rPr>
          <w:rStyle w:val="CommentReference"/>
        </w:rPr>
        <w:commentReference w:id="47"/>
      </w:r>
      <w:commentRangeEnd w:id="48"/>
      <w:r w:rsidR="00E15981">
        <w:rPr>
          <w:rStyle w:val="CommentReference"/>
        </w:rPr>
        <w:commentReference w:id="48"/>
      </w:r>
    </w:p>
    <w:p w14:paraId="486B55E9" w14:textId="77777777" w:rsidR="004E48FD" w:rsidRDefault="004E48FD" w:rsidP="004E48FD">
      <w:pPr>
        <w:tabs>
          <w:tab w:val="left" w:pos="540"/>
          <w:tab w:val="left" w:pos="1080"/>
          <w:tab w:val="left" w:pos="1620"/>
        </w:tabs>
        <w:spacing w:after="0"/>
        <w:rPr>
          <w:rFonts w:cs="Times New Roman"/>
        </w:rPr>
      </w:pPr>
    </w:p>
    <w:p w14:paraId="74651A00" w14:textId="4262A214" w:rsidR="00311996" w:rsidRDefault="00AD3664" w:rsidP="004E48FD">
      <w:pPr>
        <w:tabs>
          <w:tab w:val="left" w:pos="540"/>
          <w:tab w:val="left" w:pos="1080"/>
          <w:tab w:val="left" w:pos="1620"/>
        </w:tabs>
        <w:spacing w:after="0"/>
        <w:rPr>
          <w:rFonts w:cs="Times New Roman"/>
        </w:rPr>
      </w:pPr>
      <w:r>
        <w:rPr>
          <w:rFonts w:cs="Times New Roman"/>
        </w:rPr>
        <w:t>4.</w:t>
      </w:r>
      <w:r w:rsidR="003258E4">
        <w:rPr>
          <w:rFonts w:cs="Times New Roman"/>
        </w:rPr>
        <w:t>1</w:t>
      </w:r>
      <w:r w:rsidR="004E48FD">
        <w:rPr>
          <w:rFonts w:cs="Times New Roman"/>
        </w:rPr>
        <w:t>.</w:t>
      </w:r>
      <w:r w:rsidR="003258E4">
        <w:rPr>
          <w:rFonts w:cs="Times New Roman"/>
        </w:rPr>
        <w:t xml:space="preserve"> </w:t>
      </w:r>
      <w:r w:rsidR="00933146">
        <w:rPr>
          <w:rFonts w:cs="Times New Roman"/>
        </w:rPr>
        <w:t>Observe</w:t>
      </w:r>
      <w:r w:rsidR="00311996">
        <w:rPr>
          <w:rFonts w:cs="Times New Roman"/>
        </w:rPr>
        <w:t xml:space="preserve"> the patient’s appearance and behavior including posture, dress, facial expressions, motor activity, mannerisms, physical characteristics, and reactions to </w:t>
      </w:r>
      <w:r w:rsidR="009C3635">
        <w:rPr>
          <w:rFonts w:cs="Times New Roman"/>
        </w:rPr>
        <w:t>the</w:t>
      </w:r>
      <w:r w:rsidR="00311996">
        <w:rPr>
          <w:rFonts w:cs="Times New Roman"/>
        </w:rPr>
        <w:t xml:space="preserve"> questions</w:t>
      </w:r>
      <w:r w:rsidR="009C3635">
        <w:rPr>
          <w:rFonts w:cs="Times New Roman"/>
        </w:rPr>
        <w:t xml:space="preserve"> asked during the exam</w:t>
      </w:r>
      <w:r w:rsidR="00311996">
        <w:rPr>
          <w:rFonts w:cs="Times New Roman"/>
        </w:rPr>
        <w:t>.</w:t>
      </w:r>
    </w:p>
    <w:p w14:paraId="65A37067" w14:textId="77777777" w:rsidR="00CC630E" w:rsidRDefault="00CC630E" w:rsidP="004E48FD">
      <w:pPr>
        <w:tabs>
          <w:tab w:val="left" w:pos="540"/>
          <w:tab w:val="left" w:pos="1080"/>
          <w:tab w:val="left" w:pos="1620"/>
        </w:tabs>
        <w:spacing w:after="0"/>
        <w:rPr>
          <w:rFonts w:cs="Times New Roman"/>
        </w:rPr>
      </w:pPr>
    </w:p>
    <w:p w14:paraId="4A1C09BE" w14:textId="77777777" w:rsidR="00311996" w:rsidRDefault="00AD3664" w:rsidP="004E48FD">
      <w:pPr>
        <w:tabs>
          <w:tab w:val="left" w:pos="540"/>
          <w:tab w:val="left" w:pos="1080"/>
          <w:tab w:val="left" w:pos="1620"/>
        </w:tabs>
        <w:spacing w:after="0"/>
        <w:rPr>
          <w:rFonts w:cs="Times New Roman"/>
        </w:rPr>
      </w:pPr>
      <w:r>
        <w:rPr>
          <w:rFonts w:cs="Times New Roman"/>
        </w:rPr>
        <w:t>4.</w:t>
      </w:r>
      <w:r w:rsidR="003258E4">
        <w:rPr>
          <w:rFonts w:cs="Times New Roman"/>
        </w:rPr>
        <w:t xml:space="preserve">2. </w:t>
      </w:r>
      <w:r w:rsidR="00311996">
        <w:rPr>
          <w:rFonts w:cs="Times New Roman"/>
        </w:rPr>
        <w:t xml:space="preserve">Note </w:t>
      </w:r>
      <w:r w:rsidR="00933146">
        <w:rPr>
          <w:rFonts w:cs="Times New Roman"/>
        </w:rPr>
        <w:t xml:space="preserve">the </w:t>
      </w:r>
      <w:r w:rsidR="00311996">
        <w:rPr>
          <w:rFonts w:cs="Times New Roman"/>
        </w:rPr>
        <w:t>fluency, rate, and volume of speech.</w:t>
      </w:r>
    </w:p>
    <w:p w14:paraId="30AE8E33" w14:textId="77777777" w:rsidR="00CC630E" w:rsidRDefault="00CC630E" w:rsidP="004E48FD">
      <w:pPr>
        <w:tabs>
          <w:tab w:val="left" w:pos="540"/>
          <w:tab w:val="left" w:pos="1080"/>
          <w:tab w:val="left" w:pos="1620"/>
        </w:tabs>
        <w:spacing w:after="0"/>
        <w:rPr>
          <w:rFonts w:cs="Times New Roman"/>
        </w:rPr>
      </w:pPr>
    </w:p>
    <w:p w14:paraId="3391FBA4" w14:textId="77777777" w:rsidR="00311996" w:rsidRDefault="00AD3664" w:rsidP="004E48FD">
      <w:pPr>
        <w:tabs>
          <w:tab w:val="left" w:pos="540"/>
          <w:tab w:val="left" w:pos="1080"/>
          <w:tab w:val="left" w:pos="1620"/>
        </w:tabs>
        <w:spacing w:after="0"/>
        <w:rPr>
          <w:rFonts w:cs="Times New Roman"/>
        </w:rPr>
      </w:pPr>
      <w:r>
        <w:rPr>
          <w:rFonts w:cs="Times New Roman"/>
        </w:rPr>
        <w:t>4.</w:t>
      </w:r>
      <w:r w:rsidR="003258E4">
        <w:rPr>
          <w:rFonts w:cs="Times New Roman"/>
        </w:rPr>
        <w:t xml:space="preserve">3. </w:t>
      </w:r>
      <w:r w:rsidR="00933146">
        <w:rPr>
          <w:rFonts w:cs="Times New Roman"/>
        </w:rPr>
        <w:t>Assess</w:t>
      </w:r>
      <w:r w:rsidR="00311996">
        <w:rPr>
          <w:rFonts w:cs="Times New Roman"/>
        </w:rPr>
        <w:t xml:space="preserve"> the patient’s affect, including the range, appropriateness, intensity, and </w:t>
      </w:r>
      <w:proofErr w:type="spellStart"/>
      <w:r w:rsidR="00311996">
        <w:rPr>
          <w:rFonts w:cs="Times New Roman"/>
        </w:rPr>
        <w:t>lability</w:t>
      </w:r>
      <w:proofErr w:type="spellEnd"/>
      <w:r w:rsidR="00311996">
        <w:rPr>
          <w:rFonts w:cs="Times New Roman"/>
        </w:rPr>
        <w:t xml:space="preserve">. The examiner’s objective assessment of affect should be compared to the patient’s subjective report of mood, which is obtained via direct inquiry. </w:t>
      </w:r>
    </w:p>
    <w:p w14:paraId="026F9680" w14:textId="77777777" w:rsidR="00CC630E" w:rsidRDefault="00CC630E" w:rsidP="004E48FD">
      <w:pPr>
        <w:tabs>
          <w:tab w:val="left" w:pos="540"/>
          <w:tab w:val="left" w:pos="1080"/>
          <w:tab w:val="left" w:pos="1620"/>
        </w:tabs>
        <w:spacing w:after="0"/>
        <w:rPr>
          <w:rFonts w:cs="Times New Roman"/>
        </w:rPr>
      </w:pPr>
    </w:p>
    <w:p w14:paraId="0DED70C3" w14:textId="169E60CE" w:rsidR="00933146" w:rsidRDefault="00AD3664" w:rsidP="004E48FD">
      <w:pPr>
        <w:tabs>
          <w:tab w:val="left" w:pos="540"/>
          <w:tab w:val="left" w:pos="1080"/>
          <w:tab w:val="left" w:pos="1620"/>
        </w:tabs>
        <w:spacing w:after="0"/>
        <w:rPr>
          <w:rFonts w:cs="Times New Roman"/>
        </w:rPr>
      </w:pPr>
      <w:r>
        <w:rPr>
          <w:rFonts w:cs="Times New Roman"/>
        </w:rPr>
        <w:lastRenderedPageBreak/>
        <w:t>4.</w:t>
      </w:r>
      <w:r w:rsidR="003258E4">
        <w:rPr>
          <w:rFonts w:cs="Times New Roman"/>
        </w:rPr>
        <w:t>4. Evaluate the patient’s thought process, which is composed of elements</w:t>
      </w:r>
      <w:r w:rsidR="00BC20C6">
        <w:rPr>
          <w:rFonts w:cs="Times New Roman"/>
        </w:rPr>
        <w:t>,</w:t>
      </w:r>
      <w:r w:rsidR="003258E4">
        <w:rPr>
          <w:rFonts w:cs="Times New Roman"/>
        </w:rPr>
        <w:t xml:space="preserve"> such as level of organization, presence of </w:t>
      </w:r>
      <w:r w:rsidR="00BC20C6">
        <w:rPr>
          <w:rFonts w:cs="Times New Roman"/>
        </w:rPr>
        <w:t>tangentially</w:t>
      </w:r>
      <w:r w:rsidR="003258E4">
        <w:rPr>
          <w:rFonts w:cs="Times New Roman"/>
        </w:rPr>
        <w:t>, loose associations, and “flight of ideas</w:t>
      </w:r>
      <w:r w:rsidR="00E32C2A">
        <w:rPr>
          <w:rFonts w:cs="Times New Roman"/>
        </w:rPr>
        <w:t>.”</w:t>
      </w:r>
    </w:p>
    <w:p w14:paraId="690BAE86" w14:textId="77777777" w:rsidR="00CC630E" w:rsidRDefault="00CC630E" w:rsidP="004E48FD">
      <w:pPr>
        <w:tabs>
          <w:tab w:val="left" w:pos="540"/>
          <w:tab w:val="left" w:pos="1080"/>
          <w:tab w:val="left" w:pos="1620"/>
        </w:tabs>
        <w:spacing w:after="0"/>
        <w:rPr>
          <w:rFonts w:cs="Times New Roman"/>
        </w:rPr>
      </w:pPr>
    </w:p>
    <w:p w14:paraId="003338AE" w14:textId="54F48604" w:rsidR="00465EEF" w:rsidRDefault="00AD3664" w:rsidP="004E48FD">
      <w:pPr>
        <w:tabs>
          <w:tab w:val="left" w:pos="540"/>
          <w:tab w:val="left" w:pos="1080"/>
          <w:tab w:val="left" w:pos="1620"/>
        </w:tabs>
        <w:spacing w:after="0"/>
        <w:rPr>
          <w:rFonts w:cs="Times New Roman"/>
        </w:rPr>
      </w:pPr>
      <w:r>
        <w:rPr>
          <w:rFonts w:cs="Times New Roman"/>
        </w:rPr>
        <w:t>4.</w:t>
      </w:r>
      <w:r w:rsidR="003258E4">
        <w:rPr>
          <w:rFonts w:cs="Times New Roman"/>
        </w:rPr>
        <w:t xml:space="preserve">5. </w:t>
      </w:r>
      <w:r w:rsidR="006044FC">
        <w:rPr>
          <w:rFonts w:cs="Times New Roman"/>
        </w:rPr>
        <w:t>Evaluate the patient’s thought content and perceptions, though these are typically not completed by observation alone</w:t>
      </w:r>
      <w:r w:rsidR="007E1F95">
        <w:rPr>
          <w:rFonts w:cs="Times New Roman"/>
        </w:rPr>
        <w:t>,</w:t>
      </w:r>
      <w:r w:rsidR="006044FC">
        <w:rPr>
          <w:rFonts w:cs="Times New Roman"/>
        </w:rPr>
        <w:t xml:space="preserve"> and specific questioning may be required. Thought content encompasses obsessions, anxieties</w:t>
      </w:r>
      <w:r w:rsidR="007E1F95">
        <w:rPr>
          <w:rFonts w:cs="Times New Roman"/>
        </w:rPr>
        <w:t>,</w:t>
      </w:r>
      <w:r w:rsidR="006044FC">
        <w:rPr>
          <w:rFonts w:cs="Times New Roman"/>
        </w:rPr>
        <w:t xml:space="preserve"> phobias, somatic pre-occupation, delusions, and ideas of persecution, influence, and reference. Perceptions include hallucinations, de-realization, and de-personalization.</w:t>
      </w:r>
    </w:p>
    <w:p w14:paraId="48121133" w14:textId="77777777" w:rsidR="00CC630E" w:rsidRDefault="00CC630E" w:rsidP="004E48FD">
      <w:pPr>
        <w:tabs>
          <w:tab w:val="left" w:pos="540"/>
          <w:tab w:val="left" w:pos="1080"/>
          <w:tab w:val="left" w:pos="1620"/>
        </w:tabs>
        <w:spacing w:after="0"/>
        <w:rPr>
          <w:rFonts w:cs="Times New Roman"/>
        </w:rPr>
      </w:pPr>
    </w:p>
    <w:p w14:paraId="782AAEE3" w14:textId="77777777" w:rsidR="00465EEF" w:rsidRDefault="00AD3664" w:rsidP="004E48FD">
      <w:pPr>
        <w:tabs>
          <w:tab w:val="left" w:pos="540"/>
          <w:tab w:val="left" w:pos="1080"/>
          <w:tab w:val="left" w:pos="1620"/>
        </w:tabs>
        <w:spacing w:after="0"/>
        <w:rPr>
          <w:rFonts w:cs="Times New Roman"/>
        </w:rPr>
      </w:pPr>
      <w:r>
        <w:rPr>
          <w:rFonts w:cs="Times New Roman"/>
        </w:rPr>
        <w:t>4.</w:t>
      </w:r>
      <w:r w:rsidR="00465EEF">
        <w:rPr>
          <w:rFonts w:cs="Times New Roman"/>
        </w:rPr>
        <w:t xml:space="preserve">6. </w:t>
      </w:r>
      <w:r w:rsidR="005D04A7">
        <w:rPr>
          <w:rFonts w:cs="Times New Roman"/>
        </w:rPr>
        <w:t>Note the patient’s cognitive function. Clues to abnormalities of attention, orientation, memory, judgment, and insight can emerge if the examiner is attuned to look for th</w:t>
      </w:r>
      <w:r w:rsidR="00647E60">
        <w:rPr>
          <w:rFonts w:cs="Times New Roman"/>
        </w:rPr>
        <w:t xml:space="preserve">em, though the use of specific </w:t>
      </w:r>
      <w:r w:rsidR="005D04A7">
        <w:rPr>
          <w:rFonts w:cs="Times New Roman"/>
        </w:rPr>
        <w:t xml:space="preserve">questions and </w:t>
      </w:r>
      <w:r w:rsidR="00E32C2A">
        <w:rPr>
          <w:rFonts w:cs="Times New Roman"/>
        </w:rPr>
        <w:t xml:space="preserve">validated </w:t>
      </w:r>
      <w:r w:rsidR="005D04A7">
        <w:rPr>
          <w:rFonts w:cs="Times New Roman"/>
        </w:rPr>
        <w:t xml:space="preserve">instruments may be necessary to quantify deficits. </w:t>
      </w:r>
    </w:p>
    <w:p w14:paraId="18842F22" w14:textId="77777777" w:rsidR="00CC630E" w:rsidRDefault="00CC630E" w:rsidP="004E48FD">
      <w:pPr>
        <w:tabs>
          <w:tab w:val="left" w:pos="540"/>
          <w:tab w:val="left" w:pos="1080"/>
          <w:tab w:val="left" w:pos="1620"/>
        </w:tabs>
        <w:spacing w:after="0"/>
        <w:rPr>
          <w:rFonts w:cs="Times New Roman"/>
        </w:rPr>
      </w:pPr>
    </w:p>
    <w:p w14:paraId="2210D7C9" w14:textId="1721140F" w:rsidR="00311996" w:rsidRDefault="00AD3664" w:rsidP="004E48FD">
      <w:pPr>
        <w:tabs>
          <w:tab w:val="left" w:pos="540"/>
          <w:tab w:val="left" w:pos="1080"/>
          <w:tab w:val="left" w:pos="1620"/>
        </w:tabs>
        <w:spacing w:after="0"/>
        <w:rPr>
          <w:rFonts w:cs="Times New Roman"/>
        </w:rPr>
      </w:pPr>
      <w:r>
        <w:rPr>
          <w:rFonts w:cs="Times New Roman"/>
        </w:rPr>
        <w:t>4.</w:t>
      </w:r>
      <w:r w:rsidR="0091237E">
        <w:rPr>
          <w:rFonts w:cs="Times New Roman"/>
        </w:rPr>
        <w:t>7</w:t>
      </w:r>
      <w:r w:rsidR="00465EEF">
        <w:rPr>
          <w:rFonts w:cs="Times New Roman"/>
        </w:rPr>
        <w:t xml:space="preserve">. </w:t>
      </w:r>
      <w:r w:rsidR="00AA6C3F">
        <w:rPr>
          <w:rFonts w:cs="Times New Roman"/>
        </w:rPr>
        <w:t>Use specific questions to a</w:t>
      </w:r>
      <w:r w:rsidR="00465EEF">
        <w:rPr>
          <w:rFonts w:cs="Times New Roman"/>
        </w:rPr>
        <w:t xml:space="preserve">ssess for suicidality and </w:t>
      </w:r>
      <w:proofErr w:type="spellStart"/>
      <w:r w:rsidR="00465EEF">
        <w:rPr>
          <w:rFonts w:cs="Times New Roman"/>
        </w:rPr>
        <w:t>homicidality</w:t>
      </w:r>
      <w:proofErr w:type="spellEnd"/>
      <w:r w:rsidR="00647E60">
        <w:rPr>
          <w:rFonts w:cs="Times New Roman"/>
        </w:rPr>
        <w:t>.</w:t>
      </w:r>
      <w:r w:rsidR="006044FC">
        <w:rPr>
          <w:rFonts w:cs="Times New Roman"/>
        </w:rPr>
        <w:t xml:space="preserve"> </w:t>
      </w:r>
    </w:p>
    <w:p w14:paraId="7B3308D7" w14:textId="77777777" w:rsidR="00CC630E" w:rsidRDefault="00CC630E" w:rsidP="004E48FD">
      <w:pPr>
        <w:tabs>
          <w:tab w:val="left" w:pos="540"/>
          <w:tab w:val="left" w:pos="1080"/>
          <w:tab w:val="left" w:pos="1620"/>
        </w:tabs>
        <w:spacing w:after="0"/>
        <w:rPr>
          <w:rFonts w:cs="Times New Roman"/>
        </w:rPr>
      </w:pPr>
    </w:p>
    <w:p w14:paraId="6FE7239A" w14:textId="12C138BA" w:rsidR="00702401" w:rsidRPr="0082039E" w:rsidRDefault="00702401" w:rsidP="004E48FD">
      <w:pPr>
        <w:tabs>
          <w:tab w:val="left" w:pos="540"/>
          <w:tab w:val="left" w:pos="1080"/>
          <w:tab w:val="left" w:pos="1620"/>
        </w:tabs>
        <w:spacing w:after="0"/>
        <w:rPr>
          <w:rFonts w:cs="Times New Roman"/>
          <w:highlight w:val="yellow"/>
        </w:rPr>
      </w:pPr>
      <w:commentRangeStart w:id="49"/>
      <w:commentRangeStart w:id="50"/>
      <w:r w:rsidRPr="0082039E">
        <w:rPr>
          <w:rFonts w:cs="Times New Roman"/>
          <w:highlight w:val="yellow"/>
        </w:rPr>
        <w:t>5</w:t>
      </w:r>
      <w:commentRangeStart w:id="51"/>
      <w:r w:rsidRPr="0082039E">
        <w:rPr>
          <w:rFonts w:cs="Times New Roman"/>
          <w:highlight w:val="yellow"/>
        </w:rPr>
        <w:t>. Ancillary observations</w:t>
      </w:r>
      <w:r w:rsidR="00AA6C3F" w:rsidRPr="0082039E">
        <w:rPr>
          <w:rFonts w:cs="Times New Roman"/>
          <w:highlight w:val="yellow"/>
        </w:rPr>
        <w:t>.</w:t>
      </w:r>
    </w:p>
    <w:commentRangeEnd w:id="49"/>
    <w:p w14:paraId="174D9B16" w14:textId="77777777" w:rsidR="004E48FD" w:rsidRPr="0082039E" w:rsidRDefault="00B153A4" w:rsidP="004E48FD">
      <w:pPr>
        <w:tabs>
          <w:tab w:val="left" w:pos="540"/>
          <w:tab w:val="left" w:pos="1080"/>
          <w:tab w:val="left" w:pos="1620"/>
        </w:tabs>
        <w:spacing w:after="0"/>
        <w:rPr>
          <w:rFonts w:cs="Times New Roman"/>
          <w:highlight w:val="yellow"/>
        </w:rPr>
      </w:pPr>
      <w:r>
        <w:rPr>
          <w:rStyle w:val="CommentReference"/>
        </w:rPr>
        <w:commentReference w:id="49"/>
      </w:r>
      <w:commentRangeEnd w:id="50"/>
      <w:r w:rsidR="00E15981">
        <w:rPr>
          <w:rStyle w:val="CommentReference"/>
        </w:rPr>
        <w:commentReference w:id="50"/>
      </w:r>
      <w:commentRangeEnd w:id="51"/>
      <w:r w:rsidR="00F27FC5">
        <w:rPr>
          <w:rStyle w:val="CommentReference"/>
        </w:rPr>
        <w:commentReference w:id="51"/>
      </w:r>
    </w:p>
    <w:p w14:paraId="114DC2C2" w14:textId="0005ED33" w:rsidR="00702401" w:rsidRPr="0082039E" w:rsidRDefault="00702401" w:rsidP="004E48FD">
      <w:pPr>
        <w:tabs>
          <w:tab w:val="left" w:pos="540"/>
          <w:tab w:val="left" w:pos="1080"/>
          <w:tab w:val="left" w:pos="1620"/>
        </w:tabs>
        <w:spacing w:after="0"/>
        <w:rPr>
          <w:rFonts w:cs="Times New Roman"/>
          <w:highlight w:val="yellow"/>
        </w:rPr>
      </w:pPr>
      <w:r w:rsidRPr="0082039E">
        <w:rPr>
          <w:rFonts w:cs="Times New Roman"/>
          <w:highlight w:val="yellow"/>
        </w:rPr>
        <w:t>5.1</w:t>
      </w:r>
      <w:r w:rsidR="004E48FD" w:rsidRPr="0082039E">
        <w:rPr>
          <w:rFonts w:cs="Times New Roman"/>
          <w:highlight w:val="yellow"/>
        </w:rPr>
        <w:t>.</w:t>
      </w:r>
      <w:r w:rsidRPr="0082039E">
        <w:rPr>
          <w:rFonts w:cs="Times New Roman"/>
          <w:highlight w:val="yellow"/>
        </w:rPr>
        <w:t xml:space="preserve"> Certain examination locations offer opportunities to learn about a patient’s social supports, interests, and lifestyle. When visiting a patient in a space they are occupying for more than a few hours (</w:t>
      </w:r>
      <w:r w:rsidRPr="00E15981">
        <w:rPr>
          <w:rFonts w:cs="Times New Roman"/>
          <w:i/>
          <w:highlight w:val="yellow"/>
          <w:rPrChange w:id="52" w:author="Jessica Stanis" w:date="2015-03-25T14:05:00Z">
            <w:rPr>
              <w:rFonts w:cs="Times New Roman"/>
              <w:highlight w:val="yellow"/>
            </w:rPr>
          </w:rPrChange>
        </w:rPr>
        <w:t>e.g.</w:t>
      </w:r>
      <w:ins w:id="53" w:author="Jessica Stanis" w:date="2015-03-25T14:05:00Z">
        <w:r w:rsidR="00E15981">
          <w:rPr>
            <w:rFonts w:cs="Times New Roman"/>
            <w:highlight w:val="yellow"/>
          </w:rPr>
          <w:t>,</w:t>
        </w:r>
      </w:ins>
      <w:r w:rsidRPr="0082039E">
        <w:rPr>
          <w:rFonts w:cs="Times New Roman"/>
          <w:highlight w:val="yellow"/>
        </w:rPr>
        <w:t xml:space="preserve"> hospital room, nursing home, home), note the presence (or absence) of decorations, get-well cards, family photos, books, </w:t>
      </w:r>
      <w:r w:rsidRPr="00E15981">
        <w:rPr>
          <w:rFonts w:cs="Times New Roman"/>
          <w:i/>
          <w:highlight w:val="yellow"/>
          <w:rPrChange w:id="54" w:author="Jessica Stanis" w:date="2015-03-25T14:05:00Z">
            <w:rPr>
              <w:rFonts w:cs="Times New Roman"/>
              <w:highlight w:val="yellow"/>
            </w:rPr>
          </w:rPrChange>
        </w:rPr>
        <w:t>etc.</w:t>
      </w:r>
      <w:r w:rsidRPr="0082039E">
        <w:rPr>
          <w:rFonts w:cs="Times New Roman"/>
          <w:highlight w:val="yellow"/>
        </w:rPr>
        <w:t xml:space="preserve"> to gain </w:t>
      </w:r>
      <w:r w:rsidR="00AA6C3F" w:rsidRPr="0082039E">
        <w:rPr>
          <w:rFonts w:cs="Times New Roman"/>
          <w:highlight w:val="yellow"/>
        </w:rPr>
        <w:t xml:space="preserve">an </w:t>
      </w:r>
      <w:r w:rsidRPr="0082039E">
        <w:rPr>
          <w:rFonts w:cs="Times New Roman"/>
          <w:highlight w:val="yellow"/>
        </w:rPr>
        <w:t>understanding of the patient’s life outside of the patient role.</w:t>
      </w:r>
    </w:p>
    <w:p w14:paraId="6F355109" w14:textId="77777777" w:rsidR="00CC630E" w:rsidRPr="0082039E" w:rsidRDefault="00CC630E" w:rsidP="004E48FD">
      <w:pPr>
        <w:tabs>
          <w:tab w:val="left" w:pos="540"/>
          <w:tab w:val="left" w:pos="1080"/>
          <w:tab w:val="left" w:pos="1620"/>
        </w:tabs>
        <w:spacing w:after="0"/>
        <w:rPr>
          <w:rFonts w:cs="Times New Roman"/>
          <w:highlight w:val="yellow"/>
        </w:rPr>
      </w:pPr>
    </w:p>
    <w:p w14:paraId="6B72A7D3" w14:textId="6766935A" w:rsidR="004473E0" w:rsidRPr="0082039E" w:rsidRDefault="00EB08F9" w:rsidP="004E48FD">
      <w:pPr>
        <w:tabs>
          <w:tab w:val="left" w:pos="540"/>
          <w:tab w:val="left" w:pos="1080"/>
          <w:tab w:val="left" w:pos="1620"/>
        </w:tabs>
        <w:spacing w:after="0"/>
        <w:rPr>
          <w:rFonts w:cs="Times New Roman"/>
          <w:highlight w:val="yellow"/>
        </w:rPr>
      </w:pPr>
      <w:r w:rsidRPr="0082039E">
        <w:rPr>
          <w:rFonts w:cs="Times New Roman"/>
          <w:highlight w:val="yellow"/>
        </w:rPr>
        <w:t>5.2</w:t>
      </w:r>
      <w:r w:rsidR="004E48FD" w:rsidRPr="0082039E">
        <w:rPr>
          <w:rFonts w:cs="Times New Roman"/>
          <w:highlight w:val="yellow"/>
        </w:rPr>
        <w:t>.</w:t>
      </w:r>
      <w:r w:rsidRPr="0082039E">
        <w:rPr>
          <w:rFonts w:cs="Times New Roman"/>
          <w:highlight w:val="yellow"/>
        </w:rPr>
        <w:t xml:space="preserve"> When family members or friends are present with patients, observ</w:t>
      </w:r>
      <w:r w:rsidR="003218DA" w:rsidRPr="0082039E">
        <w:rPr>
          <w:rFonts w:cs="Times New Roman"/>
          <w:highlight w:val="yellow"/>
        </w:rPr>
        <w:t>e</w:t>
      </w:r>
      <w:r w:rsidRPr="0082039E">
        <w:rPr>
          <w:rFonts w:cs="Times New Roman"/>
          <w:highlight w:val="yellow"/>
        </w:rPr>
        <w:t xml:space="preserve"> the interpersonal dynamics</w:t>
      </w:r>
      <w:r w:rsidR="003218DA" w:rsidRPr="0082039E">
        <w:rPr>
          <w:rFonts w:cs="Times New Roman"/>
          <w:highlight w:val="yellow"/>
        </w:rPr>
        <w:t>. This opportunity for observation</w:t>
      </w:r>
      <w:r w:rsidRPr="0082039E">
        <w:rPr>
          <w:rFonts w:cs="Times New Roman"/>
          <w:highlight w:val="yellow"/>
        </w:rPr>
        <w:t xml:space="preserve"> offer</w:t>
      </w:r>
      <w:r w:rsidR="00AA6C3F" w:rsidRPr="0082039E">
        <w:rPr>
          <w:rFonts w:cs="Times New Roman"/>
          <w:highlight w:val="yellow"/>
        </w:rPr>
        <w:t>s</w:t>
      </w:r>
      <w:r w:rsidRPr="0082039E">
        <w:rPr>
          <w:rFonts w:cs="Times New Roman"/>
          <w:highlight w:val="yellow"/>
        </w:rPr>
        <w:t xml:space="preserve"> important information about the patient. Does the family member speak for the patient? Does the patient look to the family member before responding to questions?</w:t>
      </w:r>
    </w:p>
    <w:p w14:paraId="289D36AD" w14:textId="77777777" w:rsidR="00CC630E" w:rsidRPr="0082039E" w:rsidRDefault="00CC630E" w:rsidP="004E48FD">
      <w:pPr>
        <w:tabs>
          <w:tab w:val="left" w:pos="540"/>
          <w:tab w:val="left" w:pos="1080"/>
          <w:tab w:val="left" w:pos="1620"/>
        </w:tabs>
        <w:spacing w:after="0"/>
        <w:rPr>
          <w:rFonts w:cs="Times New Roman"/>
          <w:highlight w:val="yellow"/>
        </w:rPr>
      </w:pPr>
    </w:p>
    <w:p w14:paraId="3247496A" w14:textId="652FDCED" w:rsidR="00274314" w:rsidRDefault="00274314" w:rsidP="004E48FD">
      <w:pPr>
        <w:tabs>
          <w:tab w:val="left" w:pos="540"/>
          <w:tab w:val="left" w:pos="1080"/>
          <w:tab w:val="left" w:pos="1620"/>
        </w:tabs>
        <w:spacing w:after="0"/>
        <w:rPr>
          <w:rFonts w:cs="Times New Roman"/>
        </w:rPr>
      </w:pPr>
      <w:r w:rsidRPr="0082039E">
        <w:rPr>
          <w:rFonts w:cs="Times New Roman"/>
          <w:highlight w:val="yellow"/>
        </w:rPr>
        <w:t>5.3</w:t>
      </w:r>
      <w:r w:rsidR="004E48FD" w:rsidRPr="0082039E">
        <w:rPr>
          <w:rFonts w:cs="Times New Roman"/>
          <w:highlight w:val="yellow"/>
        </w:rPr>
        <w:t>.</w:t>
      </w:r>
      <w:r w:rsidRPr="0082039E">
        <w:rPr>
          <w:rFonts w:cs="Times New Roman"/>
          <w:highlight w:val="yellow"/>
        </w:rPr>
        <w:t xml:space="preserve"> </w:t>
      </w:r>
      <w:r w:rsidR="00AA6C3F" w:rsidRPr="0082039E">
        <w:rPr>
          <w:rFonts w:cs="Times New Roman"/>
          <w:highlight w:val="yellow"/>
        </w:rPr>
        <w:t>Pay a</w:t>
      </w:r>
      <w:r w:rsidRPr="0082039E">
        <w:rPr>
          <w:rFonts w:cs="Times New Roman"/>
          <w:highlight w:val="yellow"/>
        </w:rPr>
        <w:t>ttention to the way you are feeling in the presence of the patient</w:t>
      </w:r>
      <w:r w:rsidR="00AA6C3F" w:rsidRPr="0082039E">
        <w:rPr>
          <w:rFonts w:cs="Times New Roman"/>
          <w:highlight w:val="yellow"/>
        </w:rPr>
        <w:t>, as this</w:t>
      </w:r>
      <w:r w:rsidRPr="0082039E">
        <w:rPr>
          <w:rFonts w:cs="Times New Roman"/>
          <w:highlight w:val="yellow"/>
        </w:rPr>
        <w:t xml:space="preserve"> may prove diagnostically useful, especially in terms of psychiatric illness. While providers must be aware of the pitfalls of countertransference, if the feeling that the patient is triggering in you is not typical or easily explained, there may an underlying explanation in the patient’</w:t>
      </w:r>
      <w:r w:rsidR="00277CE7" w:rsidRPr="0082039E">
        <w:rPr>
          <w:rFonts w:cs="Times New Roman"/>
          <w:highlight w:val="yellow"/>
        </w:rPr>
        <w:t xml:space="preserve">s mental health. For example, an </w:t>
      </w:r>
      <w:r w:rsidR="00A10636" w:rsidRPr="0082039E">
        <w:rPr>
          <w:rFonts w:cs="Times New Roman"/>
          <w:highlight w:val="yellow"/>
        </w:rPr>
        <w:t xml:space="preserve">uncharacteristic </w:t>
      </w:r>
      <w:r w:rsidR="00277CE7" w:rsidRPr="0082039E">
        <w:rPr>
          <w:rFonts w:cs="Times New Roman"/>
          <w:highlight w:val="yellow"/>
        </w:rPr>
        <w:t>feeling</w:t>
      </w:r>
      <w:r w:rsidRPr="0082039E">
        <w:rPr>
          <w:rFonts w:cs="Times New Roman"/>
          <w:highlight w:val="yellow"/>
        </w:rPr>
        <w:t xml:space="preserve"> of sadness in the clinician</w:t>
      </w:r>
      <w:r w:rsidR="00277CE7" w:rsidRPr="0082039E">
        <w:rPr>
          <w:rFonts w:cs="Times New Roman"/>
          <w:highlight w:val="yellow"/>
        </w:rPr>
        <w:t xml:space="preserve"> during the encounter may lead the clinician to consider a diagnosis of major depressive disorder</w:t>
      </w:r>
      <w:r w:rsidRPr="0082039E">
        <w:rPr>
          <w:rFonts w:cs="Times New Roman"/>
          <w:highlight w:val="yellow"/>
        </w:rPr>
        <w:t>.</w:t>
      </w:r>
      <w:r>
        <w:rPr>
          <w:rFonts w:cs="Times New Roman"/>
        </w:rPr>
        <w:t xml:space="preserve"> </w:t>
      </w:r>
    </w:p>
    <w:p w14:paraId="73D834AE" w14:textId="77777777" w:rsidR="00484A2E" w:rsidRPr="00484A2E" w:rsidRDefault="00484A2E" w:rsidP="004E48FD">
      <w:pPr>
        <w:spacing w:after="0"/>
        <w:rPr>
          <w:rFonts w:cs="Times New Roman"/>
        </w:rPr>
      </w:pPr>
    </w:p>
    <w:p w14:paraId="4869FADC" w14:textId="177B6D58" w:rsidR="00D65922" w:rsidRPr="00A614A1" w:rsidRDefault="00D65922" w:rsidP="004E48FD">
      <w:pPr>
        <w:spacing w:after="0"/>
        <w:rPr>
          <w:b/>
          <w:sz w:val="28"/>
        </w:rPr>
      </w:pPr>
      <w:r w:rsidRPr="00A614A1">
        <w:rPr>
          <w:b/>
          <w:sz w:val="28"/>
        </w:rPr>
        <w:t>Summary</w:t>
      </w:r>
      <w:r w:rsidR="004E48FD">
        <w:rPr>
          <w:b/>
          <w:sz w:val="28"/>
        </w:rPr>
        <w:t>:</w:t>
      </w:r>
      <w:r w:rsidRPr="00A614A1">
        <w:rPr>
          <w:b/>
          <w:sz w:val="28"/>
        </w:rPr>
        <w:t xml:space="preserve"> </w:t>
      </w:r>
    </w:p>
    <w:p w14:paraId="24C9A94F" w14:textId="783B6C40" w:rsidR="004473E0" w:rsidRPr="00A614A1" w:rsidRDefault="00D97D82" w:rsidP="004E48FD">
      <w:pPr>
        <w:spacing w:after="0"/>
      </w:pPr>
      <w:r>
        <w:t xml:space="preserve">Observation is an important component of the patient encounter that begins at </w:t>
      </w:r>
      <w:r w:rsidR="008C5A2B">
        <w:t xml:space="preserve">the </w:t>
      </w:r>
      <w:r>
        <w:t xml:space="preserve">first point of contact with the patient. </w:t>
      </w:r>
      <w:r w:rsidR="00D844A3">
        <w:t>Observation relates to information gained by using one’s senses during the examination and encompasses physical findings as well as behavioral</w:t>
      </w:r>
      <w:r w:rsidR="00477E59">
        <w:t>, situational,</w:t>
      </w:r>
      <w:r w:rsidR="00D844A3">
        <w:t xml:space="preserve"> and ancillary observations. </w:t>
      </w:r>
      <w:r w:rsidR="00C0238A">
        <w:t>A specific set of observations make</w:t>
      </w:r>
      <w:r w:rsidR="004A005A">
        <w:t>s</w:t>
      </w:r>
      <w:r w:rsidR="00C0238A">
        <w:t xml:space="preserve"> up the general survey, which should be </w:t>
      </w:r>
      <w:r w:rsidR="00F5445F">
        <w:t xml:space="preserve">a </w:t>
      </w:r>
      <w:r w:rsidR="00C0238A">
        <w:t xml:space="preserve">part of every patient encounter. </w:t>
      </w:r>
      <w:r w:rsidR="00F5445F">
        <w:t xml:space="preserve">Additional observations occur during each organ-specific part of the physical examination, with inspection accounting for the bulk of the skin examination. </w:t>
      </w:r>
      <w:r w:rsidR="00FE5788">
        <w:t xml:space="preserve">In addition to direct observations of the patient, astute clinicians attend to information in the patient’s surroundings and social relationships, as well as the feelings that patients may evoke in </w:t>
      </w:r>
      <w:r w:rsidR="000608C4">
        <w:t>themselves</w:t>
      </w:r>
      <w:r w:rsidR="00D6497C">
        <w:t>,</w:t>
      </w:r>
      <w:r w:rsidR="00FE5788">
        <w:t xml:space="preserve"> as part of </w:t>
      </w:r>
      <w:r w:rsidR="000608C4">
        <w:t>good patient care</w:t>
      </w:r>
      <w:r w:rsidR="00FE5788">
        <w:t>.</w:t>
      </w:r>
    </w:p>
    <w:p w14:paraId="3B506D3C" w14:textId="77777777" w:rsidR="004E48FD" w:rsidRDefault="004E48FD" w:rsidP="004E48FD">
      <w:pPr>
        <w:spacing w:after="0"/>
        <w:rPr>
          <w:b/>
          <w:sz w:val="28"/>
          <w:szCs w:val="28"/>
        </w:rPr>
      </w:pPr>
    </w:p>
    <w:p w14:paraId="6770F7F1" w14:textId="751E7493" w:rsidR="00D309D0" w:rsidRPr="00A614A1" w:rsidRDefault="00D309D0" w:rsidP="004E48FD">
      <w:pPr>
        <w:spacing w:after="0"/>
        <w:rPr>
          <w:b/>
          <w:sz w:val="28"/>
          <w:szCs w:val="28"/>
        </w:rPr>
      </w:pPr>
      <w:commentRangeStart w:id="55"/>
      <w:r w:rsidRPr="00A614A1">
        <w:rPr>
          <w:b/>
          <w:sz w:val="28"/>
          <w:szCs w:val="28"/>
        </w:rPr>
        <w:t>Figures</w:t>
      </w:r>
      <w:r w:rsidR="0075163A">
        <w:rPr>
          <w:b/>
          <w:sz w:val="28"/>
          <w:szCs w:val="28"/>
        </w:rPr>
        <w:t xml:space="preserve"> and legends</w:t>
      </w:r>
      <w:r w:rsidR="004E48FD">
        <w:rPr>
          <w:b/>
          <w:sz w:val="28"/>
          <w:szCs w:val="28"/>
        </w:rPr>
        <w:t>:</w:t>
      </w:r>
      <w:commentRangeEnd w:id="55"/>
      <w:r w:rsidR="00F27FC5">
        <w:rPr>
          <w:rStyle w:val="CommentReference"/>
        </w:rPr>
        <w:commentReference w:id="55"/>
      </w:r>
    </w:p>
    <w:p w14:paraId="73E4B3E3" w14:textId="24D0FDF0" w:rsidR="0063502C" w:rsidRDefault="004E48FD" w:rsidP="004E48FD">
      <w:pPr>
        <w:spacing w:after="0"/>
      </w:pPr>
      <w:commentRangeStart w:id="56"/>
      <w:r>
        <w:t>Figure 1:</w:t>
      </w:r>
      <w:r w:rsidR="0063502C">
        <w:t xml:space="preserve"> Visual inspection of rash. </w:t>
      </w:r>
    </w:p>
    <w:p w14:paraId="00AAB469" w14:textId="77777777" w:rsidR="004E48FD" w:rsidRDefault="004E48FD" w:rsidP="004E48FD">
      <w:pPr>
        <w:spacing w:after="0"/>
      </w:pPr>
    </w:p>
    <w:p w14:paraId="27D5F56A" w14:textId="41590DFB" w:rsidR="0063502C" w:rsidRDefault="004E48FD" w:rsidP="004E48FD">
      <w:pPr>
        <w:spacing w:after="0"/>
      </w:pPr>
      <w:r>
        <w:t>Figure 2:</w:t>
      </w:r>
      <w:r w:rsidR="0063502C">
        <w:t xml:space="preserve"> Palpation during </w:t>
      </w:r>
      <w:r>
        <w:t xml:space="preserve">the </w:t>
      </w:r>
      <w:r w:rsidR="0063502C">
        <w:t xml:space="preserve">exam utilizes </w:t>
      </w:r>
      <w:r>
        <w:t xml:space="preserve">the </w:t>
      </w:r>
      <w:r w:rsidR="0063502C">
        <w:t xml:space="preserve">sense of touch. </w:t>
      </w:r>
    </w:p>
    <w:p w14:paraId="2FD7D9EA" w14:textId="77777777" w:rsidR="004E48FD" w:rsidRDefault="004E48FD" w:rsidP="004E48FD">
      <w:pPr>
        <w:spacing w:after="0"/>
      </w:pPr>
    </w:p>
    <w:p w14:paraId="5634B75A" w14:textId="2C6FF6EC" w:rsidR="0063502C" w:rsidDel="00932F16" w:rsidRDefault="004E48FD" w:rsidP="00F67278">
      <w:pPr>
        <w:spacing w:after="0"/>
        <w:rPr>
          <w:del w:id="57" w:author="Jacob Roundy" w:date="2015-04-01T15:45:00Z"/>
        </w:rPr>
      </w:pPr>
      <w:r>
        <w:t>Figure 3:</w:t>
      </w:r>
      <w:r w:rsidR="0063502C">
        <w:t xml:space="preserve"> Auscultation during </w:t>
      </w:r>
      <w:r>
        <w:t xml:space="preserve">the </w:t>
      </w:r>
      <w:r w:rsidR="0063502C">
        <w:t xml:space="preserve">exam utilizes </w:t>
      </w:r>
      <w:r>
        <w:t xml:space="preserve">the </w:t>
      </w:r>
      <w:r w:rsidR="0063502C">
        <w:t>sense of hearing.</w:t>
      </w:r>
      <w:del w:id="58" w:author="Jacob Roundy" w:date="2015-04-01T15:45:00Z">
        <w:r w:rsidR="0063502C" w:rsidDel="00932F16">
          <w:delText xml:space="preserve"> </w:delText>
        </w:r>
      </w:del>
    </w:p>
    <w:commentRangeEnd w:id="56"/>
    <w:p w14:paraId="3F6ADB5A" w14:textId="30AA408C" w:rsidR="00F773C0" w:rsidRPr="004A005A" w:rsidDel="00932F16" w:rsidRDefault="00574077">
      <w:pPr>
        <w:spacing w:after="0"/>
        <w:rPr>
          <w:del w:id="59" w:author="Jacob Roundy" w:date="2015-04-01T15:45:00Z"/>
        </w:rPr>
        <w:pPrChange w:id="60" w:author="Jacob Roundy" w:date="2015-04-01T15:45:00Z">
          <w:pPr>
            <w:pStyle w:val="PlainText"/>
          </w:pPr>
        </w:pPrChange>
      </w:pPr>
      <w:del w:id="61" w:author="Jacob Roundy" w:date="2015-04-01T15:45:00Z">
        <w:r w:rsidDel="00932F16">
          <w:rPr>
            <w:rStyle w:val="CommentReference"/>
          </w:rPr>
          <w:commentReference w:id="56"/>
        </w:r>
      </w:del>
    </w:p>
    <w:p w14:paraId="2E8E9AAF" w14:textId="77777777" w:rsidR="004E48FD" w:rsidRPr="004A005A" w:rsidRDefault="004E48FD">
      <w:pPr>
        <w:spacing w:after="0"/>
        <w:pPrChange w:id="62" w:author="Jacob Roundy" w:date="2015-04-01T15:45:00Z">
          <w:pPr>
            <w:pStyle w:val="PlainText"/>
          </w:pPr>
        </w:pPrChange>
      </w:pPr>
    </w:p>
    <w:sectPr w:rsidR="004E48FD" w:rsidRPr="004A005A" w:rsidSect="00A4451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nna Sivachenko" w:date="2015-03-31T12:45:00Z" w:initials="AS">
    <w:p w14:paraId="6CFADFD0" w14:textId="3E87F4A3" w:rsidR="00D038BF" w:rsidRDefault="00D038BF">
      <w:pPr>
        <w:pStyle w:val="CommentText"/>
      </w:pPr>
      <w:r>
        <w:rPr>
          <w:rStyle w:val="CommentReference"/>
        </w:rPr>
        <w:annotationRef/>
      </w:r>
      <w:r>
        <w:t>Both percussion and palpation utilize the sense of touch, so I have changed “or” to “and”</w:t>
      </w:r>
    </w:p>
  </w:comment>
  <w:comment w:id="20" w:author="Anna Sivachenko" w:date="2015-03-31T12:40:00Z" w:initials="AS">
    <w:p w14:paraId="40731564" w14:textId="53182F8D" w:rsidR="00B04DF9" w:rsidRDefault="00B04DF9">
      <w:pPr>
        <w:pStyle w:val="CommentText"/>
      </w:pPr>
      <w:r>
        <w:rPr>
          <w:rStyle w:val="CommentReference"/>
        </w:rPr>
        <w:annotationRef/>
      </w:r>
      <w:r>
        <w:t>I highlighted this paragraph now. This is an important point to make I think. For your consideration. AS 0331</w:t>
      </w:r>
    </w:p>
  </w:comment>
  <w:comment w:id="22" w:author="Jaideep Talwalkar" w:date="2015-03-18T13:52:00Z" w:initials="JST">
    <w:p w14:paraId="1CCA277A" w14:textId="77777777" w:rsidR="00E15981" w:rsidRDefault="00E15981">
      <w:pPr>
        <w:pStyle w:val="CommentText"/>
      </w:pPr>
      <w:r>
        <w:rPr>
          <w:rStyle w:val="CommentReference"/>
        </w:rPr>
        <w:annotationRef/>
      </w:r>
      <w:r>
        <w:t xml:space="preserve">I could see multiple images being used briefly throughout this procedure to highlight findings that one might observe with inspection. It would be visually more interesting than a simple video of me demonstrating how I’d do all of this on a patient who has no findings. I defer to your production team on what they think would be best. </w:t>
      </w:r>
    </w:p>
  </w:comment>
  <w:comment w:id="23" w:author="Jessica Stanis" w:date="2015-03-25T15:00:00Z" w:initials="JS">
    <w:p w14:paraId="684D62B1" w14:textId="617480B1" w:rsidR="00574077" w:rsidRDefault="00574077">
      <w:pPr>
        <w:pStyle w:val="CommentText"/>
      </w:pPr>
      <w:r>
        <w:rPr>
          <w:rStyle w:val="CommentReference"/>
        </w:rPr>
        <w:annotationRef/>
      </w:r>
      <w:r>
        <w:t xml:space="preserve">Technically, the video </w:t>
      </w:r>
      <w:r w:rsidR="00EE658E">
        <w:t>footage will capture the</w:t>
      </w:r>
      <w:r>
        <w:t xml:space="preserve"> procedural </w:t>
      </w:r>
      <w:r w:rsidR="00EE658E">
        <w:t xml:space="preserve">steps listed for a focused approach. </w:t>
      </w:r>
    </w:p>
  </w:comment>
  <w:comment w:id="21" w:author="Dennis McGonagle" w:date="2015-04-02T16:22:00Z" w:initials="DM">
    <w:p w14:paraId="0E9B4946" w14:textId="12D15FDB" w:rsidR="005445AB" w:rsidRDefault="005445AB">
      <w:pPr>
        <w:pStyle w:val="CommentText"/>
      </w:pPr>
      <w:r>
        <w:rPr>
          <w:rStyle w:val="CommentReference"/>
        </w:rPr>
        <w:annotationRef/>
      </w:r>
      <w:r>
        <w:t xml:space="preserve">General note- we’ve left the highlighting in this one since it’s already been submitted, but moving forward highlighting will be removed from all manuscripts save the ones that have Procedure sections exceeding 3 pages. </w:t>
      </w:r>
      <w:bookmarkStart w:id="24" w:name="_GoBack"/>
      <w:bookmarkEnd w:id="24"/>
    </w:p>
  </w:comment>
  <w:comment w:id="31" w:author="Anna Sivachenko" w:date="2015-03-31T12:24:00Z" w:initials="AS">
    <w:p w14:paraId="22C8CEB7" w14:textId="11716761" w:rsidR="00F27FC5" w:rsidRDefault="00F27FC5">
      <w:pPr>
        <w:pStyle w:val="CommentText"/>
      </w:pPr>
      <w:r>
        <w:rPr>
          <w:rStyle w:val="CommentReference"/>
        </w:rPr>
        <w:annotationRef/>
      </w:r>
      <w:r>
        <w:t>Organ-specific observations will take an hour to do properly</w:t>
      </w:r>
      <w:r w:rsidR="00F67278">
        <w:t xml:space="preserve">. We thought it best to add one narrative sentence, as the author suggested (I’ve highlighted it for your consideration). Each is fully </w:t>
      </w:r>
      <w:r>
        <w:t>addressed separately for each organ system in the other videos</w:t>
      </w:r>
      <w:r w:rsidR="00F67278">
        <w:t>,</w:t>
      </w:r>
      <w:r>
        <w:t xml:space="preserve"> so </w:t>
      </w:r>
      <w:r w:rsidR="00F67278">
        <w:t xml:space="preserve">there are </w:t>
      </w:r>
      <w:r>
        <w:t>no procedural steps</w:t>
      </w:r>
      <w:r w:rsidR="00F67278">
        <w:t xml:space="preserve"> here</w:t>
      </w:r>
      <w:r>
        <w:t>.</w:t>
      </w:r>
      <w:r w:rsidR="00F67278">
        <w:t xml:space="preserve"> </w:t>
      </w:r>
      <w:r>
        <w:t>AS 0331</w:t>
      </w:r>
    </w:p>
  </w:comment>
  <w:comment w:id="32" w:author="Jessica Stanis" w:date="2015-03-25T14:23:00Z" w:initials="JS">
    <w:p w14:paraId="709F1097" w14:textId="0C6F0010" w:rsidR="00473A3A" w:rsidRDefault="00473A3A">
      <w:pPr>
        <w:pStyle w:val="CommentText"/>
      </w:pPr>
      <w:r>
        <w:rPr>
          <w:rStyle w:val="CommentReference"/>
        </w:rPr>
        <w:annotationRef/>
      </w:r>
      <w:r>
        <w:t>What are the procedural steps that need to be listed here?</w:t>
      </w:r>
    </w:p>
  </w:comment>
  <w:comment w:id="37" w:author="Anna Sivachenko" w:date="2015-03-31T12:37:00Z" w:initials="AS">
    <w:p w14:paraId="0D0E8BF1" w14:textId="7BAB32C3" w:rsidR="00B04DF9" w:rsidRDefault="00B04DF9">
      <w:pPr>
        <w:pStyle w:val="CommentText"/>
      </w:pPr>
      <w:r>
        <w:rPr>
          <w:rStyle w:val="CommentReference"/>
        </w:rPr>
        <w:annotationRef/>
      </w:r>
      <w:r w:rsidR="00F67278">
        <w:t>The skin exam is written as a step-by-</w:t>
      </w:r>
      <w:r>
        <w:t>step instruction here, because it is pretty much b</w:t>
      </w:r>
      <w:r w:rsidR="00F67278">
        <w:t>ased on inspection only. I high</w:t>
      </w:r>
      <w:r>
        <w:t>lighte</w:t>
      </w:r>
      <w:r w:rsidR="00F67278">
        <w:t>d the introductory paragraph</w:t>
      </w:r>
      <w:r>
        <w:t xml:space="preserve"> for your consideration, </w:t>
      </w:r>
      <w:r w:rsidR="00F67278">
        <w:t xml:space="preserve">as </w:t>
      </w:r>
      <w:r>
        <w:t xml:space="preserve">I </w:t>
      </w:r>
      <w:r w:rsidR="00F67278">
        <w:t xml:space="preserve">think it is important (at the very least, the </w:t>
      </w:r>
      <w:r>
        <w:t>first two sentences</w:t>
      </w:r>
      <w:r w:rsidR="00F67278">
        <w:t>)</w:t>
      </w:r>
      <w:r>
        <w:t>. AS 0331</w:t>
      </w:r>
    </w:p>
  </w:comment>
  <w:comment w:id="46" w:author="Jaideep Talwalkar" w:date="2015-03-18T14:42:00Z" w:initials="JST">
    <w:p w14:paraId="1259229A" w14:textId="77777777" w:rsidR="00E15981" w:rsidRDefault="00E15981">
      <w:pPr>
        <w:pStyle w:val="CommentText"/>
      </w:pPr>
      <w:r>
        <w:rPr>
          <w:rStyle w:val="CommentReference"/>
        </w:rPr>
        <w:annotationRef/>
      </w:r>
      <w:r>
        <w:t xml:space="preserve">This is going to be tricky to depict visually. If you already cover this in the neuro exam portion, then I can lump this into section 2 (organ specific). Otherwise, if this needs to be depicted visually, I imagine a video of me talking to the patient with the voiceover going through this stuff, perhaps with a text overlie that outlines the components of the mental status exam. </w:t>
      </w:r>
    </w:p>
  </w:comment>
  <w:comment w:id="45" w:author="Anna Sivachenko" w:date="2015-03-31T12:28:00Z" w:initials="AS">
    <w:p w14:paraId="6976A10D" w14:textId="50E4782F" w:rsidR="00F27FC5" w:rsidRDefault="00F27FC5">
      <w:pPr>
        <w:pStyle w:val="CommentText"/>
      </w:pPr>
      <w:r>
        <w:rPr>
          <w:rStyle w:val="CommentReference"/>
        </w:rPr>
        <w:annotationRef/>
      </w:r>
      <w:r>
        <w:t>I suggest to mention</w:t>
      </w:r>
      <w:r w:rsidR="00F67278">
        <w:t xml:space="preserve">, </w:t>
      </w:r>
      <w:r w:rsidR="00D038BF">
        <w:t>in one short narrative sentence</w:t>
      </w:r>
      <w:r w:rsidR="00F67278">
        <w:t>,</w:t>
      </w:r>
      <w:r w:rsidR="00D038BF">
        <w:t xml:space="preserve"> that</w:t>
      </w:r>
      <w:r>
        <w:t xml:space="preserve"> observation technique is a cornerstone of mental statu</w:t>
      </w:r>
      <w:r w:rsidR="00D038BF">
        <w:t>s exam without de</w:t>
      </w:r>
      <w:r w:rsidR="00F67278">
        <w:t>monstrating how to perform it (</w:t>
      </w:r>
      <w:r w:rsidR="00D038BF">
        <w:t>perhaps</w:t>
      </w:r>
      <w:r w:rsidR="00F67278">
        <w:t>,</w:t>
      </w:r>
      <w:r w:rsidR="00D038BF">
        <w:t xml:space="preserve"> just briefly</w:t>
      </w:r>
      <w:r w:rsidR="00F67278">
        <w:t>,</w:t>
      </w:r>
      <w:r w:rsidR="00D038BF">
        <w:t xml:space="preserve"> showing a physician talking to a patient?) </w:t>
      </w:r>
      <w:r>
        <w:t xml:space="preserve"> AS 0331</w:t>
      </w:r>
    </w:p>
  </w:comment>
  <w:comment w:id="47" w:author="Anna Sivachenko" w:date="2015-03-23T10:48:00Z" w:initials="AS">
    <w:p w14:paraId="7D3872C2" w14:textId="3323DFB5" w:rsidR="00E15981" w:rsidRDefault="00E15981">
      <w:pPr>
        <w:pStyle w:val="CommentText"/>
      </w:pPr>
      <w:r>
        <w:rPr>
          <w:rStyle w:val="CommentReference"/>
        </w:rPr>
        <w:annotationRef/>
      </w:r>
      <w:r>
        <w:t>I suggest to leave this section out.</w:t>
      </w:r>
    </w:p>
  </w:comment>
  <w:comment w:id="48" w:author="Jessica Stanis" w:date="2015-03-25T14:02:00Z" w:initials="JS">
    <w:p w14:paraId="0FCFB5E0" w14:textId="1758BCB5" w:rsidR="00E15981" w:rsidRDefault="00E15981">
      <w:pPr>
        <w:pStyle w:val="CommentText"/>
      </w:pPr>
      <w:r>
        <w:rPr>
          <w:rStyle w:val="CommentReference"/>
        </w:rPr>
        <w:annotationRef/>
      </w:r>
      <w:r>
        <w:t>I agree – we have a separate collection on Mental Status exams.</w:t>
      </w:r>
    </w:p>
  </w:comment>
  <w:comment w:id="49" w:author="Anna Sivachenko" w:date="2015-03-23T10:49:00Z" w:initials="AS">
    <w:p w14:paraId="03A06663" w14:textId="678D7FE8" w:rsidR="00E15981" w:rsidRDefault="00E15981">
      <w:pPr>
        <w:pStyle w:val="CommentText"/>
      </w:pPr>
      <w:r>
        <w:rPr>
          <w:rStyle w:val="CommentReference"/>
        </w:rPr>
        <w:annotationRef/>
      </w:r>
      <w:r>
        <w:t>This is information is good and important but hard to depict. I would try to have it included in the video. AS</w:t>
      </w:r>
    </w:p>
  </w:comment>
  <w:comment w:id="50" w:author="Jessica Stanis" w:date="2015-03-25T14:29:00Z" w:initials="JS">
    <w:p w14:paraId="63C03D58" w14:textId="2FF6488A" w:rsidR="00E15981" w:rsidRDefault="00E15981">
      <w:pPr>
        <w:pStyle w:val="CommentText"/>
      </w:pPr>
      <w:r>
        <w:rPr>
          <w:rStyle w:val="CommentReference"/>
        </w:rPr>
        <w:annotationRef/>
      </w:r>
      <w:r>
        <w:t>I agree that we can film 5.2 and 5.3. Can 5.1 be integrated into the Summary ins</w:t>
      </w:r>
      <w:r w:rsidR="009625A6">
        <w:t>t</w:t>
      </w:r>
      <w:r>
        <w:t>ead?</w:t>
      </w:r>
    </w:p>
  </w:comment>
  <w:comment w:id="51" w:author="Anna Sivachenko" w:date="2015-03-31T12:30:00Z" w:initials="AS">
    <w:p w14:paraId="027BD923" w14:textId="58EFB378" w:rsidR="00F27FC5" w:rsidRDefault="00F27FC5">
      <w:pPr>
        <w:pStyle w:val="CommentText"/>
      </w:pPr>
      <w:r>
        <w:rPr>
          <w:rStyle w:val="CommentReference"/>
        </w:rPr>
        <w:annotationRef/>
      </w:r>
      <w:r>
        <w:t xml:space="preserve">I think that 5.1 is not general enough to be in </w:t>
      </w:r>
      <w:r w:rsidR="00F67278">
        <w:t xml:space="preserve">the </w:t>
      </w:r>
      <w:r>
        <w:t xml:space="preserve">summary. Perhaps there </w:t>
      </w:r>
      <w:r w:rsidR="00F67278">
        <w:t xml:space="preserve">can </w:t>
      </w:r>
      <w:r>
        <w:t xml:space="preserve">be a short narrative sentence to mention that, or just leave it as a part of </w:t>
      </w:r>
      <w:r w:rsidR="00F67278">
        <w:t xml:space="preserve">the </w:t>
      </w:r>
      <w:r>
        <w:t>accompanying manuscript? I removed the highlight</w:t>
      </w:r>
      <w:r w:rsidR="00F67278">
        <w:t>ing,</w:t>
      </w:r>
      <w:r>
        <w:t xml:space="preserve"> just in case. AS 0331</w:t>
      </w:r>
    </w:p>
  </w:comment>
  <w:comment w:id="55" w:author="Anna Sivachenko" w:date="2015-03-31T12:32:00Z" w:initials="AS">
    <w:p w14:paraId="5CE56D1B" w14:textId="7EC4EC50" w:rsidR="00F27FC5" w:rsidRDefault="00F27FC5">
      <w:pPr>
        <w:pStyle w:val="CommentText"/>
      </w:pPr>
      <w:r>
        <w:rPr>
          <w:rStyle w:val="CommentReference"/>
        </w:rPr>
        <w:annotationRef/>
      </w:r>
      <w:r>
        <w:t>Figure 2 and Figure 3 can definitely be captured during the filming – even from different</w:t>
      </w:r>
      <w:r w:rsidR="00B04DF9">
        <w:t xml:space="preserve"> videos of this collection. Showing the inspection of </w:t>
      </w:r>
      <w:r w:rsidR="00F67278">
        <w:t xml:space="preserve">the </w:t>
      </w:r>
      <w:r w:rsidR="00B04DF9">
        <w:t>rash would be nice, but it would require to find a patient with skin lesions</w:t>
      </w:r>
      <w:r w:rsidR="00932F16">
        <w:t>,</w:t>
      </w:r>
      <w:r w:rsidR="00B04DF9">
        <w:t xml:space="preserve"> and this might pres</w:t>
      </w:r>
      <w:r w:rsidR="00932F16">
        <w:t>ent a challenge. The images</w:t>
      </w:r>
      <w:r w:rsidR="00B04DF9">
        <w:t xml:space="preserve"> we sent along as suggested figures</w:t>
      </w:r>
      <w:r w:rsidR="00D038BF">
        <w:t xml:space="preserve"> do not have to be reproduced (</w:t>
      </w:r>
      <w:r w:rsidR="00B04DF9">
        <w:t xml:space="preserve">they have been downloaded from </w:t>
      </w:r>
      <w:proofErr w:type="spellStart"/>
      <w:r w:rsidR="00B04DF9">
        <w:t>Shutterstock</w:t>
      </w:r>
      <w:proofErr w:type="spellEnd"/>
      <w:r w:rsidR="00B04DF9">
        <w:t xml:space="preserve">). In my personal opinion, all these figures </w:t>
      </w:r>
      <w:r w:rsidR="00932F16">
        <w:t xml:space="preserve">are </w:t>
      </w:r>
      <w:r w:rsidR="00B04DF9">
        <w:t>only needed for accompanying manuscript, but not for the video itself, except Figure 1. AS 0331</w:t>
      </w:r>
    </w:p>
  </w:comment>
  <w:comment w:id="56" w:author="Jessica Stanis" w:date="2015-03-25T14:32:00Z" w:initials="JS">
    <w:p w14:paraId="49C6C978" w14:textId="728B6277" w:rsidR="00574077" w:rsidRDefault="00574077">
      <w:pPr>
        <w:pStyle w:val="CommentText"/>
      </w:pPr>
      <w:r>
        <w:rPr>
          <w:rStyle w:val="CommentReference"/>
        </w:rPr>
        <w:annotationRef/>
      </w:r>
      <w:r>
        <w:t>Could we capture these shots during filming instead of using still images?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FADFD0" w15:done="0"/>
  <w15:commentEx w15:paraId="40731564" w15:done="0"/>
  <w15:commentEx w15:paraId="1CCA277A" w15:done="0"/>
  <w15:commentEx w15:paraId="684D62B1" w15:done="0"/>
  <w15:commentEx w15:paraId="0E9B4946" w15:done="0"/>
  <w15:commentEx w15:paraId="22C8CEB7" w15:done="0"/>
  <w15:commentEx w15:paraId="709F1097" w15:done="0"/>
  <w15:commentEx w15:paraId="0D0E8BF1" w15:done="0"/>
  <w15:commentEx w15:paraId="1259229A" w15:done="0"/>
  <w15:commentEx w15:paraId="6976A10D" w15:done="0"/>
  <w15:commentEx w15:paraId="7D3872C2" w15:done="0"/>
  <w15:commentEx w15:paraId="0FCFB5E0" w15:done="0"/>
  <w15:commentEx w15:paraId="03A06663" w15:done="0"/>
  <w15:commentEx w15:paraId="63C03D58" w15:done="0"/>
  <w15:commentEx w15:paraId="027BD923" w15:done="0"/>
  <w15:commentEx w15:paraId="5CE56D1B" w15:done="0"/>
  <w15:commentEx w15:paraId="49C6C97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E0FD7"/>
    <w:multiLevelType w:val="hybridMultilevel"/>
    <w:tmpl w:val="E632B386"/>
    <w:lvl w:ilvl="0" w:tplc="69A8F12C">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2331E"/>
    <w:rsid w:val="00056DC9"/>
    <w:rsid w:val="000608C4"/>
    <w:rsid w:val="00065390"/>
    <w:rsid w:val="00066BB1"/>
    <w:rsid w:val="000A30A1"/>
    <w:rsid w:val="000C5FE7"/>
    <w:rsid w:val="000E2CF7"/>
    <w:rsid w:val="000E4797"/>
    <w:rsid w:val="0012456F"/>
    <w:rsid w:val="00194406"/>
    <w:rsid w:val="001A434A"/>
    <w:rsid w:val="001B426F"/>
    <w:rsid w:val="001F0B30"/>
    <w:rsid w:val="001F7308"/>
    <w:rsid w:val="00207724"/>
    <w:rsid w:val="002151FD"/>
    <w:rsid w:val="00274314"/>
    <w:rsid w:val="00277CE7"/>
    <w:rsid w:val="00293B08"/>
    <w:rsid w:val="002A5644"/>
    <w:rsid w:val="002B401B"/>
    <w:rsid w:val="002C4BCD"/>
    <w:rsid w:val="002E7274"/>
    <w:rsid w:val="00311774"/>
    <w:rsid w:val="00311996"/>
    <w:rsid w:val="00316EE9"/>
    <w:rsid w:val="003218DA"/>
    <w:rsid w:val="003258E4"/>
    <w:rsid w:val="0033643F"/>
    <w:rsid w:val="00344339"/>
    <w:rsid w:val="00346A65"/>
    <w:rsid w:val="00361421"/>
    <w:rsid w:val="003765CB"/>
    <w:rsid w:val="00386516"/>
    <w:rsid w:val="003877D5"/>
    <w:rsid w:val="00392BF9"/>
    <w:rsid w:val="003976DE"/>
    <w:rsid w:val="003A70D8"/>
    <w:rsid w:val="00404E63"/>
    <w:rsid w:val="0042318A"/>
    <w:rsid w:val="0043400C"/>
    <w:rsid w:val="004352F6"/>
    <w:rsid w:val="00442B16"/>
    <w:rsid w:val="004473E0"/>
    <w:rsid w:val="00447AC0"/>
    <w:rsid w:val="00465EEF"/>
    <w:rsid w:val="00473A3A"/>
    <w:rsid w:val="00477E59"/>
    <w:rsid w:val="00484A2E"/>
    <w:rsid w:val="00486234"/>
    <w:rsid w:val="004A005A"/>
    <w:rsid w:val="004B7FC5"/>
    <w:rsid w:val="004C01AF"/>
    <w:rsid w:val="004D2B47"/>
    <w:rsid w:val="004E48FD"/>
    <w:rsid w:val="004F129F"/>
    <w:rsid w:val="0051183D"/>
    <w:rsid w:val="00517055"/>
    <w:rsid w:val="00531953"/>
    <w:rsid w:val="005369B4"/>
    <w:rsid w:val="00540F5A"/>
    <w:rsid w:val="005445AB"/>
    <w:rsid w:val="00553209"/>
    <w:rsid w:val="005649C6"/>
    <w:rsid w:val="005659C1"/>
    <w:rsid w:val="00574077"/>
    <w:rsid w:val="0058032E"/>
    <w:rsid w:val="005B30B3"/>
    <w:rsid w:val="005B4157"/>
    <w:rsid w:val="005D04A7"/>
    <w:rsid w:val="006044FC"/>
    <w:rsid w:val="00621C79"/>
    <w:rsid w:val="0063502C"/>
    <w:rsid w:val="0064043E"/>
    <w:rsid w:val="00641146"/>
    <w:rsid w:val="0064518D"/>
    <w:rsid w:val="006460DF"/>
    <w:rsid w:val="00647E60"/>
    <w:rsid w:val="00654548"/>
    <w:rsid w:val="006565A2"/>
    <w:rsid w:val="00660392"/>
    <w:rsid w:val="00661F30"/>
    <w:rsid w:val="0067162A"/>
    <w:rsid w:val="00687C96"/>
    <w:rsid w:val="006941D9"/>
    <w:rsid w:val="00694EC0"/>
    <w:rsid w:val="006A4296"/>
    <w:rsid w:val="006C2567"/>
    <w:rsid w:val="006E281E"/>
    <w:rsid w:val="006E5EC2"/>
    <w:rsid w:val="00702401"/>
    <w:rsid w:val="00703C41"/>
    <w:rsid w:val="00704C4A"/>
    <w:rsid w:val="0070649E"/>
    <w:rsid w:val="00710198"/>
    <w:rsid w:val="0075163A"/>
    <w:rsid w:val="00774387"/>
    <w:rsid w:val="00795059"/>
    <w:rsid w:val="007D6AD7"/>
    <w:rsid w:val="007E1378"/>
    <w:rsid w:val="007E1F95"/>
    <w:rsid w:val="007F3B0A"/>
    <w:rsid w:val="007F3D60"/>
    <w:rsid w:val="0082039E"/>
    <w:rsid w:val="0083695C"/>
    <w:rsid w:val="00855EEF"/>
    <w:rsid w:val="00871B10"/>
    <w:rsid w:val="00874250"/>
    <w:rsid w:val="00880652"/>
    <w:rsid w:val="008C1030"/>
    <w:rsid w:val="008C5A2B"/>
    <w:rsid w:val="008D2D84"/>
    <w:rsid w:val="008E1DB4"/>
    <w:rsid w:val="0091237E"/>
    <w:rsid w:val="00915699"/>
    <w:rsid w:val="00932F16"/>
    <w:rsid w:val="00933146"/>
    <w:rsid w:val="00945C7C"/>
    <w:rsid w:val="009625A6"/>
    <w:rsid w:val="00962834"/>
    <w:rsid w:val="00983A18"/>
    <w:rsid w:val="00993AC3"/>
    <w:rsid w:val="009C3635"/>
    <w:rsid w:val="009C3AD6"/>
    <w:rsid w:val="009D6D3A"/>
    <w:rsid w:val="009F052F"/>
    <w:rsid w:val="00A10636"/>
    <w:rsid w:val="00A4451A"/>
    <w:rsid w:val="00A614A1"/>
    <w:rsid w:val="00A7716F"/>
    <w:rsid w:val="00AA3783"/>
    <w:rsid w:val="00AA6C3F"/>
    <w:rsid w:val="00AB015B"/>
    <w:rsid w:val="00AC1AF4"/>
    <w:rsid w:val="00AD3664"/>
    <w:rsid w:val="00AF4969"/>
    <w:rsid w:val="00B04DF9"/>
    <w:rsid w:val="00B106D7"/>
    <w:rsid w:val="00B153A4"/>
    <w:rsid w:val="00B27F63"/>
    <w:rsid w:val="00B31E56"/>
    <w:rsid w:val="00B36C41"/>
    <w:rsid w:val="00B441F0"/>
    <w:rsid w:val="00B50B9B"/>
    <w:rsid w:val="00B55B01"/>
    <w:rsid w:val="00B93190"/>
    <w:rsid w:val="00BA1DCA"/>
    <w:rsid w:val="00BB18C8"/>
    <w:rsid w:val="00BC20C6"/>
    <w:rsid w:val="00BD4645"/>
    <w:rsid w:val="00BF1703"/>
    <w:rsid w:val="00BF42B9"/>
    <w:rsid w:val="00C0238A"/>
    <w:rsid w:val="00C042D8"/>
    <w:rsid w:val="00C43ED0"/>
    <w:rsid w:val="00C9423D"/>
    <w:rsid w:val="00CA5CA9"/>
    <w:rsid w:val="00CC630E"/>
    <w:rsid w:val="00CC7695"/>
    <w:rsid w:val="00CE122E"/>
    <w:rsid w:val="00CF46B3"/>
    <w:rsid w:val="00D038BF"/>
    <w:rsid w:val="00D11538"/>
    <w:rsid w:val="00D223C4"/>
    <w:rsid w:val="00D309D0"/>
    <w:rsid w:val="00D57B65"/>
    <w:rsid w:val="00D6497C"/>
    <w:rsid w:val="00D65922"/>
    <w:rsid w:val="00D844A3"/>
    <w:rsid w:val="00D94E31"/>
    <w:rsid w:val="00D97D82"/>
    <w:rsid w:val="00D97ED9"/>
    <w:rsid w:val="00DB569D"/>
    <w:rsid w:val="00DE5732"/>
    <w:rsid w:val="00E10ABF"/>
    <w:rsid w:val="00E15981"/>
    <w:rsid w:val="00E1748A"/>
    <w:rsid w:val="00E21BEA"/>
    <w:rsid w:val="00E30186"/>
    <w:rsid w:val="00E32C2A"/>
    <w:rsid w:val="00E70A05"/>
    <w:rsid w:val="00E74FE5"/>
    <w:rsid w:val="00E80F3B"/>
    <w:rsid w:val="00E86545"/>
    <w:rsid w:val="00EA3FF2"/>
    <w:rsid w:val="00EA739C"/>
    <w:rsid w:val="00EB08F9"/>
    <w:rsid w:val="00EE1A2C"/>
    <w:rsid w:val="00EE5421"/>
    <w:rsid w:val="00EE658E"/>
    <w:rsid w:val="00F27975"/>
    <w:rsid w:val="00F27FC5"/>
    <w:rsid w:val="00F51C97"/>
    <w:rsid w:val="00F5445F"/>
    <w:rsid w:val="00F67278"/>
    <w:rsid w:val="00F76738"/>
    <w:rsid w:val="00F773C0"/>
    <w:rsid w:val="00F929E8"/>
    <w:rsid w:val="00FA0523"/>
    <w:rsid w:val="00FA142F"/>
    <w:rsid w:val="00FA5323"/>
    <w:rsid w:val="00FE2C38"/>
    <w:rsid w:val="00FE5788"/>
    <w:rsid w:val="00FF4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ACD23C"/>
  <w15:docId w15:val="{96371987-3C19-4792-9DC0-EF9E89C17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paragraph" w:styleId="NoSpacing">
    <w:name w:val="No Spacing"/>
    <w:uiPriority w:val="1"/>
    <w:qFormat/>
    <w:rsid w:val="003443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4330">
      <w:bodyDiv w:val="1"/>
      <w:marLeft w:val="0"/>
      <w:marRight w:val="0"/>
      <w:marTop w:val="0"/>
      <w:marBottom w:val="0"/>
      <w:divBdr>
        <w:top w:val="none" w:sz="0" w:space="0" w:color="auto"/>
        <w:left w:val="none" w:sz="0" w:space="0" w:color="auto"/>
        <w:bottom w:val="none" w:sz="0" w:space="0" w:color="auto"/>
        <w:right w:val="none" w:sz="0" w:space="0" w:color="auto"/>
      </w:divBdr>
    </w:div>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EFFD4-6AAB-422C-B78E-60E316917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1235</Words>
  <Characters>7045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dcterms:created xsi:type="dcterms:W3CDTF">2015-04-02T20:23:00Z</dcterms:created>
  <dcterms:modified xsi:type="dcterms:W3CDTF">2015-04-02T20:23:00Z</dcterms:modified>
</cp:coreProperties>
</file>