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F6CEC" w14:textId="52F10700" w:rsidR="0023614C" w:rsidRPr="00E072BF" w:rsidRDefault="0023614C" w:rsidP="0023614C">
      <w:pPr>
        <w:widowControl w:val="0"/>
        <w:autoSpaceDE w:val="0"/>
        <w:autoSpaceDN w:val="0"/>
        <w:adjustRightInd w:val="0"/>
        <w:rPr>
          <w:rFonts w:asciiTheme="minorHAnsi" w:hAnsiTheme="minorHAnsi"/>
          <w:b/>
          <w:bCs/>
        </w:rPr>
      </w:pPr>
      <w:r w:rsidRPr="00E072BF">
        <w:rPr>
          <w:rFonts w:asciiTheme="minorHAnsi" w:hAnsiTheme="minorHAnsi"/>
          <w:b/>
          <w:bCs/>
          <w:sz w:val="28"/>
        </w:rPr>
        <w:t>Author Names:</w:t>
      </w:r>
      <w:r w:rsidRPr="00E072BF">
        <w:rPr>
          <w:rFonts w:asciiTheme="minorHAnsi" w:hAnsiTheme="minorHAnsi"/>
          <w:b/>
          <w:bCs/>
        </w:rPr>
        <w:t xml:space="preserve"> </w:t>
      </w:r>
      <w:r w:rsidR="0069610D" w:rsidRPr="00E072BF">
        <w:rPr>
          <w:rFonts w:asciiTheme="minorHAnsi" w:hAnsiTheme="minorHAnsi"/>
          <w:color w:val="000000"/>
          <w:szCs w:val="22"/>
          <w:shd w:val="clear" w:color="auto" w:fill="FFFFFF"/>
        </w:rPr>
        <w:t>Alexandra Duncan and Tiffany Cook</w:t>
      </w:r>
    </w:p>
    <w:p w14:paraId="4C2C9AE9" w14:textId="4B276520"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
          <w:bCs/>
          <w:sz w:val="28"/>
        </w:rPr>
        <w:t>Clinical Skills Education Title</w:t>
      </w:r>
      <w:r w:rsidRPr="00E072BF">
        <w:rPr>
          <w:rFonts w:asciiTheme="minorHAnsi" w:hAnsiTheme="minorHAnsi"/>
          <w:sz w:val="28"/>
        </w:rPr>
        <w:t>:</w:t>
      </w:r>
      <w:r w:rsidRPr="00E072BF">
        <w:rPr>
          <w:rFonts w:asciiTheme="minorHAnsi" w:hAnsiTheme="minorHAnsi"/>
        </w:rPr>
        <w:t xml:space="preserve"> </w:t>
      </w:r>
      <w:r w:rsidRPr="00E072BF">
        <w:rPr>
          <w:rFonts w:asciiTheme="minorHAnsi" w:hAnsiTheme="minorHAnsi"/>
          <w:bCs/>
        </w:rPr>
        <w:t>Comprehensive Breast Exam</w:t>
      </w:r>
    </w:p>
    <w:p w14:paraId="663FAA6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
          <w:bCs/>
        </w:rPr>
        <w:t> </w:t>
      </w:r>
    </w:p>
    <w:p w14:paraId="3379B98B" w14:textId="77777777" w:rsidR="0023614C" w:rsidRDefault="0023614C" w:rsidP="0023614C">
      <w:pPr>
        <w:widowControl w:val="0"/>
        <w:autoSpaceDE w:val="0"/>
        <w:autoSpaceDN w:val="0"/>
        <w:adjustRightInd w:val="0"/>
        <w:rPr>
          <w:ins w:id="0" w:author="Anna Sivachenko" w:date="2015-04-06T10:32:00Z"/>
          <w:rFonts w:asciiTheme="minorHAnsi" w:hAnsiTheme="minorHAnsi"/>
          <w:b/>
          <w:bCs/>
          <w:sz w:val="28"/>
        </w:rPr>
      </w:pPr>
      <w:commentRangeStart w:id="1"/>
      <w:r w:rsidRPr="00E072BF">
        <w:rPr>
          <w:rFonts w:asciiTheme="minorHAnsi" w:hAnsiTheme="minorHAnsi"/>
          <w:b/>
          <w:bCs/>
          <w:sz w:val="28"/>
        </w:rPr>
        <w:t>Overview</w:t>
      </w:r>
      <w:commentRangeEnd w:id="1"/>
      <w:r w:rsidR="001A7BF9">
        <w:rPr>
          <w:rStyle w:val="CommentReference"/>
        </w:rPr>
        <w:commentReference w:id="1"/>
      </w:r>
    </w:p>
    <w:p w14:paraId="7F411126" w14:textId="77777777" w:rsidR="00ED5189" w:rsidRPr="00E072BF" w:rsidRDefault="00ED5189" w:rsidP="0023614C">
      <w:pPr>
        <w:widowControl w:val="0"/>
        <w:autoSpaceDE w:val="0"/>
        <w:autoSpaceDN w:val="0"/>
        <w:adjustRightInd w:val="0"/>
        <w:rPr>
          <w:rFonts w:asciiTheme="minorHAnsi" w:hAnsiTheme="minorHAnsi"/>
          <w:b/>
          <w:bCs/>
          <w:sz w:val="28"/>
        </w:rPr>
      </w:pPr>
    </w:p>
    <w:p w14:paraId="41323B60" w14:textId="0C15D54F" w:rsidR="00D143D9" w:rsidRPr="00E95F5B" w:rsidRDefault="00987E17" w:rsidP="00AE15EB">
      <w:pPr>
        <w:widowControl w:val="0"/>
        <w:autoSpaceDE w:val="0"/>
        <w:autoSpaceDN w:val="0"/>
        <w:adjustRightInd w:val="0"/>
        <w:rPr>
          <w:rFonts w:asciiTheme="minorHAnsi" w:hAnsiTheme="minorHAnsi"/>
          <w:bCs/>
        </w:rPr>
      </w:pPr>
      <w:r w:rsidRPr="00E03F16">
        <w:rPr>
          <w:rFonts w:asciiTheme="minorHAnsi" w:hAnsiTheme="minorHAnsi"/>
        </w:rPr>
        <w:t xml:space="preserve">Breast exams are a </w:t>
      </w:r>
      <w:r w:rsidR="005403D3" w:rsidRPr="00E03F16">
        <w:rPr>
          <w:rFonts w:asciiTheme="minorHAnsi" w:hAnsiTheme="minorHAnsi"/>
        </w:rPr>
        <w:t>key</w:t>
      </w:r>
      <w:r w:rsidRPr="00E03F16">
        <w:rPr>
          <w:rFonts w:asciiTheme="minorHAnsi" w:hAnsiTheme="minorHAnsi"/>
        </w:rPr>
        <w:t xml:space="preserve"> part of a</w:t>
      </w:r>
      <w:r w:rsidR="00F85E82" w:rsidRPr="00E03F16">
        <w:rPr>
          <w:rFonts w:asciiTheme="minorHAnsi" w:hAnsiTheme="minorHAnsi"/>
        </w:rPr>
        <w:t xml:space="preserve">n annual gynecological </w:t>
      </w:r>
      <w:r w:rsidRPr="00E03F16">
        <w:rPr>
          <w:rFonts w:asciiTheme="minorHAnsi" w:hAnsiTheme="minorHAnsi"/>
        </w:rPr>
        <w:t>exa</w:t>
      </w:r>
      <w:r w:rsidR="004400D1" w:rsidRPr="00E03F16">
        <w:rPr>
          <w:rFonts w:asciiTheme="minorHAnsi" w:hAnsiTheme="minorHAnsi"/>
        </w:rPr>
        <w:t>m</w:t>
      </w:r>
      <w:r w:rsidR="0091288A" w:rsidRPr="00E03F16">
        <w:rPr>
          <w:rFonts w:asciiTheme="minorHAnsi" w:hAnsiTheme="minorHAnsi"/>
        </w:rPr>
        <w:t xml:space="preserve"> and are</w:t>
      </w:r>
      <w:r w:rsidR="00F768CF" w:rsidRPr="00E03F16">
        <w:rPr>
          <w:rFonts w:asciiTheme="minorHAnsi" w:hAnsiTheme="minorHAnsi"/>
        </w:rPr>
        <w:t xml:space="preserve"> important for all patients, no matter their </w:t>
      </w:r>
      <w:r w:rsidR="00D143D9" w:rsidRPr="00E03F16">
        <w:rPr>
          <w:rFonts w:asciiTheme="minorHAnsi" w:hAnsiTheme="minorHAnsi"/>
        </w:rPr>
        <w:t xml:space="preserve">sex or </w:t>
      </w:r>
      <w:r w:rsidR="00F768CF" w:rsidRPr="00E03F16">
        <w:rPr>
          <w:rFonts w:asciiTheme="minorHAnsi" w:hAnsiTheme="minorHAnsi"/>
        </w:rPr>
        <w:t>gender</w:t>
      </w:r>
      <w:r w:rsidR="00D143D9" w:rsidRPr="00E03F16">
        <w:rPr>
          <w:rFonts w:asciiTheme="minorHAnsi" w:hAnsiTheme="minorHAnsi"/>
        </w:rPr>
        <w:t xml:space="preserve"> expression.</w:t>
      </w:r>
      <w:r w:rsidR="00F85E82" w:rsidRPr="00E03F16">
        <w:rPr>
          <w:rFonts w:asciiTheme="minorHAnsi" w:hAnsiTheme="minorHAnsi"/>
        </w:rPr>
        <w:t xml:space="preserve"> </w:t>
      </w:r>
      <w:r w:rsidR="00541ED4" w:rsidRPr="00E03F16">
        <w:rPr>
          <w:rFonts w:asciiTheme="minorHAnsi" w:hAnsiTheme="minorHAnsi"/>
        </w:rPr>
        <w:t>1 in 8 women will be diagnosed with breast cancer; male</w:t>
      </w:r>
      <w:r w:rsidR="00687B1B" w:rsidRPr="00E03F16">
        <w:rPr>
          <w:rFonts w:asciiTheme="minorHAnsi" w:hAnsiTheme="minorHAnsi"/>
        </w:rPr>
        <w:t xml:space="preserve"> breast cancer, though less common</w:t>
      </w:r>
      <w:r w:rsidR="00541ED4" w:rsidRPr="00E03F16">
        <w:rPr>
          <w:rFonts w:asciiTheme="minorHAnsi" w:hAnsiTheme="minorHAnsi"/>
        </w:rPr>
        <w:t xml:space="preserve">, has a lifetime incidence of </w:t>
      </w:r>
      <w:r w:rsidR="003C76AF" w:rsidRPr="00E03F16">
        <w:rPr>
          <w:rFonts w:asciiTheme="minorHAnsi" w:hAnsiTheme="minorHAnsi"/>
        </w:rPr>
        <w:t>1 in 1000</w:t>
      </w:r>
      <w:r w:rsidR="00D143D9" w:rsidRPr="00E03F16">
        <w:rPr>
          <w:rFonts w:asciiTheme="minorHAnsi" w:hAnsiTheme="minorHAnsi"/>
        </w:rPr>
        <w:t>.</w:t>
      </w:r>
    </w:p>
    <w:p w14:paraId="0861D3B6" w14:textId="77777777" w:rsidR="008300E4" w:rsidRPr="00E03F16" w:rsidRDefault="008300E4" w:rsidP="00AE15EB">
      <w:pPr>
        <w:widowControl w:val="0"/>
        <w:autoSpaceDE w:val="0"/>
        <w:autoSpaceDN w:val="0"/>
        <w:adjustRightInd w:val="0"/>
        <w:rPr>
          <w:rFonts w:asciiTheme="minorHAnsi" w:hAnsiTheme="minorHAnsi"/>
          <w:bCs/>
        </w:rPr>
      </w:pPr>
    </w:p>
    <w:p w14:paraId="3F1CBB86" w14:textId="2F66320A" w:rsidR="00D143D9" w:rsidRPr="00E03F16" w:rsidRDefault="00D143D9" w:rsidP="00AE15EB">
      <w:pPr>
        <w:widowControl w:val="0"/>
        <w:autoSpaceDE w:val="0"/>
        <w:autoSpaceDN w:val="0"/>
        <w:adjustRightInd w:val="0"/>
        <w:rPr>
          <w:rFonts w:asciiTheme="minorHAnsi" w:hAnsiTheme="minorHAnsi"/>
          <w:bCs/>
        </w:rPr>
      </w:pPr>
      <w:commentRangeStart w:id="2"/>
      <w:r w:rsidRPr="00E03F16">
        <w:rPr>
          <w:rFonts w:asciiTheme="minorHAnsi" w:hAnsiTheme="minorHAnsi"/>
          <w:bCs/>
        </w:rPr>
        <w:t xml:space="preserve">The breast exam can feel invasive to patients, so it is important to do everything </w:t>
      </w:r>
      <w:r w:rsidR="001D2C11" w:rsidRPr="00E03F16">
        <w:rPr>
          <w:rFonts w:asciiTheme="minorHAnsi" w:hAnsiTheme="minorHAnsi"/>
          <w:bCs/>
        </w:rPr>
        <w:t>possible</w:t>
      </w:r>
      <w:r w:rsidRPr="00E03F16">
        <w:rPr>
          <w:rFonts w:asciiTheme="minorHAnsi" w:hAnsiTheme="minorHAnsi"/>
          <w:bCs/>
        </w:rPr>
        <w:t xml:space="preserve"> to make </w:t>
      </w:r>
      <w:r w:rsidR="001D2C11" w:rsidRPr="00E03F16">
        <w:rPr>
          <w:rFonts w:asciiTheme="minorHAnsi" w:hAnsiTheme="minorHAnsi"/>
          <w:bCs/>
        </w:rPr>
        <w:t>the</w:t>
      </w:r>
      <w:r w:rsidRPr="00E03F16">
        <w:rPr>
          <w:rFonts w:asciiTheme="minorHAnsi" w:hAnsiTheme="minorHAnsi"/>
          <w:bCs/>
        </w:rPr>
        <w:t xml:space="preserve"> patient</w:t>
      </w:r>
      <w:r w:rsidR="001D2C11" w:rsidRPr="00E03F16">
        <w:rPr>
          <w:rFonts w:asciiTheme="minorHAnsi" w:hAnsiTheme="minorHAnsi"/>
          <w:bCs/>
        </w:rPr>
        <w:t>s</w:t>
      </w:r>
      <w:r w:rsidRPr="00E03F16">
        <w:rPr>
          <w:rFonts w:asciiTheme="minorHAnsi" w:hAnsiTheme="minorHAnsi"/>
          <w:bCs/>
        </w:rPr>
        <w:t xml:space="preserve"> feel comfortable and empowered</w:t>
      </w:r>
      <w:r w:rsidR="001D2C11" w:rsidRPr="00E03F16">
        <w:rPr>
          <w:rFonts w:asciiTheme="minorHAnsi" w:hAnsiTheme="minorHAnsi"/>
          <w:bCs/>
        </w:rPr>
        <w:t>,</w:t>
      </w:r>
      <w:r w:rsidRPr="00E03F16">
        <w:rPr>
          <w:rFonts w:asciiTheme="minorHAnsi" w:hAnsiTheme="minorHAnsi"/>
          <w:bCs/>
        </w:rPr>
        <w:t xml:space="preserve"> rather than vulnerable</w:t>
      </w:r>
      <w:r w:rsidRPr="00E95F5B">
        <w:rPr>
          <w:rFonts w:asciiTheme="minorHAnsi" w:hAnsiTheme="minorHAnsi"/>
          <w:bCs/>
        </w:rPr>
        <w:t xml:space="preserve">. </w:t>
      </w:r>
      <w:commentRangeEnd w:id="2"/>
      <w:r w:rsidR="001A7BF9">
        <w:rPr>
          <w:rStyle w:val="CommentReference"/>
        </w:rPr>
        <w:commentReference w:id="2"/>
      </w:r>
      <w:r w:rsidR="001D2C11" w:rsidRPr="00E03F16">
        <w:rPr>
          <w:rFonts w:asciiTheme="minorHAnsi" w:hAnsiTheme="minorHAnsi"/>
          <w:bCs/>
        </w:rPr>
        <w:t xml:space="preserve">An examiner should </w:t>
      </w:r>
      <w:r w:rsidR="0020523C" w:rsidRPr="00E03F16">
        <w:rPr>
          <w:rFonts w:asciiTheme="minorHAnsi" w:hAnsiTheme="minorHAnsi"/>
          <w:bCs/>
        </w:rPr>
        <w:t xml:space="preserve">be aware of what </w:t>
      </w:r>
      <w:r w:rsidR="001D2C11" w:rsidRPr="00E03F16">
        <w:rPr>
          <w:rFonts w:asciiTheme="minorHAnsi" w:hAnsiTheme="minorHAnsi"/>
          <w:bCs/>
        </w:rPr>
        <w:t>they</w:t>
      </w:r>
      <w:r w:rsidR="0020523C" w:rsidRPr="00E03F16">
        <w:rPr>
          <w:rFonts w:asciiTheme="minorHAnsi" w:hAnsiTheme="minorHAnsi"/>
          <w:bCs/>
        </w:rPr>
        <w:t xml:space="preserve"> are communicating, both verbally and non-verbally, and give </w:t>
      </w:r>
      <w:r w:rsidR="001D2C11" w:rsidRPr="00E03F16">
        <w:rPr>
          <w:rFonts w:asciiTheme="minorHAnsi" w:hAnsiTheme="minorHAnsi"/>
          <w:bCs/>
        </w:rPr>
        <w:t>their</w:t>
      </w:r>
      <w:r w:rsidR="0020523C" w:rsidRPr="00E03F16">
        <w:rPr>
          <w:rFonts w:asciiTheme="minorHAnsi" w:hAnsiTheme="minorHAnsi"/>
          <w:bCs/>
        </w:rPr>
        <w:t xml:space="preserve"> patient</w:t>
      </w:r>
      <w:r w:rsidR="00D83E9F" w:rsidRPr="00E03F16">
        <w:rPr>
          <w:rFonts w:asciiTheme="minorHAnsi" w:hAnsiTheme="minorHAnsi"/>
          <w:bCs/>
        </w:rPr>
        <w:t>s</w:t>
      </w:r>
      <w:r w:rsidR="0020523C" w:rsidRPr="00E03F16">
        <w:rPr>
          <w:rFonts w:asciiTheme="minorHAnsi" w:hAnsiTheme="minorHAnsi"/>
          <w:bCs/>
        </w:rPr>
        <w:t xml:space="preserve"> control wherever possible (for instance, always allowing them to remove their own gown</w:t>
      </w:r>
      <w:r w:rsidR="00D83E9F" w:rsidRPr="00E03F16">
        <w:rPr>
          <w:rFonts w:asciiTheme="minorHAnsi" w:hAnsiTheme="minorHAnsi"/>
          <w:bCs/>
        </w:rPr>
        <w:t>s</w:t>
      </w:r>
      <w:r w:rsidR="0020523C" w:rsidRPr="00E03F16">
        <w:rPr>
          <w:rFonts w:asciiTheme="minorHAnsi" w:hAnsiTheme="minorHAnsi"/>
          <w:bCs/>
        </w:rPr>
        <w:t>).</w:t>
      </w:r>
      <w:r w:rsidR="00CD7ED1" w:rsidRPr="00E03F16">
        <w:rPr>
          <w:rFonts w:asciiTheme="minorHAnsi" w:hAnsiTheme="minorHAnsi"/>
          <w:bCs/>
        </w:rPr>
        <w:t xml:space="preserve"> </w:t>
      </w:r>
      <w:r w:rsidR="001D2C11" w:rsidRPr="00E03F16">
        <w:rPr>
          <w:rFonts w:asciiTheme="minorHAnsi" w:hAnsiTheme="minorHAnsi"/>
          <w:bCs/>
        </w:rPr>
        <w:t xml:space="preserve">An examiner </w:t>
      </w:r>
      <w:r w:rsidR="00CD7ED1" w:rsidRPr="00E03F16">
        <w:rPr>
          <w:rFonts w:asciiTheme="minorHAnsi" w:hAnsiTheme="minorHAnsi"/>
          <w:bCs/>
        </w:rPr>
        <w:t>may choose to u</w:t>
      </w:r>
      <w:r w:rsidR="00F12179" w:rsidRPr="00E03F16">
        <w:rPr>
          <w:rFonts w:asciiTheme="minorHAnsi" w:hAnsiTheme="minorHAnsi"/>
          <w:bCs/>
        </w:rPr>
        <w:t>tilize</w:t>
      </w:r>
      <w:r w:rsidR="00987E17" w:rsidRPr="00E03F16">
        <w:rPr>
          <w:rFonts w:asciiTheme="minorHAnsi" w:hAnsiTheme="minorHAnsi"/>
          <w:bCs/>
        </w:rPr>
        <w:t xml:space="preserve"> a chaperone</w:t>
      </w:r>
      <w:r w:rsidR="00CD7ED1" w:rsidRPr="00E03F16">
        <w:rPr>
          <w:rFonts w:asciiTheme="minorHAnsi" w:hAnsiTheme="minorHAnsi"/>
          <w:bCs/>
        </w:rPr>
        <w:t xml:space="preserve"> for the patient’s </w:t>
      </w:r>
      <w:r w:rsidR="001D2C11" w:rsidRPr="00E03F16">
        <w:rPr>
          <w:rFonts w:asciiTheme="minorHAnsi" w:hAnsiTheme="minorHAnsi"/>
          <w:bCs/>
        </w:rPr>
        <w:t xml:space="preserve">(as well as their own) </w:t>
      </w:r>
      <w:r w:rsidR="00CD7ED1" w:rsidRPr="00E03F16">
        <w:rPr>
          <w:rFonts w:asciiTheme="minorHAnsi" w:hAnsiTheme="minorHAnsi"/>
          <w:bCs/>
        </w:rPr>
        <w:t>comfort</w:t>
      </w:r>
      <w:r w:rsidR="00C65F71" w:rsidRPr="00E03F16">
        <w:rPr>
          <w:rFonts w:asciiTheme="minorHAnsi" w:hAnsiTheme="minorHAnsi"/>
          <w:bCs/>
        </w:rPr>
        <w:t>. Some</w:t>
      </w:r>
      <w:r w:rsidR="00CD7ED1" w:rsidRPr="00E03F16">
        <w:rPr>
          <w:rFonts w:asciiTheme="minorHAnsi" w:hAnsiTheme="minorHAnsi"/>
          <w:bCs/>
        </w:rPr>
        <w:t xml:space="preserve"> institution</w:t>
      </w:r>
      <w:r w:rsidR="00C65F71" w:rsidRPr="00E03F16">
        <w:rPr>
          <w:rFonts w:asciiTheme="minorHAnsi" w:hAnsiTheme="minorHAnsi"/>
          <w:bCs/>
        </w:rPr>
        <w:t>s</w:t>
      </w:r>
      <w:r w:rsidR="00CD7ED1" w:rsidRPr="00E03F16">
        <w:rPr>
          <w:rFonts w:asciiTheme="minorHAnsi" w:hAnsiTheme="minorHAnsi"/>
          <w:bCs/>
        </w:rPr>
        <w:t xml:space="preserve"> require </w:t>
      </w:r>
      <w:r w:rsidR="00C65F71" w:rsidRPr="00E03F16">
        <w:rPr>
          <w:rFonts w:asciiTheme="minorHAnsi" w:hAnsiTheme="minorHAnsi"/>
          <w:bCs/>
        </w:rPr>
        <w:t>the use of a chaperone</w:t>
      </w:r>
      <w:r w:rsidR="00DE443B" w:rsidRPr="00E03F16">
        <w:rPr>
          <w:rFonts w:asciiTheme="minorHAnsi" w:hAnsiTheme="minorHAnsi"/>
          <w:bCs/>
        </w:rPr>
        <w:t>.</w:t>
      </w:r>
    </w:p>
    <w:p w14:paraId="2C0399B3" w14:textId="77777777" w:rsidR="008300E4" w:rsidRPr="00E03F16" w:rsidRDefault="008300E4" w:rsidP="00AE15EB">
      <w:pPr>
        <w:widowControl w:val="0"/>
        <w:autoSpaceDE w:val="0"/>
        <w:autoSpaceDN w:val="0"/>
        <w:adjustRightInd w:val="0"/>
        <w:rPr>
          <w:rFonts w:asciiTheme="minorHAnsi" w:hAnsiTheme="minorHAnsi"/>
          <w:bCs/>
        </w:rPr>
      </w:pPr>
    </w:p>
    <w:p w14:paraId="4C52E1DD" w14:textId="7E9A7741" w:rsidR="000923F6" w:rsidRPr="00E95F5B" w:rsidRDefault="008531E5" w:rsidP="00AE15EB">
      <w:pPr>
        <w:widowControl w:val="0"/>
        <w:autoSpaceDE w:val="0"/>
        <w:autoSpaceDN w:val="0"/>
        <w:adjustRightInd w:val="0"/>
        <w:rPr>
          <w:rFonts w:asciiTheme="minorHAnsi" w:hAnsiTheme="minorHAnsi"/>
          <w:bCs/>
        </w:rPr>
      </w:pPr>
      <w:r w:rsidRPr="00E03F16">
        <w:rPr>
          <w:rFonts w:asciiTheme="minorHAnsi" w:hAnsiTheme="minorHAnsi"/>
          <w:bCs/>
        </w:rPr>
        <w:t>While it is always important to avoid overly clinical language, certain colloquial words can cross the line from caring to overly intimate</w:t>
      </w:r>
      <w:r w:rsidR="00C65F71" w:rsidRPr="00E03F16">
        <w:rPr>
          <w:rFonts w:asciiTheme="minorHAnsi" w:hAnsiTheme="minorHAnsi"/>
          <w:bCs/>
        </w:rPr>
        <w:t xml:space="preserve"> in this exam</w:t>
      </w:r>
      <w:r w:rsidRPr="00E03F16">
        <w:rPr>
          <w:rFonts w:asciiTheme="minorHAnsi" w:hAnsiTheme="minorHAnsi"/>
          <w:bCs/>
        </w:rPr>
        <w:t>. I</w:t>
      </w:r>
      <w:r w:rsidR="000923F6" w:rsidRPr="00E03F16">
        <w:rPr>
          <w:rFonts w:asciiTheme="minorHAnsi" w:hAnsiTheme="minorHAnsi"/>
          <w:bCs/>
        </w:rPr>
        <w:t xml:space="preserve">t is </w:t>
      </w:r>
      <w:r w:rsidRPr="00E03F16">
        <w:rPr>
          <w:rFonts w:asciiTheme="minorHAnsi" w:hAnsiTheme="minorHAnsi"/>
          <w:bCs/>
        </w:rPr>
        <w:t>helpful</w:t>
      </w:r>
      <w:r w:rsidR="000923F6" w:rsidRPr="00E03F16">
        <w:rPr>
          <w:rFonts w:asciiTheme="minorHAnsi" w:hAnsiTheme="minorHAnsi"/>
          <w:bCs/>
        </w:rPr>
        <w:t xml:space="preserve"> to avoid the words “touch” and “feel” in this exam, as this language can feel sexualized. Instead, use </w:t>
      </w:r>
      <w:r w:rsidR="00C65F71" w:rsidRPr="00E03F16">
        <w:rPr>
          <w:rFonts w:asciiTheme="minorHAnsi" w:hAnsiTheme="minorHAnsi"/>
          <w:bCs/>
        </w:rPr>
        <w:t xml:space="preserve">words like </w:t>
      </w:r>
      <w:r w:rsidR="000923F6" w:rsidRPr="00E03F16">
        <w:rPr>
          <w:rFonts w:asciiTheme="minorHAnsi" w:hAnsiTheme="minorHAnsi"/>
          <w:bCs/>
        </w:rPr>
        <w:t>“assess,” “check,” or “examine.”</w:t>
      </w:r>
    </w:p>
    <w:p w14:paraId="212C44CA" w14:textId="77777777" w:rsidR="008300E4" w:rsidRPr="00E03F16" w:rsidRDefault="008300E4" w:rsidP="00AE15EB">
      <w:pPr>
        <w:widowControl w:val="0"/>
        <w:autoSpaceDE w:val="0"/>
        <w:autoSpaceDN w:val="0"/>
        <w:adjustRightInd w:val="0"/>
        <w:rPr>
          <w:rFonts w:asciiTheme="minorHAnsi" w:hAnsiTheme="minorHAnsi"/>
          <w:bCs/>
        </w:rPr>
      </w:pPr>
    </w:p>
    <w:p w14:paraId="22AFC17D" w14:textId="073F0ACB" w:rsidR="00987E17" w:rsidRPr="00E03F16" w:rsidRDefault="00F14C17" w:rsidP="00AE15EB">
      <w:pPr>
        <w:widowControl w:val="0"/>
        <w:autoSpaceDE w:val="0"/>
        <w:autoSpaceDN w:val="0"/>
        <w:adjustRightInd w:val="0"/>
        <w:rPr>
          <w:rFonts w:asciiTheme="minorHAnsi" w:hAnsiTheme="minorHAnsi"/>
        </w:rPr>
      </w:pPr>
      <w:r w:rsidRPr="00E03F16">
        <w:rPr>
          <w:rFonts w:asciiTheme="minorHAnsi" w:hAnsiTheme="minorHAnsi"/>
          <w:bCs/>
        </w:rPr>
        <w:t xml:space="preserve">Additionally, </w:t>
      </w:r>
      <w:r w:rsidR="00C65F71" w:rsidRPr="00E03F16">
        <w:rPr>
          <w:rFonts w:asciiTheme="minorHAnsi" w:hAnsiTheme="minorHAnsi"/>
          <w:bCs/>
        </w:rPr>
        <w:t xml:space="preserve">the </w:t>
      </w:r>
      <w:r w:rsidRPr="00E03F16">
        <w:rPr>
          <w:rFonts w:asciiTheme="minorHAnsi" w:hAnsiTheme="minorHAnsi"/>
          <w:bCs/>
        </w:rPr>
        <w:t>b</w:t>
      </w:r>
      <w:r w:rsidR="00D83E9F" w:rsidRPr="00E03F16">
        <w:rPr>
          <w:rFonts w:asciiTheme="minorHAnsi" w:hAnsiTheme="minorHAnsi"/>
          <w:bCs/>
        </w:rPr>
        <w:t>est practice dictates avoiding assumptions about</w:t>
      </w:r>
      <w:r w:rsidR="00C65F71" w:rsidRPr="00E03F16">
        <w:rPr>
          <w:rFonts w:asciiTheme="minorHAnsi" w:hAnsiTheme="minorHAnsi"/>
          <w:bCs/>
        </w:rPr>
        <w:t xml:space="preserve"> </w:t>
      </w:r>
      <w:r w:rsidR="00D143D9" w:rsidRPr="00E03F16">
        <w:rPr>
          <w:rFonts w:asciiTheme="minorHAnsi" w:hAnsiTheme="minorHAnsi"/>
          <w:bCs/>
        </w:rPr>
        <w:t>patients</w:t>
      </w:r>
      <w:r w:rsidR="00D83E9F" w:rsidRPr="00E03F16">
        <w:rPr>
          <w:rFonts w:asciiTheme="minorHAnsi" w:hAnsiTheme="minorHAnsi"/>
          <w:bCs/>
        </w:rPr>
        <w:t>’</w:t>
      </w:r>
      <w:r w:rsidR="00D143D9" w:rsidRPr="00E03F16">
        <w:rPr>
          <w:rFonts w:asciiTheme="minorHAnsi" w:hAnsiTheme="minorHAnsi"/>
          <w:bCs/>
        </w:rPr>
        <w:t xml:space="preserve"> </w:t>
      </w:r>
      <w:r w:rsidR="00D83E9F" w:rsidRPr="00E03F16">
        <w:rPr>
          <w:rFonts w:asciiTheme="minorHAnsi" w:hAnsiTheme="minorHAnsi"/>
          <w:bCs/>
        </w:rPr>
        <w:t>gender</w:t>
      </w:r>
      <w:r w:rsidR="00D143D9" w:rsidRPr="00E95F5B">
        <w:rPr>
          <w:rFonts w:asciiTheme="minorHAnsi" w:hAnsiTheme="minorHAnsi"/>
          <w:bCs/>
        </w:rPr>
        <w:t xml:space="preserve">, </w:t>
      </w:r>
      <w:commentRangeStart w:id="3"/>
      <w:r w:rsidR="00D143D9" w:rsidRPr="00E95F5B">
        <w:rPr>
          <w:rFonts w:asciiTheme="minorHAnsi" w:hAnsiTheme="minorHAnsi"/>
          <w:bCs/>
        </w:rPr>
        <w:t>as patients with female anatomy</w:t>
      </w:r>
      <w:r w:rsidR="00790C35" w:rsidRPr="00E03F16">
        <w:rPr>
          <w:rFonts w:asciiTheme="minorHAnsi" w:hAnsiTheme="minorHAnsi"/>
          <w:bCs/>
        </w:rPr>
        <w:t xml:space="preserve"> </w:t>
      </w:r>
      <w:r w:rsidR="005F54D3" w:rsidRPr="00E03F16">
        <w:rPr>
          <w:rFonts w:asciiTheme="minorHAnsi" w:hAnsiTheme="minorHAnsi"/>
          <w:bCs/>
        </w:rPr>
        <w:t>may identify as another gender (e.g.</w:t>
      </w:r>
      <w:r w:rsidR="00E85112">
        <w:rPr>
          <w:rFonts w:asciiTheme="minorHAnsi" w:hAnsiTheme="minorHAnsi"/>
          <w:bCs/>
        </w:rPr>
        <w:t>,</w:t>
      </w:r>
      <w:r w:rsidR="005F54D3" w:rsidRPr="00E03F16">
        <w:rPr>
          <w:rFonts w:asciiTheme="minorHAnsi" w:hAnsiTheme="minorHAnsi"/>
          <w:bCs/>
        </w:rPr>
        <w:t xml:space="preserve"> transgender, genderqueer</w:t>
      </w:r>
      <w:r w:rsidR="00F85E82" w:rsidRPr="00E03F16">
        <w:rPr>
          <w:rFonts w:asciiTheme="minorHAnsi" w:hAnsiTheme="minorHAnsi"/>
          <w:bCs/>
        </w:rPr>
        <w:t>, etc.</w:t>
      </w:r>
      <w:r w:rsidR="005F54D3" w:rsidRPr="00E03F16">
        <w:rPr>
          <w:rFonts w:asciiTheme="minorHAnsi" w:hAnsiTheme="minorHAnsi"/>
          <w:bCs/>
        </w:rPr>
        <w:t>)</w:t>
      </w:r>
      <w:r w:rsidR="00D143D9" w:rsidRPr="00E03F16">
        <w:rPr>
          <w:rFonts w:asciiTheme="minorHAnsi" w:hAnsiTheme="minorHAnsi"/>
          <w:bCs/>
        </w:rPr>
        <w:t>.</w:t>
      </w:r>
      <w:r w:rsidR="00301C6B" w:rsidRPr="00E03F16">
        <w:rPr>
          <w:rFonts w:asciiTheme="minorHAnsi" w:hAnsiTheme="minorHAnsi"/>
          <w:bCs/>
        </w:rPr>
        <w:t xml:space="preserve"> </w:t>
      </w:r>
      <w:r w:rsidR="00301C6B" w:rsidRPr="00E03F16">
        <w:rPr>
          <w:rFonts w:asciiTheme="minorHAnsi" w:hAnsiTheme="minorHAnsi"/>
        </w:rPr>
        <w:t>This video depict</w:t>
      </w:r>
      <w:r w:rsidR="00C65F71" w:rsidRPr="00E03F16">
        <w:rPr>
          <w:rFonts w:asciiTheme="minorHAnsi" w:hAnsiTheme="minorHAnsi"/>
        </w:rPr>
        <w:t>s</w:t>
      </w:r>
      <w:r w:rsidR="00301C6B" w:rsidRPr="00E03F16">
        <w:rPr>
          <w:rFonts w:asciiTheme="minorHAnsi" w:hAnsiTheme="minorHAnsi"/>
        </w:rPr>
        <w:t xml:space="preserve"> the approach to a patient in whom history has revealed no specific complaints or risk factors related to breast health.</w:t>
      </w:r>
      <w:commentRangeEnd w:id="3"/>
      <w:r w:rsidR="00ED5189">
        <w:rPr>
          <w:rStyle w:val="CommentReference"/>
        </w:rPr>
        <w:commentReference w:id="3"/>
      </w:r>
    </w:p>
    <w:p w14:paraId="3A57CE47" w14:textId="77777777" w:rsidR="008300E4" w:rsidRPr="00E03F16" w:rsidRDefault="008300E4" w:rsidP="00AE15EB">
      <w:pPr>
        <w:widowControl w:val="0"/>
        <w:autoSpaceDE w:val="0"/>
        <w:autoSpaceDN w:val="0"/>
        <w:adjustRightInd w:val="0"/>
        <w:rPr>
          <w:rFonts w:asciiTheme="minorHAnsi" w:hAnsiTheme="minorHAnsi"/>
        </w:rPr>
      </w:pPr>
    </w:p>
    <w:p w14:paraId="4B9EA8F5" w14:textId="28E33410" w:rsidR="00987E17" w:rsidRPr="00E95F5B" w:rsidRDefault="00790C35" w:rsidP="00AE15EB">
      <w:pPr>
        <w:widowControl w:val="0"/>
        <w:autoSpaceDE w:val="0"/>
        <w:autoSpaceDN w:val="0"/>
        <w:adjustRightInd w:val="0"/>
        <w:rPr>
          <w:rFonts w:asciiTheme="minorHAnsi" w:hAnsiTheme="minorHAnsi" w:cs="Times"/>
        </w:rPr>
      </w:pPr>
      <w:r w:rsidRPr="00E03F16">
        <w:rPr>
          <w:rFonts w:asciiTheme="minorHAnsi" w:hAnsiTheme="minorHAnsi"/>
        </w:rPr>
        <w:t>I</w:t>
      </w:r>
      <w:r w:rsidR="00F30066" w:rsidRPr="00E03F16">
        <w:rPr>
          <w:rFonts w:asciiTheme="minorHAnsi" w:hAnsiTheme="minorHAnsi" w:cs="Times"/>
        </w:rPr>
        <w:t>n</w:t>
      </w:r>
      <w:r w:rsidRPr="00E03F16">
        <w:rPr>
          <w:rFonts w:asciiTheme="minorHAnsi" w:hAnsiTheme="minorHAnsi" w:cs="Times"/>
        </w:rPr>
        <w:t xml:space="preserve"> order to avoid missing</w:t>
      </w:r>
      <w:r w:rsidR="00F30066" w:rsidRPr="00E03F16">
        <w:rPr>
          <w:rFonts w:asciiTheme="minorHAnsi" w:hAnsiTheme="minorHAnsi" w:cs="Times"/>
        </w:rPr>
        <w:t xml:space="preserve"> potential findings, th</w:t>
      </w:r>
      <w:r w:rsidR="00755856" w:rsidRPr="00E03F16">
        <w:rPr>
          <w:rFonts w:asciiTheme="minorHAnsi" w:hAnsiTheme="minorHAnsi" w:cs="Times"/>
        </w:rPr>
        <w:t>e breast</w:t>
      </w:r>
      <w:r w:rsidR="00F30066" w:rsidRPr="00E03F16">
        <w:rPr>
          <w:rFonts w:asciiTheme="minorHAnsi" w:hAnsiTheme="minorHAnsi" w:cs="Times"/>
        </w:rPr>
        <w:t xml:space="preserve"> exam should be performed </w:t>
      </w:r>
      <w:r w:rsidRPr="00E03F16">
        <w:rPr>
          <w:rFonts w:asciiTheme="minorHAnsi" w:hAnsiTheme="minorHAnsi" w:cs="Times"/>
        </w:rPr>
        <w:t xml:space="preserve">in a </w:t>
      </w:r>
      <w:r w:rsidR="004777B3">
        <w:rPr>
          <w:rFonts w:asciiTheme="minorHAnsi" w:hAnsiTheme="minorHAnsi" w:cs="Times"/>
        </w:rPr>
        <w:t>s</w:t>
      </w:r>
      <w:r w:rsidRPr="00E03F16">
        <w:rPr>
          <w:rFonts w:asciiTheme="minorHAnsi" w:hAnsiTheme="minorHAnsi" w:cs="Times"/>
        </w:rPr>
        <w:t xml:space="preserve">ystematic approach and consist of three main components: </w:t>
      </w:r>
      <w:r w:rsidR="00987E17" w:rsidRPr="00E03F16">
        <w:rPr>
          <w:rFonts w:asciiTheme="minorHAnsi" w:hAnsiTheme="minorHAnsi" w:cs="Times"/>
        </w:rPr>
        <w:t>visual inspection</w:t>
      </w:r>
      <w:r w:rsidRPr="00E03F16">
        <w:rPr>
          <w:rFonts w:asciiTheme="minorHAnsi" w:hAnsiTheme="minorHAnsi" w:cs="Times"/>
        </w:rPr>
        <w:t xml:space="preserve"> of the breast tissue</w:t>
      </w:r>
      <w:r w:rsidR="00C65F71" w:rsidRPr="00E03F16">
        <w:rPr>
          <w:rFonts w:asciiTheme="minorHAnsi" w:hAnsiTheme="minorHAnsi" w:cs="Times"/>
        </w:rPr>
        <w:t>,</w:t>
      </w:r>
      <w:r w:rsidRPr="00E03F16">
        <w:rPr>
          <w:rFonts w:asciiTheme="minorHAnsi" w:hAnsiTheme="minorHAnsi" w:cs="Times"/>
        </w:rPr>
        <w:t xml:space="preserve"> </w:t>
      </w:r>
      <w:r w:rsidR="00F30066" w:rsidRPr="00E03F16">
        <w:rPr>
          <w:rFonts w:asciiTheme="minorHAnsi" w:hAnsiTheme="minorHAnsi" w:cs="Times"/>
        </w:rPr>
        <w:t>palpation of the lymph nodes</w:t>
      </w:r>
      <w:r w:rsidR="00C65F71" w:rsidRPr="00E03F16">
        <w:rPr>
          <w:rFonts w:asciiTheme="minorHAnsi" w:hAnsiTheme="minorHAnsi" w:cs="Times"/>
        </w:rPr>
        <w:t>,</w:t>
      </w:r>
      <w:r w:rsidR="00F30066" w:rsidRPr="00E03F16">
        <w:rPr>
          <w:rFonts w:asciiTheme="minorHAnsi" w:hAnsiTheme="minorHAnsi" w:cs="Times"/>
        </w:rPr>
        <w:t xml:space="preserve"> and</w:t>
      </w:r>
      <w:r w:rsidR="00C65F71" w:rsidRPr="00E03F16">
        <w:rPr>
          <w:rFonts w:asciiTheme="minorHAnsi" w:hAnsiTheme="minorHAnsi" w:cs="Times"/>
        </w:rPr>
        <w:t xml:space="preserve"> </w:t>
      </w:r>
      <w:r w:rsidR="00755856" w:rsidRPr="00E03F16">
        <w:rPr>
          <w:rFonts w:asciiTheme="minorHAnsi" w:hAnsiTheme="minorHAnsi" w:cs="Times"/>
        </w:rPr>
        <w:t xml:space="preserve">palpation of </w:t>
      </w:r>
      <w:r w:rsidR="00F30066" w:rsidRPr="00E03F16">
        <w:rPr>
          <w:rFonts w:asciiTheme="minorHAnsi" w:hAnsiTheme="minorHAnsi" w:cs="Times"/>
        </w:rPr>
        <w:t>breast tissue</w:t>
      </w:r>
      <w:r w:rsidRPr="00E03F16">
        <w:rPr>
          <w:rFonts w:asciiTheme="minorHAnsi" w:hAnsiTheme="minorHAnsi" w:cs="Times"/>
        </w:rPr>
        <w:t>.</w:t>
      </w:r>
      <w:r w:rsidRPr="00E95F5B">
        <w:rPr>
          <w:rFonts w:asciiTheme="minorHAnsi" w:hAnsiTheme="minorHAnsi" w:cs="Times"/>
        </w:rPr>
        <w:t xml:space="preserve"> </w:t>
      </w:r>
    </w:p>
    <w:p w14:paraId="55914BEA" w14:textId="77777777" w:rsidR="008300E4" w:rsidRPr="00E03F16" w:rsidRDefault="008300E4" w:rsidP="00AE15EB">
      <w:pPr>
        <w:widowControl w:val="0"/>
        <w:autoSpaceDE w:val="0"/>
        <w:autoSpaceDN w:val="0"/>
        <w:adjustRightInd w:val="0"/>
        <w:rPr>
          <w:rFonts w:asciiTheme="minorHAnsi" w:hAnsiTheme="minorHAnsi"/>
        </w:rPr>
      </w:pPr>
    </w:p>
    <w:p w14:paraId="68B34331" w14:textId="39C3E731" w:rsidR="00AB591F" w:rsidRPr="00E03F16" w:rsidRDefault="0023614C" w:rsidP="00BF452B">
      <w:pPr>
        <w:widowControl w:val="0"/>
        <w:autoSpaceDE w:val="0"/>
        <w:autoSpaceDN w:val="0"/>
        <w:adjustRightInd w:val="0"/>
        <w:rPr>
          <w:rFonts w:asciiTheme="minorHAnsi" w:hAnsiTheme="minorHAnsi"/>
          <w:b/>
          <w:bCs/>
        </w:rPr>
      </w:pPr>
      <w:r w:rsidRPr="00E03F16">
        <w:rPr>
          <w:rFonts w:asciiTheme="minorHAnsi" w:hAnsiTheme="minorHAnsi"/>
        </w:rPr>
        <w:t xml:space="preserve">The breast tissue extends </w:t>
      </w:r>
      <w:r w:rsidR="00FD2F8C" w:rsidRPr="00E03F16">
        <w:rPr>
          <w:rFonts w:asciiTheme="minorHAnsi" w:hAnsiTheme="minorHAnsi"/>
        </w:rPr>
        <w:t>from</w:t>
      </w:r>
      <w:r w:rsidRPr="00E03F16">
        <w:rPr>
          <w:rFonts w:asciiTheme="minorHAnsi" w:hAnsiTheme="minorHAnsi"/>
        </w:rPr>
        <w:t xml:space="preserve"> directly under the</w:t>
      </w:r>
      <w:r w:rsidR="00D52A10" w:rsidRPr="00E03F16">
        <w:rPr>
          <w:rFonts w:asciiTheme="minorHAnsi" w:hAnsiTheme="minorHAnsi"/>
        </w:rPr>
        <w:t xml:space="preserve"> clavicle</w:t>
      </w:r>
      <w:r w:rsidRPr="00E03F16">
        <w:rPr>
          <w:rFonts w:asciiTheme="minorHAnsi" w:hAnsiTheme="minorHAnsi"/>
        </w:rPr>
        <w:t xml:space="preserve"> to </w:t>
      </w:r>
      <w:r w:rsidR="00FD2F8C" w:rsidRPr="00E03F16">
        <w:rPr>
          <w:rFonts w:asciiTheme="minorHAnsi" w:hAnsiTheme="minorHAnsi"/>
        </w:rPr>
        <w:t xml:space="preserve">around </w:t>
      </w:r>
      <w:r w:rsidRPr="00E03F16">
        <w:rPr>
          <w:rFonts w:asciiTheme="minorHAnsi" w:hAnsiTheme="minorHAnsi"/>
        </w:rPr>
        <w:t xml:space="preserve">the fifth rib (or bra line). </w:t>
      </w:r>
      <w:r w:rsidR="00D52A10" w:rsidRPr="00E03F16">
        <w:rPr>
          <w:rFonts w:asciiTheme="minorHAnsi" w:hAnsiTheme="minorHAnsi"/>
        </w:rPr>
        <w:t>Laterally, it extends from t</w:t>
      </w:r>
      <w:r w:rsidRPr="00E03F16">
        <w:rPr>
          <w:rFonts w:asciiTheme="minorHAnsi" w:hAnsiTheme="minorHAnsi"/>
        </w:rPr>
        <w:t>he mid-axillary line</w:t>
      </w:r>
      <w:r w:rsidR="00D52A10" w:rsidRPr="00E03F16">
        <w:rPr>
          <w:rFonts w:asciiTheme="minorHAnsi" w:hAnsiTheme="minorHAnsi"/>
        </w:rPr>
        <w:t xml:space="preserve"> to </w:t>
      </w:r>
      <w:r w:rsidRPr="00E03F16">
        <w:rPr>
          <w:rFonts w:asciiTheme="minorHAnsi" w:hAnsiTheme="minorHAnsi"/>
        </w:rPr>
        <w:t xml:space="preserve">the sternal </w:t>
      </w:r>
      <w:r w:rsidR="00D52A10" w:rsidRPr="00E03F16">
        <w:rPr>
          <w:rFonts w:asciiTheme="minorHAnsi" w:hAnsiTheme="minorHAnsi"/>
        </w:rPr>
        <w:t xml:space="preserve">border. </w:t>
      </w:r>
      <w:r w:rsidR="00C65F71" w:rsidRPr="00E03F16">
        <w:rPr>
          <w:rFonts w:asciiTheme="minorHAnsi" w:hAnsiTheme="minorHAnsi"/>
        </w:rPr>
        <w:t>The breast is</w:t>
      </w:r>
      <w:r w:rsidR="00D52A10" w:rsidRPr="00E03F16">
        <w:rPr>
          <w:rFonts w:asciiTheme="minorHAnsi" w:hAnsiTheme="minorHAnsi"/>
        </w:rPr>
        <w:t xml:space="preserve"> view</w:t>
      </w:r>
      <w:r w:rsidR="00C65F71" w:rsidRPr="00E03F16">
        <w:rPr>
          <w:rFonts w:asciiTheme="minorHAnsi" w:hAnsiTheme="minorHAnsi"/>
        </w:rPr>
        <w:t>ed</w:t>
      </w:r>
      <w:r w:rsidR="00D52A10" w:rsidRPr="00E03F16">
        <w:rPr>
          <w:rFonts w:asciiTheme="minorHAnsi" w:hAnsiTheme="minorHAnsi"/>
        </w:rPr>
        <w:t xml:space="preserve"> in </w:t>
      </w:r>
      <w:r w:rsidRPr="00E03F16">
        <w:rPr>
          <w:rFonts w:asciiTheme="minorHAnsi" w:hAnsiTheme="minorHAnsi"/>
        </w:rPr>
        <w:t>four quadrants; the upper outer quadrant has the most tissue</w:t>
      </w:r>
      <w:r w:rsidR="00FD2F8C" w:rsidRPr="00E03F16">
        <w:rPr>
          <w:rFonts w:asciiTheme="minorHAnsi" w:hAnsiTheme="minorHAnsi"/>
        </w:rPr>
        <w:t xml:space="preserve"> </w:t>
      </w:r>
      <w:r w:rsidRPr="00E03F16">
        <w:rPr>
          <w:rFonts w:asciiTheme="minorHAnsi" w:hAnsiTheme="minorHAnsi"/>
        </w:rPr>
        <w:t xml:space="preserve">and </w:t>
      </w:r>
      <w:r w:rsidR="005812CE" w:rsidRPr="00E03F16">
        <w:rPr>
          <w:rFonts w:asciiTheme="minorHAnsi" w:hAnsiTheme="minorHAnsi"/>
        </w:rPr>
        <w:t>is</w:t>
      </w:r>
      <w:r w:rsidR="00FD2F8C" w:rsidRPr="00E03F16">
        <w:rPr>
          <w:rFonts w:asciiTheme="minorHAnsi" w:hAnsiTheme="minorHAnsi"/>
        </w:rPr>
        <w:t xml:space="preserve"> </w:t>
      </w:r>
      <w:r w:rsidR="005812CE" w:rsidRPr="00E03F16">
        <w:rPr>
          <w:rFonts w:asciiTheme="minorHAnsi" w:hAnsiTheme="minorHAnsi"/>
        </w:rPr>
        <w:t>the location of many lymph nodes</w:t>
      </w:r>
      <w:r w:rsidR="00D52A10" w:rsidRPr="00E03F16">
        <w:rPr>
          <w:rFonts w:asciiTheme="minorHAnsi" w:hAnsiTheme="minorHAnsi"/>
        </w:rPr>
        <w:t>, and th</w:t>
      </w:r>
      <w:r w:rsidR="008531E5" w:rsidRPr="00E03F16">
        <w:rPr>
          <w:rFonts w:asciiTheme="minorHAnsi" w:hAnsiTheme="minorHAnsi"/>
        </w:rPr>
        <w:t xml:space="preserve">e </w:t>
      </w:r>
      <w:r w:rsidR="00DE443B" w:rsidRPr="00E03F16">
        <w:rPr>
          <w:rFonts w:asciiTheme="minorHAnsi" w:hAnsiTheme="minorHAnsi"/>
        </w:rPr>
        <w:t>t</w:t>
      </w:r>
      <w:r w:rsidR="008531E5" w:rsidRPr="00E03F16">
        <w:rPr>
          <w:rFonts w:asciiTheme="minorHAnsi" w:hAnsiTheme="minorHAnsi"/>
        </w:rPr>
        <w:t>ail of Spenc</w:t>
      </w:r>
      <w:r w:rsidR="00885259" w:rsidRPr="00E03F16">
        <w:rPr>
          <w:rFonts w:asciiTheme="minorHAnsi" w:hAnsiTheme="minorHAnsi"/>
        </w:rPr>
        <w:t xml:space="preserve">e </w:t>
      </w:r>
      <w:r w:rsidR="00D52A10" w:rsidRPr="00E03F16">
        <w:rPr>
          <w:rFonts w:asciiTheme="minorHAnsi" w:hAnsiTheme="minorHAnsi"/>
        </w:rPr>
        <w:t>(</w:t>
      </w:r>
      <w:r w:rsidR="00885259" w:rsidRPr="00E03F16">
        <w:rPr>
          <w:rFonts w:asciiTheme="minorHAnsi" w:hAnsiTheme="minorHAnsi"/>
        </w:rPr>
        <w:t>or axillary t</w:t>
      </w:r>
      <w:r w:rsidR="008531E5" w:rsidRPr="00E03F16">
        <w:rPr>
          <w:rFonts w:asciiTheme="minorHAnsi" w:hAnsiTheme="minorHAnsi"/>
        </w:rPr>
        <w:t>ail</w:t>
      </w:r>
      <w:r w:rsidR="00D52A10" w:rsidRPr="00E03F16">
        <w:rPr>
          <w:rFonts w:asciiTheme="minorHAnsi" w:hAnsiTheme="minorHAnsi"/>
        </w:rPr>
        <w:t>)</w:t>
      </w:r>
      <w:r w:rsidR="008531E5" w:rsidRPr="00E03F16">
        <w:rPr>
          <w:rFonts w:asciiTheme="minorHAnsi" w:hAnsiTheme="minorHAnsi"/>
        </w:rPr>
        <w:t xml:space="preserve"> extends to the edge of the axilla, </w:t>
      </w:r>
      <w:r w:rsidR="00D52A10" w:rsidRPr="00E03F16">
        <w:rPr>
          <w:rFonts w:asciiTheme="minorHAnsi" w:hAnsiTheme="minorHAnsi"/>
        </w:rPr>
        <w:t>where it</w:t>
      </w:r>
      <w:r w:rsidR="008531E5" w:rsidRPr="00E03F16">
        <w:rPr>
          <w:rFonts w:asciiTheme="minorHAnsi" w:hAnsiTheme="minorHAnsi"/>
        </w:rPr>
        <w:t xml:space="preserve"> attaches to the chest wall</w:t>
      </w:r>
      <w:r w:rsidR="005128FC" w:rsidRPr="00E03F16">
        <w:rPr>
          <w:rFonts w:asciiTheme="minorHAnsi" w:hAnsiTheme="minorHAnsi"/>
          <w:b/>
          <w:bCs/>
        </w:rPr>
        <w:t xml:space="preserve"> </w:t>
      </w:r>
      <w:r w:rsidR="005128FC" w:rsidRPr="00E03F16">
        <w:rPr>
          <w:rFonts w:asciiTheme="minorHAnsi" w:hAnsiTheme="minorHAnsi"/>
          <w:bCs/>
        </w:rPr>
        <w:t>(</w:t>
      </w:r>
      <w:r w:rsidR="00DE443B" w:rsidRPr="00E03F16">
        <w:rPr>
          <w:rFonts w:asciiTheme="minorHAnsi" w:hAnsiTheme="minorHAnsi"/>
          <w:b/>
          <w:bCs/>
        </w:rPr>
        <w:t>Figure 1</w:t>
      </w:r>
      <w:r w:rsidR="005128FC" w:rsidRPr="00E03F16">
        <w:rPr>
          <w:rFonts w:asciiTheme="minorHAnsi" w:hAnsiTheme="minorHAnsi"/>
          <w:bCs/>
        </w:rPr>
        <w:t>).</w:t>
      </w:r>
    </w:p>
    <w:p w14:paraId="402591DB" w14:textId="77777777" w:rsidR="0023614C" w:rsidRPr="00E03F16" w:rsidRDefault="0023614C" w:rsidP="0023614C">
      <w:pPr>
        <w:widowControl w:val="0"/>
        <w:autoSpaceDE w:val="0"/>
        <w:autoSpaceDN w:val="0"/>
        <w:adjustRightInd w:val="0"/>
        <w:rPr>
          <w:rFonts w:asciiTheme="minorHAnsi" w:hAnsiTheme="minorHAnsi"/>
        </w:rPr>
      </w:pPr>
      <w:r w:rsidRPr="00E03F16">
        <w:rPr>
          <w:rFonts w:asciiTheme="minorHAnsi" w:hAnsiTheme="minorHAnsi"/>
          <w:b/>
          <w:bCs/>
        </w:rPr>
        <w:t> </w:t>
      </w:r>
    </w:p>
    <w:p w14:paraId="7C595D57" w14:textId="77777777" w:rsidR="0023614C" w:rsidRPr="00E072BF" w:rsidRDefault="0023614C" w:rsidP="0023614C">
      <w:pPr>
        <w:widowControl w:val="0"/>
        <w:autoSpaceDE w:val="0"/>
        <w:autoSpaceDN w:val="0"/>
        <w:adjustRightInd w:val="0"/>
        <w:rPr>
          <w:rFonts w:asciiTheme="minorHAnsi" w:hAnsiTheme="minorHAnsi"/>
          <w:sz w:val="28"/>
        </w:rPr>
      </w:pPr>
      <w:commentRangeStart w:id="4"/>
      <w:r w:rsidRPr="00E03F16">
        <w:rPr>
          <w:rFonts w:asciiTheme="minorHAnsi" w:hAnsiTheme="minorHAnsi"/>
          <w:b/>
          <w:bCs/>
          <w:sz w:val="28"/>
        </w:rPr>
        <w:t>Procedure</w:t>
      </w:r>
      <w:commentRangeEnd w:id="4"/>
      <w:r w:rsidR="001A7BF9">
        <w:rPr>
          <w:rStyle w:val="CommentReference"/>
        </w:rPr>
        <w:commentReference w:id="4"/>
      </w:r>
    </w:p>
    <w:p w14:paraId="4E7F8FBE" w14:textId="2F9B0F4C"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Cs/>
        </w:rPr>
        <w:t xml:space="preserve">1. Preparation for </w:t>
      </w:r>
      <w:r w:rsidR="008300E4" w:rsidRPr="00E072BF">
        <w:rPr>
          <w:rFonts w:asciiTheme="minorHAnsi" w:hAnsiTheme="minorHAnsi"/>
          <w:bCs/>
        </w:rPr>
        <w:t xml:space="preserve">the </w:t>
      </w:r>
      <w:r w:rsidRPr="00E072BF">
        <w:rPr>
          <w:rFonts w:asciiTheme="minorHAnsi" w:hAnsiTheme="minorHAnsi"/>
          <w:bCs/>
        </w:rPr>
        <w:t>exam</w:t>
      </w:r>
      <w:r w:rsidR="008300E4" w:rsidRPr="00E072BF">
        <w:rPr>
          <w:rFonts w:asciiTheme="minorHAnsi" w:hAnsiTheme="minorHAnsi"/>
          <w:bCs/>
        </w:rPr>
        <w:t>.</w:t>
      </w:r>
    </w:p>
    <w:p w14:paraId="0EBA52FA"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1D0E0A54" w14:textId="01EC7DD3" w:rsidR="0023614C" w:rsidRPr="00E072BF" w:rsidRDefault="0023614C"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1.1. Before begin</w:t>
      </w:r>
      <w:r w:rsidR="00BF452B" w:rsidRPr="00E072BF">
        <w:rPr>
          <w:rFonts w:asciiTheme="minorHAnsi" w:hAnsiTheme="minorHAnsi"/>
          <w:highlight w:val="yellow"/>
        </w:rPr>
        <w:t>ning</w:t>
      </w:r>
      <w:r w:rsidRPr="00E072BF">
        <w:rPr>
          <w:rFonts w:asciiTheme="minorHAnsi" w:hAnsiTheme="minorHAnsi"/>
          <w:highlight w:val="yellow"/>
        </w:rPr>
        <w:t xml:space="preserve"> the breast exam, establish </w:t>
      </w:r>
      <w:r w:rsidR="00F12179" w:rsidRPr="00E072BF">
        <w:rPr>
          <w:rFonts w:asciiTheme="minorHAnsi" w:hAnsiTheme="minorHAnsi"/>
          <w:highlight w:val="yellow"/>
        </w:rPr>
        <w:t xml:space="preserve">an </w:t>
      </w:r>
      <w:r w:rsidRPr="00E072BF">
        <w:rPr>
          <w:rFonts w:asciiTheme="minorHAnsi" w:hAnsiTheme="minorHAnsi"/>
          <w:highlight w:val="yellow"/>
        </w:rPr>
        <w:t>expectation</w:t>
      </w:r>
      <w:r w:rsidR="00CD7ED1" w:rsidRPr="00E072BF">
        <w:rPr>
          <w:rFonts w:asciiTheme="minorHAnsi" w:hAnsiTheme="minorHAnsi"/>
          <w:highlight w:val="yellow"/>
        </w:rPr>
        <w:t xml:space="preserve"> of comfort, and</w:t>
      </w:r>
      <w:r w:rsidRPr="00E072BF">
        <w:rPr>
          <w:rFonts w:asciiTheme="minorHAnsi" w:hAnsiTheme="minorHAnsi"/>
          <w:highlight w:val="yellow"/>
        </w:rPr>
        <w:t xml:space="preserve"> </w:t>
      </w:r>
      <w:r w:rsidR="00F12179" w:rsidRPr="00E072BF">
        <w:rPr>
          <w:rFonts w:asciiTheme="minorHAnsi" w:hAnsiTheme="minorHAnsi"/>
          <w:highlight w:val="yellow"/>
        </w:rPr>
        <w:t xml:space="preserve">ask </w:t>
      </w:r>
      <w:r w:rsidR="00BF452B" w:rsidRPr="00E072BF">
        <w:rPr>
          <w:rFonts w:asciiTheme="minorHAnsi" w:hAnsiTheme="minorHAnsi"/>
          <w:highlight w:val="yellow"/>
        </w:rPr>
        <w:t>the</w:t>
      </w:r>
      <w:r w:rsidR="00F12179" w:rsidRPr="00E072BF">
        <w:rPr>
          <w:rFonts w:asciiTheme="minorHAnsi" w:hAnsiTheme="minorHAnsi"/>
          <w:highlight w:val="yellow"/>
        </w:rPr>
        <w:t xml:space="preserve"> patient to </w:t>
      </w:r>
      <w:r w:rsidRPr="00E072BF">
        <w:rPr>
          <w:rFonts w:asciiTheme="minorHAnsi" w:hAnsiTheme="minorHAnsi"/>
          <w:highlight w:val="yellow"/>
        </w:rPr>
        <w:t xml:space="preserve">communicate their questions and concerns </w:t>
      </w:r>
      <w:r w:rsidR="001E785B" w:rsidRPr="00E072BF">
        <w:rPr>
          <w:rFonts w:asciiTheme="minorHAnsi" w:hAnsiTheme="minorHAnsi"/>
          <w:highlight w:val="yellow"/>
        </w:rPr>
        <w:t>during the visit</w:t>
      </w:r>
      <w:r w:rsidRPr="00E072BF">
        <w:rPr>
          <w:rFonts w:asciiTheme="minorHAnsi" w:hAnsiTheme="minorHAnsi"/>
          <w:highlight w:val="yellow"/>
        </w:rPr>
        <w:t xml:space="preserve">. </w:t>
      </w:r>
      <w:r w:rsidR="00BF452B" w:rsidRPr="00E072BF">
        <w:rPr>
          <w:rFonts w:asciiTheme="minorHAnsi" w:hAnsiTheme="minorHAnsi"/>
          <w:highlight w:val="yellow"/>
        </w:rPr>
        <w:t xml:space="preserve">For example, say </w:t>
      </w:r>
      <w:r w:rsidR="00BF452B" w:rsidRPr="00E072BF">
        <w:rPr>
          <w:rFonts w:asciiTheme="minorHAnsi" w:hAnsiTheme="minorHAnsi"/>
          <w:highlight w:val="yellow"/>
        </w:rPr>
        <w:lastRenderedPageBreak/>
        <w:t xml:space="preserve">something like, </w:t>
      </w:r>
      <w:r w:rsidRPr="00E072BF">
        <w:rPr>
          <w:rFonts w:asciiTheme="minorHAnsi" w:hAnsiTheme="minorHAnsi"/>
          <w:highlight w:val="yellow"/>
        </w:rPr>
        <w:t xml:space="preserve">“Have you had an exam like this before? How was that experience for you? </w:t>
      </w:r>
      <w:r w:rsidR="001433C7" w:rsidRPr="00E072BF">
        <w:rPr>
          <w:rFonts w:asciiTheme="minorHAnsi" w:hAnsiTheme="minorHAnsi"/>
          <w:highlight w:val="yellow"/>
        </w:rPr>
        <w:t>I expect this to be</w:t>
      </w:r>
      <w:r w:rsidRPr="00E072BF">
        <w:rPr>
          <w:rFonts w:asciiTheme="minorHAnsi" w:hAnsiTheme="minorHAnsi"/>
          <w:highlight w:val="yellow"/>
        </w:rPr>
        <w:t xml:space="preserve"> a comfortable exam. If there is anything I can do to make this more comfortable for you, please let me know and I will make any adjustments I can.</w:t>
      </w:r>
      <w:r w:rsidR="00CD7ED1" w:rsidRPr="00E072BF">
        <w:rPr>
          <w:rFonts w:asciiTheme="minorHAnsi" w:hAnsiTheme="minorHAnsi"/>
          <w:highlight w:val="yellow"/>
        </w:rPr>
        <w:t xml:space="preserve"> You </w:t>
      </w:r>
      <w:r w:rsidR="00FB02B2">
        <w:rPr>
          <w:rFonts w:asciiTheme="minorHAnsi" w:hAnsiTheme="minorHAnsi"/>
          <w:highlight w:val="yellow"/>
        </w:rPr>
        <w:t>may</w:t>
      </w:r>
      <w:r w:rsidR="00CD7ED1" w:rsidRPr="00E072BF">
        <w:rPr>
          <w:rFonts w:asciiTheme="minorHAnsi" w:hAnsiTheme="minorHAnsi"/>
          <w:highlight w:val="yellow"/>
        </w:rPr>
        <w:t xml:space="preserve"> ask me questions at any time.</w:t>
      </w:r>
      <w:r w:rsidRPr="00E072BF">
        <w:rPr>
          <w:rFonts w:asciiTheme="minorHAnsi" w:hAnsiTheme="minorHAnsi"/>
          <w:highlight w:val="yellow"/>
        </w:rPr>
        <w:t>”</w:t>
      </w:r>
    </w:p>
    <w:p w14:paraId="118D51D4" w14:textId="77777777" w:rsidR="008300E4" w:rsidRPr="00E072BF" w:rsidRDefault="008300E4" w:rsidP="0023614C">
      <w:pPr>
        <w:widowControl w:val="0"/>
        <w:autoSpaceDE w:val="0"/>
        <w:autoSpaceDN w:val="0"/>
        <w:adjustRightInd w:val="0"/>
        <w:rPr>
          <w:rFonts w:asciiTheme="minorHAnsi" w:hAnsiTheme="minorHAnsi"/>
          <w:highlight w:val="yellow"/>
        </w:rPr>
      </w:pPr>
    </w:p>
    <w:p w14:paraId="58B71466" w14:textId="157C6A2E" w:rsidR="008531E5" w:rsidRPr="00E072BF" w:rsidRDefault="0023614C" w:rsidP="002E26F7">
      <w:pPr>
        <w:widowControl w:val="0"/>
        <w:autoSpaceDE w:val="0"/>
        <w:autoSpaceDN w:val="0"/>
        <w:adjustRightInd w:val="0"/>
        <w:rPr>
          <w:rFonts w:asciiTheme="minorHAnsi" w:hAnsiTheme="minorHAnsi"/>
        </w:rPr>
      </w:pPr>
      <w:r w:rsidRPr="00E072BF">
        <w:rPr>
          <w:rFonts w:asciiTheme="minorHAnsi" w:hAnsiTheme="minorHAnsi"/>
          <w:highlight w:val="yellow"/>
        </w:rPr>
        <w:t>1.2.</w:t>
      </w:r>
      <w:r w:rsidR="008300E4" w:rsidRPr="00E072BF">
        <w:rPr>
          <w:rFonts w:asciiTheme="minorHAnsi" w:hAnsiTheme="minorHAnsi"/>
          <w:highlight w:val="yellow"/>
        </w:rPr>
        <w:t xml:space="preserve"> </w:t>
      </w:r>
      <w:r w:rsidR="00A35C0B" w:rsidRPr="00E072BF">
        <w:rPr>
          <w:rFonts w:asciiTheme="minorHAnsi" w:hAnsiTheme="minorHAnsi"/>
          <w:highlight w:val="yellow"/>
        </w:rPr>
        <w:t xml:space="preserve">Clean </w:t>
      </w:r>
      <w:r w:rsidRPr="00E072BF">
        <w:rPr>
          <w:rFonts w:asciiTheme="minorHAnsi" w:hAnsiTheme="minorHAnsi"/>
          <w:highlight w:val="yellow"/>
        </w:rPr>
        <w:t>your hands</w:t>
      </w:r>
      <w:r w:rsidR="006836DE" w:rsidRPr="00E072BF">
        <w:rPr>
          <w:rFonts w:asciiTheme="minorHAnsi" w:hAnsiTheme="minorHAnsi"/>
          <w:highlight w:val="yellow"/>
        </w:rPr>
        <w:t>.</w:t>
      </w:r>
      <w:r w:rsidR="008300E4" w:rsidRPr="00E072BF">
        <w:rPr>
          <w:rFonts w:asciiTheme="minorHAnsi" w:hAnsiTheme="minorHAnsi"/>
          <w:highlight w:val="yellow"/>
        </w:rPr>
        <w:t xml:space="preserve"> </w:t>
      </w:r>
      <w:r w:rsidR="006C391C" w:rsidRPr="00E072BF">
        <w:rPr>
          <w:rFonts w:asciiTheme="minorHAnsi" w:hAnsiTheme="minorHAnsi"/>
        </w:rPr>
        <w:t>S</w:t>
      </w:r>
      <w:r w:rsidR="00541ED4" w:rsidRPr="00E072BF">
        <w:rPr>
          <w:rFonts w:asciiTheme="minorHAnsi" w:hAnsiTheme="minorHAnsi"/>
        </w:rPr>
        <w:t>ome</w:t>
      </w:r>
      <w:r w:rsidR="00CD7ED1" w:rsidRPr="00E072BF">
        <w:rPr>
          <w:rFonts w:asciiTheme="minorHAnsi" w:hAnsiTheme="minorHAnsi"/>
        </w:rPr>
        <w:t xml:space="preserve"> practitioners choose to perform the manual portions of the exam </w:t>
      </w:r>
      <w:r w:rsidR="00541ED4" w:rsidRPr="00E072BF">
        <w:rPr>
          <w:rFonts w:asciiTheme="minorHAnsi" w:hAnsiTheme="minorHAnsi"/>
        </w:rPr>
        <w:t xml:space="preserve">with </w:t>
      </w:r>
      <w:r w:rsidR="00CD7ED1" w:rsidRPr="00E072BF">
        <w:rPr>
          <w:rFonts w:asciiTheme="minorHAnsi" w:hAnsiTheme="minorHAnsi"/>
        </w:rPr>
        <w:t>gloves</w:t>
      </w:r>
      <w:r w:rsidR="00541ED4" w:rsidRPr="00E072BF">
        <w:rPr>
          <w:rFonts w:asciiTheme="minorHAnsi" w:hAnsiTheme="minorHAnsi"/>
        </w:rPr>
        <w:t xml:space="preserve"> for the sake of the patient’s</w:t>
      </w:r>
      <w:r w:rsidR="008300E4" w:rsidRPr="00E072BF">
        <w:rPr>
          <w:rFonts w:asciiTheme="minorHAnsi" w:hAnsiTheme="minorHAnsi"/>
        </w:rPr>
        <w:t xml:space="preserve"> </w:t>
      </w:r>
      <w:r w:rsidR="00BF452B" w:rsidRPr="00E072BF">
        <w:rPr>
          <w:rFonts w:asciiTheme="minorHAnsi" w:hAnsiTheme="minorHAnsi"/>
        </w:rPr>
        <w:t xml:space="preserve">(or their own) </w:t>
      </w:r>
      <w:r w:rsidR="008300E4" w:rsidRPr="00E072BF">
        <w:rPr>
          <w:rFonts w:asciiTheme="minorHAnsi" w:hAnsiTheme="minorHAnsi"/>
        </w:rPr>
        <w:t>comfort</w:t>
      </w:r>
      <w:r w:rsidR="00CD7ED1" w:rsidRPr="00E072BF">
        <w:rPr>
          <w:rFonts w:asciiTheme="minorHAnsi" w:hAnsiTheme="minorHAnsi"/>
        </w:rPr>
        <w:t xml:space="preserve">. If </w:t>
      </w:r>
      <w:r w:rsidR="00BF452B" w:rsidRPr="00E072BF">
        <w:rPr>
          <w:rFonts w:asciiTheme="minorHAnsi" w:hAnsiTheme="minorHAnsi"/>
        </w:rPr>
        <w:t>an examiner</w:t>
      </w:r>
      <w:r w:rsidR="00CD7ED1" w:rsidRPr="00E072BF">
        <w:rPr>
          <w:rFonts w:asciiTheme="minorHAnsi" w:hAnsiTheme="minorHAnsi"/>
        </w:rPr>
        <w:t xml:space="preserve"> ha</w:t>
      </w:r>
      <w:r w:rsidR="00BF452B" w:rsidRPr="00E072BF">
        <w:rPr>
          <w:rFonts w:asciiTheme="minorHAnsi" w:hAnsiTheme="minorHAnsi"/>
        </w:rPr>
        <w:t>s</w:t>
      </w:r>
      <w:r w:rsidR="00CD7ED1" w:rsidRPr="00E072BF">
        <w:rPr>
          <w:rFonts w:asciiTheme="minorHAnsi" w:hAnsiTheme="minorHAnsi"/>
        </w:rPr>
        <w:t xml:space="preserve"> any doubts</w:t>
      </w:r>
      <w:r w:rsidR="00BF452B" w:rsidRPr="00E072BF">
        <w:rPr>
          <w:rFonts w:asciiTheme="minorHAnsi" w:hAnsiTheme="minorHAnsi"/>
        </w:rPr>
        <w:t xml:space="preserve">, then </w:t>
      </w:r>
      <w:r w:rsidR="00CD7ED1" w:rsidRPr="00E072BF">
        <w:rPr>
          <w:rFonts w:asciiTheme="minorHAnsi" w:hAnsiTheme="minorHAnsi"/>
        </w:rPr>
        <w:t>it is better to wear gloves,</w:t>
      </w:r>
      <w:r w:rsidR="00BF452B" w:rsidRPr="00E072BF">
        <w:rPr>
          <w:rFonts w:asciiTheme="minorHAnsi" w:hAnsiTheme="minorHAnsi"/>
        </w:rPr>
        <w:t xml:space="preserve"> </w:t>
      </w:r>
      <w:r w:rsidR="00CD7ED1" w:rsidRPr="00E072BF">
        <w:rPr>
          <w:rFonts w:asciiTheme="minorHAnsi" w:hAnsiTheme="minorHAnsi"/>
        </w:rPr>
        <w:t xml:space="preserve">as </w:t>
      </w:r>
      <w:r w:rsidR="00BF452B" w:rsidRPr="00E072BF">
        <w:rPr>
          <w:rFonts w:asciiTheme="minorHAnsi" w:hAnsiTheme="minorHAnsi"/>
        </w:rPr>
        <w:t>a</w:t>
      </w:r>
      <w:r w:rsidR="00CD7ED1" w:rsidRPr="00E072BF">
        <w:rPr>
          <w:rFonts w:asciiTheme="minorHAnsi" w:hAnsiTheme="minorHAnsi"/>
        </w:rPr>
        <w:t xml:space="preserve"> patient </w:t>
      </w:r>
      <w:r w:rsidR="00BF452B" w:rsidRPr="00E072BF">
        <w:rPr>
          <w:rFonts w:asciiTheme="minorHAnsi" w:hAnsiTheme="minorHAnsi"/>
        </w:rPr>
        <w:t>can</w:t>
      </w:r>
      <w:r w:rsidR="00CD7ED1" w:rsidRPr="00E072BF">
        <w:rPr>
          <w:rFonts w:asciiTheme="minorHAnsi" w:hAnsiTheme="minorHAnsi"/>
        </w:rPr>
        <w:t xml:space="preserve"> pick up on </w:t>
      </w:r>
      <w:r w:rsidR="00BF452B" w:rsidRPr="00E072BF">
        <w:rPr>
          <w:rFonts w:asciiTheme="minorHAnsi" w:hAnsiTheme="minorHAnsi"/>
        </w:rPr>
        <w:t>any</w:t>
      </w:r>
      <w:r w:rsidR="00CD7ED1" w:rsidRPr="00E072BF">
        <w:rPr>
          <w:rFonts w:asciiTheme="minorHAnsi" w:hAnsiTheme="minorHAnsi"/>
        </w:rPr>
        <w:t xml:space="preserve"> anxiety</w:t>
      </w:r>
      <w:r w:rsidR="00BF452B" w:rsidRPr="00E072BF">
        <w:rPr>
          <w:rFonts w:asciiTheme="minorHAnsi" w:hAnsiTheme="minorHAnsi"/>
        </w:rPr>
        <w:t>, which</w:t>
      </w:r>
      <w:r w:rsidR="00CD7ED1" w:rsidRPr="00E072BF">
        <w:rPr>
          <w:rFonts w:asciiTheme="minorHAnsi" w:hAnsiTheme="minorHAnsi"/>
        </w:rPr>
        <w:t xml:space="preserve"> may </w:t>
      </w:r>
      <w:r w:rsidR="00BF452B" w:rsidRPr="00E072BF">
        <w:rPr>
          <w:rFonts w:asciiTheme="minorHAnsi" w:hAnsiTheme="minorHAnsi"/>
        </w:rPr>
        <w:t xml:space="preserve">make them </w:t>
      </w:r>
      <w:r w:rsidR="00CD7ED1" w:rsidRPr="00E072BF">
        <w:rPr>
          <w:rFonts w:asciiTheme="minorHAnsi" w:hAnsiTheme="minorHAnsi"/>
        </w:rPr>
        <w:t>feel uncomfortable.</w:t>
      </w:r>
    </w:p>
    <w:p w14:paraId="02967CB4"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623AAB3A" w14:textId="74EBB58E"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Cs/>
        </w:rPr>
        <w:t xml:space="preserve">2. Introduce </w:t>
      </w:r>
      <w:r w:rsidR="00BF452B" w:rsidRPr="00E072BF">
        <w:rPr>
          <w:rFonts w:asciiTheme="minorHAnsi" w:hAnsiTheme="minorHAnsi"/>
          <w:bCs/>
        </w:rPr>
        <w:t xml:space="preserve">the </w:t>
      </w:r>
      <w:r w:rsidRPr="00E072BF">
        <w:rPr>
          <w:rFonts w:asciiTheme="minorHAnsi" w:hAnsiTheme="minorHAnsi"/>
          <w:bCs/>
        </w:rPr>
        <w:t>exam</w:t>
      </w:r>
      <w:r w:rsidR="00BF452B" w:rsidRPr="00E072BF">
        <w:rPr>
          <w:rFonts w:asciiTheme="minorHAnsi" w:hAnsiTheme="minorHAnsi"/>
          <w:bCs/>
        </w:rPr>
        <w:t>.</w:t>
      </w:r>
    </w:p>
    <w:p w14:paraId="7FC7C5D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2DFE6815" w14:textId="77777777" w:rsidR="0023614C" w:rsidRPr="00E072BF" w:rsidRDefault="0023614C"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 xml:space="preserve">2.1. Introduce and summarize the </w:t>
      </w:r>
      <w:r w:rsidR="00A65FC1" w:rsidRPr="00E072BF">
        <w:rPr>
          <w:rFonts w:asciiTheme="minorHAnsi" w:hAnsiTheme="minorHAnsi"/>
          <w:highlight w:val="yellow"/>
        </w:rPr>
        <w:t xml:space="preserve">three </w:t>
      </w:r>
      <w:r w:rsidRPr="00E072BF">
        <w:rPr>
          <w:rFonts w:asciiTheme="minorHAnsi" w:hAnsiTheme="minorHAnsi"/>
          <w:highlight w:val="yellow"/>
        </w:rPr>
        <w:t>parts of the exam for the patient</w:t>
      </w:r>
      <w:r w:rsidR="00592B3E" w:rsidRPr="00E072BF">
        <w:rPr>
          <w:rFonts w:asciiTheme="minorHAnsi" w:hAnsiTheme="minorHAnsi"/>
          <w:highlight w:val="yellow"/>
        </w:rPr>
        <w:t>:</w:t>
      </w:r>
      <w:r w:rsidRPr="00E072BF">
        <w:rPr>
          <w:rFonts w:asciiTheme="minorHAnsi" w:hAnsiTheme="minorHAnsi"/>
          <w:highlight w:val="yellow"/>
        </w:rPr>
        <w:t xml:space="preserve"> “I’m going to perform a breast exam. First, I will have you do some arm movements so I can check how your breast tissue moves. </w:t>
      </w:r>
      <w:r w:rsidR="003443E2" w:rsidRPr="00E072BF">
        <w:rPr>
          <w:rFonts w:asciiTheme="minorHAnsi" w:hAnsiTheme="minorHAnsi"/>
          <w:highlight w:val="yellow"/>
        </w:rPr>
        <w:t xml:space="preserve">Then </w:t>
      </w:r>
      <w:r w:rsidRPr="00E072BF">
        <w:rPr>
          <w:rFonts w:asciiTheme="minorHAnsi" w:hAnsiTheme="minorHAnsi"/>
          <w:highlight w:val="yellow"/>
        </w:rPr>
        <w:t>I will check some lymph nodes in your underarm area. Last, I will use the pads of my fingers to assess your breast tissue.</w:t>
      </w:r>
      <w:r w:rsidR="00662971" w:rsidRPr="00E072BF">
        <w:rPr>
          <w:rFonts w:asciiTheme="minorHAnsi" w:hAnsiTheme="minorHAnsi"/>
          <w:highlight w:val="yellow"/>
        </w:rPr>
        <w:t>”</w:t>
      </w:r>
    </w:p>
    <w:p w14:paraId="13EBBB7B" w14:textId="684E5FB9" w:rsidR="0023614C" w:rsidRPr="00E072BF" w:rsidRDefault="0023614C" w:rsidP="0023614C">
      <w:pPr>
        <w:widowControl w:val="0"/>
        <w:autoSpaceDE w:val="0"/>
        <w:autoSpaceDN w:val="0"/>
        <w:adjustRightInd w:val="0"/>
        <w:rPr>
          <w:rFonts w:asciiTheme="minorHAnsi" w:hAnsiTheme="minorHAnsi"/>
          <w:highlight w:val="yellow"/>
        </w:rPr>
      </w:pPr>
    </w:p>
    <w:p w14:paraId="55842CF5" w14:textId="21BB270F"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highlight w:val="yellow"/>
        </w:rPr>
        <w:t>2.2. </w:t>
      </w:r>
      <w:r w:rsidR="00A65FC1" w:rsidRPr="00E072BF">
        <w:rPr>
          <w:rFonts w:asciiTheme="minorHAnsi" w:hAnsiTheme="minorHAnsi"/>
          <w:highlight w:val="yellow"/>
        </w:rPr>
        <w:t>With the patient seated on the exam table, a</w:t>
      </w:r>
      <w:r w:rsidRPr="00E072BF">
        <w:rPr>
          <w:rFonts w:asciiTheme="minorHAnsi" w:hAnsiTheme="minorHAnsi"/>
          <w:highlight w:val="yellow"/>
        </w:rPr>
        <w:t>sk the</w:t>
      </w:r>
      <w:r w:rsidR="00CD7ED1" w:rsidRPr="00E072BF">
        <w:rPr>
          <w:rFonts w:asciiTheme="minorHAnsi" w:hAnsiTheme="minorHAnsi"/>
          <w:highlight w:val="yellow"/>
        </w:rPr>
        <w:t>m</w:t>
      </w:r>
      <w:r w:rsidRPr="00E072BF">
        <w:rPr>
          <w:rFonts w:asciiTheme="minorHAnsi" w:hAnsiTheme="minorHAnsi"/>
          <w:highlight w:val="yellow"/>
        </w:rPr>
        <w:t xml:space="preserve"> to lower the gown to their waist.</w:t>
      </w:r>
    </w:p>
    <w:p w14:paraId="4ABD9396"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65D3C080" w14:textId="61022D97"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bCs/>
        </w:rPr>
        <w:t>3</w:t>
      </w:r>
      <w:r w:rsidR="0023614C" w:rsidRPr="00E072BF">
        <w:rPr>
          <w:rFonts w:asciiTheme="minorHAnsi" w:hAnsiTheme="minorHAnsi"/>
          <w:bCs/>
        </w:rPr>
        <w:t>. Visual exam. </w:t>
      </w:r>
    </w:p>
    <w:p w14:paraId="40C5EE11" w14:textId="2F5117D0"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highlight w:val="yellow"/>
        </w:rPr>
        <w:t>During this exam</w:t>
      </w:r>
      <w:r w:rsidR="00CD7418" w:rsidRPr="00E072BF">
        <w:rPr>
          <w:rFonts w:asciiTheme="minorHAnsi" w:hAnsiTheme="minorHAnsi"/>
          <w:highlight w:val="yellow"/>
        </w:rPr>
        <w:t>,</w:t>
      </w:r>
      <w:r w:rsidRPr="00E072BF">
        <w:rPr>
          <w:rFonts w:asciiTheme="minorHAnsi" w:hAnsiTheme="minorHAnsi"/>
          <w:highlight w:val="yellow"/>
        </w:rPr>
        <w:t xml:space="preserve"> visually observe and assess all of the breast tissue, both still and in motion</w:t>
      </w:r>
      <w:r w:rsidR="00FD536C" w:rsidRPr="00E072BF">
        <w:rPr>
          <w:rFonts w:asciiTheme="minorHAnsi" w:hAnsiTheme="minorHAnsi"/>
          <w:highlight w:val="yellow"/>
        </w:rPr>
        <w:t xml:space="preserve">. </w:t>
      </w:r>
      <w:r w:rsidRPr="00E072BF">
        <w:rPr>
          <w:rFonts w:asciiTheme="minorHAnsi" w:hAnsiTheme="minorHAnsi"/>
          <w:highlight w:val="yellow"/>
        </w:rPr>
        <w:t xml:space="preserve">To establish if something is normal </w:t>
      </w:r>
      <w:r w:rsidR="00CD7418" w:rsidRPr="00E072BF">
        <w:rPr>
          <w:rFonts w:asciiTheme="minorHAnsi" w:hAnsiTheme="minorHAnsi"/>
          <w:highlight w:val="yellow"/>
        </w:rPr>
        <w:t xml:space="preserve">or </w:t>
      </w:r>
      <w:r w:rsidR="006C391C" w:rsidRPr="00E072BF">
        <w:rPr>
          <w:rFonts w:asciiTheme="minorHAnsi" w:hAnsiTheme="minorHAnsi"/>
          <w:highlight w:val="yellow"/>
        </w:rPr>
        <w:t>a</w:t>
      </w:r>
      <w:r w:rsidR="00CD7418" w:rsidRPr="00E072BF">
        <w:rPr>
          <w:rFonts w:asciiTheme="minorHAnsi" w:hAnsiTheme="minorHAnsi"/>
          <w:highlight w:val="yellow"/>
        </w:rPr>
        <w:t xml:space="preserve"> recent change (more concerning) </w:t>
      </w:r>
      <w:r w:rsidRPr="00E072BF">
        <w:rPr>
          <w:rFonts w:asciiTheme="minorHAnsi" w:hAnsiTheme="minorHAnsi"/>
          <w:highlight w:val="yellow"/>
        </w:rPr>
        <w:t xml:space="preserve">for </w:t>
      </w:r>
      <w:r w:rsidR="00CD7418" w:rsidRPr="00E072BF">
        <w:rPr>
          <w:rFonts w:asciiTheme="minorHAnsi" w:hAnsiTheme="minorHAnsi"/>
          <w:highlight w:val="yellow"/>
        </w:rPr>
        <w:t>a</w:t>
      </w:r>
      <w:r w:rsidRPr="00E072BF">
        <w:rPr>
          <w:rFonts w:asciiTheme="minorHAnsi" w:hAnsiTheme="minorHAnsi"/>
          <w:highlight w:val="yellow"/>
        </w:rPr>
        <w:t xml:space="preserve"> patient, ask, “Is this normal for you? How long has it been like this?” Document any findings</w:t>
      </w:r>
      <w:r w:rsidR="00F51680" w:rsidRPr="00E072BF">
        <w:rPr>
          <w:rFonts w:asciiTheme="minorHAnsi" w:hAnsiTheme="minorHAnsi"/>
          <w:highlight w:val="yellow"/>
        </w:rPr>
        <w:t>.</w:t>
      </w:r>
    </w:p>
    <w:p w14:paraId="044AEA41"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49097E8E" w14:textId="2ACEA51E"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rPr>
        <w:t>3</w:t>
      </w:r>
      <w:r w:rsidR="0023614C" w:rsidRPr="00E072BF">
        <w:rPr>
          <w:rFonts w:asciiTheme="minorHAnsi" w:hAnsiTheme="minorHAnsi"/>
        </w:rPr>
        <w:t xml:space="preserve">.1. </w:t>
      </w:r>
      <w:r w:rsidR="0023614C" w:rsidRPr="00E072BF">
        <w:rPr>
          <w:rFonts w:asciiTheme="minorHAnsi" w:hAnsiTheme="minorHAnsi"/>
          <w:highlight w:val="yellow"/>
        </w:rPr>
        <w:t xml:space="preserve">Visually inspect </w:t>
      </w:r>
      <w:r w:rsidR="00CD7418" w:rsidRPr="00E072BF">
        <w:rPr>
          <w:rFonts w:asciiTheme="minorHAnsi" w:hAnsiTheme="minorHAnsi"/>
          <w:highlight w:val="yellow"/>
        </w:rPr>
        <w:t xml:space="preserve">the </w:t>
      </w:r>
      <w:r w:rsidR="0023614C" w:rsidRPr="00E072BF">
        <w:rPr>
          <w:rFonts w:asciiTheme="minorHAnsi" w:hAnsiTheme="minorHAnsi"/>
          <w:highlight w:val="yellow"/>
        </w:rPr>
        <w:t xml:space="preserve">breast tissue while </w:t>
      </w:r>
      <w:r w:rsidR="00CD7418" w:rsidRPr="00E072BF">
        <w:rPr>
          <w:rFonts w:asciiTheme="minorHAnsi" w:hAnsiTheme="minorHAnsi"/>
          <w:highlight w:val="yellow"/>
        </w:rPr>
        <w:t xml:space="preserve">the </w:t>
      </w:r>
      <w:r w:rsidR="0023614C" w:rsidRPr="00E072BF">
        <w:rPr>
          <w:rFonts w:asciiTheme="minorHAnsi" w:hAnsiTheme="minorHAnsi"/>
          <w:highlight w:val="yellow"/>
        </w:rPr>
        <w:t>patient remains still. Assess for redness, scaly skin, visible lumps, spontaneous discharge, moles, inverted nipples, and dimpling</w:t>
      </w:r>
      <w:r w:rsidR="0023614C" w:rsidRPr="00E072BF">
        <w:rPr>
          <w:rFonts w:asciiTheme="minorHAnsi" w:hAnsiTheme="minorHAnsi"/>
        </w:rPr>
        <w:t xml:space="preserve">. </w:t>
      </w:r>
      <w:r w:rsidR="0023614C" w:rsidRPr="00E072BF">
        <w:rPr>
          <w:rFonts w:asciiTheme="minorHAnsi" w:hAnsiTheme="minorHAnsi"/>
          <w:highlight w:val="yellow"/>
        </w:rPr>
        <w:t>Also assess for</w:t>
      </w:r>
      <w:r w:rsidR="004B7520" w:rsidRPr="00E072BF">
        <w:rPr>
          <w:rFonts w:asciiTheme="minorHAnsi" w:hAnsiTheme="minorHAnsi"/>
          <w:highlight w:val="yellow"/>
        </w:rPr>
        <w:t xml:space="preserve"> potential</w:t>
      </w:r>
      <w:r w:rsidR="0023614C" w:rsidRPr="00E072BF">
        <w:rPr>
          <w:rFonts w:asciiTheme="minorHAnsi" w:hAnsiTheme="minorHAnsi"/>
          <w:highlight w:val="yellow"/>
        </w:rPr>
        <w:t xml:space="preserve"> signs </w:t>
      </w:r>
      <w:r w:rsidR="004B7520" w:rsidRPr="00E072BF">
        <w:rPr>
          <w:rFonts w:asciiTheme="minorHAnsi" w:hAnsiTheme="minorHAnsi"/>
          <w:highlight w:val="yellow"/>
        </w:rPr>
        <w:t>of domestic violence and trauma:</w:t>
      </w:r>
      <w:r w:rsidR="0023614C" w:rsidRPr="00E072BF">
        <w:rPr>
          <w:rFonts w:asciiTheme="minorHAnsi" w:hAnsiTheme="minorHAnsi"/>
        </w:rPr>
        <w:t xml:space="preserve"> bruises, burns, bite marks, scars, etc. Indicate marks and ask, “Can you tell me more about how this happened?” </w:t>
      </w:r>
    </w:p>
    <w:p w14:paraId="0C48D73E"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61762E34" w14:textId="54A13176"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rPr>
        <w:t>3</w:t>
      </w:r>
      <w:r w:rsidR="0023614C" w:rsidRPr="00E072BF">
        <w:rPr>
          <w:rFonts w:asciiTheme="minorHAnsi" w:hAnsiTheme="minorHAnsi"/>
        </w:rPr>
        <w:t xml:space="preserve">.2. </w:t>
      </w:r>
      <w:r w:rsidR="0023614C" w:rsidRPr="00E072BF">
        <w:rPr>
          <w:rFonts w:asciiTheme="minorHAnsi" w:hAnsiTheme="minorHAnsi"/>
          <w:highlight w:val="yellow"/>
        </w:rPr>
        <w:t xml:space="preserve">Visually assess </w:t>
      </w:r>
      <w:r w:rsidR="00CD7418" w:rsidRPr="00E072BF">
        <w:rPr>
          <w:rFonts w:asciiTheme="minorHAnsi" w:hAnsiTheme="minorHAnsi"/>
          <w:highlight w:val="yellow"/>
        </w:rPr>
        <w:t xml:space="preserve">the </w:t>
      </w:r>
      <w:r w:rsidR="0023614C" w:rsidRPr="00E072BF">
        <w:rPr>
          <w:rFonts w:asciiTheme="minorHAnsi" w:hAnsiTheme="minorHAnsi"/>
          <w:highlight w:val="yellow"/>
        </w:rPr>
        <w:t>breast tissue in motion. All parts of the breast tissue should move freely</w:t>
      </w:r>
      <w:r w:rsidR="00CD7418" w:rsidRPr="00E072BF">
        <w:rPr>
          <w:rFonts w:asciiTheme="minorHAnsi" w:hAnsiTheme="minorHAnsi"/>
          <w:highlight w:val="yellow"/>
        </w:rPr>
        <w:t>,</w:t>
      </w:r>
      <w:r w:rsidR="0023614C" w:rsidRPr="00E072BF">
        <w:rPr>
          <w:rFonts w:asciiTheme="minorHAnsi" w:hAnsiTheme="minorHAnsi"/>
          <w:highlight w:val="yellow"/>
        </w:rPr>
        <w:t xml:space="preserve"> away from the chest wall. Again, no tissue should appear to dimple or retract.</w:t>
      </w:r>
      <w:r w:rsidR="0023614C" w:rsidRPr="00E072BF">
        <w:rPr>
          <w:rFonts w:asciiTheme="minorHAnsi" w:hAnsiTheme="minorHAnsi"/>
        </w:rPr>
        <w:t> </w:t>
      </w:r>
    </w:p>
    <w:p w14:paraId="0DD76213" w14:textId="46F3533C" w:rsidR="0023614C" w:rsidRPr="00E072BF" w:rsidRDefault="0023614C" w:rsidP="0023614C">
      <w:pPr>
        <w:widowControl w:val="0"/>
        <w:autoSpaceDE w:val="0"/>
        <w:autoSpaceDN w:val="0"/>
        <w:adjustRightInd w:val="0"/>
        <w:rPr>
          <w:rFonts w:asciiTheme="minorHAnsi" w:hAnsiTheme="minorHAnsi"/>
        </w:rPr>
      </w:pPr>
    </w:p>
    <w:p w14:paraId="1ADA3CEF" w14:textId="7520D298"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3</w:t>
      </w:r>
      <w:r w:rsidR="0023614C" w:rsidRPr="00E072BF">
        <w:rPr>
          <w:rFonts w:asciiTheme="minorHAnsi" w:hAnsiTheme="minorHAnsi"/>
          <w:highlight w:val="yellow"/>
        </w:rPr>
        <w:t xml:space="preserve">.2.1. Ask the patient to slowly raise their arms above their head, then clasp their hands and push them together, </w:t>
      </w:r>
      <w:r w:rsidR="00CD7418" w:rsidRPr="00E072BF">
        <w:rPr>
          <w:rFonts w:asciiTheme="minorHAnsi" w:hAnsiTheme="minorHAnsi"/>
          <w:highlight w:val="yellow"/>
        </w:rPr>
        <w:t xml:space="preserve">and </w:t>
      </w:r>
      <w:r w:rsidR="0023614C" w:rsidRPr="00E072BF">
        <w:rPr>
          <w:rFonts w:asciiTheme="minorHAnsi" w:hAnsiTheme="minorHAnsi"/>
          <w:highlight w:val="yellow"/>
        </w:rPr>
        <w:t xml:space="preserve">then slowly lower </w:t>
      </w:r>
      <w:r w:rsidR="00CD7418" w:rsidRPr="00E072BF">
        <w:rPr>
          <w:rFonts w:asciiTheme="minorHAnsi" w:hAnsiTheme="minorHAnsi"/>
          <w:highlight w:val="yellow"/>
        </w:rPr>
        <w:t xml:space="preserve">their </w:t>
      </w:r>
      <w:r w:rsidR="0023614C" w:rsidRPr="00E072BF">
        <w:rPr>
          <w:rFonts w:asciiTheme="minorHAnsi" w:hAnsiTheme="minorHAnsi"/>
          <w:highlight w:val="yellow"/>
        </w:rPr>
        <w:t>arms to their sides.</w:t>
      </w:r>
    </w:p>
    <w:p w14:paraId="416061FC" w14:textId="073BF973" w:rsidR="0023614C" w:rsidRPr="00E072BF" w:rsidRDefault="0023614C" w:rsidP="0023614C">
      <w:pPr>
        <w:widowControl w:val="0"/>
        <w:autoSpaceDE w:val="0"/>
        <w:autoSpaceDN w:val="0"/>
        <w:adjustRightInd w:val="0"/>
        <w:rPr>
          <w:rFonts w:asciiTheme="minorHAnsi" w:hAnsiTheme="minorHAnsi"/>
          <w:highlight w:val="yellow"/>
        </w:rPr>
      </w:pPr>
    </w:p>
    <w:p w14:paraId="299BCD20" w14:textId="3A6A8D59" w:rsidR="000226F0"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t>3</w:t>
      </w:r>
      <w:r w:rsidR="0023614C" w:rsidRPr="00E072BF">
        <w:rPr>
          <w:rFonts w:asciiTheme="minorHAnsi" w:hAnsiTheme="minorHAnsi"/>
          <w:highlight w:val="yellow"/>
        </w:rPr>
        <w:t>.2.</w:t>
      </w:r>
      <w:r w:rsidR="00CD7418" w:rsidRPr="00E072BF">
        <w:rPr>
          <w:rFonts w:asciiTheme="minorHAnsi" w:hAnsiTheme="minorHAnsi"/>
          <w:highlight w:val="yellow"/>
        </w:rPr>
        <w:t>2.</w:t>
      </w:r>
      <w:r w:rsidR="0023614C" w:rsidRPr="00E072BF">
        <w:rPr>
          <w:rFonts w:asciiTheme="minorHAnsi" w:hAnsiTheme="minorHAnsi"/>
          <w:highlight w:val="yellow"/>
        </w:rPr>
        <w:t xml:space="preserve"> Stand to one side of the patient and offer your arm, palm down, for support. Ask the patient to lean forward</w:t>
      </w:r>
      <w:r w:rsidR="00CD7418" w:rsidRPr="00E072BF">
        <w:rPr>
          <w:rFonts w:asciiTheme="minorHAnsi" w:hAnsiTheme="minorHAnsi"/>
          <w:highlight w:val="yellow"/>
        </w:rPr>
        <w:t>, and</w:t>
      </w:r>
      <w:r w:rsidR="0023614C" w:rsidRPr="00E072BF">
        <w:rPr>
          <w:rFonts w:asciiTheme="minorHAnsi" w:hAnsiTheme="minorHAnsi"/>
          <w:highlight w:val="yellow"/>
        </w:rPr>
        <w:t xml:space="preserve"> observe </w:t>
      </w:r>
      <w:r w:rsidR="00FD536C" w:rsidRPr="00E072BF">
        <w:rPr>
          <w:rFonts w:asciiTheme="minorHAnsi" w:hAnsiTheme="minorHAnsi"/>
          <w:highlight w:val="yellow"/>
        </w:rPr>
        <w:t xml:space="preserve">the </w:t>
      </w:r>
      <w:r w:rsidR="0023614C" w:rsidRPr="00E072BF">
        <w:rPr>
          <w:rFonts w:asciiTheme="minorHAnsi" w:hAnsiTheme="minorHAnsi"/>
          <w:highlight w:val="yellow"/>
        </w:rPr>
        <w:t xml:space="preserve">side of </w:t>
      </w:r>
      <w:r w:rsidR="00CD7418" w:rsidRPr="00E072BF">
        <w:rPr>
          <w:rFonts w:asciiTheme="minorHAnsi" w:hAnsiTheme="minorHAnsi"/>
          <w:highlight w:val="yellow"/>
        </w:rPr>
        <w:t xml:space="preserve">the </w:t>
      </w:r>
      <w:r w:rsidR="0023614C" w:rsidRPr="00E072BF">
        <w:rPr>
          <w:rFonts w:asciiTheme="minorHAnsi" w:hAnsiTheme="minorHAnsi"/>
          <w:highlight w:val="yellow"/>
        </w:rPr>
        <w:t>breast tissue as they do so.</w:t>
      </w:r>
      <w:r w:rsidR="0023614C" w:rsidRPr="00E072BF">
        <w:rPr>
          <w:rFonts w:asciiTheme="minorHAnsi" w:hAnsiTheme="minorHAnsi"/>
        </w:rPr>
        <w:t xml:space="preserve"> </w:t>
      </w:r>
    </w:p>
    <w:p w14:paraId="59191087" w14:textId="77777777" w:rsidR="000226F0" w:rsidRPr="00E072BF" w:rsidRDefault="000226F0" w:rsidP="0023614C">
      <w:pPr>
        <w:widowControl w:val="0"/>
        <w:autoSpaceDE w:val="0"/>
        <w:autoSpaceDN w:val="0"/>
        <w:adjustRightInd w:val="0"/>
        <w:rPr>
          <w:rFonts w:asciiTheme="minorHAnsi" w:hAnsiTheme="minorHAnsi"/>
        </w:rPr>
      </w:pPr>
    </w:p>
    <w:p w14:paraId="319BE4F5" w14:textId="749EFE2B" w:rsidR="000226F0"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3</w:t>
      </w:r>
      <w:r w:rsidR="000226F0" w:rsidRPr="00E072BF">
        <w:rPr>
          <w:rFonts w:asciiTheme="minorHAnsi" w:hAnsiTheme="minorHAnsi"/>
          <w:highlight w:val="yellow"/>
        </w:rPr>
        <w:t>.2.</w:t>
      </w:r>
      <w:r w:rsidR="00CD7418" w:rsidRPr="00E072BF">
        <w:rPr>
          <w:rFonts w:asciiTheme="minorHAnsi" w:hAnsiTheme="minorHAnsi"/>
          <w:highlight w:val="yellow"/>
        </w:rPr>
        <w:t>3</w:t>
      </w:r>
      <w:r w:rsidRPr="00E072BF">
        <w:rPr>
          <w:rFonts w:asciiTheme="minorHAnsi" w:hAnsiTheme="minorHAnsi"/>
          <w:highlight w:val="yellow"/>
        </w:rPr>
        <w:t>.</w:t>
      </w:r>
      <w:r w:rsidR="000226F0" w:rsidRPr="00E072BF">
        <w:rPr>
          <w:rFonts w:asciiTheme="minorHAnsi" w:hAnsiTheme="minorHAnsi"/>
          <w:highlight w:val="yellow"/>
        </w:rPr>
        <w:t xml:space="preserve"> </w:t>
      </w:r>
      <w:r w:rsidR="0023614C" w:rsidRPr="00E072BF">
        <w:rPr>
          <w:rFonts w:asciiTheme="minorHAnsi" w:hAnsiTheme="minorHAnsi"/>
          <w:highlight w:val="yellow"/>
        </w:rPr>
        <w:t xml:space="preserve">When the patient is fully forward, place a hand mirror under their breast, angled to see the skin and tissue on the underside of the breast. </w:t>
      </w:r>
    </w:p>
    <w:p w14:paraId="44AB63A5" w14:textId="77777777" w:rsidR="000226F0" w:rsidRPr="00E072BF" w:rsidRDefault="000226F0" w:rsidP="0023614C">
      <w:pPr>
        <w:widowControl w:val="0"/>
        <w:autoSpaceDE w:val="0"/>
        <w:autoSpaceDN w:val="0"/>
        <w:adjustRightInd w:val="0"/>
        <w:rPr>
          <w:rFonts w:asciiTheme="minorHAnsi" w:hAnsiTheme="minorHAnsi"/>
          <w:highlight w:val="yellow"/>
        </w:rPr>
      </w:pPr>
    </w:p>
    <w:p w14:paraId="7E1A8635" w14:textId="1B76743D"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t>3</w:t>
      </w:r>
      <w:r w:rsidR="000226F0" w:rsidRPr="00E072BF">
        <w:rPr>
          <w:rFonts w:asciiTheme="minorHAnsi" w:hAnsiTheme="minorHAnsi"/>
          <w:highlight w:val="yellow"/>
        </w:rPr>
        <w:t>.2.</w:t>
      </w:r>
      <w:r w:rsidR="00CD7418" w:rsidRPr="00E072BF">
        <w:rPr>
          <w:rFonts w:asciiTheme="minorHAnsi" w:hAnsiTheme="minorHAnsi"/>
          <w:highlight w:val="yellow"/>
        </w:rPr>
        <w:t>4</w:t>
      </w:r>
      <w:r w:rsidR="000226F0" w:rsidRPr="00E072BF">
        <w:rPr>
          <w:rFonts w:asciiTheme="minorHAnsi" w:hAnsiTheme="minorHAnsi"/>
          <w:highlight w:val="yellow"/>
        </w:rPr>
        <w:t xml:space="preserve">. </w:t>
      </w:r>
      <w:r w:rsidR="0023614C" w:rsidRPr="00E072BF">
        <w:rPr>
          <w:rFonts w:asciiTheme="minorHAnsi" w:hAnsiTheme="minorHAnsi"/>
          <w:highlight w:val="yellow"/>
        </w:rPr>
        <w:t xml:space="preserve">Ask the patient to sit back, angling </w:t>
      </w:r>
      <w:r w:rsidR="00CD7418" w:rsidRPr="00E072BF">
        <w:rPr>
          <w:rFonts w:asciiTheme="minorHAnsi" w:hAnsiTheme="minorHAnsi"/>
          <w:highlight w:val="yellow"/>
        </w:rPr>
        <w:t xml:space="preserve">the </w:t>
      </w:r>
      <w:r w:rsidR="0023614C" w:rsidRPr="00E072BF">
        <w:rPr>
          <w:rFonts w:asciiTheme="minorHAnsi" w:hAnsiTheme="minorHAnsi"/>
          <w:highlight w:val="yellow"/>
        </w:rPr>
        <w:t>mirror as they move to observe how the lower breast tissue moves.</w:t>
      </w:r>
    </w:p>
    <w:p w14:paraId="5A9B9437"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1D91F0A7" w14:textId="2C12A1C9"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3</w:t>
      </w:r>
      <w:r w:rsidR="0023614C" w:rsidRPr="00E072BF">
        <w:rPr>
          <w:rFonts w:asciiTheme="minorHAnsi" w:hAnsiTheme="minorHAnsi"/>
          <w:highlight w:val="yellow"/>
        </w:rPr>
        <w:t>.</w:t>
      </w:r>
      <w:r w:rsidRPr="00E072BF">
        <w:rPr>
          <w:rFonts w:asciiTheme="minorHAnsi" w:hAnsiTheme="minorHAnsi"/>
          <w:highlight w:val="yellow"/>
        </w:rPr>
        <w:t>3</w:t>
      </w:r>
      <w:r w:rsidR="0023614C" w:rsidRPr="00E072BF">
        <w:rPr>
          <w:rFonts w:asciiTheme="minorHAnsi" w:hAnsiTheme="minorHAnsi"/>
          <w:highlight w:val="yellow"/>
        </w:rPr>
        <w:t xml:space="preserve">. If the patient has pendulous breasts and </w:t>
      </w:r>
      <w:r w:rsidR="002312CB" w:rsidRPr="00E072BF">
        <w:rPr>
          <w:rFonts w:asciiTheme="minorHAnsi" w:hAnsiTheme="minorHAnsi"/>
          <w:highlight w:val="yellow"/>
        </w:rPr>
        <w:t>it’s difficult to see</w:t>
      </w:r>
      <w:r w:rsidR="0023614C" w:rsidRPr="00E072BF">
        <w:rPr>
          <w:rFonts w:asciiTheme="minorHAnsi" w:hAnsiTheme="minorHAnsi"/>
          <w:highlight w:val="yellow"/>
        </w:rPr>
        <w:t xml:space="preserve"> all the skin underneath, ask them to lift their breasts to assess the skin.</w:t>
      </w:r>
    </w:p>
    <w:p w14:paraId="02C9F503" w14:textId="61D575A2" w:rsidR="0023614C" w:rsidRPr="00E072BF" w:rsidRDefault="0023614C" w:rsidP="0023614C">
      <w:pPr>
        <w:widowControl w:val="0"/>
        <w:autoSpaceDE w:val="0"/>
        <w:autoSpaceDN w:val="0"/>
        <w:adjustRightInd w:val="0"/>
        <w:rPr>
          <w:rFonts w:asciiTheme="minorHAnsi" w:hAnsiTheme="minorHAnsi"/>
          <w:highlight w:val="yellow"/>
        </w:rPr>
      </w:pPr>
    </w:p>
    <w:p w14:paraId="18C92C5D" w14:textId="2EC244F0"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t>3</w:t>
      </w:r>
      <w:r w:rsidR="0023614C" w:rsidRPr="00E072BF">
        <w:rPr>
          <w:rFonts w:asciiTheme="minorHAnsi" w:hAnsiTheme="minorHAnsi"/>
          <w:highlight w:val="yellow"/>
        </w:rPr>
        <w:t>.4. Ask the patient to place their hands on their hips, then roll their shoulders forward. Observe how the tissue moves; then perform the first step of the lymph node exam.</w:t>
      </w:r>
    </w:p>
    <w:p w14:paraId="78B7AF12" w14:textId="6DDB7849" w:rsidR="0023614C" w:rsidRPr="00E072BF" w:rsidRDefault="0023614C" w:rsidP="0023614C">
      <w:pPr>
        <w:widowControl w:val="0"/>
        <w:autoSpaceDE w:val="0"/>
        <w:autoSpaceDN w:val="0"/>
        <w:adjustRightInd w:val="0"/>
        <w:rPr>
          <w:rFonts w:asciiTheme="minorHAnsi" w:hAnsiTheme="minorHAnsi"/>
        </w:rPr>
      </w:pPr>
    </w:p>
    <w:p w14:paraId="39C43ABA" w14:textId="32480B17" w:rsidR="0023614C" w:rsidRPr="00E072BF" w:rsidDel="00BB6449" w:rsidRDefault="00FE0081" w:rsidP="0023614C">
      <w:pPr>
        <w:widowControl w:val="0"/>
        <w:autoSpaceDE w:val="0"/>
        <w:autoSpaceDN w:val="0"/>
        <w:adjustRightInd w:val="0"/>
        <w:rPr>
          <w:del w:id="5" w:author="Anna Sivachenko" w:date="2015-04-02T09:50:00Z"/>
          <w:rFonts w:asciiTheme="minorHAnsi" w:hAnsiTheme="minorHAnsi"/>
        </w:rPr>
      </w:pPr>
      <w:commentRangeStart w:id="6"/>
      <w:r w:rsidRPr="00E072BF">
        <w:rPr>
          <w:rFonts w:asciiTheme="minorHAnsi" w:hAnsiTheme="minorHAnsi"/>
          <w:bCs/>
        </w:rPr>
        <w:t>4</w:t>
      </w:r>
      <w:r w:rsidR="0023614C" w:rsidRPr="00E072BF">
        <w:rPr>
          <w:rFonts w:asciiTheme="minorHAnsi" w:hAnsiTheme="minorHAnsi"/>
          <w:bCs/>
        </w:rPr>
        <w:t>. Lymph node exam. </w:t>
      </w:r>
    </w:p>
    <w:p w14:paraId="380DCEB5"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commentRangeEnd w:id="6"/>
      <w:r w:rsidR="00ED5189">
        <w:rPr>
          <w:rStyle w:val="CommentReference"/>
        </w:rPr>
        <w:commentReference w:id="6"/>
      </w:r>
    </w:p>
    <w:p w14:paraId="04BFC721" w14:textId="400164AA"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 xml:space="preserve">.1. Assess the supraclavicular lymph nodes while the patient is in </w:t>
      </w:r>
      <w:r w:rsidR="00DE2BAE" w:rsidRPr="00E072BF">
        <w:rPr>
          <w:rFonts w:asciiTheme="minorHAnsi" w:hAnsiTheme="minorHAnsi"/>
          <w:highlight w:val="yellow"/>
        </w:rPr>
        <w:t xml:space="preserve">the </w:t>
      </w:r>
      <w:r w:rsidR="0023614C" w:rsidRPr="00E072BF">
        <w:rPr>
          <w:rFonts w:asciiTheme="minorHAnsi" w:hAnsiTheme="minorHAnsi"/>
          <w:highlight w:val="yellow"/>
        </w:rPr>
        <w:t>final position from the visual exam. Use your index and middle finger of each hand to hook over the patient’s collarbone</w:t>
      </w:r>
      <w:r w:rsidR="00DE2BAE" w:rsidRPr="00E072BF">
        <w:rPr>
          <w:rFonts w:asciiTheme="minorHAnsi" w:hAnsiTheme="minorHAnsi"/>
          <w:highlight w:val="yellow"/>
        </w:rPr>
        <w:t>,</w:t>
      </w:r>
      <w:r w:rsidR="0023614C" w:rsidRPr="00E072BF">
        <w:rPr>
          <w:rFonts w:asciiTheme="minorHAnsi" w:hAnsiTheme="minorHAnsi"/>
          <w:highlight w:val="yellow"/>
        </w:rPr>
        <w:t xml:space="preserve"> and</w:t>
      </w:r>
      <w:r w:rsidR="000226F0" w:rsidRPr="00E072BF">
        <w:rPr>
          <w:rFonts w:asciiTheme="minorHAnsi" w:hAnsiTheme="minorHAnsi"/>
          <w:highlight w:val="yellow"/>
        </w:rPr>
        <w:t xml:space="preserve"> use a circle-slide motion to</w:t>
      </w:r>
      <w:r w:rsidR="0023614C" w:rsidRPr="00E072BF">
        <w:rPr>
          <w:rFonts w:asciiTheme="minorHAnsi" w:hAnsiTheme="minorHAnsi"/>
          <w:highlight w:val="yellow"/>
        </w:rPr>
        <w:t xml:space="preserve"> palpate for the supraclavicular nodes</w:t>
      </w:r>
      <w:r w:rsidR="005C543E" w:rsidRPr="00E072BF">
        <w:rPr>
          <w:rFonts w:asciiTheme="minorHAnsi" w:hAnsiTheme="minorHAnsi"/>
          <w:highlight w:val="yellow"/>
        </w:rPr>
        <w:t>, checking both sides at once</w:t>
      </w:r>
      <w:r w:rsidR="00794FE5" w:rsidRPr="00E072BF">
        <w:rPr>
          <w:rFonts w:asciiTheme="minorHAnsi" w:hAnsiTheme="minorHAnsi"/>
          <w:highlight w:val="yellow"/>
        </w:rPr>
        <w:t xml:space="preserve"> (</w:t>
      </w:r>
      <w:r w:rsidR="00794FE5" w:rsidRPr="00E072BF">
        <w:rPr>
          <w:rFonts w:asciiTheme="minorHAnsi" w:hAnsiTheme="minorHAnsi"/>
          <w:b/>
          <w:highlight w:val="yellow"/>
        </w:rPr>
        <w:t>Figure 2</w:t>
      </w:r>
      <w:r w:rsidR="00794FE5" w:rsidRPr="00E072BF">
        <w:rPr>
          <w:rFonts w:asciiTheme="minorHAnsi" w:hAnsiTheme="minorHAnsi"/>
          <w:highlight w:val="yellow"/>
        </w:rPr>
        <w:t>)</w:t>
      </w:r>
      <w:r w:rsidR="00276D01">
        <w:rPr>
          <w:rFonts w:asciiTheme="minorHAnsi" w:hAnsiTheme="minorHAnsi"/>
          <w:highlight w:val="yellow"/>
        </w:rPr>
        <w:t>.</w:t>
      </w:r>
    </w:p>
    <w:p w14:paraId="4C46FA81" w14:textId="107FA26E" w:rsidR="0023614C" w:rsidRPr="00E072BF" w:rsidRDefault="0023614C" w:rsidP="0023614C">
      <w:pPr>
        <w:widowControl w:val="0"/>
        <w:autoSpaceDE w:val="0"/>
        <w:autoSpaceDN w:val="0"/>
        <w:adjustRightInd w:val="0"/>
        <w:rPr>
          <w:rFonts w:asciiTheme="minorHAnsi" w:hAnsiTheme="minorHAnsi"/>
          <w:highlight w:val="yellow"/>
        </w:rPr>
      </w:pPr>
    </w:p>
    <w:p w14:paraId="5A050592" w14:textId="1E16462B" w:rsidR="0023614C" w:rsidRPr="00E072BF" w:rsidRDefault="00FE0081" w:rsidP="0023614C">
      <w:pPr>
        <w:widowControl w:val="0"/>
        <w:autoSpaceDE w:val="0"/>
        <w:autoSpaceDN w:val="0"/>
        <w:adjustRightInd w:val="0"/>
        <w:rPr>
          <w:rFonts w:asciiTheme="minorHAnsi" w:hAnsiTheme="minorHAnsi"/>
          <w:b/>
          <w:highlight w:val="yellow"/>
        </w:rPr>
      </w:pPr>
      <w:r w:rsidRPr="00E072BF">
        <w:rPr>
          <w:rFonts w:asciiTheme="minorHAnsi" w:hAnsiTheme="minorHAnsi"/>
          <w:highlight w:val="yellow"/>
        </w:rPr>
        <w:t>4</w:t>
      </w:r>
      <w:r w:rsidR="0023614C" w:rsidRPr="00E072BF">
        <w:rPr>
          <w:rFonts w:asciiTheme="minorHAnsi" w:hAnsiTheme="minorHAnsi"/>
          <w:highlight w:val="yellow"/>
        </w:rPr>
        <w:t>.2. Assess the axillary</w:t>
      </w:r>
      <w:r w:rsidR="00F277E6" w:rsidRPr="00E072BF">
        <w:rPr>
          <w:rFonts w:asciiTheme="minorHAnsi" w:hAnsiTheme="minorHAnsi"/>
          <w:highlight w:val="yellow"/>
        </w:rPr>
        <w:t xml:space="preserve"> lymph nodes</w:t>
      </w:r>
      <w:r w:rsidR="00794FE5" w:rsidRPr="00E072BF">
        <w:rPr>
          <w:rFonts w:asciiTheme="minorHAnsi" w:hAnsiTheme="minorHAnsi"/>
          <w:highlight w:val="yellow"/>
        </w:rPr>
        <w:t xml:space="preserve"> (</w:t>
      </w:r>
      <w:r w:rsidR="00794FE5" w:rsidRPr="00E072BF">
        <w:rPr>
          <w:rFonts w:asciiTheme="minorHAnsi" w:hAnsiTheme="minorHAnsi"/>
          <w:b/>
          <w:highlight w:val="yellow"/>
        </w:rPr>
        <w:t>Figure 2</w:t>
      </w:r>
      <w:r w:rsidR="006C391C" w:rsidRPr="00E072BF">
        <w:rPr>
          <w:rFonts w:asciiTheme="minorHAnsi" w:hAnsiTheme="minorHAnsi"/>
          <w:highlight w:val="yellow"/>
        </w:rPr>
        <w:t>)</w:t>
      </w:r>
      <w:r w:rsidR="0023614C" w:rsidRPr="00E072BF">
        <w:rPr>
          <w:rFonts w:asciiTheme="minorHAnsi" w:hAnsiTheme="minorHAnsi"/>
          <w:highlight w:val="yellow"/>
        </w:rPr>
        <w:t xml:space="preserve">. Ask the patient to </w:t>
      </w:r>
      <w:r w:rsidR="00481C45" w:rsidRPr="00E072BF">
        <w:rPr>
          <w:rFonts w:asciiTheme="minorHAnsi" w:hAnsiTheme="minorHAnsi"/>
          <w:highlight w:val="yellow"/>
        </w:rPr>
        <w:t xml:space="preserve">put the </w:t>
      </w:r>
      <w:r w:rsidR="0023614C" w:rsidRPr="00E072BF">
        <w:rPr>
          <w:rFonts w:asciiTheme="minorHAnsi" w:hAnsiTheme="minorHAnsi"/>
          <w:highlight w:val="yellow"/>
        </w:rPr>
        <w:t>gown</w:t>
      </w:r>
      <w:r w:rsidR="00481C45" w:rsidRPr="00E072BF">
        <w:rPr>
          <w:rFonts w:asciiTheme="minorHAnsi" w:hAnsiTheme="minorHAnsi"/>
          <w:highlight w:val="yellow"/>
        </w:rPr>
        <w:t xml:space="preserve"> back on</w:t>
      </w:r>
      <w:r w:rsidR="0023614C" w:rsidRPr="00E072BF">
        <w:rPr>
          <w:rFonts w:asciiTheme="minorHAnsi" w:hAnsiTheme="minorHAnsi"/>
          <w:highlight w:val="yellow"/>
        </w:rPr>
        <w:t xml:space="preserve">, leaving </w:t>
      </w:r>
      <w:r w:rsidR="005C543E" w:rsidRPr="00E072BF">
        <w:rPr>
          <w:rFonts w:asciiTheme="minorHAnsi" w:hAnsiTheme="minorHAnsi"/>
          <w:highlight w:val="yellow"/>
        </w:rPr>
        <w:t>their right</w:t>
      </w:r>
      <w:r w:rsidR="00CD7ED1" w:rsidRPr="00E072BF">
        <w:rPr>
          <w:rFonts w:asciiTheme="minorHAnsi" w:hAnsiTheme="minorHAnsi"/>
          <w:highlight w:val="yellow"/>
        </w:rPr>
        <w:t xml:space="preserve"> </w:t>
      </w:r>
      <w:r w:rsidR="0023614C" w:rsidRPr="00E072BF">
        <w:rPr>
          <w:rFonts w:asciiTheme="minorHAnsi" w:hAnsiTheme="minorHAnsi"/>
          <w:highlight w:val="yellow"/>
        </w:rPr>
        <w:t>shoulder uncovered for examination</w:t>
      </w:r>
      <w:r w:rsidR="00C87D2B" w:rsidRPr="00E072BF">
        <w:rPr>
          <w:rFonts w:asciiTheme="minorHAnsi" w:hAnsiTheme="minorHAnsi"/>
          <w:highlight w:val="yellow"/>
        </w:rPr>
        <w:t>, and</w:t>
      </w:r>
      <w:r w:rsidR="0023614C" w:rsidRPr="00E072BF">
        <w:rPr>
          <w:rFonts w:asciiTheme="minorHAnsi" w:hAnsiTheme="minorHAnsi"/>
          <w:highlight w:val="yellow"/>
        </w:rPr>
        <w:t xml:space="preserve"> rest </w:t>
      </w:r>
      <w:r w:rsidR="004B7520" w:rsidRPr="00E072BF">
        <w:rPr>
          <w:rFonts w:asciiTheme="minorHAnsi" w:hAnsiTheme="minorHAnsi"/>
          <w:highlight w:val="yellow"/>
        </w:rPr>
        <w:t>the</w:t>
      </w:r>
      <w:r w:rsidR="005C543E" w:rsidRPr="00E072BF">
        <w:rPr>
          <w:rFonts w:asciiTheme="minorHAnsi" w:hAnsiTheme="minorHAnsi"/>
          <w:highlight w:val="yellow"/>
        </w:rPr>
        <w:t xml:space="preserve">ir right forearm on </w:t>
      </w:r>
      <w:r w:rsidR="0023614C" w:rsidRPr="00E072BF">
        <w:rPr>
          <w:rFonts w:asciiTheme="minorHAnsi" w:hAnsiTheme="minorHAnsi"/>
          <w:highlight w:val="yellow"/>
        </w:rPr>
        <w:t>your shoulder</w:t>
      </w:r>
      <w:r w:rsidR="006C391C" w:rsidRPr="00E072BF">
        <w:rPr>
          <w:rFonts w:asciiTheme="minorHAnsi" w:hAnsiTheme="minorHAnsi"/>
          <w:highlight w:val="yellow"/>
        </w:rPr>
        <w:t>.</w:t>
      </w:r>
    </w:p>
    <w:p w14:paraId="0DB3A2A9" w14:textId="578EAC92" w:rsidR="0023614C" w:rsidRPr="00E072BF" w:rsidRDefault="0023614C" w:rsidP="0023614C">
      <w:pPr>
        <w:widowControl w:val="0"/>
        <w:autoSpaceDE w:val="0"/>
        <w:autoSpaceDN w:val="0"/>
        <w:adjustRightInd w:val="0"/>
        <w:rPr>
          <w:rFonts w:asciiTheme="minorHAnsi" w:hAnsiTheme="minorHAnsi"/>
          <w:highlight w:val="yellow"/>
        </w:rPr>
      </w:pPr>
    </w:p>
    <w:p w14:paraId="3F73E118" w14:textId="46589F50" w:rsidR="000226F0"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 xml:space="preserve">.2.1. </w:t>
      </w:r>
      <w:r w:rsidR="00866CA4" w:rsidRPr="00E072BF">
        <w:rPr>
          <w:rFonts w:asciiTheme="minorHAnsi" w:hAnsiTheme="minorHAnsi"/>
          <w:highlight w:val="yellow"/>
        </w:rPr>
        <w:t xml:space="preserve">To assess the central nodes, use </w:t>
      </w:r>
      <w:r w:rsidR="00481C45" w:rsidRPr="00E072BF">
        <w:rPr>
          <w:rFonts w:asciiTheme="minorHAnsi" w:hAnsiTheme="minorHAnsi"/>
          <w:highlight w:val="yellow"/>
        </w:rPr>
        <w:t>the</w:t>
      </w:r>
      <w:r w:rsidR="00F12179" w:rsidRPr="00E072BF">
        <w:rPr>
          <w:rFonts w:asciiTheme="minorHAnsi" w:hAnsiTheme="minorHAnsi"/>
          <w:highlight w:val="yellow"/>
        </w:rPr>
        <w:t xml:space="preserve"> index and middle</w:t>
      </w:r>
      <w:r w:rsidR="0023614C" w:rsidRPr="00E072BF">
        <w:rPr>
          <w:rFonts w:asciiTheme="minorHAnsi" w:hAnsiTheme="minorHAnsi"/>
          <w:highlight w:val="yellow"/>
        </w:rPr>
        <w:t xml:space="preserve"> fingers</w:t>
      </w:r>
      <w:r w:rsidR="005C543E" w:rsidRPr="00E072BF">
        <w:rPr>
          <w:rFonts w:asciiTheme="minorHAnsi" w:hAnsiTheme="minorHAnsi"/>
          <w:highlight w:val="yellow"/>
        </w:rPr>
        <w:t xml:space="preserve"> of your right hand</w:t>
      </w:r>
      <w:r w:rsidR="00866CA4" w:rsidRPr="00E072BF">
        <w:rPr>
          <w:rFonts w:asciiTheme="minorHAnsi" w:hAnsiTheme="minorHAnsi"/>
          <w:highlight w:val="yellow"/>
        </w:rPr>
        <w:t xml:space="preserve"> to</w:t>
      </w:r>
      <w:r w:rsidR="0023614C" w:rsidRPr="00E072BF">
        <w:rPr>
          <w:rFonts w:asciiTheme="minorHAnsi" w:hAnsiTheme="minorHAnsi"/>
          <w:highlight w:val="yellow"/>
        </w:rPr>
        <w:t xml:space="preserve"> </w:t>
      </w:r>
      <w:r w:rsidR="00866CA4" w:rsidRPr="00E072BF">
        <w:rPr>
          <w:rFonts w:asciiTheme="minorHAnsi" w:hAnsiTheme="minorHAnsi"/>
          <w:highlight w:val="yellow"/>
        </w:rPr>
        <w:t>push up and under the fatty tissue toward the apex of the axilla</w:t>
      </w:r>
      <w:r w:rsidR="00481C45" w:rsidRPr="00E072BF">
        <w:rPr>
          <w:rFonts w:asciiTheme="minorHAnsi" w:hAnsiTheme="minorHAnsi"/>
          <w:highlight w:val="yellow"/>
        </w:rPr>
        <w:t>,</w:t>
      </w:r>
      <w:r w:rsidR="00866CA4" w:rsidRPr="00E072BF">
        <w:rPr>
          <w:rFonts w:asciiTheme="minorHAnsi" w:hAnsiTheme="minorHAnsi"/>
          <w:highlight w:val="yellow"/>
        </w:rPr>
        <w:t xml:space="preserve"> and press firmly against the upper thoracic wall</w:t>
      </w:r>
      <w:r w:rsidR="0023614C" w:rsidRPr="00E072BF">
        <w:rPr>
          <w:rFonts w:asciiTheme="minorHAnsi" w:hAnsiTheme="minorHAnsi"/>
          <w:highlight w:val="yellow"/>
        </w:rPr>
        <w:t xml:space="preserve"> (which feel</w:t>
      </w:r>
      <w:r w:rsidR="00481C45" w:rsidRPr="00E072BF">
        <w:rPr>
          <w:rFonts w:asciiTheme="minorHAnsi" w:hAnsiTheme="minorHAnsi"/>
          <w:highlight w:val="yellow"/>
        </w:rPr>
        <w:t>s</w:t>
      </w:r>
      <w:r w:rsidR="0023614C" w:rsidRPr="00E072BF">
        <w:rPr>
          <w:rFonts w:asciiTheme="minorHAnsi" w:hAnsiTheme="minorHAnsi"/>
          <w:highlight w:val="yellow"/>
        </w:rPr>
        <w:t xml:space="preserve"> like a large, curved bone). </w:t>
      </w:r>
      <w:r w:rsidR="00866CA4" w:rsidRPr="00E072BF">
        <w:rPr>
          <w:rFonts w:asciiTheme="minorHAnsi" w:hAnsiTheme="minorHAnsi"/>
          <w:highlight w:val="yellow"/>
        </w:rPr>
        <w:t xml:space="preserve">Let </w:t>
      </w:r>
      <w:r w:rsidR="00481C45" w:rsidRPr="00E072BF">
        <w:rPr>
          <w:rFonts w:asciiTheme="minorHAnsi" w:hAnsiTheme="minorHAnsi"/>
          <w:highlight w:val="yellow"/>
        </w:rPr>
        <w:t>the</w:t>
      </w:r>
      <w:r w:rsidR="00866CA4" w:rsidRPr="00E072BF">
        <w:rPr>
          <w:rFonts w:asciiTheme="minorHAnsi" w:hAnsiTheme="minorHAnsi"/>
          <w:highlight w:val="yellow"/>
        </w:rPr>
        <w:t xml:space="preserve"> patient know they may feel some pressure.</w:t>
      </w:r>
    </w:p>
    <w:p w14:paraId="5B8F3C4B" w14:textId="77777777" w:rsidR="000226F0" w:rsidRPr="00E072BF" w:rsidRDefault="000226F0" w:rsidP="0023614C">
      <w:pPr>
        <w:widowControl w:val="0"/>
        <w:autoSpaceDE w:val="0"/>
        <w:autoSpaceDN w:val="0"/>
        <w:adjustRightInd w:val="0"/>
        <w:rPr>
          <w:rFonts w:asciiTheme="minorHAnsi" w:hAnsiTheme="minorHAnsi"/>
          <w:highlight w:val="yellow"/>
        </w:rPr>
      </w:pPr>
    </w:p>
    <w:p w14:paraId="2108FCA3" w14:textId="667660E8"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0226F0" w:rsidRPr="00E072BF">
        <w:rPr>
          <w:rFonts w:asciiTheme="minorHAnsi" w:hAnsiTheme="minorHAnsi"/>
          <w:highlight w:val="yellow"/>
        </w:rPr>
        <w:t xml:space="preserve">.2.2. </w:t>
      </w:r>
      <w:r w:rsidR="0023614C" w:rsidRPr="00E072BF">
        <w:rPr>
          <w:rFonts w:asciiTheme="minorHAnsi" w:hAnsiTheme="minorHAnsi"/>
          <w:highlight w:val="yellow"/>
        </w:rPr>
        <w:t>From there, palpate down the mid-axillary line to the fifth rib</w:t>
      </w:r>
      <w:r w:rsidR="000226F0" w:rsidRPr="00E072BF">
        <w:rPr>
          <w:rFonts w:asciiTheme="minorHAnsi" w:hAnsiTheme="minorHAnsi"/>
          <w:highlight w:val="yellow"/>
        </w:rPr>
        <w:t xml:space="preserve">. </w:t>
      </w:r>
      <w:r w:rsidR="00C87D2B" w:rsidRPr="00E072BF">
        <w:rPr>
          <w:rFonts w:asciiTheme="minorHAnsi" w:hAnsiTheme="minorHAnsi"/>
          <w:highlight w:val="yellow"/>
        </w:rPr>
        <w:t>Drag</w:t>
      </w:r>
      <w:r w:rsidR="000226F0" w:rsidRPr="00E072BF">
        <w:rPr>
          <w:rFonts w:asciiTheme="minorHAnsi" w:hAnsiTheme="minorHAnsi"/>
          <w:highlight w:val="yellow"/>
        </w:rPr>
        <w:t xml:space="preserve"> your fingers across the skin between palpations, rather than lifting your hand, </w:t>
      </w:r>
      <w:r w:rsidR="000226F0" w:rsidRPr="00E072BF">
        <w:rPr>
          <w:rFonts w:asciiTheme="minorHAnsi" w:hAnsiTheme="minorHAnsi"/>
          <w:bCs/>
          <w:highlight w:val="yellow"/>
        </w:rPr>
        <w:t xml:space="preserve">to assess the most superficial layer of tissue and ensure </w:t>
      </w:r>
      <w:r w:rsidR="00481C45" w:rsidRPr="00E072BF">
        <w:rPr>
          <w:rFonts w:asciiTheme="minorHAnsi" w:hAnsiTheme="minorHAnsi"/>
          <w:bCs/>
          <w:highlight w:val="yellow"/>
        </w:rPr>
        <w:t>no area is skipped</w:t>
      </w:r>
      <w:r w:rsidR="000226F0" w:rsidRPr="00E072BF">
        <w:rPr>
          <w:rFonts w:asciiTheme="minorHAnsi" w:hAnsiTheme="minorHAnsi"/>
          <w:bCs/>
          <w:highlight w:val="yellow"/>
        </w:rPr>
        <w:t>.</w:t>
      </w:r>
    </w:p>
    <w:p w14:paraId="70D0C890" w14:textId="6670A442" w:rsidR="0023614C" w:rsidRPr="00E072BF" w:rsidRDefault="0023614C" w:rsidP="0023614C">
      <w:pPr>
        <w:widowControl w:val="0"/>
        <w:autoSpaceDE w:val="0"/>
        <w:autoSpaceDN w:val="0"/>
        <w:adjustRightInd w:val="0"/>
        <w:rPr>
          <w:rFonts w:asciiTheme="minorHAnsi" w:hAnsiTheme="minorHAnsi"/>
          <w:highlight w:val="yellow"/>
        </w:rPr>
      </w:pPr>
    </w:p>
    <w:p w14:paraId="14AB23DE" w14:textId="5B848315"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.2.</w:t>
      </w:r>
      <w:r w:rsidR="00987A78" w:rsidRPr="00E072BF">
        <w:rPr>
          <w:rFonts w:asciiTheme="minorHAnsi" w:hAnsiTheme="minorHAnsi"/>
          <w:highlight w:val="yellow"/>
        </w:rPr>
        <w:t>3</w:t>
      </w:r>
      <w:r w:rsidR="0023614C" w:rsidRPr="00E072BF">
        <w:rPr>
          <w:rFonts w:asciiTheme="minorHAnsi" w:hAnsiTheme="minorHAnsi"/>
          <w:highlight w:val="yellow"/>
        </w:rPr>
        <w:t xml:space="preserve">. Ask the patient to make a fist </w:t>
      </w:r>
      <w:r w:rsidR="002F655E" w:rsidRPr="00E072BF">
        <w:rPr>
          <w:rFonts w:asciiTheme="minorHAnsi" w:hAnsiTheme="minorHAnsi"/>
          <w:highlight w:val="yellow"/>
        </w:rPr>
        <w:t xml:space="preserve">in order </w:t>
      </w:r>
      <w:r w:rsidR="00F277E6" w:rsidRPr="00E072BF">
        <w:rPr>
          <w:rFonts w:asciiTheme="minorHAnsi" w:hAnsiTheme="minorHAnsi"/>
          <w:highlight w:val="yellow"/>
        </w:rPr>
        <w:t xml:space="preserve">to view the line between </w:t>
      </w:r>
      <w:r w:rsidR="002F655E" w:rsidRPr="00E072BF">
        <w:rPr>
          <w:rFonts w:asciiTheme="minorHAnsi" w:hAnsiTheme="minorHAnsi"/>
          <w:highlight w:val="yellow"/>
        </w:rPr>
        <w:t xml:space="preserve">the </w:t>
      </w:r>
      <w:r w:rsidR="00F277E6" w:rsidRPr="00E072BF">
        <w:rPr>
          <w:rFonts w:asciiTheme="minorHAnsi" w:hAnsiTheme="minorHAnsi"/>
          <w:highlight w:val="yellow"/>
        </w:rPr>
        <w:t>bicep</w:t>
      </w:r>
      <w:r w:rsidR="002F655E" w:rsidRPr="00E072BF">
        <w:rPr>
          <w:rFonts w:asciiTheme="minorHAnsi" w:hAnsiTheme="minorHAnsi"/>
          <w:highlight w:val="yellow"/>
        </w:rPr>
        <w:t>s</w:t>
      </w:r>
      <w:r w:rsidR="00F277E6" w:rsidRPr="00E072BF">
        <w:rPr>
          <w:rFonts w:asciiTheme="minorHAnsi" w:hAnsiTheme="minorHAnsi"/>
          <w:highlight w:val="yellow"/>
        </w:rPr>
        <w:t xml:space="preserve"> and </w:t>
      </w:r>
      <w:r w:rsidR="002F655E" w:rsidRPr="00E072BF">
        <w:rPr>
          <w:rFonts w:asciiTheme="minorHAnsi" w:hAnsiTheme="minorHAnsi"/>
          <w:highlight w:val="yellow"/>
        </w:rPr>
        <w:t xml:space="preserve">triceps. Ask them to </w:t>
      </w:r>
      <w:r w:rsidR="00F277E6" w:rsidRPr="00E072BF">
        <w:rPr>
          <w:rFonts w:asciiTheme="minorHAnsi" w:hAnsiTheme="minorHAnsi"/>
          <w:highlight w:val="yellow"/>
        </w:rPr>
        <w:t>release the fis</w:t>
      </w:r>
      <w:r w:rsidR="002F655E" w:rsidRPr="00E072BF">
        <w:rPr>
          <w:rFonts w:asciiTheme="minorHAnsi" w:hAnsiTheme="minorHAnsi"/>
          <w:highlight w:val="yellow"/>
        </w:rPr>
        <w:t>t, and then</w:t>
      </w:r>
      <w:r w:rsidR="00F277E6" w:rsidRPr="00E072BF">
        <w:rPr>
          <w:rFonts w:asciiTheme="minorHAnsi" w:hAnsiTheme="minorHAnsi"/>
          <w:highlight w:val="yellow"/>
        </w:rPr>
        <w:t xml:space="preserve"> </w:t>
      </w:r>
      <w:r w:rsidR="00056966" w:rsidRPr="00E072BF">
        <w:rPr>
          <w:rFonts w:asciiTheme="minorHAnsi" w:hAnsiTheme="minorHAnsi"/>
          <w:highlight w:val="yellow"/>
        </w:rPr>
        <w:t>palpate the brachial chain</w:t>
      </w:r>
      <w:r w:rsidR="0023614C" w:rsidRPr="00E072BF">
        <w:rPr>
          <w:rFonts w:asciiTheme="minorHAnsi" w:hAnsiTheme="minorHAnsi"/>
          <w:highlight w:val="yellow"/>
        </w:rPr>
        <w:t xml:space="preserve"> </w:t>
      </w:r>
      <w:r w:rsidR="00F12179" w:rsidRPr="00E072BF">
        <w:rPr>
          <w:rFonts w:asciiTheme="minorHAnsi" w:hAnsiTheme="minorHAnsi"/>
          <w:highlight w:val="yellow"/>
        </w:rPr>
        <w:t xml:space="preserve">using </w:t>
      </w:r>
      <w:r w:rsidR="00AB79C0" w:rsidRPr="00E072BF">
        <w:rPr>
          <w:rFonts w:asciiTheme="minorHAnsi" w:hAnsiTheme="minorHAnsi"/>
          <w:highlight w:val="yellow"/>
        </w:rPr>
        <w:t>two fingers of your right hand.</w:t>
      </w:r>
    </w:p>
    <w:p w14:paraId="048BB054" w14:textId="05A597F8" w:rsidR="0023614C" w:rsidRPr="00E072BF" w:rsidRDefault="0023614C" w:rsidP="0023614C">
      <w:pPr>
        <w:widowControl w:val="0"/>
        <w:autoSpaceDE w:val="0"/>
        <w:autoSpaceDN w:val="0"/>
        <w:adjustRightInd w:val="0"/>
        <w:rPr>
          <w:rFonts w:asciiTheme="minorHAnsi" w:hAnsiTheme="minorHAnsi"/>
          <w:highlight w:val="yellow"/>
        </w:rPr>
      </w:pPr>
    </w:p>
    <w:p w14:paraId="7DF82E39" w14:textId="17B59C3B" w:rsidR="005439EB"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.2.</w:t>
      </w:r>
      <w:r w:rsidR="00987A78" w:rsidRPr="00E072BF">
        <w:rPr>
          <w:rFonts w:asciiTheme="minorHAnsi" w:hAnsiTheme="minorHAnsi"/>
          <w:highlight w:val="yellow"/>
        </w:rPr>
        <w:t>4</w:t>
      </w:r>
      <w:r w:rsidR="0023614C" w:rsidRPr="00E072BF">
        <w:rPr>
          <w:rFonts w:asciiTheme="minorHAnsi" w:hAnsiTheme="minorHAnsi"/>
          <w:highlight w:val="yellow"/>
        </w:rPr>
        <w:t xml:space="preserve">. Place </w:t>
      </w:r>
      <w:r w:rsidR="002F655E" w:rsidRPr="00E072BF">
        <w:rPr>
          <w:rFonts w:asciiTheme="minorHAnsi" w:hAnsiTheme="minorHAnsi"/>
          <w:highlight w:val="yellow"/>
        </w:rPr>
        <w:t>the</w:t>
      </w:r>
      <w:r w:rsidR="00F12179" w:rsidRPr="00E072BF">
        <w:rPr>
          <w:rFonts w:asciiTheme="minorHAnsi" w:hAnsiTheme="minorHAnsi"/>
          <w:highlight w:val="yellow"/>
        </w:rPr>
        <w:t xml:space="preserve"> index, middle, and ring fingers</w:t>
      </w:r>
      <w:r w:rsidR="005C543E" w:rsidRPr="00E072BF">
        <w:rPr>
          <w:rFonts w:asciiTheme="minorHAnsi" w:hAnsiTheme="minorHAnsi"/>
          <w:highlight w:val="yellow"/>
        </w:rPr>
        <w:t xml:space="preserve"> of you</w:t>
      </w:r>
      <w:r w:rsidR="002F655E" w:rsidRPr="00E072BF">
        <w:rPr>
          <w:rFonts w:asciiTheme="minorHAnsi" w:hAnsiTheme="minorHAnsi"/>
          <w:highlight w:val="yellow"/>
        </w:rPr>
        <w:t>r</w:t>
      </w:r>
      <w:r w:rsidR="005C543E" w:rsidRPr="00E072BF">
        <w:rPr>
          <w:rFonts w:asciiTheme="minorHAnsi" w:hAnsiTheme="minorHAnsi"/>
          <w:highlight w:val="yellow"/>
        </w:rPr>
        <w:t xml:space="preserve"> left hand</w:t>
      </w:r>
      <w:r w:rsidR="0023614C" w:rsidRPr="00E072BF">
        <w:rPr>
          <w:rFonts w:asciiTheme="minorHAnsi" w:hAnsiTheme="minorHAnsi"/>
          <w:highlight w:val="yellow"/>
        </w:rPr>
        <w:t xml:space="preserve"> behind the pectoralis muscle</w:t>
      </w:r>
      <w:r w:rsidR="005439EB" w:rsidRPr="00E072BF">
        <w:rPr>
          <w:rFonts w:asciiTheme="minorHAnsi" w:hAnsiTheme="minorHAnsi"/>
          <w:highlight w:val="yellow"/>
        </w:rPr>
        <w:t>, and</w:t>
      </w:r>
      <w:r w:rsidR="0023614C" w:rsidRPr="00E072BF">
        <w:rPr>
          <w:rFonts w:asciiTheme="minorHAnsi" w:hAnsiTheme="minorHAnsi"/>
          <w:highlight w:val="yellow"/>
        </w:rPr>
        <w:t xml:space="preserve"> place </w:t>
      </w:r>
      <w:r w:rsidR="002F655E" w:rsidRPr="00E072BF">
        <w:rPr>
          <w:rFonts w:asciiTheme="minorHAnsi" w:hAnsiTheme="minorHAnsi"/>
          <w:highlight w:val="yellow"/>
        </w:rPr>
        <w:t>your</w:t>
      </w:r>
      <w:r w:rsidR="0023614C" w:rsidRPr="00E072BF">
        <w:rPr>
          <w:rFonts w:asciiTheme="minorHAnsi" w:hAnsiTheme="minorHAnsi"/>
          <w:highlight w:val="yellow"/>
        </w:rPr>
        <w:t xml:space="preserve"> </w:t>
      </w:r>
      <w:r w:rsidR="005C543E" w:rsidRPr="00E072BF">
        <w:rPr>
          <w:rFonts w:asciiTheme="minorHAnsi" w:hAnsiTheme="minorHAnsi"/>
          <w:highlight w:val="yellow"/>
        </w:rPr>
        <w:t xml:space="preserve">right </w:t>
      </w:r>
      <w:r w:rsidR="0023614C" w:rsidRPr="00E072BF">
        <w:rPr>
          <w:rFonts w:asciiTheme="minorHAnsi" w:hAnsiTheme="minorHAnsi"/>
          <w:highlight w:val="yellow"/>
        </w:rPr>
        <w:t>hand on the front of the chest to brace the tissue</w:t>
      </w:r>
      <w:r w:rsidR="00866CA4" w:rsidRPr="00E072BF">
        <w:rPr>
          <w:rFonts w:asciiTheme="minorHAnsi" w:hAnsiTheme="minorHAnsi"/>
          <w:highlight w:val="yellow"/>
        </w:rPr>
        <w:t xml:space="preserve"> </w:t>
      </w:r>
      <w:r w:rsidR="002F655E" w:rsidRPr="00E072BF">
        <w:rPr>
          <w:rFonts w:asciiTheme="minorHAnsi" w:hAnsiTheme="minorHAnsi"/>
          <w:highlight w:val="yellow"/>
        </w:rPr>
        <w:t>and</w:t>
      </w:r>
      <w:r w:rsidR="00866CA4" w:rsidRPr="00E072BF">
        <w:rPr>
          <w:rFonts w:asciiTheme="minorHAnsi" w:hAnsiTheme="minorHAnsi"/>
          <w:highlight w:val="yellow"/>
        </w:rPr>
        <w:t xml:space="preserve"> assess the pectoral lymph nodes</w:t>
      </w:r>
      <w:r w:rsidR="0023614C" w:rsidRPr="00E072BF">
        <w:rPr>
          <w:rFonts w:asciiTheme="minorHAnsi" w:hAnsiTheme="minorHAnsi"/>
          <w:highlight w:val="yellow"/>
        </w:rPr>
        <w:t xml:space="preserve">. </w:t>
      </w:r>
      <w:r w:rsidR="005C543E" w:rsidRPr="00E072BF">
        <w:rPr>
          <w:rFonts w:asciiTheme="minorHAnsi" w:hAnsiTheme="minorHAnsi"/>
          <w:highlight w:val="yellow"/>
        </w:rPr>
        <w:t xml:space="preserve">Apply anterior pressure with your left hand while moving it </w:t>
      </w:r>
      <w:r w:rsidR="005439EB" w:rsidRPr="00E072BF">
        <w:rPr>
          <w:rFonts w:asciiTheme="minorHAnsi" w:hAnsiTheme="minorHAnsi"/>
          <w:highlight w:val="yellow"/>
        </w:rPr>
        <w:t>up and down in a windshield-wiper motion to assess the tissue</w:t>
      </w:r>
      <w:r w:rsidR="005C543E" w:rsidRPr="00E072BF">
        <w:rPr>
          <w:rFonts w:asciiTheme="minorHAnsi" w:hAnsiTheme="minorHAnsi"/>
          <w:highlight w:val="yellow"/>
        </w:rPr>
        <w:t xml:space="preserve"> and nodes</w:t>
      </w:r>
      <w:r w:rsidR="005439EB" w:rsidRPr="00E072BF">
        <w:rPr>
          <w:rFonts w:asciiTheme="minorHAnsi" w:hAnsiTheme="minorHAnsi"/>
          <w:highlight w:val="yellow"/>
        </w:rPr>
        <w:t>.</w:t>
      </w:r>
    </w:p>
    <w:p w14:paraId="35124B40" w14:textId="2D373D0E" w:rsidR="0023614C" w:rsidRPr="00E072BF" w:rsidRDefault="0023614C" w:rsidP="0023614C">
      <w:pPr>
        <w:widowControl w:val="0"/>
        <w:autoSpaceDE w:val="0"/>
        <w:autoSpaceDN w:val="0"/>
        <w:adjustRightInd w:val="0"/>
        <w:rPr>
          <w:rFonts w:asciiTheme="minorHAnsi" w:hAnsiTheme="minorHAnsi"/>
          <w:highlight w:val="yellow"/>
        </w:rPr>
      </w:pPr>
    </w:p>
    <w:p w14:paraId="19DDAA8C" w14:textId="0AA4DE55"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.2.</w:t>
      </w:r>
      <w:r w:rsidR="00987A78" w:rsidRPr="00E072BF">
        <w:rPr>
          <w:rFonts w:asciiTheme="minorHAnsi" w:hAnsiTheme="minorHAnsi"/>
          <w:highlight w:val="yellow"/>
        </w:rPr>
        <w:t>5</w:t>
      </w:r>
      <w:r w:rsidR="0023614C" w:rsidRPr="00E072BF">
        <w:rPr>
          <w:rFonts w:asciiTheme="minorHAnsi" w:hAnsiTheme="minorHAnsi"/>
          <w:highlight w:val="yellow"/>
        </w:rPr>
        <w:t xml:space="preserve">. </w:t>
      </w:r>
      <w:r w:rsidR="005C543E" w:rsidRPr="00E072BF">
        <w:rPr>
          <w:rFonts w:asciiTheme="minorHAnsi" w:hAnsiTheme="minorHAnsi"/>
          <w:highlight w:val="yellow"/>
        </w:rPr>
        <w:t>Place</w:t>
      </w:r>
      <w:r w:rsidR="00AA58FD" w:rsidRPr="00E072BF">
        <w:rPr>
          <w:rFonts w:asciiTheme="minorHAnsi" w:hAnsiTheme="minorHAnsi"/>
          <w:highlight w:val="yellow"/>
        </w:rPr>
        <w:t xml:space="preserve"> </w:t>
      </w:r>
      <w:r w:rsidR="002F655E" w:rsidRPr="00E072BF">
        <w:rPr>
          <w:rFonts w:asciiTheme="minorHAnsi" w:hAnsiTheme="minorHAnsi"/>
          <w:highlight w:val="yellow"/>
        </w:rPr>
        <w:t>the</w:t>
      </w:r>
      <w:r w:rsidR="00F12179" w:rsidRPr="00E072BF">
        <w:rPr>
          <w:rFonts w:asciiTheme="minorHAnsi" w:hAnsiTheme="minorHAnsi"/>
          <w:highlight w:val="yellow"/>
        </w:rPr>
        <w:t xml:space="preserve"> index, middle, and ring fingers </w:t>
      </w:r>
      <w:r w:rsidR="005C543E" w:rsidRPr="00E072BF">
        <w:rPr>
          <w:rFonts w:asciiTheme="minorHAnsi" w:hAnsiTheme="minorHAnsi"/>
          <w:highlight w:val="yellow"/>
        </w:rPr>
        <w:t>of your right hand</w:t>
      </w:r>
      <w:r w:rsidR="00AA58FD" w:rsidRPr="00E072BF">
        <w:rPr>
          <w:rFonts w:asciiTheme="minorHAnsi" w:hAnsiTheme="minorHAnsi"/>
          <w:highlight w:val="yellow"/>
        </w:rPr>
        <w:t xml:space="preserve"> in front of the teres major muscle</w:t>
      </w:r>
      <w:r w:rsidR="002F655E" w:rsidRPr="00E072BF">
        <w:rPr>
          <w:rFonts w:asciiTheme="minorHAnsi" w:hAnsiTheme="minorHAnsi"/>
          <w:highlight w:val="yellow"/>
        </w:rPr>
        <w:t>,</w:t>
      </w:r>
      <w:r w:rsidR="00AA58FD" w:rsidRPr="00E072BF">
        <w:rPr>
          <w:rFonts w:asciiTheme="minorHAnsi" w:hAnsiTheme="minorHAnsi"/>
          <w:highlight w:val="yellow"/>
        </w:rPr>
        <w:t xml:space="preserve"> </w:t>
      </w:r>
      <w:r w:rsidR="005C543E" w:rsidRPr="00E072BF">
        <w:rPr>
          <w:rFonts w:asciiTheme="minorHAnsi" w:hAnsiTheme="minorHAnsi"/>
          <w:highlight w:val="yellow"/>
        </w:rPr>
        <w:t xml:space="preserve">and place </w:t>
      </w:r>
      <w:r w:rsidR="00AA58FD" w:rsidRPr="00E072BF">
        <w:rPr>
          <w:rFonts w:asciiTheme="minorHAnsi" w:hAnsiTheme="minorHAnsi"/>
          <w:highlight w:val="yellow"/>
        </w:rPr>
        <w:t xml:space="preserve">your </w:t>
      </w:r>
      <w:r w:rsidR="005C543E" w:rsidRPr="00E072BF">
        <w:rPr>
          <w:rFonts w:asciiTheme="minorHAnsi" w:hAnsiTheme="minorHAnsi"/>
          <w:highlight w:val="yellow"/>
        </w:rPr>
        <w:t>left</w:t>
      </w:r>
      <w:r w:rsidR="00AA58FD" w:rsidRPr="00E072BF">
        <w:rPr>
          <w:rFonts w:asciiTheme="minorHAnsi" w:hAnsiTheme="minorHAnsi"/>
          <w:highlight w:val="yellow"/>
        </w:rPr>
        <w:t xml:space="preserve"> hand on </w:t>
      </w:r>
      <w:r w:rsidR="002F655E" w:rsidRPr="00E072BF">
        <w:rPr>
          <w:rFonts w:asciiTheme="minorHAnsi" w:hAnsiTheme="minorHAnsi"/>
          <w:highlight w:val="yellow"/>
        </w:rPr>
        <w:t>the</w:t>
      </w:r>
      <w:r w:rsidR="00AA58FD" w:rsidRPr="00E072BF">
        <w:rPr>
          <w:rFonts w:asciiTheme="minorHAnsi" w:hAnsiTheme="minorHAnsi"/>
          <w:highlight w:val="yellow"/>
        </w:rPr>
        <w:t xml:space="preserve"> patient’s back to brace the tissue</w:t>
      </w:r>
      <w:r w:rsidR="001433C7" w:rsidRPr="00E072BF">
        <w:rPr>
          <w:rFonts w:asciiTheme="minorHAnsi" w:hAnsiTheme="minorHAnsi"/>
          <w:highlight w:val="yellow"/>
        </w:rPr>
        <w:t xml:space="preserve"> a</w:t>
      </w:r>
      <w:r w:rsidR="002F655E" w:rsidRPr="00E072BF">
        <w:rPr>
          <w:rFonts w:asciiTheme="minorHAnsi" w:hAnsiTheme="minorHAnsi"/>
          <w:highlight w:val="yellow"/>
        </w:rPr>
        <w:t>nd</w:t>
      </w:r>
      <w:r w:rsidR="001433C7" w:rsidRPr="00E072BF">
        <w:rPr>
          <w:rFonts w:asciiTheme="minorHAnsi" w:hAnsiTheme="minorHAnsi"/>
          <w:highlight w:val="yellow"/>
        </w:rPr>
        <w:t xml:space="preserve"> assess the subscapular lymph nodes</w:t>
      </w:r>
      <w:r w:rsidR="00AA58FD" w:rsidRPr="00E072BF">
        <w:rPr>
          <w:rFonts w:asciiTheme="minorHAnsi" w:hAnsiTheme="minorHAnsi"/>
          <w:highlight w:val="yellow"/>
        </w:rPr>
        <w:t xml:space="preserve">. </w:t>
      </w:r>
      <w:r w:rsidR="005C543E" w:rsidRPr="00E072BF">
        <w:rPr>
          <w:rFonts w:asciiTheme="minorHAnsi" w:hAnsiTheme="minorHAnsi"/>
          <w:highlight w:val="yellow"/>
        </w:rPr>
        <w:t xml:space="preserve">Apply posterior pressure with your right hand while moving it </w:t>
      </w:r>
      <w:r w:rsidR="00AA58FD" w:rsidRPr="00E072BF">
        <w:rPr>
          <w:rFonts w:asciiTheme="minorHAnsi" w:hAnsiTheme="minorHAnsi"/>
          <w:highlight w:val="yellow"/>
        </w:rPr>
        <w:t>up and down in a windshield-wiper motion to assess the tissue</w:t>
      </w:r>
      <w:r w:rsidR="005C543E" w:rsidRPr="00E072BF">
        <w:rPr>
          <w:rFonts w:asciiTheme="minorHAnsi" w:hAnsiTheme="minorHAnsi"/>
          <w:highlight w:val="yellow"/>
        </w:rPr>
        <w:t xml:space="preserve"> and nodes</w:t>
      </w:r>
      <w:r w:rsidR="00AA58FD" w:rsidRPr="00E072BF">
        <w:rPr>
          <w:rFonts w:asciiTheme="minorHAnsi" w:hAnsiTheme="minorHAnsi"/>
          <w:highlight w:val="yellow"/>
        </w:rPr>
        <w:t>.</w:t>
      </w:r>
    </w:p>
    <w:p w14:paraId="67E47D98" w14:textId="71F214C7" w:rsidR="0023614C" w:rsidRPr="00E072BF" w:rsidRDefault="0023614C" w:rsidP="0023614C">
      <w:pPr>
        <w:widowControl w:val="0"/>
        <w:autoSpaceDE w:val="0"/>
        <w:autoSpaceDN w:val="0"/>
        <w:adjustRightInd w:val="0"/>
        <w:rPr>
          <w:rFonts w:asciiTheme="minorHAnsi" w:hAnsiTheme="minorHAnsi"/>
          <w:highlight w:val="yellow"/>
        </w:rPr>
      </w:pPr>
    </w:p>
    <w:p w14:paraId="43B32E06" w14:textId="1D200F11"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t>4</w:t>
      </w:r>
      <w:r w:rsidR="0023614C" w:rsidRPr="00E072BF">
        <w:rPr>
          <w:rFonts w:asciiTheme="minorHAnsi" w:hAnsiTheme="minorHAnsi"/>
          <w:highlight w:val="yellow"/>
        </w:rPr>
        <w:t>.2.</w:t>
      </w:r>
      <w:r w:rsidR="00987A78" w:rsidRPr="00E072BF">
        <w:rPr>
          <w:rFonts w:asciiTheme="minorHAnsi" w:hAnsiTheme="minorHAnsi"/>
          <w:highlight w:val="yellow"/>
        </w:rPr>
        <w:t>6</w:t>
      </w:r>
      <w:r w:rsidR="0023614C" w:rsidRPr="00E072BF">
        <w:rPr>
          <w:rFonts w:asciiTheme="minorHAnsi" w:hAnsiTheme="minorHAnsi"/>
          <w:highlight w:val="yellow"/>
        </w:rPr>
        <w:t xml:space="preserve">. Repeat on </w:t>
      </w:r>
      <w:r w:rsidR="005C543E" w:rsidRPr="00E072BF">
        <w:rPr>
          <w:rFonts w:asciiTheme="minorHAnsi" w:hAnsiTheme="minorHAnsi"/>
          <w:highlight w:val="yellow"/>
        </w:rPr>
        <w:t xml:space="preserve">the patient’s left </w:t>
      </w:r>
      <w:r w:rsidR="0023614C" w:rsidRPr="00E072BF">
        <w:rPr>
          <w:rFonts w:asciiTheme="minorHAnsi" w:hAnsiTheme="minorHAnsi"/>
          <w:highlight w:val="yellow"/>
        </w:rPr>
        <w:t>side</w:t>
      </w:r>
      <w:r w:rsidR="005C543E" w:rsidRPr="00E072BF">
        <w:rPr>
          <w:rFonts w:asciiTheme="minorHAnsi" w:hAnsiTheme="minorHAnsi"/>
          <w:highlight w:val="yellow"/>
        </w:rPr>
        <w:t xml:space="preserve">. Use </w:t>
      </w:r>
      <w:r w:rsidR="002F655E" w:rsidRPr="00E072BF">
        <w:rPr>
          <w:rFonts w:asciiTheme="minorHAnsi" w:hAnsiTheme="minorHAnsi"/>
          <w:highlight w:val="yellow"/>
        </w:rPr>
        <w:t>the</w:t>
      </w:r>
      <w:r w:rsidR="005C543E" w:rsidRPr="00E072BF">
        <w:rPr>
          <w:rFonts w:asciiTheme="minorHAnsi" w:hAnsiTheme="minorHAnsi"/>
          <w:highlight w:val="yellow"/>
        </w:rPr>
        <w:t xml:space="preserve"> opposite hand for each </w:t>
      </w:r>
      <w:r w:rsidR="002F655E" w:rsidRPr="00E072BF">
        <w:rPr>
          <w:rFonts w:asciiTheme="minorHAnsi" w:hAnsiTheme="minorHAnsi"/>
          <w:highlight w:val="yellow"/>
        </w:rPr>
        <w:t xml:space="preserve">previous </w:t>
      </w:r>
      <w:r w:rsidR="005C543E" w:rsidRPr="00E072BF">
        <w:rPr>
          <w:rFonts w:asciiTheme="minorHAnsi" w:hAnsiTheme="minorHAnsi"/>
          <w:highlight w:val="yellow"/>
        </w:rPr>
        <w:t>step</w:t>
      </w:r>
      <w:r w:rsidR="0023614C" w:rsidRPr="00E072BF">
        <w:rPr>
          <w:rFonts w:asciiTheme="minorHAnsi" w:hAnsiTheme="minorHAnsi"/>
          <w:highlight w:val="yellow"/>
        </w:rPr>
        <w:t>.</w:t>
      </w:r>
    </w:p>
    <w:p w14:paraId="3C0C112C"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35FB8739" w14:textId="70F1982D"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bCs/>
        </w:rPr>
        <w:t>5</w:t>
      </w:r>
      <w:r w:rsidR="0023614C" w:rsidRPr="00E072BF">
        <w:rPr>
          <w:rFonts w:asciiTheme="minorHAnsi" w:hAnsiTheme="minorHAnsi"/>
          <w:bCs/>
        </w:rPr>
        <w:t>. Clinical breast exam.</w:t>
      </w:r>
    </w:p>
    <w:p w14:paraId="6A6EBBFB" w14:textId="0E0F7A5A" w:rsidR="0023614C" w:rsidRPr="00E072BF" w:rsidRDefault="00FD536C" w:rsidP="0023614C">
      <w:pPr>
        <w:widowControl w:val="0"/>
        <w:autoSpaceDE w:val="0"/>
        <w:autoSpaceDN w:val="0"/>
        <w:adjustRightInd w:val="0"/>
        <w:rPr>
          <w:rFonts w:asciiTheme="minorHAnsi" w:hAnsiTheme="minorHAnsi"/>
        </w:rPr>
      </w:pPr>
      <w:commentRangeStart w:id="7"/>
      <w:r w:rsidRPr="00E072BF">
        <w:rPr>
          <w:rFonts w:asciiTheme="minorHAnsi" w:hAnsiTheme="minorHAnsi"/>
        </w:rPr>
        <w:t xml:space="preserve">There are </w:t>
      </w:r>
      <w:r w:rsidR="00DE443B" w:rsidRPr="00E072BF">
        <w:rPr>
          <w:rFonts w:asciiTheme="minorHAnsi" w:hAnsiTheme="minorHAnsi"/>
        </w:rPr>
        <w:t>a few well-</w:t>
      </w:r>
      <w:r w:rsidR="005439EB" w:rsidRPr="00E072BF">
        <w:rPr>
          <w:rFonts w:asciiTheme="minorHAnsi" w:hAnsiTheme="minorHAnsi"/>
        </w:rPr>
        <w:t>accepted</w:t>
      </w:r>
      <w:r w:rsidRPr="00E072BF">
        <w:rPr>
          <w:rFonts w:asciiTheme="minorHAnsi" w:hAnsiTheme="minorHAnsi"/>
        </w:rPr>
        <w:t xml:space="preserve"> methods for the breast exam</w:t>
      </w:r>
      <w:r w:rsidR="002F6AFE" w:rsidRPr="00E072BF">
        <w:rPr>
          <w:rFonts w:asciiTheme="minorHAnsi" w:hAnsiTheme="minorHAnsi"/>
        </w:rPr>
        <w:t>. All of these methods use</w:t>
      </w:r>
      <w:r w:rsidR="00DE443B" w:rsidRPr="00E072BF">
        <w:rPr>
          <w:rFonts w:asciiTheme="minorHAnsi" w:hAnsiTheme="minorHAnsi"/>
        </w:rPr>
        <w:t xml:space="preserve"> a systematic </w:t>
      </w:r>
      <w:r w:rsidR="002F6AFE" w:rsidRPr="00E072BF">
        <w:rPr>
          <w:rFonts w:asciiTheme="minorHAnsi" w:hAnsiTheme="minorHAnsi"/>
        </w:rPr>
        <w:t>approach</w:t>
      </w:r>
      <w:r w:rsidR="00DE443B" w:rsidRPr="00E072BF">
        <w:rPr>
          <w:rFonts w:asciiTheme="minorHAnsi" w:hAnsiTheme="minorHAnsi"/>
        </w:rPr>
        <w:t xml:space="preserve"> to ensure all breast tissue is examined</w:t>
      </w:r>
      <w:r w:rsidRPr="00E072BF">
        <w:rPr>
          <w:rFonts w:asciiTheme="minorHAnsi" w:hAnsiTheme="minorHAnsi"/>
        </w:rPr>
        <w:t xml:space="preserve">: </w:t>
      </w:r>
      <w:r w:rsidR="000A55A9" w:rsidRPr="00E072BF">
        <w:rPr>
          <w:rFonts w:asciiTheme="minorHAnsi" w:hAnsiTheme="minorHAnsi"/>
        </w:rPr>
        <w:t xml:space="preserve">concentric circle or </w:t>
      </w:r>
      <w:r w:rsidRPr="00E072BF">
        <w:rPr>
          <w:rFonts w:asciiTheme="minorHAnsi" w:hAnsiTheme="minorHAnsi"/>
        </w:rPr>
        <w:t xml:space="preserve">spiral, </w:t>
      </w:r>
      <w:r w:rsidR="000A55A9" w:rsidRPr="00E072BF">
        <w:rPr>
          <w:rFonts w:asciiTheme="minorHAnsi" w:hAnsiTheme="minorHAnsi"/>
        </w:rPr>
        <w:t xml:space="preserve">vertical strip or </w:t>
      </w:r>
      <w:r w:rsidRPr="00E072BF">
        <w:rPr>
          <w:rFonts w:asciiTheme="minorHAnsi" w:hAnsiTheme="minorHAnsi"/>
        </w:rPr>
        <w:t>linear, and radial</w:t>
      </w:r>
      <w:r w:rsidR="000A55A9" w:rsidRPr="00E072BF">
        <w:rPr>
          <w:rFonts w:asciiTheme="minorHAnsi" w:hAnsiTheme="minorHAnsi"/>
        </w:rPr>
        <w:t xml:space="preserve"> spoke or wedge</w:t>
      </w:r>
      <w:r w:rsidRPr="00E072BF">
        <w:rPr>
          <w:rFonts w:asciiTheme="minorHAnsi" w:hAnsiTheme="minorHAnsi"/>
        </w:rPr>
        <w:t>. The</w:t>
      </w:r>
      <w:r w:rsidR="000A55A9" w:rsidRPr="00E072BF">
        <w:rPr>
          <w:rFonts w:asciiTheme="minorHAnsi" w:hAnsiTheme="minorHAnsi"/>
        </w:rPr>
        <w:t xml:space="preserve"> vertical strip</w:t>
      </w:r>
      <w:r w:rsidRPr="00E072BF">
        <w:rPr>
          <w:rFonts w:asciiTheme="minorHAnsi" w:hAnsiTheme="minorHAnsi"/>
        </w:rPr>
        <w:t xml:space="preserve"> exam </w:t>
      </w:r>
      <w:r w:rsidR="00E125EC" w:rsidRPr="00E072BF">
        <w:rPr>
          <w:rFonts w:asciiTheme="minorHAnsi" w:hAnsiTheme="minorHAnsi"/>
        </w:rPr>
        <w:t xml:space="preserve">(demonstrated in this video) </w:t>
      </w:r>
      <w:r w:rsidRPr="00E072BF">
        <w:rPr>
          <w:rFonts w:asciiTheme="minorHAnsi" w:hAnsiTheme="minorHAnsi"/>
        </w:rPr>
        <w:t xml:space="preserve">has the most data </w:t>
      </w:r>
      <w:r w:rsidR="00DE443B" w:rsidRPr="00E072BF">
        <w:rPr>
          <w:rFonts w:asciiTheme="minorHAnsi" w:hAnsiTheme="minorHAnsi"/>
        </w:rPr>
        <w:t>to support it</w:t>
      </w:r>
      <w:r w:rsidR="002541DA" w:rsidRPr="00E072BF">
        <w:rPr>
          <w:rFonts w:asciiTheme="minorHAnsi" w:hAnsiTheme="minorHAnsi"/>
        </w:rPr>
        <w:t>.</w:t>
      </w:r>
      <w:r w:rsidR="004400D1" w:rsidRPr="00E072BF">
        <w:rPr>
          <w:rStyle w:val="FootnoteReference"/>
          <w:rFonts w:asciiTheme="minorHAnsi" w:hAnsiTheme="minorHAnsi"/>
        </w:rPr>
        <w:t xml:space="preserve"> </w:t>
      </w:r>
      <w:r w:rsidR="002541DA" w:rsidRPr="00E072BF">
        <w:rPr>
          <w:rFonts w:asciiTheme="minorHAnsi" w:hAnsiTheme="minorHAnsi"/>
        </w:rPr>
        <w:t>Regardless of the method use</w:t>
      </w:r>
      <w:r w:rsidR="00E125EC" w:rsidRPr="00E072BF">
        <w:rPr>
          <w:rFonts w:asciiTheme="minorHAnsi" w:hAnsiTheme="minorHAnsi"/>
        </w:rPr>
        <w:t>d</w:t>
      </w:r>
      <w:r w:rsidR="002541DA" w:rsidRPr="00E072BF">
        <w:rPr>
          <w:rFonts w:asciiTheme="minorHAnsi" w:hAnsiTheme="minorHAnsi"/>
        </w:rPr>
        <w:t>, the palpation technique is the same.</w:t>
      </w:r>
      <w:commentRangeEnd w:id="7"/>
      <w:r w:rsidR="001A7BF9">
        <w:rPr>
          <w:rStyle w:val="CommentReference"/>
        </w:rPr>
        <w:commentReference w:id="7"/>
      </w:r>
    </w:p>
    <w:p w14:paraId="352E7DDA"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539EDCBA" w14:textId="5E108A27"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 xml:space="preserve">.1. Ask the patient to recline on the </w:t>
      </w:r>
      <w:r w:rsidR="00CF4378" w:rsidRPr="00E072BF">
        <w:rPr>
          <w:rFonts w:asciiTheme="minorHAnsi" w:hAnsiTheme="minorHAnsi"/>
          <w:highlight w:val="yellow"/>
        </w:rPr>
        <w:t xml:space="preserve">examination </w:t>
      </w:r>
      <w:r w:rsidR="00C87D2B" w:rsidRPr="00E072BF">
        <w:rPr>
          <w:rFonts w:asciiTheme="minorHAnsi" w:hAnsiTheme="minorHAnsi"/>
          <w:highlight w:val="yellow"/>
        </w:rPr>
        <w:t>table in the supine position</w:t>
      </w:r>
      <w:r w:rsidR="00CF4378" w:rsidRPr="00E072BF">
        <w:rPr>
          <w:rFonts w:asciiTheme="minorHAnsi" w:hAnsiTheme="minorHAnsi"/>
          <w:highlight w:val="yellow"/>
        </w:rPr>
        <w:t>.</w:t>
      </w:r>
      <w:r w:rsidR="00C87D2B" w:rsidRPr="00E072BF">
        <w:rPr>
          <w:rFonts w:asciiTheme="minorHAnsi" w:hAnsiTheme="minorHAnsi"/>
          <w:highlight w:val="yellow"/>
        </w:rPr>
        <w:t xml:space="preserve"> </w:t>
      </w:r>
      <w:r w:rsidR="00CF4378" w:rsidRPr="00E072BF">
        <w:rPr>
          <w:rFonts w:asciiTheme="minorHAnsi" w:hAnsiTheme="minorHAnsi"/>
          <w:highlight w:val="yellow"/>
        </w:rPr>
        <w:t>P</w:t>
      </w:r>
      <w:r w:rsidR="00C87D2B" w:rsidRPr="00E072BF">
        <w:rPr>
          <w:rFonts w:asciiTheme="minorHAnsi" w:hAnsiTheme="minorHAnsi"/>
          <w:highlight w:val="yellow"/>
        </w:rPr>
        <w:t>ull out the foot shelf.</w:t>
      </w:r>
    </w:p>
    <w:p w14:paraId="10869ED2" w14:textId="3B90D774" w:rsidR="00C87D2B" w:rsidRPr="00E072BF" w:rsidRDefault="00C87D2B" w:rsidP="00C87D2B">
      <w:pPr>
        <w:widowControl w:val="0"/>
        <w:autoSpaceDE w:val="0"/>
        <w:autoSpaceDN w:val="0"/>
        <w:adjustRightInd w:val="0"/>
        <w:rPr>
          <w:rFonts w:asciiTheme="minorHAnsi" w:hAnsiTheme="minorHAnsi"/>
          <w:highlight w:val="yellow"/>
        </w:rPr>
      </w:pPr>
    </w:p>
    <w:p w14:paraId="17878A33" w14:textId="0F35836B"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.2. Ask the patient to roll away from you</w:t>
      </w:r>
      <w:r w:rsidR="00CF4378" w:rsidRPr="00E072BF">
        <w:rPr>
          <w:rFonts w:asciiTheme="minorHAnsi" w:hAnsiTheme="minorHAnsi"/>
          <w:highlight w:val="yellow"/>
        </w:rPr>
        <w:t xml:space="preserve"> and</w:t>
      </w:r>
      <w:r w:rsidR="00C87D2B" w:rsidRPr="00E072BF">
        <w:rPr>
          <w:rFonts w:asciiTheme="minorHAnsi" w:hAnsiTheme="minorHAnsi"/>
          <w:highlight w:val="yellow"/>
        </w:rPr>
        <w:t xml:space="preserve"> onto their side. Place a pillow behind half </w:t>
      </w:r>
      <w:r w:rsidR="00CF4378" w:rsidRPr="00E072BF">
        <w:rPr>
          <w:rFonts w:asciiTheme="minorHAnsi" w:hAnsiTheme="minorHAnsi"/>
          <w:highlight w:val="yellow"/>
        </w:rPr>
        <w:t xml:space="preserve">of </w:t>
      </w:r>
      <w:r w:rsidR="00C87D2B" w:rsidRPr="00E072BF">
        <w:rPr>
          <w:rFonts w:asciiTheme="minorHAnsi" w:hAnsiTheme="minorHAnsi"/>
          <w:highlight w:val="yellow"/>
        </w:rPr>
        <w:t>their back before they lie flat again. Ask the patient to lower their gown on the side closest to you, and raise their arm over their head.</w:t>
      </w:r>
    </w:p>
    <w:p w14:paraId="45CD8AF0" w14:textId="12FF58F8" w:rsidR="00C87D2B" w:rsidRPr="00E072BF" w:rsidRDefault="00C87D2B" w:rsidP="00C87D2B">
      <w:pPr>
        <w:widowControl w:val="0"/>
        <w:autoSpaceDE w:val="0"/>
        <w:autoSpaceDN w:val="0"/>
        <w:adjustRightInd w:val="0"/>
        <w:rPr>
          <w:rFonts w:asciiTheme="minorHAnsi" w:hAnsiTheme="minorHAnsi"/>
          <w:highlight w:val="yellow"/>
        </w:rPr>
      </w:pPr>
    </w:p>
    <w:p w14:paraId="7957ECCE" w14:textId="7BDDB88D"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 Begin the exam at the top of the mid-axillary line. Using the pads of three fingers in a circle-slide motion, palpate in circles roughly the size of a quarter to assess for masses.</w:t>
      </w:r>
    </w:p>
    <w:p w14:paraId="3D248FF3" w14:textId="77777777" w:rsidR="00C87D2B" w:rsidRPr="00E072BF" w:rsidRDefault="00C87D2B" w:rsidP="00C87D2B">
      <w:pPr>
        <w:widowControl w:val="0"/>
        <w:autoSpaceDE w:val="0"/>
        <w:autoSpaceDN w:val="0"/>
        <w:adjustRightInd w:val="0"/>
        <w:rPr>
          <w:rFonts w:asciiTheme="minorHAnsi" w:hAnsiTheme="minorHAnsi"/>
          <w:highlight w:val="yellow"/>
        </w:rPr>
      </w:pPr>
    </w:p>
    <w:p w14:paraId="3EB33385" w14:textId="235FBF78"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 xml:space="preserve">.3.1. While palpating, spiral down through three levels of pressure: superficial, medium, and deep (reaching the chest wall). Healthy breast tissue may feel lumpy, including fatty tissue, lobules, fibrocystic changes, the inframammary ridge, and lymph nodes. Healthy structures have clearly defined boundaries and move freely under your fingers; they </w:t>
      </w:r>
      <w:r w:rsidR="00CF4378" w:rsidRPr="00E072BF">
        <w:rPr>
          <w:rFonts w:asciiTheme="minorHAnsi" w:hAnsiTheme="minorHAnsi"/>
          <w:highlight w:val="yellow"/>
        </w:rPr>
        <w:t>won’t</w:t>
      </w:r>
      <w:r w:rsidR="00C87D2B" w:rsidRPr="00E072BF">
        <w:rPr>
          <w:rFonts w:asciiTheme="minorHAnsi" w:hAnsiTheme="minorHAnsi"/>
          <w:highlight w:val="yellow"/>
        </w:rPr>
        <w:t xml:space="preserve"> feel stuck to the tissue around them, nor matted together</w:t>
      </w:r>
      <w:r w:rsidR="00525145" w:rsidRPr="00E072BF">
        <w:rPr>
          <w:rFonts w:asciiTheme="minorHAnsi" w:hAnsiTheme="minorHAnsi"/>
          <w:highlight w:val="yellow"/>
        </w:rPr>
        <w:t xml:space="preserve"> (</w:t>
      </w:r>
      <w:r w:rsidR="00525145" w:rsidRPr="00E072BF">
        <w:rPr>
          <w:rFonts w:asciiTheme="minorHAnsi" w:hAnsiTheme="minorHAnsi"/>
          <w:b/>
          <w:highlight w:val="yellow"/>
        </w:rPr>
        <w:t>Figure 3</w:t>
      </w:r>
      <w:r w:rsidR="00525145" w:rsidRPr="00E072BF">
        <w:rPr>
          <w:rFonts w:asciiTheme="minorHAnsi" w:hAnsiTheme="minorHAnsi"/>
          <w:highlight w:val="yellow"/>
        </w:rPr>
        <w:t>)</w:t>
      </w:r>
      <w:r w:rsidR="00276D01">
        <w:rPr>
          <w:rFonts w:asciiTheme="minorHAnsi" w:hAnsiTheme="minorHAnsi"/>
          <w:highlight w:val="yellow"/>
        </w:rPr>
        <w:t>.</w:t>
      </w:r>
    </w:p>
    <w:p w14:paraId="7BCC51C6" w14:textId="77777777" w:rsidR="00C87D2B" w:rsidRPr="00E072BF" w:rsidRDefault="00C87D2B" w:rsidP="00C87D2B">
      <w:pPr>
        <w:widowControl w:val="0"/>
        <w:autoSpaceDE w:val="0"/>
        <w:autoSpaceDN w:val="0"/>
        <w:adjustRightInd w:val="0"/>
        <w:rPr>
          <w:rFonts w:asciiTheme="minorHAnsi" w:hAnsiTheme="minorHAnsi"/>
          <w:highlight w:val="yellow"/>
        </w:rPr>
      </w:pPr>
    </w:p>
    <w:p w14:paraId="686A1EAD" w14:textId="7F8C3297"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.3.2. Continue to palpate in a straight line to the bottom of the breast (around the fifth rib). Move an inch over and palpate in a straight line up to the clavicle.</w:t>
      </w:r>
    </w:p>
    <w:p w14:paraId="4A27B587" w14:textId="77777777" w:rsidR="00C87D2B" w:rsidRPr="00E072BF" w:rsidRDefault="00C87D2B" w:rsidP="00C87D2B">
      <w:pPr>
        <w:widowControl w:val="0"/>
        <w:autoSpaceDE w:val="0"/>
        <w:autoSpaceDN w:val="0"/>
        <w:adjustRightInd w:val="0"/>
        <w:rPr>
          <w:rFonts w:asciiTheme="minorHAnsi" w:hAnsiTheme="minorHAnsi"/>
          <w:highlight w:val="yellow"/>
        </w:rPr>
      </w:pPr>
    </w:p>
    <w:p w14:paraId="706BDE59" w14:textId="3EE3641F"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.3.3. Continue to examine the breast in the vertical strip pattern until finish</w:t>
      </w:r>
      <w:r w:rsidR="00CF4378" w:rsidRPr="00E072BF">
        <w:rPr>
          <w:rFonts w:asciiTheme="minorHAnsi" w:hAnsiTheme="minorHAnsi"/>
          <w:highlight w:val="yellow"/>
        </w:rPr>
        <w:t>ing at</w:t>
      </w:r>
      <w:r w:rsidR="00C87D2B" w:rsidRPr="00E072BF">
        <w:rPr>
          <w:rFonts w:asciiTheme="minorHAnsi" w:hAnsiTheme="minorHAnsi"/>
          <w:highlight w:val="yellow"/>
        </w:rPr>
        <w:t xml:space="preserve"> the nipple line</w:t>
      </w:r>
      <w:r w:rsidR="00276D01">
        <w:rPr>
          <w:rFonts w:asciiTheme="minorHAnsi" w:hAnsiTheme="minorHAnsi"/>
          <w:highlight w:val="yellow"/>
        </w:rPr>
        <w:t xml:space="preserve"> </w:t>
      </w:r>
      <w:r w:rsidR="00276D01" w:rsidRPr="00916B9B">
        <w:rPr>
          <w:rFonts w:asciiTheme="minorHAnsi" w:hAnsiTheme="minorHAnsi"/>
          <w:highlight w:val="yellow"/>
        </w:rPr>
        <w:t>(</w:t>
      </w:r>
      <w:r w:rsidR="00276D01" w:rsidRPr="00916B9B">
        <w:rPr>
          <w:rFonts w:asciiTheme="minorHAnsi" w:hAnsiTheme="minorHAnsi"/>
          <w:b/>
          <w:highlight w:val="yellow"/>
        </w:rPr>
        <w:t>Figure 4</w:t>
      </w:r>
      <w:r w:rsidR="00276D01" w:rsidRPr="00916B9B">
        <w:rPr>
          <w:rFonts w:asciiTheme="minorHAnsi" w:hAnsiTheme="minorHAnsi"/>
          <w:highlight w:val="yellow"/>
        </w:rPr>
        <w:t>)</w:t>
      </w:r>
      <w:r w:rsidR="00C87D2B" w:rsidRPr="00E072BF">
        <w:rPr>
          <w:rFonts w:asciiTheme="minorHAnsi" w:hAnsiTheme="minorHAnsi"/>
          <w:highlight w:val="yellow"/>
        </w:rPr>
        <w:t xml:space="preserve">. </w:t>
      </w:r>
      <w:r w:rsidR="00CF4378" w:rsidRPr="00E072BF">
        <w:rPr>
          <w:rFonts w:asciiTheme="minorHAnsi" w:hAnsiTheme="minorHAnsi"/>
          <w:highlight w:val="yellow"/>
        </w:rPr>
        <w:t>Tell</w:t>
      </w:r>
      <w:r w:rsidR="00C87D2B" w:rsidRPr="00E072BF">
        <w:rPr>
          <w:rFonts w:asciiTheme="minorHAnsi" w:hAnsiTheme="minorHAnsi"/>
          <w:highlight w:val="yellow"/>
        </w:rPr>
        <w:t xml:space="preserve"> </w:t>
      </w:r>
      <w:r w:rsidR="00CF4378" w:rsidRPr="00E072BF">
        <w:rPr>
          <w:rFonts w:asciiTheme="minorHAnsi" w:hAnsiTheme="minorHAnsi"/>
          <w:highlight w:val="yellow"/>
        </w:rPr>
        <w:t>the</w:t>
      </w:r>
      <w:r w:rsidR="00C87D2B" w:rsidRPr="00E072BF">
        <w:rPr>
          <w:rFonts w:asciiTheme="minorHAnsi" w:hAnsiTheme="minorHAnsi"/>
          <w:highlight w:val="yellow"/>
        </w:rPr>
        <w:t xml:space="preserve"> patient, “</w:t>
      </w:r>
      <w:r w:rsidR="00CF4378" w:rsidRPr="00E072BF">
        <w:rPr>
          <w:rFonts w:asciiTheme="minorHAnsi" w:hAnsiTheme="minorHAnsi"/>
          <w:highlight w:val="yellow"/>
        </w:rPr>
        <w:t>You’ll</w:t>
      </w:r>
      <w:r w:rsidR="00C87D2B" w:rsidRPr="00E072BF">
        <w:rPr>
          <w:rFonts w:asciiTheme="minorHAnsi" w:hAnsiTheme="minorHAnsi"/>
          <w:highlight w:val="yellow"/>
        </w:rPr>
        <w:t xml:space="preserve"> feel me pass over your nipple.” </w:t>
      </w:r>
    </w:p>
    <w:p w14:paraId="753DE228" w14:textId="3484C2C4" w:rsidR="00C87D2B" w:rsidRPr="00E072BF" w:rsidRDefault="00C87D2B" w:rsidP="00C87D2B">
      <w:pPr>
        <w:widowControl w:val="0"/>
        <w:autoSpaceDE w:val="0"/>
        <w:autoSpaceDN w:val="0"/>
        <w:adjustRightInd w:val="0"/>
        <w:rPr>
          <w:rFonts w:asciiTheme="minorHAnsi" w:hAnsiTheme="minorHAnsi"/>
          <w:highlight w:val="yellow"/>
        </w:rPr>
      </w:pPr>
    </w:p>
    <w:p w14:paraId="621A130A" w14:textId="188DBC6E"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.3.4. Ask the patient to roll away from you</w:t>
      </w:r>
      <w:r w:rsidR="00B26E81" w:rsidRPr="00E072BF">
        <w:rPr>
          <w:rFonts w:asciiTheme="minorHAnsi" w:hAnsiTheme="minorHAnsi"/>
          <w:highlight w:val="yellow"/>
        </w:rPr>
        <w:t>, then</w:t>
      </w:r>
      <w:r w:rsidR="00C87D2B" w:rsidRPr="00E072BF">
        <w:rPr>
          <w:rFonts w:asciiTheme="minorHAnsi" w:hAnsiTheme="minorHAnsi"/>
          <w:highlight w:val="yellow"/>
        </w:rPr>
        <w:t xml:space="preserve"> remove the pillow. Place the pillow behind the patient’s head, and ask the patient </w:t>
      </w:r>
      <w:r w:rsidR="00E85112">
        <w:rPr>
          <w:rFonts w:asciiTheme="minorHAnsi" w:hAnsiTheme="minorHAnsi"/>
          <w:highlight w:val="yellow"/>
        </w:rPr>
        <w:t>to</w:t>
      </w:r>
      <w:bookmarkStart w:id="8" w:name="_GoBack"/>
      <w:bookmarkEnd w:id="8"/>
      <w:r w:rsidR="00E85112">
        <w:rPr>
          <w:rFonts w:asciiTheme="minorHAnsi" w:hAnsiTheme="minorHAnsi"/>
          <w:highlight w:val="yellow"/>
        </w:rPr>
        <w:t xml:space="preserve"> </w:t>
      </w:r>
      <w:r w:rsidR="00C87D2B" w:rsidRPr="00E072BF">
        <w:rPr>
          <w:rFonts w:asciiTheme="minorHAnsi" w:hAnsiTheme="minorHAnsi"/>
          <w:highlight w:val="yellow"/>
        </w:rPr>
        <w:t>roll back. </w:t>
      </w:r>
    </w:p>
    <w:p w14:paraId="1D593FE0" w14:textId="09235EE9" w:rsidR="00C87D2B" w:rsidRPr="00E072BF" w:rsidRDefault="00C87D2B" w:rsidP="00C87D2B">
      <w:pPr>
        <w:widowControl w:val="0"/>
        <w:autoSpaceDE w:val="0"/>
        <w:autoSpaceDN w:val="0"/>
        <w:adjustRightInd w:val="0"/>
        <w:rPr>
          <w:rFonts w:asciiTheme="minorHAnsi" w:hAnsiTheme="minorHAnsi"/>
          <w:highlight w:val="yellow"/>
        </w:rPr>
      </w:pPr>
    </w:p>
    <w:p w14:paraId="03F434AB" w14:textId="75F18278"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.3.5. Starting at the clavicle, continue the exam by re-assessing the nipple line, continuing the vertical strip pattern until reach</w:t>
      </w:r>
      <w:r w:rsidR="00B26E81" w:rsidRPr="00E072BF">
        <w:rPr>
          <w:rFonts w:asciiTheme="minorHAnsi" w:hAnsiTheme="minorHAnsi"/>
          <w:highlight w:val="yellow"/>
        </w:rPr>
        <w:t>ing</w:t>
      </w:r>
      <w:r w:rsidR="00C87D2B" w:rsidRPr="00E072BF">
        <w:rPr>
          <w:rFonts w:asciiTheme="minorHAnsi" w:hAnsiTheme="minorHAnsi"/>
          <w:highlight w:val="yellow"/>
        </w:rPr>
        <w:t xml:space="preserve"> the sternal border.</w:t>
      </w:r>
    </w:p>
    <w:p w14:paraId="4A9531C1" w14:textId="4D27241D" w:rsidR="00C87D2B" w:rsidRPr="00E072BF" w:rsidRDefault="00C87D2B" w:rsidP="00C87D2B">
      <w:pPr>
        <w:widowControl w:val="0"/>
        <w:autoSpaceDE w:val="0"/>
        <w:autoSpaceDN w:val="0"/>
        <w:adjustRightInd w:val="0"/>
        <w:rPr>
          <w:rFonts w:asciiTheme="minorHAnsi" w:hAnsiTheme="minorHAnsi"/>
          <w:highlight w:val="yellow"/>
        </w:rPr>
      </w:pPr>
    </w:p>
    <w:p w14:paraId="58A28457" w14:textId="71A14360"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.3.6</w:t>
      </w:r>
      <w:r w:rsidR="00B26E81" w:rsidRPr="00E072BF">
        <w:rPr>
          <w:rFonts w:asciiTheme="minorHAnsi" w:hAnsiTheme="minorHAnsi"/>
          <w:highlight w:val="yellow"/>
        </w:rPr>
        <w:t>.</w:t>
      </w:r>
      <w:r w:rsidR="00C87D2B" w:rsidRPr="00E072BF">
        <w:rPr>
          <w:rFonts w:asciiTheme="minorHAnsi" w:hAnsiTheme="minorHAnsi"/>
          <w:highlight w:val="yellow"/>
        </w:rPr>
        <w:t xml:space="preserve"> Ask the patient to lower their arm to their side.</w:t>
      </w:r>
    </w:p>
    <w:p w14:paraId="6DBBE587" w14:textId="52A2A7B8" w:rsidR="00C87D2B" w:rsidRPr="00E072BF" w:rsidRDefault="00C87D2B" w:rsidP="00C87D2B">
      <w:pPr>
        <w:widowControl w:val="0"/>
        <w:autoSpaceDE w:val="0"/>
        <w:autoSpaceDN w:val="0"/>
        <w:adjustRightInd w:val="0"/>
        <w:rPr>
          <w:rFonts w:asciiTheme="minorHAnsi" w:hAnsiTheme="minorHAnsi"/>
          <w:highlight w:val="yellow"/>
        </w:rPr>
      </w:pPr>
    </w:p>
    <w:p w14:paraId="5C6169C5" w14:textId="450922C6"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 xml:space="preserve">.4. Assess the infraclavicular nodes and tail of Spence. </w:t>
      </w:r>
    </w:p>
    <w:p w14:paraId="2023A2FA" w14:textId="77777777" w:rsidR="00C87D2B" w:rsidRPr="00E072BF" w:rsidRDefault="00C87D2B" w:rsidP="00C87D2B">
      <w:pPr>
        <w:widowControl w:val="0"/>
        <w:autoSpaceDE w:val="0"/>
        <w:autoSpaceDN w:val="0"/>
        <w:adjustRightInd w:val="0"/>
        <w:rPr>
          <w:rFonts w:asciiTheme="minorHAnsi" w:hAnsiTheme="minorHAnsi"/>
          <w:highlight w:val="yellow"/>
        </w:rPr>
      </w:pPr>
    </w:p>
    <w:p w14:paraId="123026B1" w14:textId="0A87D31C"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 xml:space="preserve">.4.1. From the mid-clavicle, palpate directly below the clavicle to the edge of the shoulder.  </w:t>
      </w:r>
    </w:p>
    <w:p w14:paraId="5C490DEB" w14:textId="77777777" w:rsidR="00C87D2B" w:rsidRPr="00E072BF" w:rsidRDefault="00C87D2B" w:rsidP="00C87D2B">
      <w:pPr>
        <w:widowControl w:val="0"/>
        <w:autoSpaceDE w:val="0"/>
        <w:autoSpaceDN w:val="0"/>
        <w:adjustRightInd w:val="0"/>
        <w:rPr>
          <w:rFonts w:asciiTheme="minorHAnsi" w:hAnsiTheme="minorHAnsi"/>
          <w:highlight w:val="yellow"/>
        </w:rPr>
      </w:pPr>
    </w:p>
    <w:p w14:paraId="79A7E45B" w14:textId="17BA9019"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.4.2. Palpate back a quarter of the way across the chest in a zigzag pattern, then to the distal border of the upper outer quadrant to finish checking the superior tail of Spence.</w:t>
      </w:r>
    </w:p>
    <w:p w14:paraId="38F07E28" w14:textId="6B36C806" w:rsidR="00C87D2B" w:rsidRPr="00E072BF" w:rsidRDefault="00C87D2B" w:rsidP="00C87D2B">
      <w:pPr>
        <w:widowControl w:val="0"/>
        <w:autoSpaceDE w:val="0"/>
        <w:autoSpaceDN w:val="0"/>
        <w:adjustRightInd w:val="0"/>
        <w:rPr>
          <w:rFonts w:asciiTheme="minorHAnsi" w:hAnsiTheme="minorHAnsi"/>
          <w:highlight w:val="yellow"/>
        </w:rPr>
      </w:pPr>
    </w:p>
    <w:p w14:paraId="7D248B2F" w14:textId="4A16DADB"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.4.3. Assess the inferior tail of Spence by placing three fingers under the pectoral muscle, so the tissue is resting on the pads of your fingers, and moving in a sideways windshield</w:t>
      </w:r>
      <w:r w:rsidR="00A116EE" w:rsidRPr="00E072BF">
        <w:rPr>
          <w:rFonts w:asciiTheme="minorHAnsi" w:hAnsiTheme="minorHAnsi"/>
          <w:highlight w:val="yellow"/>
        </w:rPr>
        <w:t>-</w:t>
      </w:r>
      <w:r w:rsidR="00C87D2B" w:rsidRPr="00E072BF">
        <w:rPr>
          <w:rFonts w:asciiTheme="minorHAnsi" w:hAnsiTheme="minorHAnsi"/>
          <w:highlight w:val="yellow"/>
        </w:rPr>
        <w:t xml:space="preserve">wiper motion, as previously </w:t>
      </w:r>
      <w:r w:rsidR="00A116EE" w:rsidRPr="00E072BF">
        <w:rPr>
          <w:rFonts w:asciiTheme="minorHAnsi" w:hAnsiTheme="minorHAnsi"/>
          <w:highlight w:val="yellow"/>
        </w:rPr>
        <w:t xml:space="preserve">done to </w:t>
      </w:r>
      <w:r w:rsidR="00C87D2B" w:rsidRPr="00E072BF">
        <w:rPr>
          <w:rFonts w:asciiTheme="minorHAnsi" w:hAnsiTheme="minorHAnsi"/>
          <w:highlight w:val="yellow"/>
        </w:rPr>
        <w:t>assess the axillary lymph nodes.</w:t>
      </w:r>
    </w:p>
    <w:p w14:paraId="7DFC954A" w14:textId="69D6D66D" w:rsidR="00C87D2B" w:rsidRPr="00E072BF" w:rsidRDefault="00C87D2B" w:rsidP="00C87D2B">
      <w:pPr>
        <w:widowControl w:val="0"/>
        <w:autoSpaceDE w:val="0"/>
        <w:autoSpaceDN w:val="0"/>
        <w:adjustRightInd w:val="0"/>
        <w:rPr>
          <w:rFonts w:asciiTheme="minorHAnsi" w:hAnsiTheme="minorHAnsi"/>
          <w:highlight w:val="yellow"/>
        </w:rPr>
      </w:pPr>
    </w:p>
    <w:p w14:paraId="5DF8249A" w14:textId="54B01BBC" w:rsidR="00C87D2B" w:rsidRPr="00E072BF" w:rsidRDefault="00FE0081" w:rsidP="00C87D2B">
      <w:pPr>
        <w:widowControl w:val="0"/>
        <w:autoSpaceDE w:val="0"/>
        <w:autoSpaceDN w:val="0"/>
        <w:adjustRightInd w:val="0"/>
        <w:rPr>
          <w:rFonts w:asciiTheme="minorHAnsi" w:hAnsiTheme="minorHAnsi"/>
        </w:rPr>
      </w:pPr>
      <w:r w:rsidRPr="00E072BF">
        <w:rPr>
          <w:rFonts w:asciiTheme="minorHAnsi" w:hAnsiTheme="minorHAnsi"/>
          <w:highlight w:val="yellow"/>
        </w:rPr>
        <w:t>5</w:t>
      </w:r>
      <w:r w:rsidR="00C87D2B" w:rsidRPr="00E072BF">
        <w:rPr>
          <w:rFonts w:asciiTheme="minorHAnsi" w:hAnsiTheme="minorHAnsi"/>
          <w:highlight w:val="yellow"/>
        </w:rPr>
        <w:t>.5</w:t>
      </w:r>
      <w:r w:rsidR="00A116EE" w:rsidRPr="00E072BF">
        <w:rPr>
          <w:rFonts w:asciiTheme="minorHAnsi" w:hAnsiTheme="minorHAnsi"/>
          <w:highlight w:val="yellow"/>
        </w:rPr>
        <w:t>.</w:t>
      </w:r>
      <w:r w:rsidR="00C87D2B" w:rsidRPr="00E072BF">
        <w:rPr>
          <w:rFonts w:asciiTheme="minorHAnsi" w:hAnsiTheme="minorHAnsi"/>
          <w:highlight w:val="yellow"/>
        </w:rPr>
        <w:t xml:space="preserve"> Repeat steps </w:t>
      </w:r>
      <w:r w:rsidR="00A116EE" w:rsidRPr="00E072BF">
        <w:rPr>
          <w:rFonts w:asciiTheme="minorHAnsi" w:hAnsiTheme="minorHAnsi"/>
          <w:highlight w:val="yellow"/>
        </w:rPr>
        <w:t>5</w:t>
      </w:r>
      <w:r w:rsidR="00C87D2B" w:rsidRPr="00E072BF">
        <w:rPr>
          <w:rFonts w:asciiTheme="minorHAnsi" w:hAnsiTheme="minorHAnsi"/>
          <w:highlight w:val="yellow"/>
        </w:rPr>
        <w:t xml:space="preserve">.1 through </w:t>
      </w:r>
      <w:r w:rsidR="00A116EE" w:rsidRPr="00E072BF">
        <w:rPr>
          <w:rFonts w:asciiTheme="minorHAnsi" w:hAnsiTheme="minorHAnsi"/>
          <w:highlight w:val="yellow"/>
        </w:rPr>
        <w:t>5</w:t>
      </w:r>
      <w:r w:rsidR="00C87D2B" w:rsidRPr="00E072BF">
        <w:rPr>
          <w:rFonts w:asciiTheme="minorHAnsi" w:hAnsiTheme="minorHAnsi"/>
          <w:highlight w:val="yellow"/>
        </w:rPr>
        <w:t>.4 for the other breast.</w:t>
      </w:r>
    </w:p>
    <w:p w14:paraId="4739B2E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0B91C794" w14:textId="0324DBA9" w:rsidR="0023614C" w:rsidRPr="00E072BF" w:rsidRDefault="00FE0081" w:rsidP="0023614C">
      <w:pPr>
        <w:widowControl w:val="0"/>
        <w:autoSpaceDE w:val="0"/>
        <w:autoSpaceDN w:val="0"/>
        <w:adjustRightInd w:val="0"/>
        <w:rPr>
          <w:rFonts w:asciiTheme="minorHAnsi" w:hAnsiTheme="minorHAnsi"/>
          <w:bCs/>
        </w:rPr>
      </w:pPr>
      <w:commentRangeStart w:id="9"/>
      <w:r w:rsidRPr="00E072BF">
        <w:rPr>
          <w:rFonts w:asciiTheme="minorHAnsi" w:hAnsiTheme="minorHAnsi"/>
          <w:bCs/>
        </w:rPr>
        <w:t>6</w:t>
      </w:r>
      <w:r w:rsidR="0023614C" w:rsidRPr="00E072BF">
        <w:rPr>
          <w:rFonts w:asciiTheme="minorHAnsi" w:hAnsiTheme="minorHAnsi"/>
          <w:bCs/>
        </w:rPr>
        <w:t xml:space="preserve">. </w:t>
      </w:r>
      <w:r w:rsidR="00DA4A5C" w:rsidRPr="00E072BF">
        <w:rPr>
          <w:rFonts w:asciiTheme="minorHAnsi" w:hAnsiTheme="minorHAnsi"/>
          <w:bCs/>
        </w:rPr>
        <w:t>Optional: I</w:t>
      </w:r>
      <w:r w:rsidR="0023614C" w:rsidRPr="00E072BF">
        <w:rPr>
          <w:rFonts w:asciiTheme="minorHAnsi" w:hAnsiTheme="minorHAnsi"/>
          <w:bCs/>
        </w:rPr>
        <w:t xml:space="preserve">nformation about </w:t>
      </w:r>
      <w:r w:rsidR="00A116EE" w:rsidRPr="00E072BF">
        <w:rPr>
          <w:rFonts w:asciiTheme="minorHAnsi" w:hAnsiTheme="minorHAnsi"/>
          <w:bCs/>
        </w:rPr>
        <w:t xml:space="preserve">the </w:t>
      </w:r>
      <w:r w:rsidR="0023614C" w:rsidRPr="00E072BF">
        <w:rPr>
          <w:rFonts w:asciiTheme="minorHAnsi" w:hAnsiTheme="minorHAnsi"/>
          <w:bCs/>
        </w:rPr>
        <w:t>breast self-exam (BSE).</w:t>
      </w:r>
      <w:commentRangeEnd w:id="9"/>
      <w:r w:rsidR="001A7BF9">
        <w:rPr>
          <w:rStyle w:val="CommentReference"/>
        </w:rPr>
        <w:commentReference w:id="9"/>
      </w:r>
    </w:p>
    <w:p w14:paraId="4FA661ED" w14:textId="77777777" w:rsidR="008300E4" w:rsidRPr="00E072BF" w:rsidRDefault="008300E4" w:rsidP="00082384">
      <w:pPr>
        <w:widowControl w:val="0"/>
        <w:autoSpaceDE w:val="0"/>
        <w:autoSpaceDN w:val="0"/>
        <w:adjustRightInd w:val="0"/>
        <w:rPr>
          <w:rFonts w:asciiTheme="minorHAnsi" w:hAnsiTheme="minorHAnsi"/>
          <w:bCs/>
        </w:rPr>
      </w:pPr>
    </w:p>
    <w:p w14:paraId="72A222F3" w14:textId="77777777" w:rsidR="00DA4A5C" w:rsidRPr="00E072BF" w:rsidRDefault="00704C16" w:rsidP="00082384">
      <w:pPr>
        <w:widowControl w:val="0"/>
        <w:autoSpaceDE w:val="0"/>
        <w:autoSpaceDN w:val="0"/>
        <w:adjustRightInd w:val="0"/>
        <w:rPr>
          <w:rFonts w:asciiTheme="minorHAnsi" w:hAnsiTheme="minorHAnsi"/>
          <w:strike/>
        </w:rPr>
      </w:pPr>
      <w:r w:rsidRPr="00E072BF">
        <w:rPr>
          <w:rFonts w:asciiTheme="minorHAnsi" w:hAnsiTheme="minorHAnsi"/>
          <w:bCs/>
        </w:rPr>
        <w:t xml:space="preserve">Data are lacking to support routine BSE, and it is not known to </w:t>
      </w:r>
      <w:r w:rsidR="00DA4A5C" w:rsidRPr="00E072BF">
        <w:rPr>
          <w:rFonts w:asciiTheme="minorHAnsi" w:hAnsiTheme="minorHAnsi"/>
          <w:bCs/>
        </w:rPr>
        <w:t>affect breast cancer outcomes</w:t>
      </w:r>
      <w:r w:rsidRPr="00E072BF">
        <w:rPr>
          <w:rFonts w:asciiTheme="minorHAnsi" w:hAnsiTheme="minorHAnsi"/>
          <w:bCs/>
        </w:rPr>
        <w:t>. While the United States Preventative Services Task Force does not recommend it,</w:t>
      </w:r>
      <w:r w:rsidR="00DA4A5C" w:rsidRPr="00E072BF">
        <w:rPr>
          <w:rFonts w:asciiTheme="minorHAnsi" w:hAnsiTheme="minorHAnsi"/>
          <w:bCs/>
        </w:rPr>
        <w:t xml:space="preserve"> </w:t>
      </w:r>
      <w:r w:rsidR="00A35C0B" w:rsidRPr="00E072BF">
        <w:rPr>
          <w:rFonts w:asciiTheme="minorHAnsi" w:hAnsiTheme="minorHAnsi"/>
          <w:bCs/>
        </w:rPr>
        <w:t xml:space="preserve">the American Cancer Society and the </w:t>
      </w:r>
      <w:r w:rsidRPr="00E072BF">
        <w:rPr>
          <w:rFonts w:asciiTheme="minorHAnsi" w:hAnsiTheme="minorHAnsi"/>
          <w:bCs/>
        </w:rPr>
        <w:t>American College of Obstetrics and Gynecology</w:t>
      </w:r>
      <w:r w:rsidR="00A35C0B" w:rsidRPr="00E072BF">
        <w:rPr>
          <w:rFonts w:asciiTheme="minorHAnsi" w:hAnsiTheme="minorHAnsi"/>
          <w:bCs/>
        </w:rPr>
        <w:t xml:space="preserve"> recommend breast self-awareness for all patients. </w:t>
      </w:r>
      <w:r w:rsidR="00516786" w:rsidRPr="00E072BF">
        <w:rPr>
          <w:rFonts w:asciiTheme="minorHAnsi" w:hAnsiTheme="minorHAnsi"/>
          <w:bCs/>
        </w:rPr>
        <w:t xml:space="preserve"> </w:t>
      </w:r>
    </w:p>
    <w:p w14:paraId="5123A83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
          <w:bCs/>
        </w:rPr>
        <w:t> </w:t>
      </w:r>
    </w:p>
    <w:p w14:paraId="5FF9C542" w14:textId="4F58C45A"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rPr>
        <w:t>6</w:t>
      </w:r>
      <w:r w:rsidR="0023614C" w:rsidRPr="00E072BF">
        <w:rPr>
          <w:rFonts w:asciiTheme="minorHAnsi" w:hAnsiTheme="minorHAnsi"/>
        </w:rPr>
        <w:t xml:space="preserve">.1. While assessing the breast tissue, educate the patient about </w:t>
      </w:r>
      <w:r w:rsidR="00EE3E22" w:rsidRPr="00E072BF">
        <w:rPr>
          <w:rFonts w:asciiTheme="minorHAnsi" w:hAnsiTheme="minorHAnsi"/>
        </w:rPr>
        <w:t>breast self</w:t>
      </w:r>
      <w:r w:rsidR="00A35C0B" w:rsidRPr="00E072BF">
        <w:rPr>
          <w:rFonts w:asciiTheme="minorHAnsi" w:hAnsiTheme="minorHAnsi"/>
        </w:rPr>
        <w:t>-</w:t>
      </w:r>
      <w:r w:rsidR="00EE3E22" w:rsidRPr="00E072BF">
        <w:rPr>
          <w:rFonts w:asciiTheme="minorHAnsi" w:hAnsiTheme="minorHAnsi"/>
        </w:rPr>
        <w:t>awareness</w:t>
      </w:r>
      <w:r w:rsidR="0023614C" w:rsidRPr="00E072BF">
        <w:rPr>
          <w:rFonts w:asciiTheme="minorHAnsi" w:hAnsiTheme="minorHAnsi"/>
        </w:rPr>
        <w:t xml:space="preserve"> and encourage them to </w:t>
      </w:r>
      <w:r w:rsidR="00EE3E22" w:rsidRPr="00E072BF">
        <w:rPr>
          <w:rFonts w:asciiTheme="minorHAnsi" w:hAnsiTheme="minorHAnsi"/>
        </w:rPr>
        <w:t xml:space="preserve">check </w:t>
      </w:r>
      <w:r w:rsidR="0023614C" w:rsidRPr="00E072BF">
        <w:rPr>
          <w:rFonts w:asciiTheme="minorHAnsi" w:hAnsiTheme="minorHAnsi"/>
        </w:rPr>
        <w:t xml:space="preserve">their own </w:t>
      </w:r>
      <w:r w:rsidR="00EE3E22" w:rsidRPr="00E072BF">
        <w:rPr>
          <w:rFonts w:asciiTheme="minorHAnsi" w:hAnsiTheme="minorHAnsi"/>
        </w:rPr>
        <w:t xml:space="preserve">natural structures, which have just </w:t>
      </w:r>
      <w:r w:rsidR="00A116EE" w:rsidRPr="00E072BF">
        <w:rPr>
          <w:rFonts w:asciiTheme="minorHAnsi" w:hAnsiTheme="minorHAnsi"/>
        </w:rPr>
        <w:t xml:space="preserve">been </w:t>
      </w:r>
      <w:r w:rsidR="00EE3E22" w:rsidRPr="00E072BF">
        <w:rPr>
          <w:rFonts w:asciiTheme="minorHAnsi" w:hAnsiTheme="minorHAnsi"/>
        </w:rPr>
        <w:t>assessed as normal</w:t>
      </w:r>
      <w:r w:rsidR="0023614C" w:rsidRPr="00E072BF">
        <w:rPr>
          <w:rFonts w:asciiTheme="minorHAnsi" w:hAnsiTheme="minorHAnsi"/>
        </w:rPr>
        <w:t>.</w:t>
      </w:r>
      <w:r w:rsidR="00F12179" w:rsidRPr="00E072BF">
        <w:rPr>
          <w:rFonts w:asciiTheme="minorHAnsi" w:hAnsiTheme="minorHAnsi"/>
        </w:rPr>
        <w:t xml:space="preserve"> Let</w:t>
      </w:r>
      <w:r w:rsidR="00EE3E22" w:rsidRPr="00E072BF">
        <w:rPr>
          <w:rFonts w:asciiTheme="minorHAnsi" w:hAnsiTheme="minorHAnsi"/>
        </w:rPr>
        <w:t xml:space="preserve"> </w:t>
      </w:r>
      <w:r w:rsidR="00A116EE" w:rsidRPr="00E072BF">
        <w:rPr>
          <w:rFonts w:asciiTheme="minorHAnsi" w:hAnsiTheme="minorHAnsi"/>
        </w:rPr>
        <w:t>the</w:t>
      </w:r>
      <w:r w:rsidR="00EE3E22" w:rsidRPr="00E072BF">
        <w:rPr>
          <w:rFonts w:asciiTheme="minorHAnsi" w:hAnsiTheme="minorHAnsi"/>
        </w:rPr>
        <w:t xml:space="preserve"> patient know </w:t>
      </w:r>
      <w:r w:rsidR="00A35C0B" w:rsidRPr="00E072BF">
        <w:rPr>
          <w:rFonts w:asciiTheme="minorHAnsi" w:hAnsiTheme="minorHAnsi"/>
        </w:rPr>
        <w:t xml:space="preserve">they can do a </w:t>
      </w:r>
      <w:r w:rsidR="008531E5" w:rsidRPr="00E072BF">
        <w:rPr>
          <w:rFonts w:asciiTheme="minorHAnsi" w:hAnsiTheme="minorHAnsi"/>
        </w:rPr>
        <w:t>monthly self-exam</w:t>
      </w:r>
      <w:r w:rsidR="00A116EE" w:rsidRPr="00E072BF">
        <w:rPr>
          <w:rFonts w:asciiTheme="minorHAnsi" w:hAnsiTheme="minorHAnsi"/>
        </w:rPr>
        <w:t>,</w:t>
      </w:r>
      <w:r w:rsidR="008531E5" w:rsidRPr="00E072BF">
        <w:rPr>
          <w:rFonts w:asciiTheme="minorHAnsi" w:hAnsiTheme="minorHAnsi"/>
        </w:rPr>
        <w:t xml:space="preserve"> </w:t>
      </w:r>
      <w:r w:rsidR="00A35C0B" w:rsidRPr="00E072BF">
        <w:rPr>
          <w:rFonts w:asciiTheme="minorHAnsi" w:hAnsiTheme="minorHAnsi"/>
        </w:rPr>
        <w:t>like the</w:t>
      </w:r>
      <w:r w:rsidR="008531E5" w:rsidRPr="00E072BF">
        <w:rPr>
          <w:rFonts w:asciiTheme="minorHAnsi" w:hAnsiTheme="minorHAnsi"/>
        </w:rPr>
        <w:t xml:space="preserve"> clinical exam just performed</w:t>
      </w:r>
      <w:r w:rsidR="00A116EE" w:rsidRPr="00E072BF">
        <w:rPr>
          <w:rFonts w:asciiTheme="minorHAnsi" w:hAnsiTheme="minorHAnsi"/>
        </w:rPr>
        <w:t>,</w:t>
      </w:r>
      <w:r w:rsidR="008531E5" w:rsidRPr="00E072BF">
        <w:rPr>
          <w:rFonts w:asciiTheme="minorHAnsi" w:hAnsiTheme="minorHAnsi"/>
        </w:rPr>
        <w:t xml:space="preserve"> </w:t>
      </w:r>
      <w:r w:rsidR="00EE3E22" w:rsidRPr="00E072BF">
        <w:rPr>
          <w:rFonts w:asciiTheme="minorHAnsi" w:hAnsiTheme="minorHAnsi"/>
        </w:rPr>
        <w:t xml:space="preserve">on the last day of their period, when there </w:t>
      </w:r>
      <w:r w:rsidR="00A116EE" w:rsidRPr="00E072BF">
        <w:rPr>
          <w:rFonts w:asciiTheme="minorHAnsi" w:hAnsiTheme="minorHAnsi"/>
        </w:rPr>
        <w:t>is</w:t>
      </w:r>
      <w:r w:rsidR="00EE3E22" w:rsidRPr="00E072BF">
        <w:rPr>
          <w:rFonts w:asciiTheme="minorHAnsi" w:hAnsiTheme="minorHAnsi"/>
        </w:rPr>
        <w:t xml:space="preserve"> least tenderness and fewest fibrocystic changes.</w:t>
      </w:r>
      <w:r w:rsidR="008531E5" w:rsidRPr="00E072BF">
        <w:rPr>
          <w:rFonts w:asciiTheme="minorHAnsi" w:hAnsiTheme="minorHAnsi"/>
        </w:rPr>
        <w:t xml:space="preserve"> Post-menopausal women can perform </w:t>
      </w:r>
      <w:r w:rsidR="00F12179" w:rsidRPr="00E072BF">
        <w:rPr>
          <w:rFonts w:asciiTheme="minorHAnsi" w:hAnsiTheme="minorHAnsi"/>
        </w:rPr>
        <w:t>a</w:t>
      </w:r>
      <w:r w:rsidR="008531E5" w:rsidRPr="00E072BF">
        <w:rPr>
          <w:rFonts w:asciiTheme="minorHAnsi" w:hAnsiTheme="minorHAnsi"/>
        </w:rPr>
        <w:t xml:space="preserve"> self-exam on the same date every month.</w:t>
      </w:r>
    </w:p>
    <w:p w14:paraId="0C116F6A"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13EBE158" w14:textId="1B7180F2"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bCs/>
          <w:highlight w:val="yellow"/>
        </w:rPr>
        <w:t>7</w:t>
      </w:r>
      <w:r w:rsidR="0023614C" w:rsidRPr="00E072BF">
        <w:rPr>
          <w:rFonts w:asciiTheme="minorHAnsi" w:hAnsiTheme="minorHAnsi"/>
          <w:bCs/>
          <w:highlight w:val="yellow"/>
        </w:rPr>
        <w:t xml:space="preserve">. Conclude </w:t>
      </w:r>
      <w:r w:rsidR="00A116EE" w:rsidRPr="00E072BF">
        <w:rPr>
          <w:rFonts w:asciiTheme="minorHAnsi" w:hAnsiTheme="minorHAnsi"/>
          <w:bCs/>
          <w:highlight w:val="yellow"/>
        </w:rPr>
        <w:t xml:space="preserve">the </w:t>
      </w:r>
      <w:r w:rsidR="0023614C" w:rsidRPr="00E072BF">
        <w:rPr>
          <w:rFonts w:asciiTheme="minorHAnsi" w:hAnsiTheme="minorHAnsi"/>
          <w:bCs/>
          <w:highlight w:val="yellow"/>
        </w:rPr>
        <w:t>exam.</w:t>
      </w:r>
    </w:p>
    <w:p w14:paraId="5B30AA69" w14:textId="6C6C8BFE" w:rsidR="0023614C" w:rsidRPr="00E072BF" w:rsidRDefault="0023614C" w:rsidP="0023614C">
      <w:pPr>
        <w:widowControl w:val="0"/>
        <w:autoSpaceDE w:val="0"/>
        <w:autoSpaceDN w:val="0"/>
        <w:adjustRightInd w:val="0"/>
        <w:rPr>
          <w:rFonts w:asciiTheme="minorHAnsi" w:hAnsiTheme="minorHAnsi"/>
          <w:highlight w:val="yellow"/>
        </w:rPr>
      </w:pPr>
    </w:p>
    <w:p w14:paraId="750655E2" w14:textId="53FAB82F"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t>7</w:t>
      </w:r>
      <w:r w:rsidR="0023614C" w:rsidRPr="00E072BF">
        <w:rPr>
          <w:rFonts w:asciiTheme="minorHAnsi" w:hAnsiTheme="minorHAnsi"/>
          <w:highlight w:val="yellow"/>
        </w:rPr>
        <w:t>.1. Ask the patient to sit up</w:t>
      </w:r>
      <w:r w:rsidR="00DA4A5C" w:rsidRPr="00E072BF">
        <w:rPr>
          <w:rFonts w:asciiTheme="minorHAnsi" w:hAnsiTheme="minorHAnsi"/>
          <w:highlight w:val="yellow"/>
        </w:rPr>
        <w:t xml:space="preserve"> and </w:t>
      </w:r>
      <w:r w:rsidR="00A116EE" w:rsidRPr="00E072BF">
        <w:rPr>
          <w:rFonts w:asciiTheme="minorHAnsi" w:hAnsiTheme="minorHAnsi"/>
          <w:highlight w:val="yellow"/>
        </w:rPr>
        <w:t xml:space="preserve">put the </w:t>
      </w:r>
      <w:r w:rsidR="00DA4A5C" w:rsidRPr="00E072BF">
        <w:rPr>
          <w:rFonts w:asciiTheme="minorHAnsi" w:hAnsiTheme="minorHAnsi"/>
          <w:highlight w:val="yellow"/>
        </w:rPr>
        <w:t>gown</w:t>
      </w:r>
      <w:r w:rsidR="00A116EE" w:rsidRPr="00E072BF">
        <w:rPr>
          <w:rFonts w:asciiTheme="minorHAnsi" w:hAnsiTheme="minorHAnsi"/>
          <w:highlight w:val="yellow"/>
        </w:rPr>
        <w:t xml:space="preserve"> back on</w:t>
      </w:r>
      <w:r w:rsidR="00DA4A5C" w:rsidRPr="00E072BF">
        <w:rPr>
          <w:rFonts w:asciiTheme="minorHAnsi" w:hAnsiTheme="minorHAnsi"/>
          <w:highlight w:val="yellow"/>
        </w:rPr>
        <w:t xml:space="preserve">. </w:t>
      </w:r>
      <w:r w:rsidR="00F12179" w:rsidRPr="00E072BF">
        <w:rPr>
          <w:rFonts w:asciiTheme="minorHAnsi" w:hAnsiTheme="minorHAnsi"/>
          <w:highlight w:val="yellow"/>
        </w:rPr>
        <w:t xml:space="preserve">Exit the room and allow </w:t>
      </w:r>
      <w:r w:rsidR="00A116EE" w:rsidRPr="00E072BF">
        <w:rPr>
          <w:rFonts w:asciiTheme="minorHAnsi" w:hAnsiTheme="minorHAnsi"/>
          <w:highlight w:val="yellow"/>
        </w:rPr>
        <w:t>the</w:t>
      </w:r>
      <w:r w:rsidR="00F12179" w:rsidRPr="00E072BF">
        <w:rPr>
          <w:rFonts w:asciiTheme="minorHAnsi" w:hAnsiTheme="minorHAnsi"/>
          <w:highlight w:val="yellow"/>
        </w:rPr>
        <w:t xml:space="preserve"> patient to dress. Return to discuss </w:t>
      </w:r>
      <w:r w:rsidR="00A116EE" w:rsidRPr="00E072BF">
        <w:rPr>
          <w:rFonts w:asciiTheme="minorHAnsi" w:hAnsiTheme="minorHAnsi"/>
          <w:highlight w:val="yellow"/>
        </w:rPr>
        <w:t xml:space="preserve">the </w:t>
      </w:r>
      <w:r w:rsidR="00F12179" w:rsidRPr="00E072BF">
        <w:rPr>
          <w:rFonts w:asciiTheme="minorHAnsi" w:hAnsiTheme="minorHAnsi"/>
          <w:highlight w:val="yellow"/>
        </w:rPr>
        <w:t>findings and next steps.</w:t>
      </w:r>
    </w:p>
    <w:p w14:paraId="681518F1" w14:textId="77777777" w:rsidR="00CF2661" w:rsidRPr="00E072BF" w:rsidRDefault="00CF2661" w:rsidP="0023614C">
      <w:pPr>
        <w:widowControl w:val="0"/>
        <w:autoSpaceDE w:val="0"/>
        <w:autoSpaceDN w:val="0"/>
        <w:adjustRightInd w:val="0"/>
        <w:rPr>
          <w:rFonts w:asciiTheme="minorHAnsi" w:hAnsiTheme="minorHAnsi"/>
          <w:b/>
          <w:bCs/>
        </w:rPr>
      </w:pPr>
    </w:p>
    <w:p w14:paraId="0C6ACD97" w14:textId="77777777" w:rsidR="0023614C" w:rsidRPr="00E072BF" w:rsidRDefault="0023614C" w:rsidP="0023614C">
      <w:pPr>
        <w:widowControl w:val="0"/>
        <w:autoSpaceDE w:val="0"/>
        <w:autoSpaceDN w:val="0"/>
        <w:adjustRightInd w:val="0"/>
        <w:rPr>
          <w:rFonts w:asciiTheme="minorHAnsi" w:hAnsiTheme="minorHAnsi"/>
          <w:sz w:val="28"/>
        </w:rPr>
      </w:pPr>
      <w:commentRangeStart w:id="10"/>
      <w:r w:rsidRPr="00E072BF">
        <w:rPr>
          <w:rFonts w:asciiTheme="minorHAnsi" w:hAnsiTheme="minorHAnsi"/>
          <w:b/>
          <w:bCs/>
          <w:sz w:val="28"/>
        </w:rPr>
        <w:t>Summary</w:t>
      </w:r>
      <w:commentRangeEnd w:id="10"/>
      <w:r w:rsidR="001A7BF9">
        <w:rPr>
          <w:rStyle w:val="CommentReference"/>
        </w:rPr>
        <w:commentReference w:id="10"/>
      </w:r>
    </w:p>
    <w:p w14:paraId="4189C854" w14:textId="7D64CA0A" w:rsidR="00CF2661" w:rsidDel="00E85112" w:rsidRDefault="00E97ABA" w:rsidP="00082384">
      <w:pPr>
        <w:widowControl w:val="0"/>
        <w:autoSpaceDE w:val="0"/>
        <w:autoSpaceDN w:val="0"/>
        <w:adjustRightInd w:val="0"/>
        <w:rPr>
          <w:del w:id="11" w:author="Anna Sivachenko" w:date="2015-04-06T10:40:00Z"/>
          <w:rFonts w:asciiTheme="minorHAnsi" w:hAnsiTheme="minorHAnsi"/>
        </w:rPr>
      </w:pPr>
      <w:r w:rsidRPr="00E072BF">
        <w:rPr>
          <w:rFonts w:asciiTheme="minorHAnsi" w:hAnsiTheme="minorHAnsi"/>
        </w:rPr>
        <w:t xml:space="preserve">This video covers how to perform </w:t>
      </w:r>
      <w:r w:rsidR="0023614C" w:rsidRPr="00E072BF">
        <w:rPr>
          <w:rFonts w:asciiTheme="minorHAnsi" w:hAnsiTheme="minorHAnsi"/>
        </w:rPr>
        <w:t xml:space="preserve">the clinical breast exam </w:t>
      </w:r>
      <w:r w:rsidRPr="00E072BF">
        <w:rPr>
          <w:rFonts w:asciiTheme="minorHAnsi" w:hAnsiTheme="minorHAnsi"/>
        </w:rPr>
        <w:t>a</w:t>
      </w:r>
      <w:r w:rsidR="0023614C" w:rsidRPr="00E072BF">
        <w:rPr>
          <w:rFonts w:asciiTheme="minorHAnsi" w:hAnsiTheme="minorHAnsi"/>
        </w:rPr>
        <w:t xml:space="preserve">nd how to visually inspect </w:t>
      </w:r>
      <w:r w:rsidR="00056966" w:rsidRPr="00E072BF">
        <w:rPr>
          <w:rFonts w:asciiTheme="minorHAnsi" w:hAnsiTheme="minorHAnsi"/>
        </w:rPr>
        <w:t>and</w:t>
      </w:r>
      <w:r w:rsidR="0023614C" w:rsidRPr="00E072BF">
        <w:rPr>
          <w:rFonts w:asciiTheme="minorHAnsi" w:hAnsiTheme="minorHAnsi"/>
        </w:rPr>
        <w:t xml:space="preserve"> examine </w:t>
      </w:r>
      <w:r w:rsidR="00056966" w:rsidRPr="00E072BF">
        <w:rPr>
          <w:rFonts w:asciiTheme="minorHAnsi" w:hAnsiTheme="minorHAnsi"/>
        </w:rPr>
        <w:t>breast tissue</w:t>
      </w:r>
      <w:r w:rsidR="001E785B" w:rsidRPr="00E072BF">
        <w:rPr>
          <w:rFonts w:asciiTheme="minorHAnsi" w:hAnsiTheme="minorHAnsi"/>
        </w:rPr>
        <w:t xml:space="preserve"> and associated lymph nodes</w:t>
      </w:r>
      <w:r w:rsidR="00056966" w:rsidRPr="00E072BF">
        <w:rPr>
          <w:rFonts w:asciiTheme="minorHAnsi" w:hAnsiTheme="minorHAnsi"/>
        </w:rPr>
        <w:t xml:space="preserve">. </w:t>
      </w:r>
    </w:p>
    <w:p w14:paraId="108281A9" w14:textId="77777777" w:rsidR="00E85112" w:rsidRPr="00E072BF" w:rsidRDefault="00E85112" w:rsidP="00082384">
      <w:pPr>
        <w:widowControl w:val="0"/>
        <w:autoSpaceDE w:val="0"/>
        <w:autoSpaceDN w:val="0"/>
        <w:adjustRightInd w:val="0"/>
        <w:rPr>
          <w:ins w:id="12" w:author="Jacob Roundy" w:date="2015-04-06T11:16:00Z"/>
          <w:rFonts w:asciiTheme="minorHAnsi" w:hAnsiTheme="minorHAnsi"/>
        </w:rPr>
      </w:pPr>
    </w:p>
    <w:p w14:paraId="3D079D7C" w14:textId="1C95F01A" w:rsidR="008300E4" w:rsidRPr="00E072BF" w:rsidDel="00BB6449" w:rsidRDefault="008300E4" w:rsidP="00082384">
      <w:pPr>
        <w:widowControl w:val="0"/>
        <w:autoSpaceDE w:val="0"/>
        <w:autoSpaceDN w:val="0"/>
        <w:adjustRightInd w:val="0"/>
        <w:rPr>
          <w:del w:id="13" w:author="Anna Sivachenko" w:date="2015-04-02T09:44:00Z"/>
          <w:rFonts w:asciiTheme="minorHAnsi" w:hAnsiTheme="minorHAnsi"/>
        </w:rPr>
      </w:pPr>
    </w:p>
    <w:p w14:paraId="3F28C852" w14:textId="77777777" w:rsidR="00BB6449" w:rsidRDefault="00BB6449" w:rsidP="00082384">
      <w:pPr>
        <w:widowControl w:val="0"/>
        <w:autoSpaceDE w:val="0"/>
        <w:autoSpaceDN w:val="0"/>
        <w:adjustRightInd w:val="0"/>
        <w:rPr>
          <w:ins w:id="14" w:author="Anna Sivachenko" w:date="2015-04-02T09:44:00Z"/>
          <w:rFonts w:asciiTheme="minorHAnsi" w:hAnsiTheme="minorHAnsi"/>
        </w:rPr>
      </w:pPr>
    </w:p>
    <w:p w14:paraId="5DD70A44" w14:textId="2E16834A" w:rsidR="000017EC" w:rsidRPr="00E072BF" w:rsidRDefault="000017EC" w:rsidP="00082384">
      <w:pPr>
        <w:widowControl w:val="0"/>
        <w:autoSpaceDE w:val="0"/>
        <w:autoSpaceDN w:val="0"/>
        <w:adjustRightInd w:val="0"/>
        <w:rPr>
          <w:rFonts w:asciiTheme="minorHAnsi" w:hAnsiTheme="minorHAnsi"/>
        </w:rPr>
      </w:pPr>
      <w:r w:rsidRPr="00E072BF">
        <w:rPr>
          <w:rFonts w:asciiTheme="minorHAnsi" w:hAnsiTheme="minorHAnsi"/>
        </w:rPr>
        <w:t xml:space="preserve">Before </w:t>
      </w:r>
      <w:r w:rsidR="00E97ABA" w:rsidRPr="00E072BF">
        <w:rPr>
          <w:rFonts w:asciiTheme="minorHAnsi" w:hAnsiTheme="minorHAnsi"/>
        </w:rPr>
        <w:t>the</w:t>
      </w:r>
      <w:r w:rsidRPr="00E072BF">
        <w:rPr>
          <w:rFonts w:asciiTheme="minorHAnsi" w:hAnsiTheme="minorHAnsi"/>
        </w:rPr>
        <w:t xml:space="preserve"> </w:t>
      </w:r>
      <w:ins w:id="15" w:author="Anna Sivachenko" w:date="2015-04-02T09:44:00Z">
        <w:r w:rsidR="00BB6449">
          <w:rPr>
            <w:rFonts w:asciiTheme="minorHAnsi" w:hAnsiTheme="minorHAnsi"/>
          </w:rPr>
          <w:t>breast exam is started</w:t>
        </w:r>
      </w:ins>
      <w:del w:id="16" w:author="Anna Sivachenko" w:date="2015-04-02T09:44:00Z">
        <w:r w:rsidRPr="00E072BF" w:rsidDel="00BB6449">
          <w:rPr>
            <w:rFonts w:asciiTheme="minorHAnsi" w:hAnsiTheme="minorHAnsi"/>
          </w:rPr>
          <w:delText>exam,</w:delText>
        </w:r>
      </w:del>
      <w:ins w:id="17" w:author="Anna Sivachenko" w:date="2015-04-02T09:44:00Z">
        <w:r w:rsidR="00BB6449">
          <w:rPr>
            <w:rFonts w:asciiTheme="minorHAnsi" w:hAnsiTheme="minorHAnsi"/>
          </w:rPr>
          <w:t>,</w:t>
        </w:r>
      </w:ins>
      <w:r w:rsidRPr="00E072BF">
        <w:rPr>
          <w:rFonts w:asciiTheme="minorHAnsi" w:hAnsiTheme="minorHAnsi"/>
        </w:rPr>
        <w:t xml:space="preserve"> </w:t>
      </w:r>
      <w:ins w:id="18" w:author="Jacob Roundy" w:date="2015-04-02T09:24:00Z">
        <w:r w:rsidR="00551149">
          <w:rPr>
            <w:rFonts w:asciiTheme="minorHAnsi" w:hAnsiTheme="minorHAnsi"/>
          </w:rPr>
          <w:t xml:space="preserve">the examiner should </w:t>
        </w:r>
      </w:ins>
      <w:r w:rsidRPr="00E072BF">
        <w:rPr>
          <w:rFonts w:asciiTheme="minorHAnsi" w:hAnsiTheme="minorHAnsi"/>
        </w:rPr>
        <w:t xml:space="preserve">establish the expectation that the patient can communicate their questions and concerns </w:t>
      </w:r>
      <w:r w:rsidR="001E785B" w:rsidRPr="00E072BF">
        <w:rPr>
          <w:rFonts w:asciiTheme="minorHAnsi" w:hAnsiTheme="minorHAnsi"/>
        </w:rPr>
        <w:t>during the visit</w:t>
      </w:r>
      <w:r w:rsidR="00BB6449">
        <w:rPr>
          <w:rFonts w:asciiTheme="minorHAnsi" w:hAnsiTheme="minorHAnsi"/>
        </w:rPr>
        <w:t>.</w:t>
      </w:r>
      <w:del w:id="19" w:author="Anna Sivachenko" w:date="2015-04-02T09:41:00Z">
        <w:r w:rsidRPr="00E072BF" w:rsidDel="00BB6449">
          <w:rPr>
            <w:rFonts w:asciiTheme="minorHAnsi" w:hAnsiTheme="minorHAnsi"/>
          </w:rPr>
          <w:delText>Only ask the</w:delText>
        </w:r>
      </w:del>
      <w:r w:rsidRPr="00E072BF">
        <w:rPr>
          <w:rFonts w:asciiTheme="minorHAnsi" w:hAnsiTheme="minorHAnsi"/>
        </w:rPr>
        <w:t xml:space="preserve"> </w:t>
      </w:r>
      <w:ins w:id="20" w:author="Anna Sivachenko" w:date="2015-04-02T09:41:00Z">
        <w:r w:rsidR="00BB6449">
          <w:rPr>
            <w:rFonts w:asciiTheme="minorHAnsi" w:hAnsiTheme="minorHAnsi"/>
          </w:rPr>
          <w:t>The patient should be asked</w:t>
        </w:r>
        <w:del w:id="21" w:author="Jacob Roundy" w:date="2015-04-02T10:00:00Z">
          <w:r w:rsidR="00BB6449" w:rsidDel="00594EED">
            <w:rPr>
              <w:rFonts w:asciiTheme="minorHAnsi" w:hAnsiTheme="minorHAnsi"/>
            </w:rPr>
            <w:delText xml:space="preserve"> </w:delText>
          </w:r>
        </w:del>
      </w:ins>
      <w:del w:id="22" w:author="Jacob Roundy" w:date="2015-04-02T10:00:00Z">
        <w:r w:rsidRPr="00E072BF" w:rsidDel="00594EED">
          <w:rPr>
            <w:rFonts w:asciiTheme="minorHAnsi" w:hAnsiTheme="minorHAnsi"/>
          </w:rPr>
          <w:delText>patient</w:delText>
        </w:r>
      </w:del>
      <w:r w:rsidRPr="00E072BF">
        <w:rPr>
          <w:rFonts w:asciiTheme="minorHAnsi" w:hAnsiTheme="minorHAnsi"/>
        </w:rPr>
        <w:t xml:space="preserve"> to remove their gown </w:t>
      </w:r>
      <w:ins w:id="23" w:author="Anna Sivachenko" w:date="2015-04-02T09:42:00Z">
        <w:r w:rsidR="00BB6449">
          <w:rPr>
            <w:rFonts w:asciiTheme="minorHAnsi" w:hAnsiTheme="minorHAnsi"/>
          </w:rPr>
          <w:t xml:space="preserve">only </w:t>
        </w:r>
      </w:ins>
      <w:r w:rsidRPr="00E072BF">
        <w:rPr>
          <w:rFonts w:asciiTheme="minorHAnsi" w:hAnsiTheme="minorHAnsi"/>
        </w:rPr>
        <w:t>when necessary</w:t>
      </w:r>
      <w:del w:id="24" w:author="Jacob Roundy" w:date="2015-04-02T10:00:00Z">
        <w:r w:rsidR="00E97ABA" w:rsidRPr="00E072BF" w:rsidDel="00594EED">
          <w:rPr>
            <w:rFonts w:asciiTheme="minorHAnsi" w:hAnsiTheme="minorHAnsi"/>
          </w:rPr>
          <w:delText>,</w:delText>
        </w:r>
      </w:del>
      <w:r w:rsidRPr="00E072BF">
        <w:rPr>
          <w:rFonts w:asciiTheme="minorHAnsi" w:hAnsiTheme="minorHAnsi"/>
        </w:rPr>
        <w:t xml:space="preserve"> and </w:t>
      </w:r>
      <w:r w:rsidR="001E785B" w:rsidRPr="00E072BF">
        <w:rPr>
          <w:rFonts w:asciiTheme="minorHAnsi" w:hAnsiTheme="minorHAnsi"/>
        </w:rPr>
        <w:t>remind</w:t>
      </w:r>
      <w:ins w:id="25" w:author="Anna Sivachenko" w:date="2015-04-02T09:42:00Z">
        <w:r w:rsidR="00BB6449">
          <w:rPr>
            <w:rFonts w:asciiTheme="minorHAnsi" w:hAnsiTheme="minorHAnsi"/>
          </w:rPr>
          <w:t>ed</w:t>
        </w:r>
      </w:ins>
      <w:r w:rsidR="001E785B" w:rsidRPr="00E072BF">
        <w:rPr>
          <w:rFonts w:asciiTheme="minorHAnsi" w:hAnsiTheme="minorHAnsi"/>
        </w:rPr>
        <w:t xml:space="preserve"> </w:t>
      </w:r>
      <w:del w:id="26" w:author="Anna Sivachenko" w:date="2015-04-02T09:42:00Z">
        <w:r w:rsidRPr="00E072BF" w:rsidDel="00BB6449">
          <w:rPr>
            <w:rFonts w:asciiTheme="minorHAnsi" w:hAnsiTheme="minorHAnsi"/>
          </w:rPr>
          <w:delText xml:space="preserve"> </w:delText>
        </w:r>
      </w:del>
      <w:r w:rsidRPr="00E072BF">
        <w:rPr>
          <w:rFonts w:asciiTheme="minorHAnsi" w:hAnsiTheme="minorHAnsi"/>
        </w:rPr>
        <w:t xml:space="preserve">when they can raise their gown during </w:t>
      </w:r>
      <w:r w:rsidR="00105B6E" w:rsidRPr="00E072BF">
        <w:rPr>
          <w:rFonts w:asciiTheme="minorHAnsi" w:hAnsiTheme="minorHAnsi"/>
        </w:rPr>
        <w:t xml:space="preserve">the </w:t>
      </w:r>
      <w:r w:rsidRPr="00E072BF">
        <w:rPr>
          <w:rFonts w:asciiTheme="minorHAnsi" w:hAnsiTheme="minorHAnsi"/>
        </w:rPr>
        <w:t>exam. This minimize</w:t>
      </w:r>
      <w:r w:rsidR="00E97ABA" w:rsidRPr="00E072BF">
        <w:rPr>
          <w:rFonts w:asciiTheme="minorHAnsi" w:hAnsiTheme="minorHAnsi"/>
        </w:rPr>
        <w:t>s</w:t>
      </w:r>
      <w:r w:rsidRPr="00E072BF">
        <w:rPr>
          <w:rFonts w:asciiTheme="minorHAnsi" w:hAnsiTheme="minorHAnsi"/>
        </w:rPr>
        <w:t xml:space="preserve"> feelings of vulnerability. </w:t>
      </w:r>
    </w:p>
    <w:p w14:paraId="68317676" w14:textId="77777777" w:rsidR="008300E4" w:rsidRPr="00E072BF" w:rsidRDefault="008300E4" w:rsidP="00082384">
      <w:pPr>
        <w:widowControl w:val="0"/>
        <w:autoSpaceDE w:val="0"/>
        <w:autoSpaceDN w:val="0"/>
        <w:adjustRightInd w:val="0"/>
        <w:rPr>
          <w:rFonts w:asciiTheme="minorHAnsi" w:hAnsiTheme="minorHAnsi"/>
        </w:rPr>
      </w:pPr>
    </w:p>
    <w:p w14:paraId="1DB1C50C" w14:textId="79B4DE9F" w:rsidR="000923F6" w:rsidRPr="00E072BF" w:rsidRDefault="00551149" w:rsidP="00082384">
      <w:pPr>
        <w:widowControl w:val="0"/>
        <w:autoSpaceDE w:val="0"/>
        <w:autoSpaceDN w:val="0"/>
        <w:adjustRightInd w:val="0"/>
        <w:rPr>
          <w:rFonts w:asciiTheme="minorHAnsi" w:hAnsiTheme="minorHAnsi"/>
        </w:rPr>
      </w:pPr>
      <w:ins w:id="27" w:author="Jacob Roundy" w:date="2015-04-02T09:25:00Z">
        <w:r>
          <w:rPr>
            <w:rFonts w:asciiTheme="minorHAnsi" w:hAnsiTheme="minorHAnsi"/>
          </w:rPr>
          <w:t xml:space="preserve">The clinician </w:t>
        </w:r>
      </w:ins>
      <w:del w:id="28" w:author="Jacob Roundy" w:date="2015-04-02T09:25:00Z">
        <w:r w:rsidR="000017EC" w:rsidRPr="00E072BF" w:rsidDel="00551149">
          <w:rPr>
            <w:rFonts w:asciiTheme="minorHAnsi" w:hAnsiTheme="minorHAnsi"/>
          </w:rPr>
          <w:delText>B</w:delText>
        </w:r>
      </w:del>
      <w:ins w:id="29" w:author="Jacob Roundy" w:date="2015-04-02T09:25:00Z">
        <w:del w:id="30" w:author="Anna Sivachenko" w:date="2015-04-02T09:45:00Z">
          <w:r w:rsidDel="00BB6449">
            <w:rPr>
              <w:rFonts w:asciiTheme="minorHAnsi" w:hAnsiTheme="minorHAnsi"/>
            </w:rPr>
            <w:delText>b</w:delText>
          </w:r>
        </w:del>
      </w:ins>
      <w:del w:id="31" w:author="Anna Sivachenko" w:date="2015-04-02T09:45:00Z">
        <w:r w:rsidR="000017EC" w:rsidRPr="00E072BF" w:rsidDel="00BB6449">
          <w:rPr>
            <w:rFonts w:asciiTheme="minorHAnsi" w:hAnsiTheme="minorHAnsi"/>
          </w:rPr>
          <w:delText>egin</w:delText>
        </w:r>
      </w:del>
      <w:ins w:id="32" w:author="Jacob Roundy" w:date="2015-04-02T09:25:00Z">
        <w:del w:id="33" w:author="Anna Sivachenko" w:date="2015-04-02T09:45:00Z">
          <w:r w:rsidDel="00BB6449">
            <w:rPr>
              <w:rFonts w:asciiTheme="minorHAnsi" w:hAnsiTheme="minorHAnsi"/>
            </w:rPr>
            <w:delText>s</w:delText>
          </w:r>
        </w:del>
      </w:ins>
      <w:ins w:id="34" w:author="Anna Sivachenko" w:date="2015-04-02T09:45:00Z">
        <w:r w:rsidR="00BB6449">
          <w:rPr>
            <w:rFonts w:asciiTheme="minorHAnsi" w:hAnsiTheme="minorHAnsi"/>
          </w:rPr>
          <w:t>should begin</w:t>
        </w:r>
      </w:ins>
      <w:r w:rsidR="000017EC" w:rsidRPr="00E072BF">
        <w:rPr>
          <w:rFonts w:asciiTheme="minorHAnsi" w:hAnsiTheme="minorHAnsi"/>
        </w:rPr>
        <w:t xml:space="preserve"> with an overview of the exam </w:t>
      </w:r>
      <w:ins w:id="35" w:author="Jacob Roundy" w:date="2015-04-02T10:00:00Z">
        <w:del w:id="36" w:author="Anna Sivachenko" w:date="2015-04-03T11:31:00Z">
          <w:r w:rsidR="00594EED" w:rsidDel="00E2751B">
            <w:rPr>
              <w:rFonts w:asciiTheme="minorHAnsi" w:hAnsiTheme="minorHAnsi"/>
            </w:rPr>
            <w:delText xml:space="preserve">that </w:delText>
          </w:r>
        </w:del>
      </w:ins>
      <w:del w:id="37" w:author="Anna Sivachenko" w:date="2015-04-02T09:45:00Z">
        <w:r w:rsidR="000017EC" w:rsidRPr="00E072BF" w:rsidDel="00BB6449">
          <w:rPr>
            <w:rFonts w:asciiTheme="minorHAnsi" w:hAnsiTheme="minorHAnsi"/>
          </w:rPr>
          <w:delText>and</w:delText>
        </w:r>
      </w:del>
      <w:ins w:id="38" w:author="Anna Sivachenko" w:date="2015-04-03T11:31:00Z">
        <w:r w:rsidR="00E2751B">
          <w:rPr>
            <w:rFonts w:asciiTheme="minorHAnsi" w:hAnsiTheme="minorHAnsi"/>
          </w:rPr>
          <w:t xml:space="preserve">and </w:t>
        </w:r>
      </w:ins>
      <w:del w:id="39" w:author="Anna Sivachenko" w:date="2015-04-02T09:45:00Z">
        <w:r w:rsidR="000017EC" w:rsidRPr="00E072BF" w:rsidDel="00BB6449">
          <w:rPr>
            <w:rFonts w:asciiTheme="minorHAnsi" w:hAnsiTheme="minorHAnsi"/>
          </w:rPr>
          <w:delText xml:space="preserve"> </w:delText>
        </w:r>
      </w:del>
      <w:r w:rsidR="000017EC" w:rsidRPr="00E072BF">
        <w:rPr>
          <w:rFonts w:asciiTheme="minorHAnsi" w:hAnsiTheme="minorHAnsi"/>
        </w:rPr>
        <w:t>explain</w:t>
      </w:r>
      <w:ins w:id="40" w:author="Anna Sivachenko" w:date="2015-04-03T11:42:00Z">
        <w:r w:rsidR="00E03F16">
          <w:rPr>
            <w:rFonts w:asciiTheme="minorHAnsi" w:hAnsiTheme="minorHAnsi"/>
          </w:rPr>
          <w:t xml:space="preserve"> </w:t>
        </w:r>
      </w:ins>
      <w:ins w:id="41" w:author="Jacob Roundy" w:date="2015-04-02T09:25:00Z">
        <w:del w:id="42" w:author="Anna Sivachenko" w:date="2015-04-03T11:31:00Z">
          <w:r w:rsidDel="00E2751B">
            <w:rPr>
              <w:rFonts w:asciiTheme="minorHAnsi" w:hAnsiTheme="minorHAnsi"/>
            </w:rPr>
            <w:delText>s</w:delText>
          </w:r>
        </w:del>
      </w:ins>
      <w:del w:id="43" w:author="Anna Sivachenko" w:date="2015-04-03T11:31:00Z">
        <w:r w:rsidR="000017EC" w:rsidRPr="00E072BF" w:rsidDel="00E2751B">
          <w:rPr>
            <w:rFonts w:asciiTheme="minorHAnsi" w:hAnsiTheme="minorHAnsi"/>
          </w:rPr>
          <w:delText xml:space="preserve"> </w:delText>
        </w:r>
      </w:del>
      <w:r w:rsidR="000017EC" w:rsidRPr="00E072BF">
        <w:rPr>
          <w:rFonts w:asciiTheme="minorHAnsi" w:hAnsiTheme="minorHAnsi"/>
        </w:rPr>
        <w:t>every step</w:t>
      </w:r>
      <w:ins w:id="44" w:author="Anna Sivachenko" w:date="2015-04-03T11:38:00Z">
        <w:r w:rsidR="00E03F16">
          <w:rPr>
            <w:rFonts w:asciiTheme="minorHAnsi" w:hAnsiTheme="minorHAnsi"/>
          </w:rPr>
          <w:t xml:space="preserve"> of </w:t>
        </w:r>
      </w:ins>
      <w:ins w:id="45" w:author="Jacob Roundy" w:date="2015-04-06T11:17:00Z">
        <w:r w:rsidR="00E85112">
          <w:rPr>
            <w:rFonts w:asciiTheme="minorHAnsi" w:hAnsiTheme="minorHAnsi"/>
          </w:rPr>
          <w:t xml:space="preserve">the </w:t>
        </w:r>
      </w:ins>
      <w:ins w:id="46" w:author="Anna Sivachenko" w:date="2015-04-03T11:38:00Z">
        <w:r w:rsidR="00E03F16">
          <w:rPr>
            <w:rFonts w:asciiTheme="minorHAnsi" w:hAnsiTheme="minorHAnsi"/>
          </w:rPr>
          <w:t>examination</w:t>
        </w:r>
      </w:ins>
      <w:r w:rsidR="000017EC" w:rsidRPr="00E072BF">
        <w:rPr>
          <w:rFonts w:asciiTheme="minorHAnsi" w:hAnsiTheme="minorHAnsi"/>
        </w:rPr>
        <w:t xml:space="preserve"> as </w:t>
      </w:r>
      <w:del w:id="47" w:author="Anna Sivachenko" w:date="2015-04-03T11:38:00Z">
        <w:r w:rsidR="000017EC" w:rsidRPr="00E072BF" w:rsidDel="00E03F16">
          <w:rPr>
            <w:rFonts w:asciiTheme="minorHAnsi" w:hAnsiTheme="minorHAnsi"/>
          </w:rPr>
          <w:delText>it</w:delText>
        </w:r>
      </w:del>
      <w:ins w:id="48" w:author="Anna Sivachenko" w:date="2015-04-03T11:38:00Z">
        <w:r w:rsidR="00E03F16">
          <w:rPr>
            <w:rFonts w:asciiTheme="minorHAnsi" w:hAnsiTheme="minorHAnsi"/>
          </w:rPr>
          <w:t>they reach it</w:t>
        </w:r>
      </w:ins>
      <w:r w:rsidR="000017EC" w:rsidRPr="00E072BF">
        <w:rPr>
          <w:rFonts w:asciiTheme="minorHAnsi" w:hAnsiTheme="minorHAnsi"/>
        </w:rPr>
        <w:t>.</w:t>
      </w:r>
      <w:r w:rsidR="000923F6" w:rsidRPr="00E072BF">
        <w:rPr>
          <w:rFonts w:asciiTheme="minorHAnsi" w:hAnsiTheme="minorHAnsi"/>
        </w:rPr>
        <w:t xml:space="preserve"> </w:t>
      </w:r>
      <w:ins w:id="49" w:author="Jacob Roundy" w:date="2015-04-02T09:25:00Z">
        <w:del w:id="50" w:author="Anna Sivachenko" w:date="2015-04-02T09:31:00Z">
          <w:r w:rsidDel="00B4736F">
            <w:rPr>
              <w:rFonts w:asciiTheme="minorHAnsi" w:hAnsiTheme="minorHAnsi"/>
            </w:rPr>
            <w:delText xml:space="preserve">They </w:delText>
          </w:r>
        </w:del>
      </w:ins>
      <w:del w:id="51" w:author="Anna Sivachenko" w:date="2015-04-02T09:31:00Z">
        <w:r w:rsidR="008A5D6F" w:rsidRPr="00E072BF" w:rsidDel="00B4736F">
          <w:rPr>
            <w:rFonts w:asciiTheme="minorHAnsi" w:hAnsiTheme="minorHAnsi"/>
          </w:rPr>
          <w:delText>S</w:delText>
        </w:r>
      </w:del>
      <w:ins w:id="52" w:author="Jacob Roundy" w:date="2015-04-02T09:25:00Z">
        <w:del w:id="53" w:author="Anna Sivachenko" w:date="2015-04-02T09:31:00Z">
          <w:r w:rsidDel="00B4736F">
            <w:rPr>
              <w:rFonts w:asciiTheme="minorHAnsi" w:hAnsiTheme="minorHAnsi"/>
            </w:rPr>
            <w:delText>s</w:delText>
          </w:r>
        </w:del>
      </w:ins>
      <w:del w:id="54" w:author="Anna Sivachenko" w:date="2015-04-02T09:31:00Z">
        <w:r w:rsidR="008A5D6F" w:rsidRPr="00E072BF" w:rsidDel="00B4736F">
          <w:rPr>
            <w:rFonts w:asciiTheme="minorHAnsi" w:hAnsiTheme="minorHAnsi"/>
          </w:rPr>
          <w:delText>tart</w:delText>
        </w:r>
      </w:del>
      <w:ins w:id="55" w:author="Anna Sivachenko" w:date="2015-04-02T09:31:00Z">
        <w:r w:rsidR="00B4736F">
          <w:rPr>
            <w:rFonts w:asciiTheme="minorHAnsi" w:hAnsiTheme="minorHAnsi"/>
          </w:rPr>
          <w:t xml:space="preserve">The examination starts </w:t>
        </w:r>
      </w:ins>
      <w:del w:id="56" w:author="Anna Sivachenko" w:date="2015-04-02T09:40:00Z">
        <w:r w:rsidR="008A5D6F" w:rsidRPr="00E072BF" w:rsidDel="00BB6449">
          <w:rPr>
            <w:rFonts w:asciiTheme="minorHAnsi" w:hAnsiTheme="minorHAnsi"/>
          </w:rPr>
          <w:delText xml:space="preserve"> </w:delText>
        </w:r>
      </w:del>
      <w:r w:rsidR="008A5D6F" w:rsidRPr="00E072BF">
        <w:rPr>
          <w:rFonts w:asciiTheme="minorHAnsi" w:hAnsiTheme="minorHAnsi"/>
        </w:rPr>
        <w:t>with the</w:t>
      </w:r>
      <w:r w:rsidR="00987E17" w:rsidRPr="00E072BF">
        <w:rPr>
          <w:rFonts w:asciiTheme="minorHAnsi" w:hAnsiTheme="minorHAnsi"/>
        </w:rPr>
        <w:t xml:space="preserve"> visual inspection of the breast ti</w:t>
      </w:r>
      <w:r w:rsidR="008A5D6F" w:rsidRPr="00E072BF">
        <w:rPr>
          <w:rFonts w:asciiTheme="minorHAnsi" w:hAnsiTheme="minorHAnsi"/>
        </w:rPr>
        <w:t>ssue, both still and in</w:t>
      </w:r>
      <w:r w:rsidR="00E97ABA" w:rsidRPr="00E072BF">
        <w:rPr>
          <w:rFonts w:asciiTheme="minorHAnsi" w:hAnsiTheme="minorHAnsi"/>
        </w:rPr>
        <w:t xml:space="preserve"> </w:t>
      </w:r>
      <w:r w:rsidR="008A5D6F" w:rsidRPr="00E072BF">
        <w:rPr>
          <w:rFonts w:asciiTheme="minorHAnsi" w:hAnsiTheme="minorHAnsi"/>
        </w:rPr>
        <w:t>motion.</w:t>
      </w:r>
      <w:r w:rsidR="00987E17" w:rsidRPr="00E072BF">
        <w:rPr>
          <w:rFonts w:asciiTheme="minorHAnsi" w:hAnsiTheme="minorHAnsi"/>
        </w:rPr>
        <w:t xml:space="preserve"> </w:t>
      </w:r>
      <w:ins w:id="57" w:author="Anna Sivachenko" w:date="2015-04-02T09:33:00Z">
        <w:r w:rsidR="00B4736F">
          <w:rPr>
            <w:rFonts w:asciiTheme="minorHAnsi" w:hAnsiTheme="minorHAnsi"/>
          </w:rPr>
          <w:t>Any</w:t>
        </w:r>
      </w:ins>
      <w:ins w:id="58" w:author="Anna Sivachenko" w:date="2015-04-02T09:40:00Z">
        <w:r w:rsidR="00BB6449">
          <w:rPr>
            <w:rFonts w:asciiTheme="minorHAnsi" w:hAnsiTheme="minorHAnsi"/>
          </w:rPr>
          <w:t xml:space="preserve"> </w:t>
        </w:r>
      </w:ins>
      <w:ins w:id="59" w:author="Jacob Roundy" w:date="2015-04-02T09:25:00Z">
        <w:del w:id="60" w:author="Anna Sivachenko" w:date="2015-04-02T09:33:00Z">
          <w:r w:rsidDel="00B4736F">
            <w:rPr>
              <w:rFonts w:asciiTheme="minorHAnsi" w:hAnsiTheme="minorHAnsi"/>
            </w:rPr>
            <w:delText>Then, any notes</w:delText>
          </w:r>
        </w:del>
      </w:ins>
      <w:del w:id="61" w:author="Anna Sivachenko" w:date="2015-04-02T09:33:00Z">
        <w:r w:rsidR="000923F6" w:rsidRPr="00E072BF" w:rsidDel="00B4736F">
          <w:rPr>
            <w:rFonts w:asciiTheme="minorHAnsi" w:hAnsiTheme="minorHAnsi"/>
          </w:rPr>
          <w:delText xml:space="preserve">Make note of any </w:delText>
        </w:r>
      </w:del>
      <w:r w:rsidR="000923F6" w:rsidRPr="00E072BF">
        <w:rPr>
          <w:rFonts w:asciiTheme="minorHAnsi" w:hAnsiTheme="minorHAnsi"/>
        </w:rPr>
        <w:t>potential signs of domestic or intimate partner</w:t>
      </w:r>
      <w:r w:rsidR="006836DE" w:rsidRPr="00E072BF">
        <w:rPr>
          <w:rFonts w:asciiTheme="minorHAnsi" w:hAnsiTheme="minorHAnsi"/>
        </w:rPr>
        <w:t xml:space="preserve"> violence</w:t>
      </w:r>
      <w:ins w:id="62" w:author="Jacob Roundy" w:date="2015-04-02T09:26:00Z">
        <w:r>
          <w:rPr>
            <w:rFonts w:asciiTheme="minorHAnsi" w:hAnsiTheme="minorHAnsi"/>
          </w:rPr>
          <w:t xml:space="preserve"> </w:t>
        </w:r>
        <w:del w:id="63" w:author="Anna Sivachenko" w:date="2015-04-02T09:34:00Z">
          <w:r w:rsidDel="00B4736F">
            <w:rPr>
              <w:rFonts w:asciiTheme="minorHAnsi" w:hAnsiTheme="minorHAnsi"/>
            </w:rPr>
            <w:delText>are made</w:delText>
          </w:r>
        </w:del>
      </w:ins>
      <w:del w:id="64" w:author="Anna Sivachenko" w:date="2015-04-02T09:34:00Z">
        <w:r w:rsidR="006836DE" w:rsidRPr="00E072BF" w:rsidDel="00B4736F">
          <w:rPr>
            <w:rFonts w:asciiTheme="minorHAnsi" w:hAnsiTheme="minorHAnsi"/>
          </w:rPr>
          <w:delText>.</w:delText>
        </w:r>
      </w:del>
      <w:ins w:id="65" w:author="Anna Sivachenko" w:date="2015-04-02T09:34:00Z">
        <w:r w:rsidR="00BB6449">
          <w:rPr>
            <w:rFonts w:asciiTheme="minorHAnsi" w:hAnsiTheme="minorHAnsi"/>
          </w:rPr>
          <w:t>should be noted.</w:t>
        </w:r>
      </w:ins>
      <w:r w:rsidR="006836DE" w:rsidRPr="00E072BF">
        <w:rPr>
          <w:rFonts w:asciiTheme="minorHAnsi" w:hAnsiTheme="minorHAnsi"/>
        </w:rPr>
        <w:t xml:space="preserve"> </w:t>
      </w:r>
      <w:ins w:id="66" w:author="Anna Sivachenko" w:date="2015-04-03T11:39:00Z">
        <w:r w:rsidR="00E03F16">
          <w:rPr>
            <w:rFonts w:asciiTheme="minorHAnsi" w:hAnsiTheme="minorHAnsi"/>
          </w:rPr>
          <w:t>It should be</w:t>
        </w:r>
      </w:ins>
      <w:ins w:id="67" w:author="Jacob Roundy" w:date="2015-04-02T09:26:00Z">
        <w:del w:id="68" w:author="Anna Sivachenko" w:date="2015-04-03T11:39:00Z">
          <w:r w:rsidDel="00E03F16">
            <w:rPr>
              <w:rFonts w:asciiTheme="minorHAnsi" w:hAnsiTheme="minorHAnsi"/>
            </w:rPr>
            <w:delText>r</w:delText>
          </w:r>
        </w:del>
      </w:ins>
      <w:ins w:id="69" w:author="Anna Sivachenko" w:date="2015-04-03T11:41:00Z">
        <w:r w:rsidR="00E03F16">
          <w:rPr>
            <w:rFonts w:asciiTheme="minorHAnsi" w:hAnsiTheme="minorHAnsi"/>
          </w:rPr>
          <w:t xml:space="preserve"> re</w:t>
        </w:r>
      </w:ins>
      <w:del w:id="70" w:author="Anna Sivachenko" w:date="2015-04-03T11:41:00Z">
        <w:r w:rsidR="000923F6" w:rsidRPr="00E072BF" w:rsidDel="00E03F16">
          <w:rPr>
            <w:rFonts w:asciiTheme="minorHAnsi" w:hAnsiTheme="minorHAnsi"/>
          </w:rPr>
          <w:delText>e</w:delText>
        </w:r>
      </w:del>
      <w:r w:rsidR="000923F6" w:rsidRPr="00E072BF">
        <w:rPr>
          <w:rFonts w:asciiTheme="minorHAnsi" w:hAnsiTheme="minorHAnsi"/>
        </w:rPr>
        <w:t>member</w:t>
      </w:r>
      <w:del w:id="71" w:author="Anna Sivachenko" w:date="2015-04-03T11:39:00Z">
        <w:r w:rsidR="000923F6" w:rsidRPr="00E072BF" w:rsidDel="00E03F16">
          <w:rPr>
            <w:rFonts w:asciiTheme="minorHAnsi" w:hAnsiTheme="minorHAnsi"/>
          </w:rPr>
          <w:delText xml:space="preserve"> </w:delText>
        </w:r>
      </w:del>
      <w:ins w:id="72" w:author="Anna Sivachenko" w:date="2015-04-03T11:39:00Z">
        <w:r w:rsidR="00E03F16">
          <w:rPr>
            <w:rFonts w:asciiTheme="minorHAnsi" w:hAnsiTheme="minorHAnsi"/>
          </w:rPr>
          <w:t xml:space="preserve">ed </w:t>
        </w:r>
      </w:ins>
      <w:r w:rsidR="000923F6" w:rsidRPr="00E072BF">
        <w:rPr>
          <w:rFonts w:asciiTheme="minorHAnsi" w:hAnsiTheme="minorHAnsi"/>
        </w:rPr>
        <w:t>that some patients engage in rough sex</w:t>
      </w:r>
      <w:ins w:id="73" w:author="Jacob Roundy" w:date="2015-04-02T09:26:00Z">
        <w:r>
          <w:rPr>
            <w:rFonts w:asciiTheme="minorHAnsi" w:hAnsiTheme="minorHAnsi"/>
          </w:rPr>
          <w:t>,</w:t>
        </w:r>
      </w:ins>
      <w:r w:rsidR="000923F6" w:rsidRPr="00E072BF">
        <w:rPr>
          <w:rFonts w:asciiTheme="minorHAnsi" w:hAnsiTheme="minorHAnsi"/>
        </w:rPr>
        <w:t xml:space="preserve"> </w:t>
      </w:r>
      <w:ins w:id="74" w:author="Anna Sivachenko" w:date="2015-04-02T09:42:00Z">
        <w:r w:rsidR="00BB6449">
          <w:rPr>
            <w:rFonts w:asciiTheme="minorHAnsi" w:hAnsiTheme="minorHAnsi"/>
          </w:rPr>
          <w:t xml:space="preserve">so </w:t>
        </w:r>
      </w:ins>
      <w:del w:id="75" w:author="Jacob Roundy" w:date="2015-04-02T09:26:00Z">
        <w:r w:rsidR="000923F6" w:rsidRPr="00E072BF" w:rsidDel="00551149">
          <w:rPr>
            <w:rFonts w:asciiTheme="minorHAnsi" w:hAnsiTheme="minorHAnsi"/>
          </w:rPr>
          <w:delText>an</w:delText>
        </w:r>
      </w:del>
      <w:del w:id="76" w:author="Anna Sivachenko" w:date="2015-04-02T09:34:00Z">
        <w:r w:rsidR="000923F6" w:rsidRPr="00E072BF" w:rsidDel="00B4736F">
          <w:rPr>
            <w:rFonts w:asciiTheme="minorHAnsi" w:hAnsiTheme="minorHAnsi"/>
          </w:rPr>
          <w:delText>d</w:delText>
        </w:r>
      </w:del>
      <w:ins w:id="77" w:author="Jacob Roundy" w:date="2015-04-02T09:26:00Z">
        <w:del w:id="78" w:author="Anna Sivachenko" w:date="2015-04-02T09:34:00Z">
          <w:r w:rsidDel="00B4736F">
            <w:rPr>
              <w:rFonts w:asciiTheme="minorHAnsi" w:hAnsiTheme="minorHAnsi"/>
            </w:rPr>
            <w:delText>so</w:delText>
          </w:r>
        </w:del>
      </w:ins>
      <w:del w:id="79" w:author="Anna Sivachenko" w:date="2015-04-02T09:43:00Z">
        <w:r w:rsidR="000923F6" w:rsidRPr="00E072BF" w:rsidDel="00BB6449">
          <w:rPr>
            <w:rFonts w:asciiTheme="minorHAnsi" w:hAnsiTheme="minorHAnsi"/>
          </w:rPr>
          <w:delText xml:space="preserve"> </w:delText>
        </w:r>
      </w:del>
      <w:r w:rsidR="000923F6" w:rsidRPr="00E072BF">
        <w:rPr>
          <w:rFonts w:asciiTheme="minorHAnsi" w:hAnsiTheme="minorHAnsi"/>
        </w:rPr>
        <w:t xml:space="preserve">bruising may not be indicative of violence. </w:t>
      </w:r>
    </w:p>
    <w:p w14:paraId="4C9A7398" w14:textId="77777777" w:rsidR="008300E4" w:rsidRPr="00E072BF" w:rsidRDefault="008300E4" w:rsidP="00082384">
      <w:pPr>
        <w:widowControl w:val="0"/>
        <w:autoSpaceDE w:val="0"/>
        <w:autoSpaceDN w:val="0"/>
        <w:adjustRightInd w:val="0"/>
        <w:rPr>
          <w:rFonts w:asciiTheme="minorHAnsi" w:hAnsiTheme="minorHAnsi"/>
        </w:rPr>
      </w:pPr>
    </w:p>
    <w:p w14:paraId="47E117E1" w14:textId="5BC04D4D" w:rsidR="000923F6" w:rsidRPr="00E072BF" w:rsidRDefault="00E97ABA" w:rsidP="00082384">
      <w:pPr>
        <w:widowControl w:val="0"/>
        <w:autoSpaceDE w:val="0"/>
        <w:autoSpaceDN w:val="0"/>
        <w:adjustRightInd w:val="0"/>
        <w:rPr>
          <w:rFonts w:asciiTheme="minorHAnsi" w:hAnsiTheme="minorHAnsi"/>
        </w:rPr>
      </w:pPr>
      <w:r w:rsidRPr="00E072BF">
        <w:rPr>
          <w:rFonts w:asciiTheme="minorHAnsi" w:hAnsiTheme="minorHAnsi"/>
        </w:rPr>
        <w:t>While</w:t>
      </w:r>
      <w:r w:rsidR="000923F6" w:rsidRPr="00E072BF">
        <w:rPr>
          <w:rFonts w:asciiTheme="minorHAnsi" w:hAnsiTheme="minorHAnsi"/>
        </w:rPr>
        <w:t xml:space="preserve"> proceed</w:t>
      </w:r>
      <w:r w:rsidRPr="00E072BF">
        <w:rPr>
          <w:rFonts w:asciiTheme="minorHAnsi" w:hAnsiTheme="minorHAnsi"/>
        </w:rPr>
        <w:t>ing</w:t>
      </w:r>
      <w:r w:rsidR="000923F6" w:rsidRPr="00E072BF">
        <w:rPr>
          <w:rFonts w:asciiTheme="minorHAnsi" w:hAnsiTheme="minorHAnsi"/>
        </w:rPr>
        <w:t xml:space="preserve"> through the exam, </w:t>
      </w:r>
      <w:ins w:id="80" w:author="Anna Sivachenko" w:date="2015-04-02T09:35:00Z">
        <w:r w:rsidR="00B4736F">
          <w:rPr>
            <w:rFonts w:asciiTheme="minorHAnsi" w:hAnsiTheme="minorHAnsi"/>
          </w:rPr>
          <w:t xml:space="preserve">any findings must be </w:t>
        </w:r>
      </w:ins>
      <w:r w:rsidR="000923F6" w:rsidRPr="00E072BF">
        <w:rPr>
          <w:rFonts w:asciiTheme="minorHAnsi" w:hAnsiTheme="minorHAnsi"/>
        </w:rPr>
        <w:t>document</w:t>
      </w:r>
      <w:ins w:id="81" w:author="Anna Sivachenko" w:date="2015-04-02T09:35:00Z">
        <w:r w:rsidR="00B4736F">
          <w:rPr>
            <w:rFonts w:asciiTheme="minorHAnsi" w:hAnsiTheme="minorHAnsi"/>
          </w:rPr>
          <w:t>ed.</w:t>
        </w:r>
      </w:ins>
      <w:ins w:id="82" w:author="Anna Sivachenko" w:date="2015-04-02T09:41:00Z">
        <w:r w:rsidR="00BB6449">
          <w:rPr>
            <w:rFonts w:asciiTheme="minorHAnsi" w:hAnsiTheme="minorHAnsi"/>
          </w:rPr>
          <w:t xml:space="preserve"> </w:t>
        </w:r>
      </w:ins>
      <w:del w:id="83" w:author="Anna Sivachenko" w:date="2015-04-02T09:35:00Z">
        <w:r w:rsidR="000923F6" w:rsidRPr="00E072BF" w:rsidDel="00B4736F">
          <w:rPr>
            <w:rFonts w:asciiTheme="minorHAnsi" w:hAnsiTheme="minorHAnsi"/>
          </w:rPr>
          <w:delText xml:space="preserve"> any findings. </w:delText>
        </w:r>
      </w:del>
      <w:r w:rsidR="000923F6" w:rsidRPr="00E072BF">
        <w:rPr>
          <w:rFonts w:asciiTheme="minorHAnsi" w:hAnsiTheme="minorHAnsi"/>
        </w:rPr>
        <w:t>There is a wide range</w:t>
      </w:r>
      <w:ins w:id="84" w:author="Anna Sivachenko" w:date="2015-04-02T09:43:00Z">
        <w:r w:rsidR="00BB6449">
          <w:rPr>
            <w:rFonts w:asciiTheme="minorHAnsi" w:hAnsiTheme="minorHAnsi"/>
          </w:rPr>
          <w:t xml:space="preserve"> </w:t>
        </w:r>
      </w:ins>
      <w:del w:id="85" w:author="Anna Sivachenko" w:date="2015-04-02T09:43:00Z">
        <w:r w:rsidR="000923F6" w:rsidRPr="00E072BF" w:rsidDel="00BB6449">
          <w:rPr>
            <w:rFonts w:asciiTheme="minorHAnsi" w:hAnsiTheme="minorHAnsi"/>
          </w:rPr>
          <w:delText xml:space="preserve"> </w:delText>
        </w:r>
      </w:del>
      <w:r w:rsidR="000923F6" w:rsidRPr="00E072BF">
        <w:rPr>
          <w:rFonts w:asciiTheme="minorHAnsi" w:hAnsiTheme="minorHAnsi"/>
        </w:rPr>
        <w:t xml:space="preserve">of healthy anatomy, and what is normal for </w:t>
      </w:r>
      <w:r w:rsidRPr="00E072BF">
        <w:rPr>
          <w:rFonts w:asciiTheme="minorHAnsi" w:hAnsiTheme="minorHAnsi"/>
        </w:rPr>
        <w:t>one</w:t>
      </w:r>
      <w:r w:rsidR="000923F6" w:rsidRPr="00E072BF">
        <w:rPr>
          <w:rFonts w:asciiTheme="minorHAnsi" w:hAnsiTheme="minorHAnsi"/>
        </w:rPr>
        <w:t xml:space="preserve"> patient may be abnormal for another. For example, inverted nipples are perfectly normal for some patients</w:t>
      </w:r>
      <w:r w:rsidRPr="00E072BF">
        <w:rPr>
          <w:rFonts w:asciiTheme="minorHAnsi" w:hAnsiTheme="minorHAnsi"/>
        </w:rPr>
        <w:t>;</w:t>
      </w:r>
      <w:r w:rsidR="000923F6" w:rsidRPr="00E072BF">
        <w:rPr>
          <w:rFonts w:asciiTheme="minorHAnsi" w:hAnsiTheme="minorHAnsi"/>
        </w:rPr>
        <w:t xml:space="preserve"> however, an inverted nipple may be concerning if it is only on one side or is a recent change. </w:t>
      </w:r>
    </w:p>
    <w:p w14:paraId="5C51692E" w14:textId="77777777" w:rsidR="008300E4" w:rsidRPr="00E072BF" w:rsidRDefault="008300E4" w:rsidP="00082384">
      <w:pPr>
        <w:widowControl w:val="0"/>
        <w:autoSpaceDE w:val="0"/>
        <w:autoSpaceDN w:val="0"/>
        <w:adjustRightInd w:val="0"/>
        <w:rPr>
          <w:rFonts w:asciiTheme="minorHAnsi" w:hAnsiTheme="minorHAnsi"/>
        </w:rPr>
      </w:pPr>
    </w:p>
    <w:p w14:paraId="215DE742" w14:textId="0E2002A1" w:rsidR="008A5D6F" w:rsidRPr="00E072BF" w:rsidRDefault="00551149" w:rsidP="00082384">
      <w:pPr>
        <w:widowControl w:val="0"/>
        <w:autoSpaceDE w:val="0"/>
        <w:autoSpaceDN w:val="0"/>
        <w:adjustRightInd w:val="0"/>
        <w:rPr>
          <w:rFonts w:asciiTheme="minorHAnsi" w:hAnsiTheme="minorHAnsi"/>
        </w:rPr>
      </w:pPr>
      <w:ins w:id="86" w:author="Jacob Roundy" w:date="2015-04-02T09:26:00Z">
        <w:r>
          <w:rPr>
            <w:rFonts w:asciiTheme="minorHAnsi" w:hAnsiTheme="minorHAnsi"/>
          </w:rPr>
          <w:t>The</w:t>
        </w:r>
      </w:ins>
      <w:ins w:id="87" w:author="Anna Sivachenko" w:date="2015-04-02T09:36:00Z">
        <w:r w:rsidR="00B4736F">
          <w:rPr>
            <w:rFonts w:asciiTheme="minorHAnsi" w:hAnsiTheme="minorHAnsi"/>
          </w:rPr>
          <w:t xml:space="preserve"> next step is the </w:t>
        </w:r>
      </w:ins>
      <w:del w:id="88" w:author="Jacob Roundy" w:date="2015-04-02T09:26:00Z">
        <w:r w:rsidR="008A5D6F" w:rsidRPr="00E072BF" w:rsidDel="00551149">
          <w:rPr>
            <w:rFonts w:asciiTheme="minorHAnsi" w:hAnsiTheme="minorHAnsi"/>
          </w:rPr>
          <w:delText>Move on t</w:delText>
        </w:r>
        <w:r w:rsidR="000923F6" w:rsidRPr="00E072BF" w:rsidDel="00551149">
          <w:rPr>
            <w:rFonts w:asciiTheme="minorHAnsi" w:hAnsiTheme="minorHAnsi"/>
          </w:rPr>
          <w:delText xml:space="preserve">o the </w:delText>
        </w:r>
      </w:del>
      <w:r w:rsidR="000923F6" w:rsidRPr="00E072BF">
        <w:rPr>
          <w:rFonts w:asciiTheme="minorHAnsi" w:hAnsiTheme="minorHAnsi"/>
        </w:rPr>
        <w:t>axillary lymph node exam</w:t>
      </w:r>
      <w:ins w:id="89" w:author="Anna Sivachenko" w:date="2015-04-03T11:39:00Z">
        <w:r w:rsidR="00E03F16">
          <w:rPr>
            <w:rFonts w:asciiTheme="minorHAnsi" w:hAnsiTheme="minorHAnsi"/>
          </w:rPr>
          <w:t xml:space="preserve">, which is </w:t>
        </w:r>
      </w:ins>
      <w:ins w:id="90" w:author="Jacob Roundy" w:date="2015-04-02T09:27:00Z">
        <w:del w:id="91" w:author="Anna Sivachenko" w:date="2015-04-03T11:42:00Z">
          <w:r w:rsidDel="00E03F16">
            <w:rPr>
              <w:rFonts w:asciiTheme="minorHAnsi" w:hAnsiTheme="minorHAnsi"/>
            </w:rPr>
            <w:delText xml:space="preserve"> </w:delText>
          </w:r>
        </w:del>
      </w:ins>
      <w:ins w:id="92" w:author="Anna Sivachenko" w:date="2015-04-02T09:36:00Z">
        <w:r w:rsidR="00B4736F">
          <w:rPr>
            <w:rFonts w:asciiTheme="minorHAnsi" w:hAnsiTheme="minorHAnsi"/>
          </w:rPr>
          <w:t>followed by systematic assessment of the breast tissue.</w:t>
        </w:r>
      </w:ins>
      <w:del w:id="93" w:author="Anna Sivachenko" w:date="2015-04-02T09:36:00Z">
        <w:r w:rsidR="000923F6" w:rsidRPr="00E072BF" w:rsidDel="00B4736F">
          <w:rPr>
            <w:rFonts w:asciiTheme="minorHAnsi" w:hAnsiTheme="minorHAnsi"/>
          </w:rPr>
          <w:delText>then</w:delText>
        </w:r>
      </w:del>
      <w:ins w:id="94" w:author="Jacob Roundy" w:date="2015-04-02T09:27:00Z">
        <w:del w:id="95" w:author="Anna Sivachenko" w:date="2015-04-02T09:36:00Z">
          <w:r w:rsidDel="00B4736F">
            <w:rPr>
              <w:rFonts w:asciiTheme="minorHAnsi" w:hAnsiTheme="minorHAnsi"/>
            </w:rPr>
            <w:delText xml:space="preserve"> </w:delText>
          </w:r>
        </w:del>
      </w:ins>
      <w:del w:id="96" w:author="Anna Sivachenko" w:date="2015-04-02T09:36:00Z">
        <w:r w:rsidR="000923F6" w:rsidRPr="00E072BF" w:rsidDel="00B4736F">
          <w:rPr>
            <w:rFonts w:asciiTheme="minorHAnsi" w:hAnsiTheme="minorHAnsi"/>
          </w:rPr>
          <w:delText xml:space="preserve"> </w:delText>
        </w:r>
        <w:r w:rsidR="008A5D6F" w:rsidRPr="00E072BF" w:rsidDel="00B4736F">
          <w:rPr>
            <w:rFonts w:asciiTheme="minorHAnsi" w:hAnsiTheme="minorHAnsi"/>
          </w:rPr>
          <w:delText>assess</w:delText>
        </w:r>
      </w:del>
      <w:ins w:id="97" w:author="Jacob Roundy" w:date="2015-04-02T09:27:00Z">
        <w:del w:id="98" w:author="Anna Sivachenko" w:date="2015-04-02T09:36:00Z">
          <w:r w:rsidDel="00B4736F">
            <w:rPr>
              <w:rFonts w:asciiTheme="minorHAnsi" w:hAnsiTheme="minorHAnsi"/>
            </w:rPr>
            <w:delText>es</w:delText>
          </w:r>
        </w:del>
      </w:ins>
      <w:del w:id="99" w:author="Anna Sivachenko" w:date="2015-04-02T09:36:00Z">
        <w:r w:rsidR="008A5D6F" w:rsidRPr="00E072BF" w:rsidDel="00B4736F">
          <w:rPr>
            <w:rFonts w:asciiTheme="minorHAnsi" w:hAnsiTheme="minorHAnsi"/>
          </w:rPr>
          <w:delText xml:space="preserve"> the breast tissue </w:delText>
        </w:r>
        <w:r w:rsidR="00062731" w:rsidRPr="00E072BF" w:rsidDel="00B4736F">
          <w:rPr>
            <w:rFonts w:asciiTheme="minorHAnsi" w:hAnsiTheme="minorHAnsi"/>
          </w:rPr>
          <w:delText>in a systematic matter</w:delText>
        </w:r>
        <w:r w:rsidR="000923F6" w:rsidRPr="00E072BF" w:rsidDel="00B4736F">
          <w:rPr>
            <w:rFonts w:asciiTheme="minorHAnsi" w:hAnsiTheme="minorHAnsi"/>
          </w:rPr>
          <w:delText>.</w:delText>
        </w:r>
      </w:del>
      <w:r w:rsidR="000923F6" w:rsidRPr="00E072BF">
        <w:rPr>
          <w:rFonts w:asciiTheme="minorHAnsi" w:hAnsiTheme="minorHAnsi"/>
        </w:rPr>
        <w:t xml:space="preserve"> </w:t>
      </w:r>
    </w:p>
    <w:p w14:paraId="3A3CF72F" w14:textId="77777777" w:rsidR="008300E4" w:rsidRPr="00E072BF" w:rsidRDefault="008300E4" w:rsidP="00082384">
      <w:pPr>
        <w:widowControl w:val="0"/>
        <w:autoSpaceDE w:val="0"/>
        <w:autoSpaceDN w:val="0"/>
        <w:adjustRightInd w:val="0"/>
        <w:rPr>
          <w:rFonts w:asciiTheme="minorHAnsi" w:hAnsiTheme="minorHAnsi"/>
        </w:rPr>
      </w:pPr>
    </w:p>
    <w:p w14:paraId="2A7DA49F" w14:textId="34E159BB" w:rsidR="000017EC" w:rsidRPr="00E072BF" w:rsidDel="00BB6449" w:rsidRDefault="00551149" w:rsidP="00082384">
      <w:pPr>
        <w:widowControl w:val="0"/>
        <w:autoSpaceDE w:val="0"/>
        <w:autoSpaceDN w:val="0"/>
        <w:adjustRightInd w:val="0"/>
        <w:rPr>
          <w:del w:id="100" w:author="Anna Sivachenko" w:date="2015-04-02T09:43:00Z"/>
          <w:rFonts w:asciiTheme="minorHAnsi" w:hAnsiTheme="minorHAnsi"/>
        </w:rPr>
      </w:pPr>
      <w:ins w:id="101" w:author="Jacob Roundy" w:date="2015-04-02T09:27:00Z">
        <w:r>
          <w:rPr>
            <w:rFonts w:asciiTheme="minorHAnsi" w:hAnsiTheme="minorHAnsi"/>
          </w:rPr>
          <w:t xml:space="preserve">The clinician should </w:t>
        </w:r>
      </w:ins>
      <w:del w:id="102" w:author="Jacob Roundy" w:date="2015-04-02T09:27:00Z">
        <w:r w:rsidR="008A5D6F" w:rsidRPr="00E072BF" w:rsidDel="00551149">
          <w:rPr>
            <w:rFonts w:asciiTheme="minorHAnsi" w:hAnsiTheme="minorHAnsi"/>
          </w:rPr>
          <w:delText>I</w:delText>
        </w:r>
      </w:del>
      <w:ins w:id="103" w:author="Jacob Roundy" w:date="2015-04-02T09:27:00Z">
        <w:r>
          <w:rPr>
            <w:rFonts w:asciiTheme="minorHAnsi" w:hAnsiTheme="minorHAnsi"/>
          </w:rPr>
          <w:t>i</w:t>
        </w:r>
      </w:ins>
      <w:r w:rsidR="008A5D6F" w:rsidRPr="00E072BF">
        <w:rPr>
          <w:rFonts w:asciiTheme="minorHAnsi" w:hAnsiTheme="minorHAnsi"/>
        </w:rPr>
        <w:t>nclude the patient in the exam wherever possible</w:t>
      </w:r>
      <w:ins w:id="104" w:author="Jacob Roundy" w:date="2015-04-02T09:27:00Z">
        <w:r>
          <w:rPr>
            <w:rFonts w:asciiTheme="minorHAnsi" w:hAnsiTheme="minorHAnsi"/>
          </w:rPr>
          <w:t xml:space="preserve"> </w:t>
        </w:r>
      </w:ins>
      <w:ins w:id="105" w:author="Anna Sivachenko" w:date="2015-04-03T11:29:00Z">
        <w:r w:rsidR="00E2751B">
          <w:rPr>
            <w:rFonts w:asciiTheme="minorHAnsi" w:hAnsiTheme="minorHAnsi"/>
          </w:rPr>
          <w:t xml:space="preserve">and </w:t>
        </w:r>
      </w:ins>
      <w:r w:rsidR="008A5D6F" w:rsidRPr="00E072BF">
        <w:rPr>
          <w:rFonts w:asciiTheme="minorHAnsi" w:hAnsiTheme="minorHAnsi"/>
        </w:rPr>
        <w:t xml:space="preserve">educate </w:t>
      </w:r>
      <w:r w:rsidR="00E97ABA" w:rsidRPr="00E072BF">
        <w:rPr>
          <w:rFonts w:asciiTheme="minorHAnsi" w:hAnsiTheme="minorHAnsi"/>
        </w:rPr>
        <w:t>the</w:t>
      </w:r>
      <w:r w:rsidR="008A5D6F" w:rsidRPr="00E072BF">
        <w:rPr>
          <w:rFonts w:asciiTheme="minorHAnsi" w:hAnsiTheme="minorHAnsi"/>
        </w:rPr>
        <w:t xml:space="preserve"> patient so they are not alarmed by natural structures. If something concerning </w:t>
      </w:r>
      <w:r w:rsidR="00E97ABA" w:rsidRPr="00E072BF">
        <w:rPr>
          <w:rFonts w:asciiTheme="minorHAnsi" w:hAnsiTheme="minorHAnsi"/>
        </w:rPr>
        <w:t xml:space="preserve">is found </w:t>
      </w:r>
      <w:r w:rsidR="008A5D6F" w:rsidRPr="00E072BF">
        <w:rPr>
          <w:rFonts w:asciiTheme="minorHAnsi" w:hAnsiTheme="minorHAnsi"/>
        </w:rPr>
        <w:t xml:space="preserve">in one breast, </w:t>
      </w:r>
      <w:del w:id="106" w:author="Anna Sivachenko" w:date="2015-04-02T09:39:00Z">
        <w:r w:rsidR="008A5D6F" w:rsidRPr="00E072BF" w:rsidDel="00B4736F">
          <w:rPr>
            <w:rFonts w:asciiTheme="minorHAnsi" w:hAnsiTheme="minorHAnsi"/>
          </w:rPr>
          <w:delText xml:space="preserve">make </w:delText>
        </w:r>
      </w:del>
      <w:r w:rsidR="008A5D6F" w:rsidRPr="00E072BF">
        <w:rPr>
          <w:rFonts w:asciiTheme="minorHAnsi" w:hAnsiTheme="minorHAnsi"/>
        </w:rPr>
        <w:t>a note of the location</w:t>
      </w:r>
      <w:ins w:id="107" w:author="Anna Sivachenko" w:date="2015-04-02T09:39:00Z">
        <w:r w:rsidR="00BB6449">
          <w:rPr>
            <w:rFonts w:asciiTheme="minorHAnsi" w:hAnsiTheme="minorHAnsi"/>
          </w:rPr>
          <w:t xml:space="preserve"> should be made</w:t>
        </w:r>
      </w:ins>
      <w:r w:rsidR="008A5D6F" w:rsidRPr="00E072BF">
        <w:rPr>
          <w:rFonts w:asciiTheme="minorHAnsi" w:hAnsiTheme="minorHAnsi"/>
        </w:rPr>
        <w:t xml:space="preserve"> and the other </w:t>
      </w:r>
      <w:del w:id="108" w:author="Anna Sivachenko" w:date="2015-04-02T09:39:00Z">
        <w:r w:rsidR="008A5D6F" w:rsidRPr="00E072BF" w:rsidDel="00B4736F">
          <w:rPr>
            <w:rFonts w:asciiTheme="minorHAnsi" w:hAnsiTheme="minorHAnsi"/>
          </w:rPr>
          <w:delText xml:space="preserve">breast </w:delText>
        </w:r>
      </w:del>
      <w:ins w:id="109" w:author="Anna Sivachenko" w:date="2015-04-02T09:39:00Z">
        <w:r w:rsidR="00B4736F" w:rsidRPr="00E072BF">
          <w:rPr>
            <w:rFonts w:asciiTheme="minorHAnsi" w:hAnsiTheme="minorHAnsi"/>
          </w:rPr>
          <w:t>breast</w:t>
        </w:r>
        <w:r w:rsidR="00B4736F">
          <w:rPr>
            <w:rFonts w:asciiTheme="minorHAnsi" w:hAnsiTheme="minorHAnsi"/>
          </w:rPr>
          <w:t xml:space="preserve"> assessed </w:t>
        </w:r>
      </w:ins>
      <w:r w:rsidR="008A5D6F" w:rsidRPr="00E072BF">
        <w:rPr>
          <w:rFonts w:asciiTheme="minorHAnsi" w:hAnsiTheme="minorHAnsi"/>
        </w:rPr>
        <w:t xml:space="preserve">to see if there are similar structures. </w:t>
      </w:r>
    </w:p>
    <w:p w14:paraId="4FE38803" w14:textId="77777777" w:rsidR="008300E4" w:rsidRDefault="008300E4" w:rsidP="00082384">
      <w:pPr>
        <w:widowControl w:val="0"/>
        <w:autoSpaceDE w:val="0"/>
        <w:autoSpaceDN w:val="0"/>
        <w:adjustRightInd w:val="0"/>
        <w:rPr>
          <w:ins w:id="110" w:author="Anna Sivachenko" w:date="2015-04-02T09:43:00Z"/>
          <w:rFonts w:asciiTheme="minorHAnsi" w:hAnsiTheme="minorHAnsi"/>
        </w:rPr>
      </w:pPr>
    </w:p>
    <w:p w14:paraId="5825DB5F" w14:textId="77777777" w:rsidR="00BB6449" w:rsidRPr="00E072BF" w:rsidRDefault="00BB6449" w:rsidP="00082384">
      <w:pPr>
        <w:widowControl w:val="0"/>
        <w:autoSpaceDE w:val="0"/>
        <w:autoSpaceDN w:val="0"/>
        <w:adjustRightInd w:val="0"/>
        <w:rPr>
          <w:rFonts w:asciiTheme="minorHAnsi" w:hAnsiTheme="minorHAnsi"/>
        </w:rPr>
      </w:pPr>
    </w:p>
    <w:p w14:paraId="312132D7" w14:textId="30185D33" w:rsidR="00987E17" w:rsidRPr="00E072BF" w:rsidRDefault="000017EC" w:rsidP="00082384">
      <w:pPr>
        <w:widowControl w:val="0"/>
        <w:autoSpaceDE w:val="0"/>
        <w:autoSpaceDN w:val="0"/>
        <w:adjustRightInd w:val="0"/>
        <w:rPr>
          <w:rFonts w:asciiTheme="minorHAnsi" w:hAnsiTheme="minorHAnsi"/>
        </w:rPr>
      </w:pPr>
      <w:r w:rsidRPr="00E072BF">
        <w:rPr>
          <w:rFonts w:asciiTheme="minorHAnsi" w:hAnsiTheme="minorHAnsi"/>
        </w:rPr>
        <w:t>Beyond</w:t>
      </w:r>
      <w:r w:rsidR="008A5D6F" w:rsidRPr="00E072BF">
        <w:rPr>
          <w:rFonts w:asciiTheme="minorHAnsi" w:hAnsiTheme="minorHAnsi"/>
        </w:rPr>
        <w:t xml:space="preserve"> asking clarifying</w:t>
      </w:r>
      <w:r w:rsidRPr="00E072BF">
        <w:rPr>
          <w:rFonts w:asciiTheme="minorHAnsi" w:hAnsiTheme="minorHAnsi"/>
        </w:rPr>
        <w:t xml:space="preserve"> questions, </w:t>
      </w:r>
      <w:ins w:id="111" w:author="Jacob Roundy" w:date="2015-04-02T09:28:00Z">
        <w:r w:rsidR="00551149">
          <w:rPr>
            <w:rFonts w:asciiTheme="minorHAnsi" w:hAnsiTheme="minorHAnsi"/>
          </w:rPr>
          <w:t xml:space="preserve">the examiner should </w:t>
        </w:r>
      </w:ins>
      <w:del w:id="112" w:author="Jacob Roundy" w:date="2015-04-02T09:28:00Z">
        <w:r w:rsidRPr="00E072BF" w:rsidDel="00551149">
          <w:rPr>
            <w:rFonts w:asciiTheme="minorHAnsi" w:hAnsiTheme="minorHAnsi"/>
          </w:rPr>
          <w:delText xml:space="preserve">do </w:delText>
        </w:r>
      </w:del>
      <w:r w:rsidRPr="00E072BF">
        <w:rPr>
          <w:rFonts w:asciiTheme="minorHAnsi" w:hAnsiTheme="minorHAnsi"/>
        </w:rPr>
        <w:t xml:space="preserve">not discuss concerns or follow-up testing while the exam is ongoing. </w:t>
      </w:r>
      <w:ins w:id="113" w:author="Anna Sivachenko" w:date="2015-04-02T09:39:00Z">
        <w:r w:rsidR="00B4736F">
          <w:rPr>
            <w:rFonts w:asciiTheme="minorHAnsi" w:hAnsiTheme="minorHAnsi"/>
          </w:rPr>
          <w:t>It is advised to</w:t>
        </w:r>
        <w:del w:id="114" w:author="Jacob Roundy" w:date="2015-04-02T10:02:00Z">
          <w:r w:rsidR="00B4736F" w:rsidDel="00594EED">
            <w:rPr>
              <w:rFonts w:asciiTheme="minorHAnsi" w:hAnsiTheme="minorHAnsi"/>
            </w:rPr>
            <w:delText xml:space="preserve"> </w:delText>
          </w:r>
        </w:del>
      </w:ins>
      <w:ins w:id="115" w:author="Jacob Roundy" w:date="2015-04-02T09:28:00Z">
        <w:r w:rsidR="00594EED">
          <w:rPr>
            <w:rFonts w:asciiTheme="minorHAnsi" w:hAnsiTheme="minorHAnsi"/>
          </w:rPr>
          <w:t xml:space="preserve"> </w:t>
        </w:r>
      </w:ins>
      <w:del w:id="116" w:author="Jacob Roundy" w:date="2015-04-02T09:28:00Z">
        <w:r w:rsidRPr="00E072BF" w:rsidDel="00551149">
          <w:rPr>
            <w:rFonts w:asciiTheme="minorHAnsi" w:hAnsiTheme="minorHAnsi"/>
          </w:rPr>
          <w:delText>W</w:delText>
        </w:r>
      </w:del>
      <w:ins w:id="117" w:author="Jacob Roundy" w:date="2015-04-02T09:28:00Z">
        <w:r w:rsidR="00551149">
          <w:rPr>
            <w:rFonts w:asciiTheme="minorHAnsi" w:hAnsiTheme="minorHAnsi"/>
          </w:rPr>
          <w:t>w</w:t>
        </w:r>
      </w:ins>
      <w:r w:rsidRPr="00E072BF">
        <w:rPr>
          <w:rFonts w:asciiTheme="minorHAnsi" w:hAnsiTheme="minorHAnsi"/>
        </w:rPr>
        <w:t>ait until the patient is dressed</w:t>
      </w:r>
      <w:r w:rsidR="00E97ABA" w:rsidRPr="00E072BF">
        <w:rPr>
          <w:rFonts w:asciiTheme="minorHAnsi" w:hAnsiTheme="minorHAnsi"/>
        </w:rPr>
        <w:t>, then</w:t>
      </w:r>
      <w:r w:rsidRPr="00E072BF">
        <w:rPr>
          <w:rFonts w:asciiTheme="minorHAnsi" w:hAnsiTheme="minorHAnsi"/>
        </w:rPr>
        <w:t xml:space="preserve"> reenter the room to discuss concerns and next steps, as having those conversations while the patient is unclothed and vulnerable heighten</w:t>
      </w:r>
      <w:r w:rsidR="00E97ABA" w:rsidRPr="00E072BF">
        <w:rPr>
          <w:rFonts w:asciiTheme="minorHAnsi" w:hAnsiTheme="minorHAnsi"/>
        </w:rPr>
        <w:t>s</w:t>
      </w:r>
      <w:r w:rsidRPr="00E072BF">
        <w:rPr>
          <w:rFonts w:asciiTheme="minorHAnsi" w:hAnsiTheme="minorHAnsi"/>
        </w:rPr>
        <w:t xml:space="preserve"> anxiety. </w:t>
      </w:r>
    </w:p>
    <w:p w14:paraId="66E5AEEF" w14:textId="77777777" w:rsidR="008300E4" w:rsidRPr="00E072BF" w:rsidRDefault="008300E4" w:rsidP="00082384">
      <w:pPr>
        <w:widowControl w:val="0"/>
        <w:autoSpaceDE w:val="0"/>
        <w:autoSpaceDN w:val="0"/>
        <w:adjustRightInd w:val="0"/>
        <w:rPr>
          <w:rFonts w:asciiTheme="minorHAnsi" w:hAnsiTheme="minorHAnsi"/>
        </w:rPr>
      </w:pPr>
    </w:p>
    <w:p w14:paraId="61A83C18" w14:textId="1801AB59" w:rsidR="00662971" w:rsidRPr="00E072BF" w:rsidRDefault="005812CE" w:rsidP="00082384">
      <w:pPr>
        <w:widowControl w:val="0"/>
        <w:autoSpaceDE w:val="0"/>
        <w:autoSpaceDN w:val="0"/>
        <w:adjustRightInd w:val="0"/>
        <w:rPr>
          <w:rFonts w:asciiTheme="minorHAnsi" w:hAnsiTheme="minorHAnsi"/>
        </w:rPr>
      </w:pPr>
      <w:r w:rsidRPr="00E072BF">
        <w:rPr>
          <w:rFonts w:asciiTheme="minorHAnsi" w:hAnsiTheme="minorHAnsi"/>
        </w:rPr>
        <w:t>When an exam with no negative findings</w:t>
      </w:r>
      <w:r w:rsidR="00E97ABA" w:rsidRPr="00E072BF">
        <w:rPr>
          <w:rFonts w:asciiTheme="minorHAnsi" w:hAnsiTheme="minorHAnsi"/>
        </w:rPr>
        <w:t xml:space="preserve"> is finished</w:t>
      </w:r>
      <w:r w:rsidRPr="00E072BF">
        <w:rPr>
          <w:rFonts w:asciiTheme="minorHAnsi" w:hAnsiTheme="minorHAnsi"/>
        </w:rPr>
        <w:t xml:space="preserve">, </w:t>
      </w:r>
      <w:ins w:id="118" w:author="Jacob Roundy" w:date="2015-04-02T09:28:00Z">
        <w:r w:rsidR="00551149">
          <w:rPr>
            <w:rFonts w:asciiTheme="minorHAnsi" w:hAnsiTheme="minorHAnsi"/>
          </w:rPr>
          <w:t xml:space="preserve">the clinician should </w:t>
        </w:r>
      </w:ins>
      <w:r w:rsidRPr="00E072BF">
        <w:rPr>
          <w:rFonts w:asciiTheme="minorHAnsi" w:hAnsiTheme="minorHAnsi"/>
        </w:rPr>
        <w:t xml:space="preserve">always tell the patient that “everything appears healthy and normal.” </w:t>
      </w:r>
      <w:r w:rsidR="00062731" w:rsidRPr="00E072BF">
        <w:rPr>
          <w:rFonts w:asciiTheme="minorHAnsi" w:hAnsiTheme="minorHAnsi"/>
        </w:rPr>
        <w:t>T</w:t>
      </w:r>
      <w:r w:rsidRPr="00E072BF">
        <w:rPr>
          <w:rFonts w:asciiTheme="minorHAnsi" w:hAnsiTheme="minorHAnsi"/>
        </w:rPr>
        <w:t xml:space="preserve">his simple statement </w:t>
      </w:r>
      <w:r w:rsidR="00516786" w:rsidRPr="00E072BF">
        <w:rPr>
          <w:rFonts w:asciiTheme="minorHAnsi" w:hAnsiTheme="minorHAnsi"/>
        </w:rPr>
        <w:t>empowers</w:t>
      </w:r>
      <w:r w:rsidRPr="00E072BF">
        <w:rPr>
          <w:rFonts w:asciiTheme="minorHAnsi" w:hAnsiTheme="minorHAnsi"/>
        </w:rPr>
        <w:t xml:space="preserve"> </w:t>
      </w:r>
      <w:r w:rsidR="00E97ABA" w:rsidRPr="00E072BF">
        <w:rPr>
          <w:rFonts w:asciiTheme="minorHAnsi" w:hAnsiTheme="minorHAnsi"/>
        </w:rPr>
        <w:t>the</w:t>
      </w:r>
      <w:r w:rsidRPr="00E072BF">
        <w:rPr>
          <w:rFonts w:asciiTheme="minorHAnsi" w:hAnsiTheme="minorHAnsi"/>
        </w:rPr>
        <w:t xml:space="preserve"> patient to </w:t>
      </w:r>
      <w:r w:rsidR="00516786" w:rsidRPr="00E072BF">
        <w:rPr>
          <w:rFonts w:asciiTheme="minorHAnsi" w:hAnsiTheme="minorHAnsi"/>
        </w:rPr>
        <w:t>equate</w:t>
      </w:r>
      <w:r w:rsidRPr="00E072BF">
        <w:rPr>
          <w:rFonts w:asciiTheme="minorHAnsi" w:hAnsiTheme="minorHAnsi"/>
        </w:rPr>
        <w:t xml:space="preserve"> their body structures as normal.</w:t>
      </w:r>
    </w:p>
    <w:p w14:paraId="5E0FFCB2" w14:textId="77777777" w:rsidR="00BF10AA" w:rsidRPr="00E072BF" w:rsidRDefault="00BF10AA" w:rsidP="00082384">
      <w:pPr>
        <w:widowControl w:val="0"/>
        <w:autoSpaceDE w:val="0"/>
        <w:autoSpaceDN w:val="0"/>
        <w:adjustRightInd w:val="0"/>
        <w:rPr>
          <w:rFonts w:asciiTheme="minorHAnsi" w:hAnsiTheme="minorHAnsi"/>
        </w:rPr>
      </w:pPr>
    </w:p>
    <w:p w14:paraId="1369B1EF" w14:textId="71336146" w:rsidR="00DE443B" w:rsidRPr="00E072BF" w:rsidRDefault="00BF10AA" w:rsidP="00E072BF">
      <w:pPr>
        <w:widowControl w:val="0"/>
        <w:autoSpaceDE w:val="0"/>
        <w:autoSpaceDN w:val="0"/>
        <w:adjustRightInd w:val="0"/>
        <w:rPr>
          <w:rFonts w:asciiTheme="minorHAnsi" w:hAnsiTheme="minorHAnsi"/>
        </w:rPr>
      </w:pPr>
      <w:r w:rsidRPr="00E072BF">
        <w:rPr>
          <w:rFonts w:asciiTheme="minorHAnsi" w:hAnsiTheme="minorHAnsi"/>
          <w:b/>
          <w:sz w:val="28"/>
        </w:rPr>
        <w:t>Figures and legends</w:t>
      </w:r>
    </w:p>
    <w:p w14:paraId="4DD2C790" w14:textId="5B27B3E3" w:rsidR="00051DB1" w:rsidRPr="00E072BF" w:rsidRDefault="008300E4" w:rsidP="002E26F7">
      <w:pPr>
        <w:widowControl w:val="0"/>
        <w:autoSpaceDE w:val="0"/>
        <w:autoSpaceDN w:val="0"/>
        <w:adjustRightInd w:val="0"/>
        <w:rPr>
          <w:rFonts w:asciiTheme="minorHAnsi" w:hAnsiTheme="minorHAnsi"/>
        </w:rPr>
      </w:pPr>
      <w:r w:rsidRPr="00E072BF">
        <w:rPr>
          <w:rFonts w:asciiTheme="minorHAnsi" w:hAnsiTheme="minorHAnsi"/>
        </w:rPr>
        <w:t xml:space="preserve">Figure </w:t>
      </w:r>
      <w:r w:rsidR="00DE443B" w:rsidRPr="00E072BF">
        <w:rPr>
          <w:rFonts w:asciiTheme="minorHAnsi" w:hAnsiTheme="minorHAnsi"/>
        </w:rPr>
        <w:t>1</w:t>
      </w:r>
      <w:commentRangeStart w:id="119"/>
      <w:r w:rsidR="00A86429">
        <w:rPr>
          <w:rFonts w:asciiTheme="minorHAnsi" w:hAnsiTheme="minorHAnsi"/>
        </w:rPr>
        <w:t>:</w:t>
      </w:r>
      <w:r w:rsidR="00051DB1" w:rsidRPr="00E072BF">
        <w:rPr>
          <w:rFonts w:asciiTheme="minorHAnsi" w:hAnsiTheme="minorHAnsi"/>
        </w:rPr>
        <w:t xml:space="preserve"> Breast landmarks and quadrants.</w:t>
      </w:r>
    </w:p>
    <w:p w14:paraId="2494C36C" w14:textId="66EDC650" w:rsidR="00DE443B" w:rsidRPr="00E072BF" w:rsidRDefault="00525145" w:rsidP="002E26F7">
      <w:pPr>
        <w:widowControl w:val="0"/>
        <w:autoSpaceDE w:val="0"/>
        <w:autoSpaceDN w:val="0"/>
        <w:adjustRightInd w:val="0"/>
        <w:rPr>
          <w:rFonts w:asciiTheme="minorHAnsi" w:hAnsiTheme="minorHAnsi"/>
        </w:rPr>
      </w:pPr>
      <w:r w:rsidRPr="00E072BF">
        <w:rPr>
          <w:rFonts w:asciiTheme="minorHAnsi" w:hAnsiTheme="minorHAnsi"/>
        </w:rPr>
        <w:t xml:space="preserve">Human </w:t>
      </w:r>
      <w:r w:rsidR="00051DB1" w:rsidRPr="00E072BF">
        <w:rPr>
          <w:rFonts w:asciiTheme="minorHAnsi" w:hAnsiTheme="minorHAnsi"/>
        </w:rPr>
        <w:t xml:space="preserve">breast </w:t>
      </w:r>
      <w:r w:rsidRPr="00E072BF">
        <w:rPr>
          <w:rFonts w:asciiTheme="minorHAnsi" w:hAnsiTheme="minorHAnsi"/>
        </w:rPr>
        <w:t xml:space="preserve">with the </w:t>
      </w:r>
      <w:r w:rsidR="00051DB1" w:rsidRPr="00E072BF">
        <w:rPr>
          <w:rFonts w:asciiTheme="minorHAnsi" w:hAnsiTheme="minorHAnsi"/>
        </w:rPr>
        <w:t>quadrants and surface landmarks labelled</w:t>
      </w:r>
      <w:commentRangeEnd w:id="119"/>
      <w:r w:rsidR="002E26F7">
        <w:rPr>
          <w:rStyle w:val="CommentReference"/>
        </w:rPr>
        <w:commentReference w:id="119"/>
      </w:r>
      <w:r w:rsidR="00051DB1" w:rsidRPr="00E072BF">
        <w:rPr>
          <w:rFonts w:asciiTheme="minorHAnsi" w:hAnsiTheme="minorHAnsi"/>
        </w:rPr>
        <w:t>.</w:t>
      </w:r>
    </w:p>
    <w:p w14:paraId="7A19BA28" w14:textId="77777777" w:rsidR="00DE443B" w:rsidRPr="00E072BF" w:rsidRDefault="00DE443B" w:rsidP="003C76AF">
      <w:pPr>
        <w:widowControl w:val="0"/>
        <w:autoSpaceDE w:val="0"/>
        <w:autoSpaceDN w:val="0"/>
        <w:adjustRightInd w:val="0"/>
        <w:ind w:firstLine="720"/>
        <w:rPr>
          <w:rFonts w:asciiTheme="minorHAnsi" w:hAnsiTheme="minorHAnsi"/>
        </w:rPr>
      </w:pPr>
    </w:p>
    <w:p w14:paraId="1EE168EA" w14:textId="4ADDCB32" w:rsidR="00BF10AA" w:rsidRPr="00E072BF" w:rsidRDefault="008300E4" w:rsidP="00082384">
      <w:pPr>
        <w:widowControl w:val="0"/>
        <w:autoSpaceDE w:val="0"/>
        <w:autoSpaceDN w:val="0"/>
        <w:adjustRightInd w:val="0"/>
        <w:rPr>
          <w:rFonts w:asciiTheme="minorHAnsi" w:hAnsiTheme="minorHAnsi"/>
        </w:rPr>
      </w:pPr>
      <w:commentRangeStart w:id="120"/>
      <w:r w:rsidRPr="00E072BF">
        <w:rPr>
          <w:rFonts w:asciiTheme="minorHAnsi" w:hAnsiTheme="minorHAnsi"/>
        </w:rPr>
        <w:t xml:space="preserve">Figure </w:t>
      </w:r>
      <w:r w:rsidR="00BF10AA" w:rsidRPr="00E072BF">
        <w:rPr>
          <w:rFonts w:asciiTheme="minorHAnsi" w:hAnsiTheme="minorHAnsi"/>
        </w:rPr>
        <w:t>2</w:t>
      </w:r>
      <w:commentRangeEnd w:id="120"/>
      <w:r w:rsidR="001A3EB7">
        <w:rPr>
          <w:rStyle w:val="CommentReference"/>
        </w:rPr>
        <w:commentReference w:id="120"/>
      </w:r>
      <w:r w:rsidRPr="00E072BF">
        <w:rPr>
          <w:rFonts w:asciiTheme="minorHAnsi" w:hAnsiTheme="minorHAnsi"/>
        </w:rPr>
        <w:t>:</w:t>
      </w:r>
      <w:r w:rsidR="004400D1" w:rsidRPr="00E072BF">
        <w:rPr>
          <w:rFonts w:asciiTheme="minorHAnsi" w:hAnsiTheme="minorHAnsi"/>
        </w:rPr>
        <w:t xml:space="preserve"> Supraclavicular</w:t>
      </w:r>
      <w:r w:rsidR="00BF10AA" w:rsidRPr="00E072BF">
        <w:rPr>
          <w:rFonts w:asciiTheme="minorHAnsi" w:hAnsiTheme="minorHAnsi"/>
        </w:rPr>
        <w:t xml:space="preserve"> and axillary</w:t>
      </w:r>
      <w:r w:rsidR="004400D1" w:rsidRPr="00E072BF">
        <w:rPr>
          <w:rFonts w:asciiTheme="minorHAnsi" w:hAnsiTheme="minorHAnsi"/>
        </w:rPr>
        <w:t xml:space="preserve"> lymph nodes</w:t>
      </w:r>
      <w:r w:rsidR="00A86429">
        <w:rPr>
          <w:rFonts w:asciiTheme="minorHAnsi" w:hAnsiTheme="minorHAnsi"/>
        </w:rPr>
        <w:t>.</w:t>
      </w:r>
    </w:p>
    <w:p w14:paraId="1BBA8B0E" w14:textId="3F9CB968" w:rsidR="00BF10AA" w:rsidRPr="00E072BF" w:rsidRDefault="00BF10AA" w:rsidP="00082384">
      <w:pPr>
        <w:widowControl w:val="0"/>
        <w:autoSpaceDE w:val="0"/>
        <w:autoSpaceDN w:val="0"/>
        <w:adjustRightInd w:val="0"/>
        <w:rPr>
          <w:rFonts w:asciiTheme="minorHAnsi" w:hAnsiTheme="minorHAnsi"/>
        </w:rPr>
      </w:pPr>
      <w:r w:rsidRPr="00E072BF">
        <w:rPr>
          <w:rFonts w:asciiTheme="minorHAnsi" w:hAnsiTheme="minorHAnsi"/>
        </w:rPr>
        <w:t>Anatomic location of the lymph nodes evaluated during the breast examination</w:t>
      </w:r>
      <w:r w:rsidR="00A86429">
        <w:rPr>
          <w:rFonts w:asciiTheme="minorHAnsi" w:hAnsiTheme="minorHAnsi"/>
        </w:rPr>
        <w:t>.</w:t>
      </w:r>
    </w:p>
    <w:p w14:paraId="546ACA49" w14:textId="77777777" w:rsidR="00BF10AA" w:rsidRPr="00E072BF" w:rsidRDefault="00BF10AA" w:rsidP="00082384">
      <w:pPr>
        <w:widowControl w:val="0"/>
        <w:autoSpaceDE w:val="0"/>
        <w:autoSpaceDN w:val="0"/>
        <w:adjustRightInd w:val="0"/>
        <w:rPr>
          <w:rFonts w:asciiTheme="minorHAnsi" w:hAnsiTheme="minorHAnsi"/>
        </w:rPr>
      </w:pPr>
    </w:p>
    <w:p w14:paraId="3B3D39EA" w14:textId="7A819299" w:rsidR="00525145" w:rsidRPr="00E072BF" w:rsidRDefault="00BF10AA" w:rsidP="00082384">
      <w:pPr>
        <w:widowControl w:val="0"/>
        <w:autoSpaceDE w:val="0"/>
        <w:autoSpaceDN w:val="0"/>
        <w:adjustRightInd w:val="0"/>
        <w:rPr>
          <w:rFonts w:asciiTheme="minorHAnsi" w:hAnsiTheme="minorHAnsi"/>
        </w:rPr>
      </w:pPr>
      <w:commentRangeStart w:id="121"/>
      <w:r w:rsidRPr="00E072BF">
        <w:rPr>
          <w:rFonts w:asciiTheme="minorHAnsi" w:hAnsiTheme="minorHAnsi"/>
        </w:rPr>
        <w:t>Figure 3</w:t>
      </w:r>
      <w:commentRangeEnd w:id="121"/>
      <w:r w:rsidR="001A3EB7">
        <w:rPr>
          <w:rStyle w:val="CommentReference"/>
        </w:rPr>
        <w:commentReference w:id="121"/>
      </w:r>
      <w:r w:rsidR="00A86429">
        <w:rPr>
          <w:rFonts w:asciiTheme="minorHAnsi" w:hAnsiTheme="minorHAnsi"/>
        </w:rPr>
        <w:t>:</w:t>
      </w:r>
      <w:r w:rsidRPr="00E072BF">
        <w:rPr>
          <w:rFonts w:asciiTheme="minorHAnsi" w:hAnsiTheme="minorHAnsi"/>
        </w:rPr>
        <w:t xml:space="preserve"> </w:t>
      </w:r>
      <w:r w:rsidR="00525145" w:rsidRPr="00E072BF">
        <w:rPr>
          <w:rFonts w:asciiTheme="minorHAnsi" w:hAnsiTheme="minorHAnsi"/>
        </w:rPr>
        <w:t>Normal breast tissue and common breast pathologies.</w:t>
      </w:r>
    </w:p>
    <w:p w14:paraId="6493361D" w14:textId="10A425F3" w:rsidR="004400D1" w:rsidRPr="00E072BF" w:rsidRDefault="00525145" w:rsidP="00E072BF">
      <w:pPr>
        <w:widowControl w:val="0"/>
        <w:autoSpaceDE w:val="0"/>
        <w:autoSpaceDN w:val="0"/>
        <w:adjustRightInd w:val="0"/>
        <w:rPr>
          <w:rFonts w:asciiTheme="minorHAnsi" w:hAnsiTheme="minorHAnsi"/>
        </w:rPr>
      </w:pPr>
      <w:r w:rsidRPr="00E072BF">
        <w:rPr>
          <w:rFonts w:asciiTheme="minorHAnsi" w:hAnsiTheme="minorHAnsi"/>
        </w:rPr>
        <w:t>Note the diffuse boundaries of a malignant lump.</w:t>
      </w:r>
    </w:p>
    <w:p w14:paraId="7292327F" w14:textId="77777777" w:rsidR="004400D1" w:rsidRPr="00E072BF" w:rsidRDefault="004400D1" w:rsidP="003C76AF">
      <w:pPr>
        <w:widowControl w:val="0"/>
        <w:autoSpaceDE w:val="0"/>
        <w:autoSpaceDN w:val="0"/>
        <w:adjustRightInd w:val="0"/>
        <w:ind w:firstLine="720"/>
        <w:rPr>
          <w:rFonts w:asciiTheme="minorHAnsi" w:hAnsiTheme="minorHAnsi"/>
        </w:rPr>
      </w:pPr>
    </w:p>
    <w:p w14:paraId="51F75D19" w14:textId="5B026881" w:rsidR="00BF10AA" w:rsidRPr="00E072BF" w:rsidRDefault="008300E4" w:rsidP="00082384">
      <w:pPr>
        <w:widowControl w:val="0"/>
        <w:autoSpaceDE w:val="0"/>
        <w:autoSpaceDN w:val="0"/>
        <w:adjustRightInd w:val="0"/>
        <w:rPr>
          <w:rFonts w:asciiTheme="minorHAnsi" w:hAnsiTheme="minorHAnsi"/>
        </w:rPr>
      </w:pPr>
      <w:commentRangeStart w:id="122"/>
      <w:r w:rsidRPr="00E072BF">
        <w:rPr>
          <w:rFonts w:asciiTheme="minorHAnsi" w:hAnsiTheme="minorHAnsi"/>
        </w:rPr>
        <w:t xml:space="preserve">Figure </w:t>
      </w:r>
      <w:r w:rsidR="00A86429">
        <w:rPr>
          <w:rFonts w:asciiTheme="minorHAnsi" w:hAnsiTheme="minorHAnsi"/>
        </w:rPr>
        <w:t>4</w:t>
      </w:r>
      <w:r w:rsidRPr="00E072BF">
        <w:rPr>
          <w:rFonts w:asciiTheme="minorHAnsi" w:hAnsiTheme="minorHAnsi"/>
        </w:rPr>
        <w:t>:</w:t>
      </w:r>
      <w:r w:rsidR="004400D1" w:rsidRPr="00E072BF">
        <w:rPr>
          <w:rFonts w:asciiTheme="minorHAnsi" w:hAnsiTheme="minorHAnsi"/>
        </w:rPr>
        <w:t xml:space="preserve"> Linear strip breast exam pattern</w:t>
      </w:r>
      <w:r w:rsidRPr="00E072BF">
        <w:rPr>
          <w:rFonts w:asciiTheme="minorHAnsi" w:hAnsiTheme="minorHAnsi"/>
        </w:rPr>
        <w:t>.</w:t>
      </w:r>
    </w:p>
    <w:p w14:paraId="19BB7122" w14:textId="6F638992" w:rsidR="00BF10AA" w:rsidRPr="00E072BF" w:rsidRDefault="00BF10AA" w:rsidP="00082384">
      <w:pPr>
        <w:widowControl w:val="0"/>
        <w:autoSpaceDE w:val="0"/>
        <w:autoSpaceDN w:val="0"/>
        <w:adjustRightInd w:val="0"/>
        <w:rPr>
          <w:rFonts w:asciiTheme="minorHAnsi" w:hAnsiTheme="minorHAnsi"/>
        </w:rPr>
      </w:pPr>
      <w:r w:rsidRPr="00E072BF">
        <w:rPr>
          <w:rFonts w:asciiTheme="minorHAnsi" w:hAnsiTheme="minorHAnsi"/>
        </w:rPr>
        <w:t>Direction of palpation of breast using linear strip approach (shown by arrows)</w:t>
      </w:r>
      <w:commentRangeEnd w:id="122"/>
      <w:r w:rsidR="00A86429">
        <w:rPr>
          <w:rFonts w:asciiTheme="minorHAnsi" w:hAnsiTheme="minorHAnsi"/>
        </w:rPr>
        <w:t>.</w:t>
      </w:r>
      <w:r w:rsidR="002E26F7">
        <w:rPr>
          <w:rStyle w:val="CommentReference"/>
        </w:rPr>
        <w:commentReference w:id="122"/>
      </w:r>
    </w:p>
    <w:sectPr w:rsidR="00BF10AA" w:rsidRPr="00E072BF" w:rsidSect="004B7520">
      <w:pgSz w:w="12240" w:h="15840"/>
      <w:pgMar w:top="1440" w:right="1800" w:bottom="1440" w:left="1800" w:header="720" w:footer="72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a Sivachenko" w:date="2015-04-06T10:40:00Z" w:initials="AS">
    <w:p w14:paraId="63D06248" w14:textId="0B09BD69" w:rsidR="001A7BF9" w:rsidRDefault="001A7BF9">
      <w:pPr>
        <w:pStyle w:val="CommentText"/>
      </w:pPr>
      <w:r>
        <w:rPr>
          <w:rStyle w:val="CommentReference"/>
        </w:rPr>
        <w:annotationRef/>
      </w:r>
      <w:r>
        <w:t>We removed the highlights as requested. AS</w:t>
      </w:r>
    </w:p>
  </w:comment>
  <w:comment w:id="2" w:author="Anna Sivachenko" w:date="2015-04-06T10:42:00Z" w:initials="AS">
    <w:p w14:paraId="23B8D231" w14:textId="19282AF5" w:rsidR="001A7BF9" w:rsidRDefault="001A7BF9">
      <w:pPr>
        <w:pStyle w:val="CommentText"/>
      </w:pPr>
      <w:r>
        <w:rPr>
          <w:rStyle w:val="CommentReference"/>
        </w:rPr>
        <w:annotationRef/>
      </w:r>
      <w:r>
        <w:t>Perhaps this sentence can be part of the script?</w:t>
      </w:r>
    </w:p>
  </w:comment>
  <w:comment w:id="3" w:author="Anna Sivachenko" w:date="2015-04-06T10:31:00Z" w:initials="AS">
    <w:p w14:paraId="1E901843" w14:textId="4B02D9ED" w:rsidR="00ED5189" w:rsidRDefault="00ED5189">
      <w:pPr>
        <w:pStyle w:val="CommentText"/>
      </w:pPr>
      <w:r>
        <w:rPr>
          <w:rStyle w:val="CommentReference"/>
        </w:rPr>
        <w:annotationRef/>
      </w:r>
      <w:r>
        <w:t>If you feel the intro is</w:t>
      </w:r>
      <w:r w:rsidR="001A7BF9">
        <w:t xml:space="preserve"> too </w:t>
      </w:r>
      <w:r>
        <w:t xml:space="preserve">lengthy perhaps </w:t>
      </w:r>
      <w:r w:rsidR="001A7BF9">
        <w:t xml:space="preserve">this last clause </w:t>
      </w:r>
      <w:r>
        <w:t>can be included only in the accompanying manuscript</w:t>
      </w:r>
    </w:p>
  </w:comment>
  <w:comment w:id="4" w:author="Anna Sivachenko" w:date="2015-04-06T10:37:00Z" w:initials="AS">
    <w:p w14:paraId="6E600332" w14:textId="1ADE9205" w:rsidR="001A7BF9" w:rsidRDefault="001A7BF9">
      <w:pPr>
        <w:pStyle w:val="CommentText"/>
      </w:pPr>
      <w:r>
        <w:rPr>
          <w:rStyle w:val="CommentReference"/>
        </w:rPr>
        <w:annotationRef/>
      </w:r>
      <w:r>
        <w:t>We hope that the highlighted parts fits within formatting limits – when non-highlighted parts are deleted</w:t>
      </w:r>
      <w:r w:rsidR="009B6D34">
        <w:t>, it is exactly 3 pages long.</w:t>
      </w:r>
      <w:r>
        <w:t xml:space="preserve"> Perhaps you can include it all, </w:t>
      </w:r>
      <w:r w:rsidR="009B6D34">
        <w:t xml:space="preserve">as </w:t>
      </w:r>
      <w:r>
        <w:t>it is all very well written and meets the highest standards. AS</w:t>
      </w:r>
    </w:p>
  </w:comment>
  <w:comment w:id="6" w:author="Anna Sivachenko" w:date="2015-04-06T10:23:00Z" w:initials="AS">
    <w:p w14:paraId="6622ED0F" w14:textId="6C9801AF" w:rsidR="00ED5189" w:rsidRDefault="00ED5189">
      <w:pPr>
        <w:pStyle w:val="CommentText"/>
        <w:rPr>
          <w:rStyle w:val="CommentReference"/>
        </w:rPr>
      </w:pPr>
      <w:r>
        <w:rPr>
          <w:rStyle w:val="CommentReference"/>
        </w:rPr>
        <w:annotationRef/>
      </w:r>
      <w:r>
        <w:rPr>
          <w:rStyle w:val="CommentReference"/>
        </w:rPr>
        <w:t>Breast exam includes evaluation of regional lymph nodes as those are know</w:t>
      </w:r>
      <w:r w:rsidR="009B6D34">
        <w:rPr>
          <w:rStyle w:val="CommentReference"/>
        </w:rPr>
        <w:t>n</w:t>
      </w:r>
      <w:r>
        <w:rPr>
          <w:rStyle w:val="CommentReference"/>
        </w:rPr>
        <w:t xml:space="preserve"> sites to which breast cancer is spread, therefore it is always described and shown a</w:t>
      </w:r>
      <w:r w:rsidR="00413686">
        <w:rPr>
          <w:rStyle w:val="CommentReference"/>
        </w:rPr>
        <w:t>s a part of breast evaluation (</w:t>
      </w:r>
      <w:r>
        <w:rPr>
          <w:rStyle w:val="CommentReference"/>
        </w:rPr>
        <w:t>this is good clinical practice).</w:t>
      </w:r>
    </w:p>
    <w:p w14:paraId="2C08FF53" w14:textId="50A9D844" w:rsidR="00ED5189" w:rsidRDefault="00ED5189">
      <w:pPr>
        <w:pStyle w:val="CommentText"/>
      </w:pPr>
      <w:r>
        <w:rPr>
          <w:rStyle w:val="CommentReference"/>
        </w:rPr>
        <w:t>We hope we can keep this</w:t>
      </w:r>
      <w:r w:rsidR="00413686">
        <w:rPr>
          <w:rStyle w:val="CommentReference"/>
        </w:rPr>
        <w:t xml:space="preserve"> part as it is written –</w:t>
      </w:r>
      <w:r>
        <w:rPr>
          <w:rStyle w:val="CommentReference"/>
        </w:rPr>
        <w:t xml:space="preserve"> it is described incredibly well. AS</w:t>
      </w:r>
    </w:p>
  </w:comment>
  <w:comment w:id="7" w:author="Anna Sivachenko" w:date="2015-04-06T10:34:00Z" w:initials="AS">
    <w:p w14:paraId="43095DB3" w14:textId="1EDA9C52" w:rsidR="001A7BF9" w:rsidRDefault="001A7BF9">
      <w:pPr>
        <w:pStyle w:val="CommentText"/>
      </w:pPr>
      <w:r>
        <w:rPr>
          <w:rStyle w:val="CommentReference"/>
        </w:rPr>
        <w:annotationRef/>
      </w:r>
      <w:r>
        <w:t xml:space="preserve">I think this is a good paragraph, </w:t>
      </w:r>
      <w:r w:rsidR="00413686">
        <w:t xml:space="preserve">so </w:t>
      </w:r>
      <w:r>
        <w:t>please include it</w:t>
      </w:r>
      <w:r w:rsidR="009B6D34">
        <w:t>,</w:t>
      </w:r>
      <w:r>
        <w:t xml:space="preserve"> if you think it can fit within the formatting limits.</w:t>
      </w:r>
    </w:p>
  </w:comment>
  <w:comment w:id="9" w:author="Anna Sivachenko" w:date="2015-04-06T10:35:00Z" w:initials="AS">
    <w:p w14:paraId="73102B83" w14:textId="1FC99A1B" w:rsidR="001A7BF9" w:rsidRDefault="001A7BF9">
      <w:pPr>
        <w:pStyle w:val="CommentText"/>
      </w:pPr>
      <w:r>
        <w:rPr>
          <w:rStyle w:val="CommentReference"/>
        </w:rPr>
        <w:annotationRef/>
      </w:r>
      <w:r w:rsidR="009B6D34">
        <w:t>I think</w:t>
      </w:r>
      <w:r>
        <w:t xml:space="preserve"> this part can be in </w:t>
      </w:r>
      <w:r w:rsidR="009B6D34">
        <w:t xml:space="preserve">the </w:t>
      </w:r>
      <w:r>
        <w:t>accompanying manuscript only. AS</w:t>
      </w:r>
    </w:p>
  </w:comment>
  <w:comment w:id="10" w:author="Anna Sivachenko" w:date="2015-04-06T10:40:00Z" w:initials="AS">
    <w:p w14:paraId="1EA7D759" w14:textId="032021D3" w:rsidR="001A7BF9" w:rsidRDefault="001A7BF9">
      <w:pPr>
        <w:pStyle w:val="CommentText"/>
      </w:pPr>
      <w:r>
        <w:rPr>
          <w:rStyle w:val="CommentReference"/>
        </w:rPr>
        <w:annotationRef/>
      </w:r>
      <w:r>
        <w:t>We changed the se</w:t>
      </w:r>
      <w:r w:rsidR="009B6D34">
        <w:t>ntences written in imperative te</w:t>
      </w:r>
      <w:r>
        <w:t>n</w:t>
      </w:r>
      <w:r w:rsidR="009B6D34">
        <w:t>s</w:t>
      </w:r>
      <w:r>
        <w:t>e. AS</w:t>
      </w:r>
    </w:p>
  </w:comment>
  <w:comment w:id="119" w:author="Anna Sivachenko" w:date="2015-03-19T11:41:00Z" w:initials="AS">
    <w:p w14:paraId="1DCE7CD9" w14:textId="5212244D" w:rsidR="002E26F7" w:rsidRDefault="002E26F7">
      <w:pPr>
        <w:pStyle w:val="CommentText"/>
      </w:pPr>
      <w:r>
        <w:rPr>
          <w:rStyle w:val="CommentReference"/>
        </w:rPr>
        <w:annotationRef/>
      </w:r>
      <w:r>
        <w:t>The attached figure is a drawing to be reproduced, however i</w:t>
      </w:r>
      <w:r w:rsidR="001A3EB7">
        <w:t>t is probably possible to apply</w:t>
      </w:r>
      <w:r>
        <w:t xml:space="preserve"> graphics to the photograph</w:t>
      </w:r>
    </w:p>
  </w:comment>
  <w:comment w:id="120" w:author="Jacob Roundy" w:date="2015-03-20T13:23:00Z" w:initials="JR">
    <w:p w14:paraId="5F6D6BD7" w14:textId="3948542F" w:rsidR="001A3EB7" w:rsidRDefault="001A3EB7">
      <w:pPr>
        <w:pStyle w:val="CommentText"/>
      </w:pPr>
      <w:r>
        <w:rPr>
          <w:rStyle w:val="CommentReference"/>
        </w:rPr>
        <w:annotationRef/>
      </w:r>
      <w:r>
        <w:t>Can this figure be reproduced, as well?</w:t>
      </w:r>
    </w:p>
  </w:comment>
  <w:comment w:id="121" w:author="Jacob Roundy" w:date="2015-03-20T13:23:00Z" w:initials="JR">
    <w:p w14:paraId="1D078CF2" w14:textId="11E6D45B" w:rsidR="001A3EB7" w:rsidRDefault="001A3EB7">
      <w:pPr>
        <w:pStyle w:val="CommentText"/>
      </w:pPr>
      <w:r>
        <w:rPr>
          <w:rStyle w:val="CommentReference"/>
        </w:rPr>
        <w:annotationRef/>
      </w:r>
      <w:r>
        <w:t>Image downloaded from Shutterstock.</w:t>
      </w:r>
    </w:p>
  </w:comment>
  <w:comment w:id="122" w:author="Anna Sivachenko" w:date="2015-03-19T11:40:00Z" w:initials="AS">
    <w:p w14:paraId="53FF3E12" w14:textId="446D05EE" w:rsidR="002E26F7" w:rsidRDefault="002E26F7">
      <w:pPr>
        <w:pStyle w:val="CommentText"/>
      </w:pPr>
      <w:r>
        <w:rPr>
          <w:rStyle w:val="CommentReference"/>
        </w:rPr>
        <w:annotationRef/>
      </w:r>
      <w:r>
        <w:t xml:space="preserve">The authors suggest to consider an animation similar to this one: </w:t>
      </w:r>
      <w:hyperlink r:id="rId1" w:tgtFrame="_blank" w:history="1">
        <w:r>
          <w:rPr>
            <w:rStyle w:val="Hyperlink"/>
            <w:rFonts w:ascii="Arial" w:hAnsi="Arial" w:cs="Arial"/>
            <w:color w:val="1155CC"/>
            <w:sz w:val="19"/>
            <w:szCs w:val="19"/>
            <w:shd w:val="clear" w:color="auto" w:fill="FFFFFF"/>
          </w:rPr>
          <w:t>http://www.google.com/imgres?imgurl=http://www.wdv.com/Cancer/Breast/images/BSE.gif&amp;imgrefurl=http://www.wdv.com/Cancer/Breast/CBE/&amp;h=241&amp;w=360&amp;tbnid=mHvgMZIPEhr5XM:&amp;zoom=1&amp;docid=2HU6HnRAhF8TdM&amp;ei=1e8GVdnbE-zjsATvqICoAQ&amp;tbm=isch&amp;ved=0CG4QMyhHMEc</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D06248" w15:done="0"/>
  <w15:commentEx w15:paraId="23B8D231" w15:done="0"/>
  <w15:commentEx w15:paraId="1E901843" w15:done="0"/>
  <w15:commentEx w15:paraId="6E600332" w15:done="0"/>
  <w15:commentEx w15:paraId="2C08FF53" w15:done="0"/>
  <w15:commentEx w15:paraId="43095DB3" w15:done="0"/>
  <w15:commentEx w15:paraId="73102B83" w15:done="0"/>
  <w15:commentEx w15:paraId="1EA7D759" w15:done="0"/>
  <w15:commentEx w15:paraId="1DCE7CD9" w15:done="0"/>
  <w15:commentEx w15:paraId="5F6D6BD7" w15:done="0"/>
  <w15:commentEx w15:paraId="1D078CF2" w15:done="0"/>
  <w15:commentEx w15:paraId="53FF3E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89794" w14:textId="77777777" w:rsidR="00683353" w:rsidRDefault="00683353" w:rsidP="00DE443B">
      <w:r>
        <w:separator/>
      </w:r>
    </w:p>
  </w:endnote>
  <w:endnote w:type="continuationSeparator" w:id="0">
    <w:p w14:paraId="35907804" w14:textId="77777777" w:rsidR="00683353" w:rsidRDefault="00683353" w:rsidP="00DE4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6255B" w14:textId="77777777" w:rsidR="00683353" w:rsidRDefault="00683353" w:rsidP="00DE443B">
      <w:r>
        <w:separator/>
      </w:r>
    </w:p>
  </w:footnote>
  <w:footnote w:type="continuationSeparator" w:id="0">
    <w:p w14:paraId="22E65E17" w14:textId="77777777" w:rsidR="00683353" w:rsidRDefault="00683353" w:rsidP="00DE44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D864B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B8622A0"/>
    <w:multiLevelType w:val="hybridMultilevel"/>
    <w:tmpl w:val="827AF50C"/>
    <w:lvl w:ilvl="0" w:tplc="0ED45260">
      <w:start w:val="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EE6F18"/>
    <w:multiLevelType w:val="hybridMultilevel"/>
    <w:tmpl w:val="594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B73"/>
    <w:rsid w:val="0000107F"/>
    <w:rsid w:val="000017EC"/>
    <w:rsid w:val="00012FB4"/>
    <w:rsid w:val="000226F0"/>
    <w:rsid w:val="00051DB1"/>
    <w:rsid w:val="00056966"/>
    <w:rsid w:val="00062731"/>
    <w:rsid w:val="00082384"/>
    <w:rsid w:val="000923F6"/>
    <w:rsid w:val="000A55A9"/>
    <w:rsid w:val="000F3485"/>
    <w:rsid w:val="00105B6E"/>
    <w:rsid w:val="00133F3C"/>
    <w:rsid w:val="001433C7"/>
    <w:rsid w:val="00164F8C"/>
    <w:rsid w:val="00195F88"/>
    <w:rsid w:val="001A3EB7"/>
    <w:rsid w:val="001A7BF9"/>
    <w:rsid w:val="001D0AEA"/>
    <w:rsid w:val="001D2C11"/>
    <w:rsid w:val="001E785B"/>
    <w:rsid w:val="001F67D5"/>
    <w:rsid w:val="0020523C"/>
    <w:rsid w:val="00220C2A"/>
    <w:rsid w:val="00221384"/>
    <w:rsid w:val="002312CB"/>
    <w:rsid w:val="0023614C"/>
    <w:rsid w:val="002541DA"/>
    <w:rsid w:val="00256F31"/>
    <w:rsid w:val="00276D01"/>
    <w:rsid w:val="002A4C75"/>
    <w:rsid w:val="002C0F46"/>
    <w:rsid w:val="002D050B"/>
    <w:rsid w:val="002E26F7"/>
    <w:rsid w:val="002F655E"/>
    <w:rsid w:val="002F6AFE"/>
    <w:rsid w:val="00301C6B"/>
    <w:rsid w:val="00336114"/>
    <w:rsid w:val="00343EBE"/>
    <w:rsid w:val="0034432D"/>
    <w:rsid w:val="003443E2"/>
    <w:rsid w:val="00373CDB"/>
    <w:rsid w:val="00393A03"/>
    <w:rsid w:val="003C76AF"/>
    <w:rsid w:val="00413686"/>
    <w:rsid w:val="004400D1"/>
    <w:rsid w:val="004777B3"/>
    <w:rsid w:val="00481C45"/>
    <w:rsid w:val="004A3006"/>
    <w:rsid w:val="004B7520"/>
    <w:rsid w:val="004F7297"/>
    <w:rsid w:val="00503075"/>
    <w:rsid w:val="005128FC"/>
    <w:rsid w:val="00516786"/>
    <w:rsid w:val="00525145"/>
    <w:rsid w:val="005403D3"/>
    <w:rsid w:val="00541ED4"/>
    <w:rsid w:val="005439EB"/>
    <w:rsid w:val="005445C1"/>
    <w:rsid w:val="00551149"/>
    <w:rsid w:val="005812CE"/>
    <w:rsid w:val="00592B3E"/>
    <w:rsid w:val="00594EED"/>
    <w:rsid w:val="005B4724"/>
    <w:rsid w:val="005C543E"/>
    <w:rsid w:val="005E25DE"/>
    <w:rsid w:val="005E6AEE"/>
    <w:rsid w:val="005F54D3"/>
    <w:rsid w:val="00601AF3"/>
    <w:rsid w:val="00606A3B"/>
    <w:rsid w:val="00615653"/>
    <w:rsid w:val="006351DB"/>
    <w:rsid w:val="00662971"/>
    <w:rsid w:val="00683353"/>
    <w:rsid w:val="006836DE"/>
    <w:rsid w:val="00685710"/>
    <w:rsid w:val="00687B1B"/>
    <w:rsid w:val="0069610D"/>
    <w:rsid w:val="006C391C"/>
    <w:rsid w:val="006D1E71"/>
    <w:rsid w:val="006F6BD3"/>
    <w:rsid w:val="00704C16"/>
    <w:rsid w:val="00714461"/>
    <w:rsid w:val="007208D3"/>
    <w:rsid w:val="00730741"/>
    <w:rsid w:val="0074173C"/>
    <w:rsid w:val="00755856"/>
    <w:rsid w:val="00790C35"/>
    <w:rsid w:val="00794FE5"/>
    <w:rsid w:val="007D3696"/>
    <w:rsid w:val="008030EE"/>
    <w:rsid w:val="008144FE"/>
    <w:rsid w:val="008300E4"/>
    <w:rsid w:val="008531E5"/>
    <w:rsid w:val="0086012B"/>
    <w:rsid w:val="008607BF"/>
    <w:rsid w:val="008629D4"/>
    <w:rsid w:val="00866CA4"/>
    <w:rsid w:val="00885259"/>
    <w:rsid w:val="008A5D6F"/>
    <w:rsid w:val="008D7758"/>
    <w:rsid w:val="008E0FF0"/>
    <w:rsid w:val="008E221D"/>
    <w:rsid w:val="008F7153"/>
    <w:rsid w:val="00904DCF"/>
    <w:rsid w:val="0091288A"/>
    <w:rsid w:val="009675E8"/>
    <w:rsid w:val="00972AE7"/>
    <w:rsid w:val="00987A78"/>
    <w:rsid w:val="00987E17"/>
    <w:rsid w:val="009B6D34"/>
    <w:rsid w:val="009D57B4"/>
    <w:rsid w:val="009E23AB"/>
    <w:rsid w:val="009E3EDB"/>
    <w:rsid w:val="00A116EE"/>
    <w:rsid w:val="00A35C0B"/>
    <w:rsid w:val="00A371BB"/>
    <w:rsid w:val="00A65FC1"/>
    <w:rsid w:val="00A83C14"/>
    <w:rsid w:val="00A86429"/>
    <w:rsid w:val="00A90589"/>
    <w:rsid w:val="00A95E68"/>
    <w:rsid w:val="00AA58FD"/>
    <w:rsid w:val="00AB591F"/>
    <w:rsid w:val="00AB79C0"/>
    <w:rsid w:val="00AC1CAE"/>
    <w:rsid w:val="00AE15EB"/>
    <w:rsid w:val="00AF4ED5"/>
    <w:rsid w:val="00B2442B"/>
    <w:rsid w:val="00B26E81"/>
    <w:rsid w:val="00B312F3"/>
    <w:rsid w:val="00B406A9"/>
    <w:rsid w:val="00B4736F"/>
    <w:rsid w:val="00B6711A"/>
    <w:rsid w:val="00BA2D57"/>
    <w:rsid w:val="00BB6449"/>
    <w:rsid w:val="00BF10AA"/>
    <w:rsid w:val="00BF452B"/>
    <w:rsid w:val="00C00FD6"/>
    <w:rsid w:val="00C634E2"/>
    <w:rsid w:val="00C65F71"/>
    <w:rsid w:val="00C87D2B"/>
    <w:rsid w:val="00CA0C6C"/>
    <w:rsid w:val="00CD4F7E"/>
    <w:rsid w:val="00CD7418"/>
    <w:rsid w:val="00CD7ED1"/>
    <w:rsid w:val="00CF2661"/>
    <w:rsid w:val="00CF4378"/>
    <w:rsid w:val="00D06242"/>
    <w:rsid w:val="00D143D9"/>
    <w:rsid w:val="00D40637"/>
    <w:rsid w:val="00D52A10"/>
    <w:rsid w:val="00D64FB8"/>
    <w:rsid w:val="00D80563"/>
    <w:rsid w:val="00D817C2"/>
    <w:rsid w:val="00D83E9F"/>
    <w:rsid w:val="00DA123E"/>
    <w:rsid w:val="00DA4A5C"/>
    <w:rsid w:val="00DB3219"/>
    <w:rsid w:val="00DB513C"/>
    <w:rsid w:val="00DE2BAE"/>
    <w:rsid w:val="00DE443B"/>
    <w:rsid w:val="00E03F16"/>
    <w:rsid w:val="00E072BF"/>
    <w:rsid w:val="00E1259A"/>
    <w:rsid w:val="00E125EC"/>
    <w:rsid w:val="00E2751B"/>
    <w:rsid w:val="00E528AF"/>
    <w:rsid w:val="00E85112"/>
    <w:rsid w:val="00E95F5B"/>
    <w:rsid w:val="00E97ABA"/>
    <w:rsid w:val="00EA7B82"/>
    <w:rsid w:val="00ED5189"/>
    <w:rsid w:val="00EE14D9"/>
    <w:rsid w:val="00EE3E22"/>
    <w:rsid w:val="00F12179"/>
    <w:rsid w:val="00F14C17"/>
    <w:rsid w:val="00F277E6"/>
    <w:rsid w:val="00F30066"/>
    <w:rsid w:val="00F51680"/>
    <w:rsid w:val="00F768CF"/>
    <w:rsid w:val="00F828B8"/>
    <w:rsid w:val="00F85E82"/>
    <w:rsid w:val="00F933B8"/>
    <w:rsid w:val="00FB02B2"/>
    <w:rsid w:val="00FC7FAF"/>
    <w:rsid w:val="00FD2F8C"/>
    <w:rsid w:val="00FD3B73"/>
    <w:rsid w:val="00FD536C"/>
    <w:rsid w:val="00FE0081"/>
    <w:rsid w:val="00FF63A8"/>
    <w:rsid w:val="00FF7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E23008"/>
  <w14:defaultImageDpi w14:val="300"/>
  <w15:chartTrackingRefBased/>
  <w15:docId w15:val="{8EAB3EFA-FF93-425F-9475-72CF48FC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FD3B73"/>
  </w:style>
  <w:style w:type="character" w:styleId="CommentReference">
    <w:name w:val="annotation reference"/>
    <w:uiPriority w:val="99"/>
    <w:semiHidden/>
    <w:unhideWhenUsed/>
    <w:rsid w:val="00A65FC1"/>
    <w:rPr>
      <w:sz w:val="16"/>
      <w:szCs w:val="16"/>
    </w:rPr>
  </w:style>
  <w:style w:type="paragraph" w:styleId="CommentText">
    <w:name w:val="annotation text"/>
    <w:basedOn w:val="Normal"/>
    <w:link w:val="CommentTextChar"/>
    <w:uiPriority w:val="99"/>
    <w:unhideWhenUsed/>
    <w:rsid w:val="00A65FC1"/>
    <w:rPr>
      <w:sz w:val="20"/>
      <w:szCs w:val="20"/>
    </w:rPr>
  </w:style>
  <w:style w:type="character" w:customStyle="1" w:styleId="CommentTextChar">
    <w:name w:val="Comment Text Char"/>
    <w:basedOn w:val="DefaultParagraphFont"/>
    <w:link w:val="CommentText"/>
    <w:uiPriority w:val="99"/>
    <w:rsid w:val="00A65FC1"/>
  </w:style>
  <w:style w:type="paragraph" w:styleId="CommentSubject">
    <w:name w:val="annotation subject"/>
    <w:basedOn w:val="CommentText"/>
    <w:next w:val="CommentText"/>
    <w:link w:val="CommentSubjectChar"/>
    <w:uiPriority w:val="99"/>
    <w:semiHidden/>
    <w:unhideWhenUsed/>
    <w:rsid w:val="00A65FC1"/>
    <w:rPr>
      <w:b/>
      <w:bCs/>
    </w:rPr>
  </w:style>
  <w:style w:type="character" w:customStyle="1" w:styleId="CommentSubjectChar">
    <w:name w:val="Comment Subject Char"/>
    <w:link w:val="CommentSubject"/>
    <w:uiPriority w:val="99"/>
    <w:semiHidden/>
    <w:rsid w:val="00A65FC1"/>
    <w:rPr>
      <w:b/>
      <w:bCs/>
    </w:rPr>
  </w:style>
  <w:style w:type="paragraph" w:styleId="BalloonText">
    <w:name w:val="Balloon Text"/>
    <w:basedOn w:val="Normal"/>
    <w:link w:val="BalloonTextChar"/>
    <w:uiPriority w:val="99"/>
    <w:semiHidden/>
    <w:unhideWhenUsed/>
    <w:rsid w:val="00A65FC1"/>
    <w:rPr>
      <w:rFonts w:ascii="Tahoma" w:hAnsi="Tahoma" w:cs="Tahoma"/>
      <w:sz w:val="16"/>
      <w:szCs w:val="16"/>
    </w:rPr>
  </w:style>
  <w:style w:type="character" w:customStyle="1" w:styleId="BalloonTextChar">
    <w:name w:val="Balloon Text Char"/>
    <w:link w:val="BalloonText"/>
    <w:uiPriority w:val="99"/>
    <w:semiHidden/>
    <w:rsid w:val="00A65FC1"/>
    <w:rPr>
      <w:rFonts w:ascii="Tahoma" w:hAnsi="Tahoma" w:cs="Tahoma"/>
      <w:sz w:val="16"/>
      <w:szCs w:val="16"/>
    </w:rPr>
  </w:style>
  <w:style w:type="paragraph" w:customStyle="1" w:styleId="LightList-Accent31">
    <w:name w:val="Light List - Accent 31"/>
    <w:hidden/>
    <w:uiPriority w:val="99"/>
    <w:semiHidden/>
    <w:rsid w:val="00987E17"/>
    <w:rPr>
      <w:sz w:val="24"/>
      <w:szCs w:val="24"/>
    </w:rPr>
  </w:style>
  <w:style w:type="paragraph" w:styleId="FootnoteText">
    <w:name w:val="footnote text"/>
    <w:basedOn w:val="Normal"/>
    <w:link w:val="FootnoteTextChar"/>
    <w:uiPriority w:val="99"/>
    <w:unhideWhenUsed/>
    <w:rsid w:val="00DE443B"/>
  </w:style>
  <w:style w:type="character" w:customStyle="1" w:styleId="FootnoteTextChar">
    <w:name w:val="Footnote Text Char"/>
    <w:link w:val="FootnoteText"/>
    <w:uiPriority w:val="99"/>
    <w:rsid w:val="00DE443B"/>
    <w:rPr>
      <w:sz w:val="24"/>
      <w:szCs w:val="24"/>
    </w:rPr>
  </w:style>
  <w:style w:type="character" w:styleId="FootnoteReference">
    <w:name w:val="footnote reference"/>
    <w:uiPriority w:val="99"/>
    <w:unhideWhenUsed/>
    <w:rsid w:val="00DE443B"/>
    <w:rPr>
      <w:vertAlign w:val="superscript"/>
    </w:rPr>
  </w:style>
  <w:style w:type="character" w:styleId="Hyperlink">
    <w:name w:val="Hyperlink"/>
    <w:uiPriority w:val="99"/>
    <w:unhideWhenUsed/>
    <w:rsid w:val="0091288A"/>
    <w:rPr>
      <w:color w:val="0000FF"/>
      <w:u w:val="single"/>
    </w:rPr>
  </w:style>
  <w:style w:type="paragraph" w:customStyle="1" w:styleId="MediumList2-Accent21">
    <w:name w:val="Medium List 2 - Accent 21"/>
    <w:hidden/>
    <w:uiPriority w:val="71"/>
    <w:rsid w:val="00D83E9F"/>
    <w:rPr>
      <w:sz w:val="24"/>
      <w:szCs w:val="24"/>
    </w:rPr>
  </w:style>
  <w:style w:type="paragraph" w:customStyle="1" w:styleId="ColorfulShading-Accent11">
    <w:name w:val="Colorful Shading - Accent 11"/>
    <w:hidden/>
    <w:uiPriority w:val="99"/>
    <w:semiHidden/>
    <w:rsid w:val="001433C7"/>
    <w:rPr>
      <w:sz w:val="24"/>
      <w:szCs w:val="24"/>
    </w:rPr>
  </w:style>
  <w:style w:type="paragraph" w:styleId="Revision">
    <w:name w:val="Revision"/>
    <w:hidden/>
    <w:uiPriority w:val="71"/>
    <w:rsid w:val="00AE15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088677">
      <w:bodyDiv w:val="1"/>
      <w:marLeft w:val="0"/>
      <w:marRight w:val="0"/>
      <w:marTop w:val="0"/>
      <w:marBottom w:val="0"/>
      <w:divBdr>
        <w:top w:val="none" w:sz="0" w:space="0" w:color="auto"/>
        <w:left w:val="none" w:sz="0" w:space="0" w:color="auto"/>
        <w:bottom w:val="none" w:sz="0" w:space="0" w:color="auto"/>
        <w:right w:val="none" w:sz="0" w:space="0" w:color="auto"/>
      </w:divBdr>
      <w:divsChild>
        <w:div w:id="20908093">
          <w:marLeft w:val="0"/>
          <w:marRight w:val="0"/>
          <w:marTop w:val="0"/>
          <w:marBottom w:val="0"/>
          <w:divBdr>
            <w:top w:val="none" w:sz="0" w:space="0" w:color="auto"/>
            <w:left w:val="none" w:sz="0" w:space="0" w:color="auto"/>
            <w:bottom w:val="none" w:sz="0" w:space="0" w:color="auto"/>
            <w:right w:val="none" w:sz="0" w:space="0" w:color="auto"/>
          </w:divBdr>
          <w:divsChild>
            <w:div w:id="36010457">
              <w:marLeft w:val="0"/>
              <w:marRight w:val="0"/>
              <w:marTop w:val="0"/>
              <w:marBottom w:val="0"/>
              <w:divBdr>
                <w:top w:val="none" w:sz="0" w:space="0" w:color="auto"/>
                <w:left w:val="none" w:sz="0" w:space="0" w:color="auto"/>
                <w:bottom w:val="none" w:sz="0" w:space="0" w:color="auto"/>
                <w:right w:val="none" w:sz="0" w:space="0" w:color="auto"/>
              </w:divBdr>
            </w:div>
            <w:div w:id="39129976">
              <w:marLeft w:val="0"/>
              <w:marRight w:val="0"/>
              <w:marTop w:val="0"/>
              <w:marBottom w:val="0"/>
              <w:divBdr>
                <w:top w:val="none" w:sz="0" w:space="0" w:color="auto"/>
                <w:left w:val="none" w:sz="0" w:space="0" w:color="auto"/>
                <w:bottom w:val="none" w:sz="0" w:space="0" w:color="auto"/>
                <w:right w:val="none" w:sz="0" w:space="0" w:color="auto"/>
              </w:divBdr>
            </w:div>
            <w:div w:id="73825906">
              <w:marLeft w:val="0"/>
              <w:marRight w:val="0"/>
              <w:marTop w:val="0"/>
              <w:marBottom w:val="0"/>
              <w:divBdr>
                <w:top w:val="none" w:sz="0" w:space="0" w:color="auto"/>
                <w:left w:val="none" w:sz="0" w:space="0" w:color="auto"/>
                <w:bottom w:val="none" w:sz="0" w:space="0" w:color="auto"/>
                <w:right w:val="none" w:sz="0" w:space="0" w:color="auto"/>
              </w:divBdr>
            </w:div>
            <w:div w:id="81345072">
              <w:marLeft w:val="0"/>
              <w:marRight w:val="0"/>
              <w:marTop w:val="0"/>
              <w:marBottom w:val="0"/>
              <w:divBdr>
                <w:top w:val="none" w:sz="0" w:space="0" w:color="auto"/>
                <w:left w:val="none" w:sz="0" w:space="0" w:color="auto"/>
                <w:bottom w:val="none" w:sz="0" w:space="0" w:color="auto"/>
                <w:right w:val="none" w:sz="0" w:space="0" w:color="auto"/>
              </w:divBdr>
            </w:div>
            <w:div w:id="137574173">
              <w:marLeft w:val="0"/>
              <w:marRight w:val="0"/>
              <w:marTop w:val="0"/>
              <w:marBottom w:val="0"/>
              <w:divBdr>
                <w:top w:val="none" w:sz="0" w:space="0" w:color="auto"/>
                <w:left w:val="none" w:sz="0" w:space="0" w:color="auto"/>
                <w:bottom w:val="none" w:sz="0" w:space="0" w:color="auto"/>
                <w:right w:val="none" w:sz="0" w:space="0" w:color="auto"/>
              </w:divBdr>
            </w:div>
            <w:div w:id="168297305">
              <w:marLeft w:val="0"/>
              <w:marRight w:val="0"/>
              <w:marTop w:val="0"/>
              <w:marBottom w:val="0"/>
              <w:divBdr>
                <w:top w:val="none" w:sz="0" w:space="0" w:color="auto"/>
                <w:left w:val="none" w:sz="0" w:space="0" w:color="auto"/>
                <w:bottom w:val="none" w:sz="0" w:space="0" w:color="auto"/>
                <w:right w:val="none" w:sz="0" w:space="0" w:color="auto"/>
              </w:divBdr>
            </w:div>
            <w:div w:id="178618056">
              <w:marLeft w:val="0"/>
              <w:marRight w:val="0"/>
              <w:marTop w:val="0"/>
              <w:marBottom w:val="0"/>
              <w:divBdr>
                <w:top w:val="none" w:sz="0" w:space="0" w:color="auto"/>
                <w:left w:val="none" w:sz="0" w:space="0" w:color="auto"/>
                <w:bottom w:val="none" w:sz="0" w:space="0" w:color="auto"/>
                <w:right w:val="none" w:sz="0" w:space="0" w:color="auto"/>
              </w:divBdr>
            </w:div>
            <w:div w:id="182520287">
              <w:marLeft w:val="0"/>
              <w:marRight w:val="0"/>
              <w:marTop w:val="0"/>
              <w:marBottom w:val="0"/>
              <w:divBdr>
                <w:top w:val="none" w:sz="0" w:space="0" w:color="auto"/>
                <w:left w:val="none" w:sz="0" w:space="0" w:color="auto"/>
                <w:bottom w:val="none" w:sz="0" w:space="0" w:color="auto"/>
                <w:right w:val="none" w:sz="0" w:space="0" w:color="auto"/>
              </w:divBdr>
            </w:div>
            <w:div w:id="214508599">
              <w:marLeft w:val="0"/>
              <w:marRight w:val="0"/>
              <w:marTop w:val="0"/>
              <w:marBottom w:val="0"/>
              <w:divBdr>
                <w:top w:val="none" w:sz="0" w:space="0" w:color="auto"/>
                <w:left w:val="none" w:sz="0" w:space="0" w:color="auto"/>
                <w:bottom w:val="none" w:sz="0" w:space="0" w:color="auto"/>
                <w:right w:val="none" w:sz="0" w:space="0" w:color="auto"/>
              </w:divBdr>
            </w:div>
            <w:div w:id="247352409">
              <w:marLeft w:val="0"/>
              <w:marRight w:val="0"/>
              <w:marTop w:val="0"/>
              <w:marBottom w:val="0"/>
              <w:divBdr>
                <w:top w:val="none" w:sz="0" w:space="0" w:color="auto"/>
                <w:left w:val="none" w:sz="0" w:space="0" w:color="auto"/>
                <w:bottom w:val="none" w:sz="0" w:space="0" w:color="auto"/>
                <w:right w:val="none" w:sz="0" w:space="0" w:color="auto"/>
              </w:divBdr>
            </w:div>
            <w:div w:id="254826614">
              <w:marLeft w:val="0"/>
              <w:marRight w:val="0"/>
              <w:marTop w:val="0"/>
              <w:marBottom w:val="0"/>
              <w:divBdr>
                <w:top w:val="none" w:sz="0" w:space="0" w:color="auto"/>
                <w:left w:val="none" w:sz="0" w:space="0" w:color="auto"/>
                <w:bottom w:val="none" w:sz="0" w:space="0" w:color="auto"/>
                <w:right w:val="none" w:sz="0" w:space="0" w:color="auto"/>
              </w:divBdr>
            </w:div>
            <w:div w:id="260838498">
              <w:marLeft w:val="0"/>
              <w:marRight w:val="0"/>
              <w:marTop w:val="0"/>
              <w:marBottom w:val="0"/>
              <w:divBdr>
                <w:top w:val="none" w:sz="0" w:space="0" w:color="auto"/>
                <w:left w:val="none" w:sz="0" w:space="0" w:color="auto"/>
                <w:bottom w:val="none" w:sz="0" w:space="0" w:color="auto"/>
                <w:right w:val="none" w:sz="0" w:space="0" w:color="auto"/>
              </w:divBdr>
            </w:div>
            <w:div w:id="265582973">
              <w:marLeft w:val="0"/>
              <w:marRight w:val="0"/>
              <w:marTop w:val="0"/>
              <w:marBottom w:val="0"/>
              <w:divBdr>
                <w:top w:val="none" w:sz="0" w:space="0" w:color="auto"/>
                <w:left w:val="none" w:sz="0" w:space="0" w:color="auto"/>
                <w:bottom w:val="none" w:sz="0" w:space="0" w:color="auto"/>
                <w:right w:val="none" w:sz="0" w:space="0" w:color="auto"/>
              </w:divBdr>
            </w:div>
            <w:div w:id="272901476">
              <w:marLeft w:val="0"/>
              <w:marRight w:val="0"/>
              <w:marTop w:val="0"/>
              <w:marBottom w:val="0"/>
              <w:divBdr>
                <w:top w:val="none" w:sz="0" w:space="0" w:color="auto"/>
                <w:left w:val="none" w:sz="0" w:space="0" w:color="auto"/>
                <w:bottom w:val="none" w:sz="0" w:space="0" w:color="auto"/>
                <w:right w:val="none" w:sz="0" w:space="0" w:color="auto"/>
              </w:divBdr>
            </w:div>
            <w:div w:id="279452997">
              <w:marLeft w:val="0"/>
              <w:marRight w:val="0"/>
              <w:marTop w:val="0"/>
              <w:marBottom w:val="0"/>
              <w:divBdr>
                <w:top w:val="none" w:sz="0" w:space="0" w:color="auto"/>
                <w:left w:val="none" w:sz="0" w:space="0" w:color="auto"/>
                <w:bottom w:val="none" w:sz="0" w:space="0" w:color="auto"/>
                <w:right w:val="none" w:sz="0" w:space="0" w:color="auto"/>
              </w:divBdr>
            </w:div>
            <w:div w:id="283925053">
              <w:marLeft w:val="0"/>
              <w:marRight w:val="0"/>
              <w:marTop w:val="0"/>
              <w:marBottom w:val="0"/>
              <w:divBdr>
                <w:top w:val="none" w:sz="0" w:space="0" w:color="auto"/>
                <w:left w:val="none" w:sz="0" w:space="0" w:color="auto"/>
                <w:bottom w:val="none" w:sz="0" w:space="0" w:color="auto"/>
                <w:right w:val="none" w:sz="0" w:space="0" w:color="auto"/>
              </w:divBdr>
            </w:div>
            <w:div w:id="345785893">
              <w:marLeft w:val="0"/>
              <w:marRight w:val="0"/>
              <w:marTop w:val="0"/>
              <w:marBottom w:val="0"/>
              <w:divBdr>
                <w:top w:val="none" w:sz="0" w:space="0" w:color="auto"/>
                <w:left w:val="none" w:sz="0" w:space="0" w:color="auto"/>
                <w:bottom w:val="none" w:sz="0" w:space="0" w:color="auto"/>
                <w:right w:val="none" w:sz="0" w:space="0" w:color="auto"/>
              </w:divBdr>
            </w:div>
            <w:div w:id="358242761">
              <w:marLeft w:val="0"/>
              <w:marRight w:val="0"/>
              <w:marTop w:val="0"/>
              <w:marBottom w:val="0"/>
              <w:divBdr>
                <w:top w:val="none" w:sz="0" w:space="0" w:color="auto"/>
                <w:left w:val="none" w:sz="0" w:space="0" w:color="auto"/>
                <w:bottom w:val="none" w:sz="0" w:space="0" w:color="auto"/>
                <w:right w:val="none" w:sz="0" w:space="0" w:color="auto"/>
              </w:divBdr>
            </w:div>
            <w:div w:id="359401006">
              <w:marLeft w:val="0"/>
              <w:marRight w:val="0"/>
              <w:marTop w:val="0"/>
              <w:marBottom w:val="0"/>
              <w:divBdr>
                <w:top w:val="none" w:sz="0" w:space="0" w:color="auto"/>
                <w:left w:val="none" w:sz="0" w:space="0" w:color="auto"/>
                <w:bottom w:val="none" w:sz="0" w:space="0" w:color="auto"/>
                <w:right w:val="none" w:sz="0" w:space="0" w:color="auto"/>
              </w:divBdr>
            </w:div>
            <w:div w:id="386419915">
              <w:marLeft w:val="0"/>
              <w:marRight w:val="0"/>
              <w:marTop w:val="0"/>
              <w:marBottom w:val="0"/>
              <w:divBdr>
                <w:top w:val="none" w:sz="0" w:space="0" w:color="auto"/>
                <w:left w:val="none" w:sz="0" w:space="0" w:color="auto"/>
                <w:bottom w:val="none" w:sz="0" w:space="0" w:color="auto"/>
                <w:right w:val="none" w:sz="0" w:space="0" w:color="auto"/>
              </w:divBdr>
            </w:div>
            <w:div w:id="456290604">
              <w:marLeft w:val="0"/>
              <w:marRight w:val="0"/>
              <w:marTop w:val="0"/>
              <w:marBottom w:val="0"/>
              <w:divBdr>
                <w:top w:val="none" w:sz="0" w:space="0" w:color="auto"/>
                <w:left w:val="none" w:sz="0" w:space="0" w:color="auto"/>
                <w:bottom w:val="none" w:sz="0" w:space="0" w:color="auto"/>
                <w:right w:val="none" w:sz="0" w:space="0" w:color="auto"/>
              </w:divBdr>
            </w:div>
            <w:div w:id="470024679">
              <w:marLeft w:val="0"/>
              <w:marRight w:val="0"/>
              <w:marTop w:val="0"/>
              <w:marBottom w:val="0"/>
              <w:divBdr>
                <w:top w:val="none" w:sz="0" w:space="0" w:color="auto"/>
                <w:left w:val="none" w:sz="0" w:space="0" w:color="auto"/>
                <w:bottom w:val="none" w:sz="0" w:space="0" w:color="auto"/>
                <w:right w:val="none" w:sz="0" w:space="0" w:color="auto"/>
              </w:divBdr>
            </w:div>
            <w:div w:id="470292733">
              <w:marLeft w:val="0"/>
              <w:marRight w:val="0"/>
              <w:marTop w:val="0"/>
              <w:marBottom w:val="0"/>
              <w:divBdr>
                <w:top w:val="none" w:sz="0" w:space="0" w:color="auto"/>
                <w:left w:val="none" w:sz="0" w:space="0" w:color="auto"/>
                <w:bottom w:val="none" w:sz="0" w:space="0" w:color="auto"/>
                <w:right w:val="none" w:sz="0" w:space="0" w:color="auto"/>
              </w:divBdr>
            </w:div>
            <w:div w:id="472676905">
              <w:marLeft w:val="0"/>
              <w:marRight w:val="0"/>
              <w:marTop w:val="0"/>
              <w:marBottom w:val="0"/>
              <w:divBdr>
                <w:top w:val="none" w:sz="0" w:space="0" w:color="auto"/>
                <w:left w:val="none" w:sz="0" w:space="0" w:color="auto"/>
                <w:bottom w:val="none" w:sz="0" w:space="0" w:color="auto"/>
                <w:right w:val="none" w:sz="0" w:space="0" w:color="auto"/>
              </w:divBdr>
            </w:div>
            <w:div w:id="493689458">
              <w:marLeft w:val="0"/>
              <w:marRight w:val="0"/>
              <w:marTop w:val="0"/>
              <w:marBottom w:val="0"/>
              <w:divBdr>
                <w:top w:val="none" w:sz="0" w:space="0" w:color="auto"/>
                <w:left w:val="none" w:sz="0" w:space="0" w:color="auto"/>
                <w:bottom w:val="none" w:sz="0" w:space="0" w:color="auto"/>
                <w:right w:val="none" w:sz="0" w:space="0" w:color="auto"/>
              </w:divBdr>
            </w:div>
            <w:div w:id="523372022">
              <w:marLeft w:val="0"/>
              <w:marRight w:val="0"/>
              <w:marTop w:val="0"/>
              <w:marBottom w:val="0"/>
              <w:divBdr>
                <w:top w:val="none" w:sz="0" w:space="0" w:color="auto"/>
                <w:left w:val="none" w:sz="0" w:space="0" w:color="auto"/>
                <w:bottom w:val="none" w:sz="0" w:space="0" w:color="auto"/>
                <w:right w:val="none" w:sz="0" w:space="0" w:color="auto"/>
              </w:divBdr>
            </w:div>
            <w:div w:id="542668862">
              <w:marLeft w:val="0"/>
              <w:marRight w:val="0"/>
              <w:marTop w:val="0"/>
              <w:marBottom w:val="0"/>
              <w:divBdr>
                <w:top w:val="none" w:sz="0" w:space="0" w:color="auto"/>
                <w:left w:val="none" w:sz="0" w:space="0" w:color="auto"/>
                <w:bottom w:val="none" w:sz="0" w:space="0" w:color="auto"/>
                <w:right w:val="none" w:sz="0" w:space="0" w:color="auto"/>
              </w:divBdr>
            </w:div>
            <w:div w:id="546113830">
              <w:marLeft w:val="0"/>
              <w:marRight w:val="0"/>
              <w:marTop w:val="0"/>
              <w:marBottom w:val="0"/>
              <w:divBdr>
                <w:top w:val="none" w:sz="0" w:space="0" w:color="auto"/>
                <w:left w:val="none" w:sz="0" w:space="0" w:color="auto"/>
                <w:bottom w:val="none" w:sz="0" w:space="0" w:color="auto"/>
                <w:right w:val="none" w:sz="0" w:space="0" w:color="auto"/>
              </w:divBdr>
            </w:div>
            <w:div w:id="611548740">
              <w:marLeft w:val="0"/>
              <w:marRight w:val="0"/>
              <w:marTop w:val="0"/>
              <w:marBottom w:val="0"/>
              <w:divBdr>
                <w:top w:val="none" w:sz="0" w:space="0" w:color="auto"/>
                <w:left w:val="none" w:sz="0" w:space="0" w:color="auto"/>
                <w:bottom w:val="none" w:sz="0" w:space="0" w:color="auto"/>
                <w:right w:val="none" w:sz="0" w:space="0" w:color="auto"/>
              </w:divBdr>
            </w:div>
            <w:div w:id="628974181">
              <w:marLeft w:val="0"/>
              <w:marRight w:val="0"/>
              <w:marTop w:val="0"/>
              <w:marBottom w:val="0"/>
              <w:divBdr>
                <w:top w:val="none" w:sz="0" w:space="0" w:color="auto"/>
                <w:left w:val="none" w:sz="0" w:space="0" w:color="auto"/>
                <w:bottom w:val="none" w:sz="0" w:space="0" w:color="auto"/>
                <w:right w:val="none" w:sz="0" w:space="0" w:color="auto"/>
              </w:divBdr>
            </w:div>
            <w:div w:id="687021144">
              <w:marLeft w:val="0"/>
              <w:marRight w:val="0"/>
              <w:marTop w:val="0"/>
              <w:marBottom w:val="0"/>
              <w:divBdr>
                <w:top w:val="none" w:sz="0" w:space="0" w:color="auto"/>
                <w:left w:val="none" w:sz="0" w:space="0" w:color="auto"/>
                <w:bottom w:val="none" w:sz="0" w:space="0" w:color="auto"/>
                <w:right w:val="none" w:sz="0" w:space="0" w:color="auto"/>
              </w:divBdr>
            </w:div>
            <w:div w:id="699547557">
              <w:marLeft w:val="0"/>
              <w:marRight w:val="0"/>
              <w:marTop w:val="0"/>
              <w:marBottom w:val="0"/>
              <w:divBdr>
                <w:top w:val="none" w:sz="0" w:space="0" w:color="auto"/>
                <w:left w:val="none" w:sz="0" w:space="0" w:color="auto"/>
                <w:bottom w:val="none" w:sz="0" w:space="0" w:color="auto"/>
                <w:right w:val="none" w:sz="0" w:space="0" w:color="auto"/>
              </w:divBdr>
            </w:div>
            <w:div w:id="728919387">
              <w:marLeft w:val="0"/>
              <w:marRight w:val="0"/>
              <w:marTop w:val="0"/>
              <w:marBottom w:val="0"/>
              <w:divBdr>
                <w:top w:val="none" w:sz="0" w:space="0" w:color="auto"/>
                <w:left w:val="none" w:sz="0" w:space="0" w:color="auto"/>
                <w:bottom w:val="none" w:sz="0" w:space="0" w:color="auto"/>
                <w:right w:val="none" w:sz="0" w:space="0" w:color="auto"/>
              </w:divBdr>
            </w:div>
            <w:div w:id="764690247">
              <w:marLeft w:val="0"/>
              <w:marRight w:val="0"/>
              <w:marTop w:val="0"/>
              <w:marBottom w:val="0"/>
              <w:divBdr>
                <w:top w:val="none" w:sz="0" w:space="0" w:color="auto"/>
                <w:left w:val="none" w:sz="0" w:space="0" w:color="auto"/>
                <w:bottom w:val="none" w:sz="0" w:space="0" w:color="auto"/>
                <w:right w:val="none" w:sz="0" w:space="0" w:color="auto"/>
              </w:divBdr>
            </w:div>
            <w:div w:id="826172398">
              <w:marLeft w:val="0"/>
              <w:marRight w:val="0"/>
              <w:marTop w:val="0"/>
              <w:marBottom w:val="0"/>
              <w:divBdr>
                <w:top w:val="none" w:sz="0" w:space="0" w:color="auto"/>
                <w:left w:val="none" w:sz="0" w:space="0" w:color="auto"/>
                <w:bottom w:val="none" w:sz="0" w:space="0" w:color="auto"/>
                <w:right w:val="none" w:sz="0" w:space="0" w:color="auto"/>
              </w:divBdr>
            </w:div>
            <w:div w:id="827213340">
              <w:marLeft w:val="0"/>
              <w:marRight w:val="0"/>
              <w:marTop w:val="0"/>
              <w:marBottom w:val="0"/>
              <w:divBdr>
                <w:top w:val="none" w:sz="0" w:space="0" w:color="auto"/>
                <w:left w:val="none" w:sz="0" w:space="0" w:color="auto"/>
                <w:bottom w:val="none" w:sz="0" w:space="0" w:color="auto"/>
                <w:right w:val="none" w:sz="0" w:space="0" w:color="auto"/>
              </w:divBdr>
            </w:div>
            <w:div w:id="847404910">
              <w:marLeft w:val="0"/>
              <w:marRight w:val="0"/>
              <w:marTop w:val="0"/>
              <w:marBottom w:val="0"/>
              <w:divBdr>
                <w:top w:val="none" w:sz="0" w:space="0" w:color="auto"/>
                <w:left w:val="none" w:sz="0" w:space="0" w:color="auto"/>
                <w:bottom w:val="none" w:sz="0" w:space="0" w:color="auto"/>
                <w:right w:val="none" w:sz="0" w:space="0" w:color="auto"/>
              </w:divBdr>
            </w:div>
            <w:div w:id="848838113">
              <w:marLeft w:val="0"/>
              <w:marRight w:val="0"/>
              <w:marTop w:val="0"/>
              <w:marBottom w:val="0"/>
              <w:divBdr>
                <w:top w:val="none" w:sz="0" w:space="0" w:color="auto"/>
                <w:left w:val="none" w:sz="0" w:space="0" w:color="auto"/>
                <w:bottom w:val="none" w:sz="0" w:space="0" w:color="auto"/>
                <w:right w:val="none" w:sz="0" w:space="0" w:color="auto"/>
              </w:divBdr>
            </w:div>
            <w:div w:id="881020850">
              <w:marLeft w:val="0"/>
              <w:marRight w:val="0"/>
              <w:marTop w:val="0"/>
              <w:marBottom w:val="0"/>
              <w:divBdr>
                <w:top w:val="none" w:sz="0" w:space="0" w:color="auto"/>
                <w:left w:val="none" w:sz="0" w:space="0" w:color="auto"/>
                <w:bottom w:val="none" w:sz="0" w:space="0" w:color="auto"/>
                <w:right w:val="none" w:sz="0" w:space="0" w:color="auto"/>
              </w:divBdr>
            </w:div>
            <w:div w:id="902327158">
              <w:marLeft w:val="0"/>
              <w:marRight w:val="0"/>
              <w:marTop w:val="0"/>
              <w:marBottom w:val="0"/>
              <w:divBdr>
                <w:top w:val="none" w:sz="0" w:space="0" w:color="auto"/>
                <w:left w:val="none" w:sz="0" w:space="0" w:color="auto"/>
                <w:bottom w:val="none" w:sz="0" w:space="0" w:color="auto"/>
                <w:right w:val="none" w:sz="0" w:space="0" w:color="auto"/>
              </w:divBdr>
            </w:div>
            <w:div w:id="903415968">
              <w:marLeft w:val="0"/>
              <w:marRight w:val="0"/>
              <w:marTop w:val="0"/>
              <w:marBottom w:val="0"/>
              <w:divBdr>
                <w:top w:val="none" w:sz="0" w:space="0" w:color="auto"/>
                <w:left w:val="none" w:sz="0" w:space="0" w:color="auto"/>
                <w:bottom w:val="none" w:sz="0" w:space="0" w:color="auto"/>
                <w:right w:val="none" w:sz="0" w:space="0" w:color="auto"/>
              </w:divBdr>
            </w:div>
            <w:div w:id="944118598">
              <w:marLeft w:val="0"/>
              <w:marRight w:val="0"/>
              <w:marTop w:val="0"/>
              <w:marBottom w:val="0"/>
              <w:divBdr>
                <w:top w:val="none" w:sz="0" w:space="0" w:color="auto"/>
                <w:left w:val="none" w:sz="0" w:space="0" w:color="auto"/>
                <w:bottom w:val="none" w:sz="0" w:space="0" w:color="auto"/>
                <w:right w:val="none" w:sz="0" w:space="0" w:color="auto"/>
              </w:divBdr>
            </w:div>
            <w:div w:id="973632523">
              <w:marLeft w:val="0"/>
              <w:marRight w:val="0"/>
              <w:marTop w:val="0"/>
              <w:marBottom w:val="0"/>
              <w:divBdr>
                <w:top w:val="none" w:sz="0" w:space="0" w:color="auto"/>
                <w:left w:val="none" w:sz="0" w:space="0" w:color="auto"/>
                <w:bottom w:val="none" w:sz="0" w:space="0" w:color="auto"/>
                <w:right w:val="none" w:sz="0" w:space="0" w:color="auto"/>
              </w:divBdr>
            </w:div>
            <w:div w:id="1002242643">
              <w:marLeft w:val="0"/>
              <w:marRight w:val="0"/>
              <w:marTop w:val="0"/>
              <w:marBottom w:val="0"/>
              <w:divBdr>
                <w:top w:val="none" w:sz="0" w:space="0" w:color="auto"/>
                <w:left w:val="none" w:sz="0" w:space="0" w:color="auto"/>
                <w:bottom w:val="none" w:sz="0" w:space="0" w:color="auto"/>
                <w:right w:val="none" w:sz="0" w:space="0" w:color="auto"/>
              </w:divBdr>
            </w:div>
            <w:div w:id="1031229532">
              <w:marLeft w:val="0"/>
              <w:marRight w:val="0"/>
              <w:marTop w:val="0"/>
              <w:marBottom w:val="0"/>
              <w:divBdr>
                <w:top w:val="none" w:sz="0" w:space="0" w:color="auto"/>
                <w:left w:val="none" w:sz="0" w:space="0" w:color="auto"/>
                <w:bottom w:val="none" w:sz="0" w:space="0" w:color="auto"/>
                <w:right w:val="none" w:sz="0" w:space="0" w:color="auto"/>
              </w:divBdr>
            </w:div>
            <w:div w:id="1036662392">
              <w:marLeft w:val="0"/>
              <w:marRight w:val="0"/>
              <w:marTop w:val="0"/>
              <w:marBottom w:val="0"/>
              <w:divBdr>
                <w:top w:val="none" w:sz="0" w:space="0" w:color="auto"/>
                <w:left w:val="none" w:sz="0" w:space="0" w:color="auto"/>
                <w:bottom w:val="none" w:sz="0" w:space="0" w:color="auto"/>
                <w:right w:val="none" w:sz="0" w:space="0" w:color="auto"/>
              </w:divBdr>
            </w:div>
            <w:div w:id="1042288649">
              <w:marLeft w:val="0"/>
              <w:marRight w:val="0"/>
              <w:marTop w:val="0"/>
              <w:marBottom w:val="0"/>
              <w:divBdr>
                <w:top w:val="none" w:sz="0" w:space="0" w:color="auto"/>
                <w:left w:val="none" w:sz="0" w:space="0" w:color="auto"/>
                <w:bottom w:val="none" w:sz="0" w:space="0" w:color="auto"/>
                <w:right w:val="none" w:sz="0" w:space="0" w:color="auto"/>
              </w:divBdr>
            </w:div>
            <w:div w:id="1043940842">
              <w:marLeft w:val="0"/>
              <w:marRight w:val="0"/>
              <w:marTop w:val="0"/>
              <w:marBottom w:val="0"/>
              <w:divBdr>
                <w:top w:val="none" w:sz="0" w:space="0" w:color="auto"/>
                <w:left w:val="none" w:sz="0" w:space="0" w:color="auto"/>
                <w:bottom w:val="none" w:sz="0" w:space="0" w:color="auto"/>
                <w:right w:val="none" w:sz="0" w:space="0" w:color="auto"/>
              </w:divBdr>
            </w:div>
            <w:div w:id="1066302680">
              <w:marLeft w:val="0"/>
              <w:marRight w:val="0"/>
              <w:marTop w:val="0"/>
              <w:marBottom w:val="0"/>
              <w:divBdr>
                <w:top w:val="none" w:sz="0" w:space="0" w:color="auto"/>
                <w:left w:val="none" w:sz="0" w:space="0" w:color="auto"/>
                <w:bottom w:val="none" w:sz="0" w:space="0" w:color="auto"/>
                <w:right w:val="none" w:sz="0" w:space="0" w:color="auto"/>
              </w:divBdr>
            </w:div>
            <w:div w:id="1067416861">
              <w:marLeft w:val="0"/>
              <w:marRight w:val="0"/>
              <w:marTop w:val="0"/>
              <w:marBottom w:val="0"/>
              <w:divBdr>
                <w:top w:val="none" w:sz="0" w:space="0" w:color="auto"/>
                <w:left w:val="none" w:sz="0" w:space="0" w:color="auto"/>
                <w:bottom w:val="none" w:sz="0" w:space="0" w:color="auto"/>
                <w:right w:val="none" w:sz="0" w:space="0" w:color="auto"/>
              </w:divBdr>
            </w:div>
            <w:div w:id="1075083540">
              <w:marLeft w:val="0"/>
              <w:marRight w:val="0"/>
              <w:marTop w:val="0"/>
              <w:marBottom w:val="0"/>
              <w:divBdr>
                <w:top w:val="none" w:sz="0" w:space="0" w:color="auto"/>
                <w:left w:val="none" w:sz="0" w:space="0" w:color="auto"/>
                <w:bottom w:val="none" w:sz="0" w:space="0" w:color="auto"/>
                <w:right w:val="none" w:sz="0" w:space="0" w:color="auto"/>
              </w:divBdr>
            </w:div>
            <w:div w:id="1101803217">
              <w:marLeft w:val="0"/>
              <w:marRight w:val="0"/>
              <w:marTop w:val="0"/>
              <w:marBottom w:val="0"/>
              <w:divBdr>
                <w:top w:val="none" w:sz="0" w:space="0" w:color="auto"/>
                <w:left w:val="none" w:sz="0" w:space="0" w:color="auto"/>
                <w:bottom w:val="none" w:sz="0" w:space="0" w:color="auto"/>
                <w:right w:val="none" w:sz="0" w:space="0" w:color="auto"/>
              </w:divBdr>
            </w:div>
            <w:div w:id="1119034746">
              <w:marLeft w:val="0"/>
              <w:marRight w:val="0"/>
              <w:marTop w:val="0"/>
              <w:marBottom w:val="0"/>
              <w:divBdr>
                <w:top w:val="none" w:sz="0" w:space="0" w:color="auto"/>
                <w:left w:val="none" w:sz="0" w:space="0" w:color="auto"/>
                <w:bottom w:val="none" w:sz="0" w:space="0" w:color="auto"/>
                <w:right w:val="none" w:sz="0" w:space="0" w:color="auto"/>
              </w:divBdr>
            </w:div>
            <w:div w:id="1130172876">
              <w:marLeft w:val="0"/>
              <w:marRight w:val="0"/>
              <w:marTop w:val="0"/>
              <w:marBottom w:val="0"/>
              <w:divBdr>
                <w:top w:val="none" w:sz="0" w:space="0" w:color="auto"/>
                <w:left w:val="none" w:sz="0" w:space="0" w:color="auto"/>
                <w:bottom w:val="none" w:sz="0" w:space="0" w:color="auto"/>
                <w:right w:val="none" w:sz="0" w:space="0" w:color="auto"/>
              </w:divBdr>
            </w:div>
            <w:div w:id="1133057084">
              <w:marLeft w:val="0"/>
              <w:marRight w:val="0"/>
              <w:marTop w:val="0"/>
              <w:marBottom w:val="0"/>
              <w:divBdr>
                <w:top w:val="none" w:sz="0" w:space="0" w:color="auto"/>
                <w:left w:val="none" w:sz="0" w:space="0" w:color="auto"/>
                <w:bottom w:val="none" w:sz="0" w:space="0" w:color="auto"/>
                <w:right w:val="none" w:sz="0" w:space="0" w:color="auto"/>
              </w:divBdr>
            </w:div>
            <w:div w:id="1161190344">
              <w:marLeft w:val="0"/>
              <w:marRight w:val="0"/>
              <w:marTop w:val="0"/>
              <w:marBottom w:val="0"/>
              <w:divBdr>
                <w:top w:val="none" w:sz="0" w:space="0" w:color="auto"/>
                <w:left w:val="none" w:sz="0" w:space="0" w:color="auto"/>
                <w:bottom w:val="none" w:sz="0" w:space="0" w:color="auto"/>
                <w:right w:val="none" w:sz="0" w:space="0" w:color="auto"/>
              </w:divBdr>
            </w:div>
            <w:div w:id="1208685834">
              <w:marLeft w:val="0"/>
              <w:marRight w:val="0"/>
              <w:marTop w:val="0"/>
              <w:marBottom w:val="0"/>
              <w:divBdr>
                <w:top w:val="none" w:sz="0" w:space="0" w:color="auto"/>
                <w:left w:val="none" w:sz="0" w:space="0" w:color="auto"/>
                <w:bottom w:val="none" w:sz="0" w:space="0" w:color="auto"/>
                <w:right w:val="none" w:sz="0" w:space="0" w:color="auto"/>
              </w:divBdr>
            </w:div>
            <w:div w:id="1210919606">
              <w:marLeft w:val="0"/>
              <w:marRight w:val="0"/>
              <w:marTop w:val="0"/>
              <w:marBottom w:val="0"/>
              <w:divBdr>
                <w:top w:val="none" w:sz="0" w:space="0" w:color="auto"/>
                <w:left w:val="none" w:sz="0" w:space="0" w:color="auto"/>
                <w:bottom w:val="none" w:sz="0" w:space="0" w:color="auto"/>
                <w:right w:val="none" w:sz="0" w:space="0" w:color="auto"/>
              </w:divBdr>
            </w:div>
            <w:div w:id="1256283639">
              <w:marLeft w:val="0"/>
              <w:marRight w:val="0"/>
              <w:marTop w:val="0"/>
              <w:marBottom w:val="0"/>
              <w:divBdr>
                <w:top w:val="none" w:sz="0" w:space="0" w:color="auto"/>
                <w:left w:val="none" w:sz="0" w:space="0" w:color="auto"/>
                <w:bottom w:val="none" w:sz="0" w:space="0" w:color="auto"/>
                <w:right w:val="none" w:sz="0" w:space="0" w:color="auto"/>
              </w:divBdr>
            </w:div>
            <w:div w:id="1293366317">
              <w:marLeft w:val="0"/>
              <w:marRight w:val="0"/>
              <w:marTop w:val="0"/>
              <w:marBottom w:val="0"/>
              <w:divBdr>
                <w:top w:val="none" w:sz="0" w:space="0" w:color="auto"/>
                <w:left w:val="none" w:sz="0" w:space="0" w:color="auto"/>
                <w:bottom w:val="none" w:sz="0" w:space="0" w:color="auto"/>
                <w:right w:val="none" w:sz="0" w:space="0" w:color="auto"/>
              </w:divBdr>
            </w:div>
            <w:div w:id="1295017717">
              <w:marLeft w:val="0"/>
              <w:marRight w:val="0"/>
              <w:marTop w:val="0"/>
              <w:marBottom w:val="0"/>
              <w:divBdr>
                <w:top w:val="none" w:sz="0" w:space="0" w:color="auto"/>
                <w:left w:val="none" w:sz="0" w:space="0" w:color="auto"/>
                <w:bottom w:val="none" w:sz="0" w:space="0" w:color="auto"/>
                <w:right w:val="none" w:sz="0" w:space="0" w:color="auto"/>
              </w:divBdr>
            </w:div>
            <w:div w:id="1380400859">
              <w:marLeft w:val="0"/>
              <w:marRight w:val="0"/>
              <w:marTop w:val="0"/>
              <w:marBottom w:val="0"/>
              <w:divBdr>
                <w:top w:val="none" w:sz="0" w:space="0" w:color="auto"/>
                <w:left w:val="none" w:sz="0" w:space="0" w:color="auto"/>
                <w:bottom w:val="none" w:sz="0" w:space="0" w:color="auto"/>
                <w:right w:val="none" w:sz="0" w:space="0" w:color="auto"/>
              </w:divBdr>
            </w:div>
            <w:div w:id="1388795236">
              <w:marLeft w:val="0"/>
              <w:marRight w:val="0"/>
              <w:marTop w:val="0"/>
              <w:marBottom w:val="0"/>
              <w:divBdr>
                <w:top w:val="none" w:sz="0" w:space="0" w:color="auto"/>
                <w:left w:val="none" w:sz="0" w:space="0" w:color="auto"/>
                <w:bottom w:val="none" w:sz="0" w:space="0" w:color="auto"/>
                <w:right w:val="none" w:sz="0" w:space="0" w:color="auto"/>
              </w:divBdr>
            </w:div>
            <w:div w:id="1391074817">
              <w:marLeft w:val="0"/>
              <w:marRight w:val="0"/>
              <w:marTop w:val="0"/>
              <w:marBottom w:val="0"/>
              <w:divBdr>
                <w:top w:val="none" w:sz="0" w:space="0" w:color="auto"/>
                <w:left w:val="none" w:sz="0" w:space="0" w:color="auto"/>
                <w:bottom w:val="none" w:sz="0" w:space="0" w:color="auto"/>
                <w:right w:val="none" w:sz="0" w:space="0" w:color="auto"/>
              </w:divBdr>
            </w:div>
            <w:div w:id="1410619038">
              <w:marLeft w:val="0"/>
              <w:marRight w:val="0"/>
              <w:marTop w:val="0"/>
              <w:marBottom w:val="0"/>
              <w:divBdr>
                <w:top w:val="none" w:sz="0" w:space="0" w:color="auto"/>
                <w:left w:val="none" w:sz="0" w:space="0" w:color="auto"/>
                <w:bottom w:val="none" w:sz="0" w:space="0" w:color="auto"/>
                <w:right w:val="none" w:sz="0" w:space="0" w:color="auto"/>
              </w:divBdr>
            </w:div>
            <w:div w:id="1410738436">
              <w:marLeft w:val="0"/>
              <w:marRight w:val="0"/>
              <w:marTop w:val="0"/>
              <w:marBottom w:val="0"/>
              <w:divBdr>
                <w:top w:val="none" w:sz="0" w:space="0" w:color="auto"/>
                <w:left w:val="none" w:sz="0" w:space="0" w:color="auto"/>
                <w:bottom w:val="none" w:sz="0" w:space="0" w:color="auto"/>
                <w:right w:val="none" w:sz="0" w:space="0" w:color="auto"/>
              </w:divBdr>
            </w:div>
            <w:div w:id="1440225524">
              <w:marLeft w:val="0"/>
              <w:marRight w:val="0"/>
              <w:marTop w:val="0"/>
              <w:marBottom w:val="0"/>
              <w:divBdr>
                <w:top w:val="none" w:sz="0" w:space="0" w:color="auto"/>
                <w:left w:val="none" w:sz="0" w:space="0" w:color="auto"/>
                <w:bottom w:val="none" w:sz="0" w:space="0" w:color="auto"/>
                <w:right w:val="none" w:sz="0" w:space="0" w:color="auto"/>
              </w:divBdr>
            </w:div>
            <w:div w:id="1478766527">
              <w:marLeft w:val="0"/>
              <w:marRight w:val="0"/>
              <w:marTop w:val="0"/>
              <w:marBottom w:val="0"/>
              <w:divBdr>
                <w:top w:val="none" w:sz="0" w:space="0" w:color="auto"/>
                <w:left w:val="none" w:sz="0" w:space="0" w:color="auto"/>
                <w:bottom w:val="none" w:sz="0" w:space="0" w:color="auto"/>
                <w:right w:val="none" w:sz="0" w:space="0" w:color="auto"/>
              </w:divBdr>
            </w:div>
            <w:div w:id="1488089820">
              <w:marLeft w:val="0"/>
              <w:marRight w:val="0"/>
              <w:marTop w:val="0"/>
              <w:marBottom w:val="0"/>
              <w:divBdr>
                <w:top w:val="none" w:sz="0" w:space="0" w:color="auto"/>
                <w:left w:val="none" w:sz="0" w:space="0" w:color="auto"/>
                <w:bottom w:val="none" w:sz="0" w:space="0" w:color="auto"/>
                <w:right w:val="none" w:sz="0" w:space="0" w:color="auto"/>
              </w:divBdr>
            </w:div>
            <w:div w:id="1506089384">
              <w:marLeft w:val="0"/>
              <w:marRight w:val="0"/>
              <w:marTop w:val="0"/>
              <w:marBottom w:val="0"/>
              <w:divBdr>
                <w:top w:val="none" w:sz="0" w:space="0" w:color="auto"/>
                <w:left w:val="none" w:sz="0" w:space="0" w:color="auto"/>
                <w:bottom w:val="none" w:sz="0" w:space="0" w:color="auto"/>
                <w:right w:val="none" w:sz="0" w:space="0" w:color="auto"/>
              </w:divBdr>
            </w:div>
            <w:div w:id="1542329087">
              <w:marLeft w:val="0"/>
              <w:marRight w:val="0"/>
              <w:marTop w:val="0"/>
              <w:marBottom w:val="0"/>
              <w:divBdr>
                <w:top w:val="none" w:sz="0" w:space="0" w:color="auto"/>
                <w:left w:val="none" w:sz="0" w:space="0" w:color="auto"/>
                <w:bottom w:val="none" w:sz="0" w:space="0" w:color="auto"/>
                <w:right w:val="none" w:sz="0" w:space="0" w:color="auto"/>
              </w:divBdr>
            </w:div>
            <w:div w:id="1573462313">
              <w:marLeft w:val="0"/>
              <w:marRight w:val="0"/>
              <w:marTop w:val="0"/>
              <w:marBottom w:val="0"/>
              <w:divBdr>
                <w:top w:val="none" w:sz="0" w:space="0" w:color="auto"/>
                <w:left w:val="none" w:sz="0" w:space="0" w:color="auto"/>
                <w:bottom w:val="none" w:sz="0" w:space="0" w:color="auto"/>
                <w:right w:val="none" w:sz="0" w:space="0" w:color="auto"/>
              </w:divBdr>
            </w:div>
            <w:div w:id="1606496978">
              <w:marLeft w:val="0"/>
              <w:marRight w:val="0"/>
              <w:marTop w:val="0"/>
              <w:marBottom w:val="0"/>
              <w:divBdr>
                <w:top w:val="none" w:sz="0" w:space="0" w:color="auto"/>
                <w:left w:val="none" w:sz="0" w:space="0" w:color="auto"/>
                <w:bottom w:val="none" w:sz="0" w:space="0" w:color="auto"/>
                <w:right w:val="none" w:sz="0" w:space="0" w:color="auto"/>
              </w:divBdr>
            </w:div>
            <w:div w:id="1619219647">
              <w:marLeft w:val="0"/>
              <w:marRight w:val="0"/>
              <w:marTop w:val="0"/>
              <w:marBottom w:val="0"/>
              <w:divBdr>
                <w:top w:val="none" w:sz="0" w:space="0" w:color="auto"/>
                <w:left w:val="none" w:sz="0" w:space="0" w:color="auto"/>
                <w:bottom w:val="none" w:sz="0" w:space="0" w:color="auto"/>
                <w:right w:val="none" w:sz="0" w:space="0" w:color="auto"/>
              </w:divBdr>
            </w:div>
            <w:div w:id="1691948147">
              <w:marLeft w:val="0"/>
              <w:marRight w:val="0"/>
              <w:marTop w:val="0"/>
              <w:marBottom w:val="0"/>
              <w:divBdr>
                <w:top w:val="none" w:sz="0" w:space="0" w:color="auto"/>
                <w:left w:val="none" w:sz="0" w:space="0" w:color="auto"/>
                <w:bottom w:val="none" w:sz="0" w:space="0" w:color="auto"/>
                <w:right w:val="none" w:sz="0" w:space="0" w:color="auto"/>
              </w:divBdr>
            </w:div>
            <w:div w:id="1717001546">
              <w:marLeft w:val="0"/>
              <w:marRight w:val="0"/>
              <w:marTop w:val="0"/>
              <w:marBottom w:val="0"/>
              <w:divBdr>
                <w:top w:val="none" w:sz="0" w:space="0" w:color="auto"/>
                <w:left w:val="none" w:sz="0" w:space="0" w:color="auto"/>
                <w:bottom w:val="none" w:sz="0" w:space="0" w:color="auto"/>
                <w:right w:val="none" w:sz="0" w:space="0" w:color="auto"/>
              </w:divBdr>
            </w:div>
            <w:div w:id="1717507135">
              <w:marLeft w:val="0"/>
              <w:marRight w:val="0"/>
              <w:marTop w:val="0"/>
              <w:marBottom w:val="0"/>
              <w:divBdr>
                <w:top w:val="none" w:sz="0" w:space="0" w:color="auto"/>
                <w:left w:val="none" w:sz="0" w:space="0" w:color="auto"/>
                <w:bottom w:val="none" w:sz="0" w:space="0" w:color="auto"/>
                <w:right w:val="none" w:sz="0" w:space="0" w:color="auto"/>
              </w:divBdr>
            </w:div>
            <w:div w:id="1753962904">
              <w:marLeft w:val="0"/>
              <w:marRight w:val="0"/>
              <w:marTop w:val="0"/>
              <w:marBottom w:val="0"/>
              <w:divBdr>
                <w:top w:val="none" w:sz="0" w:space="0" w:color="auto"/>
                <w:left w:val="none" w:sz="0" w:space="0" w:color="auto"/>
                <w:bottom w:val="none" w:sz="0" w:space="0" w:color="auto"/>
                <w:right w:val="none" w:sz="0" w:space="0" w:color="auto"/>
              </w:divBdr>
            </w:div>
            <w:div w:id="1779400477">
              <w:marLeft w:val="0"/>
              <w:marRight w:val="0"/>
              <w:marTop w:val="0"/>
              <w:marBottom w:val="0"/>
              <w:divBdr>
                <w:top w:val="none" w:sz="0" w:space="0" w:color="auto"/>
                <w:left w:val="none" w:sz="0" w:space="0" w:color="auto"/>
                <w:bottom w:val="none" w:sz="0" w:space="0" w:color="auto"/>
                <w:right w:val="none" w:sz="0" w:space="0" w:color="auto"/>
              </w:divBdr>
            </w:div>
            <w:div w:id="1791973489">
              <w:marLeft w:val="0"/>
              <w:marRight w:val="0"/>
              <w:marTop w:val="0"/>
              <w:marBottom w:val="0"/>
              <w:divBdr>
                <w:top w:val="none" w:sz="0" w:space="0" w:color="auto"/>
                <w:left w:val="none" w:sz="0" w:space="0" w:color="auto"/>
                <w:bottom w:val="none" w:sz="0" w:space="0" w:color="auto"/>
                <w:right w:val="none" w:sz="0" w:space="0" w:color="auto"/>
              </w:divBdr>
            </w:div>
            <w:div w:id="1814177582">
              <w:marLeft w:val="0"/>
              <w:marRight w:val="0"/>
              <w:marTop w:val="0"/>
              <w:marBottom w:val="0"/>
              <w:divBdr>
                <w:top w:val="none" w:sz="0" w:space="0" w:color="auto"/>
                <w:left w:val="none" w:sz="0" w:space="0" w:color="auto"/>
                <w:bottom w:val="none" w:sz="0" w:space="0" w:color="auto"/>
                <w:right w:val="none" w:sz="0" w:space="0" w:color="auto"/>
              </w:divBdr>
            </w:div>
            <w:div w:id="1826974879">
              <w:marLeft w:val="0"/>
              <w:marRight w:val="0"/>
              <w:marTop w:val="0"/>
              <w:marBottom w:val="0"/>
              <w:divBdr>
                <w:top w:val="none" w:sz="0" w:space="0" w:color="auto"/>
                <w:left w:val="none" w:sz="0" w:space="0" w:color="auto"/>
                <w:bottom w:val="none" w:sz="0" w:space="0" w:color="auto"/>
                <w:right w:val="none" w:sz="0" w:space="0" w:color="auto"/>
              </w:divBdr>
            </w:div>
            <w:div w:id="1835030422">
              <w:marLeft w:val="0"/>
              <w:marRight w:val="0"/>
              <w:marTop w:val="0"/>
              <w:marBottom w:val="0"/>
              <w:divBdr>
                <w:top w:val="none" w:sz="0" w:space="0" w:color="auto"/>
                <w:left w:val="none" w:sz="0" w:space="0" w:color="auto"/>
                <w:bottom w:val="none" w:sz="0" w:space="0" w:color="auto"/>
                <w:right w:val="none" w:sz="0" w:space="0" w:color="auto"/>
              </w:divBdr>
            </w:div>
            <w:div w:id="1868828666">
              <w:marLeft w:val="0"/>
              <w:marRight w:val="0"/>
              <w:marTop w:val="0"/>
              <w:marBottom w:val="0"/>
              <w:divBdr>
                <w:top w:val="none" w:sz="0" w:space="0" w:color="auto"/>
                <w:left w:val="none" w:sz="0" w:space="0" w:color="auto"/>
                <w:bottom w:val="none" w:sz="0" w:space="0" w:color="auto"/>
                <w:right w:val="none" w:sz="0" w:space="0" w:color="auto"/>
              </w:divBdr>
            </w:div>
            <w:div w:id="1874879290">
              <w:marLeft w:val="0"/>
              <w:marRight w:val="0"/>
              <w:marTop w:val="0"/>
              <w:marBottom w:val="0"/>
              <w:divBdr>
                <w:top w:val="none" w:sz="0" w:space="0" w:color="auto"/>
                <w:left w:val="none" w:sz="0" w:space="0" w:color="auto"/>
                <w:bottom w:val="none" w:sz="0" w:space="0" w:color="auto"/>
                <w:right w:val="none" w:sz="0" w:space="0" w:color="auto"/>
              </w:divBdr>
            </w:div>
            <w:div w:id="1933052684">
              <w:marLeft w:val="0"/>
              <w:marRight w:val="0"/>
              <w:marTop w:val="0"/>
              <w:marBottom w:val="0"/>
              <w:divBdr>
                <w:top w:val="none" w:sz="0" w:space="0" w:color="auto"/>
                <w:left w:val="none" w:sz="0" w:space="0" w:color="auto"/>
                <w:bottom w:val="none" w:sz="0" w:space="0" w:color="auto"/>
                <w:right w:val="none" w:sz="0" w:space="0" w:color="auto"/>
              </w:divBdr>
            </w:div>
            <w:div w:id="1934970375">
              <w:marLeft w:val="0"/>
              <w:marRight w:val="0"/>
              <w:marTop w:val="0"/>
              <w:marBottom w:val="0"/>
              <w:divBdr>
                <w:top w:val="none" w:sz="0" w:space="0" w:color="auto"/>
                <w:left w:val="none" w:sz="0" w:space="0" w:color="auto"/>
                <w:bottom w:val="none" w:sz="0" w:space="0" w:color="auto"/>
                <w:right w:val="none" w:sz="0" w:space="0" w:color="auto"/>
              </w:divBdr>
            </w:div>
            <w:div w:id="1960447487">
              <w:marLeft w:val="0"/>
              <w:marRight w:val="0"/>
              <w:marTop w:val="0"/>
              <w:marBottom w:val="0"/>
              <w:divBdr>
                <w:top w:val="none" w:sz="0" w:space="0" w:color="auto"/>
                <w:left w:val="none" w:sz="0" w:space="0" w:color="auto"/>
                <w:bottom w:val="none" w:sz="0" w:space="0" w:color="auto"/>
                <w:right w:val="none" w:sz="0" w:space="0" w:color="auto"/>
              </w:divBdr>
            </w:div>
            <w:div w:id="1961455328">
              <w:marLeft w:val="0"/>
              <w:marRight w:val="0"/>
              <w:marTop w:val="0"/>
              <w:marBottom w:val="0"/>
              <w:divBdr>
                <w:top w:val="none" w:sz="0" w:space="0" w:color="auto"/>
                <w:left w:val="none" w:sz="0" w:space="0" w:color="auto"/>
                <w:bottom w:val="none" w:sz="0" w:space="0" w:color="auto"/>
                <w:right w:val="none" w:sz="0" w:space="0" w:color="auto"/>
              </w:divBdr>
            </w:div>
            <w:div w:id="1996446928">
              <w:marLeft w:val="0"/>
              <w:marRight w:val="0"/>
              <w:marTop w:val="0"/>
              <w:marBottom w:val="0"/>
              <w:divBdr>
                <w:top w:val="none" w:sz="0" w:space="0" w:color="auto"/>
                <w:left w:val="none" w:sz="0" w:space="0" w:color="auto"/>
                <w:bottom w:val="none" w:sz="0" w:space="0" w:color="auto"/>
                <w:right w:val="none" w:sz="0" w:space="0" w:color="auto"/>
              </w:divBdr>
            </w:div>
            <w:div w:id="2060323092">
              <w:marLeft w:val="0"/>
              <w:marRight w:val="0"/>
              <w:marTop w:val="0"/>
              <w:marBottom w:val="0"/>
              <w:divBdr>
                <w:top w:val="none" w:sz="0" w:space="0" w:color="auto"/>
                <w:left w:val="none" w:sz="0" w:space="0" w:color="auto"/>
                <w:bottom w:val="none" w:sz="0" w:space="0" w:color="auto"/>
                <w:right w:val="none" w:sz="0" w:space="0" w:color="auto"/>
              </w:divBdr>
            </w:div>
            <w:div w:id="2105415228">
              <w:marLeft w:val="0"/>
              <w:marRight w:val="0"/>
              <w:marTop w:val="0"/>
              <w:marBottom w:val="0"/>
              <w:divBdr>
                <w:top w:val="none" w:sz="0" w:space="0" w:color="auto"/>
                <w:left w:val="none" w:sz="0" w:space="0" w:color="auto"/>
                <w:bottom w:val="none" w:sz="0" w:space="0" w:color="auto"/>
                <w:right w:val="none" w:sz="0" w:space="0" w:color="auto"/>
              </w:divBdr>
            </w:div>
            <w:div w:id="2112777467">
              <w:marLeft w:val="0"/>
              <w:marRight w:val="0"/>
              <w:marTop w:val="0"/>
              <w:marBottom w:val="0"/>
              <w:divBdr>
                <w:top w:val="none" w:sz="0" w:space="0" w:color="auto"/>
                <w:left w:val="none" w:sz="0" w:space="0" w:color="auto"/>
                <w:bottom w:val="none" w:sz="0" w:space="0" w:color="auto"/>
                <w:right w:val="none" w:sz="0" w:space="0" w:color="auto"/>
              </w:divBdr>
            </w:div>
            <w:div w:id="2125222277">
              <w:marLeft w:val="0"/>
              <w:marRight w:val="0"/>
              <w:marTop w:val="0"/>
              <w:marBottom w:val="0"/>
              <w:divBdr>
                <w:top w:val="none" w:sz="0" w:space="0" w:color="auto"/>
                <w:left w:val="none" w:sz="0" w:space="0" w:color="auto"/>
                <w:bottom w:val="none" w:sz="0" w:space="0" w:color="auto"/>
                <w:right w:val="none" w:sz="0" w:space="0" w:color="auto"/>
              </w:divBdr>
            </w:div>
            <w:div w:id="2144881181">
              <w:marLeft w:val="0"/>
              <w:marRight w:val="0"/>
              <w:marTop w:val="0"/>
              <w:marBottom w:val="0"/>
              <w:divBdr>
                <w:top w:val="none" w:sz="0" w:space="0" w:color="auto"/>
                <w:left w:val="none" w:sz="0" w:space="0" w:color="auto"/>
                <w:bottom w:val="none" w:sz="0" w:space="0" w:color="auto"/>
                <w:right w:val="none" w:sz="0" w:space="0" w:color="auto"/>
              </w:divBdr>
            </w:div>
          </w:divsChild>
        </w:div>
        <w:div w:id="608703862">
          <w:marLeft w:val="0"/>
          <w:marRight w:val="0"/>
          <w:marTop w:val="0"/>
          <w:marBottom w:val="0"/>
          <w:divBdr>
            <w:top w:val="none" w:sz="0" w:space="0" w:color="auto"/>
            <w:left w:val="none" w:sz="0" w:space="0" w:color="auto"/>
            <w:bottom w:val="none" w:sz="0" w:space="0" w:color="auto"/>
            <w:right w:val="none" w:sz="0" w:space="0" w:color="auto"/>
          </w:divBdr>
          <w:divsChild>
            <w:div w:id="990907487">
              <w:marLeft w:val="0"/>
              <w:marRight w:val="0"/>
              <w:marTop w:val="0"/>
              <w:marBottom w:val="0"/>
              <w:divBdr>
                <w:top w:val="none" w:sz="0" w:space="0" w:color="auto"/>
                <w:left w:val="none" w:sz="0" w:space="0" w:color="auto"/>
                <w:bottom w:val="none" w:sz="0" w:space="0" w:color="auto"/>
                <w:right w:val="none" w:sz="0" w:space="0" w:color="auto"/>
              </w:divBdr>
            </w:div>
          </w:divsChild>
        </w:div>
        <w:div w:id="1184632029">
          <w:marLeft w:val="0"/>
          <w:marRight w:val="0"/>
          <w:marTop w:val="0"/>
          <w:marBottom w:val="0"/>
          <w:divBdr>
            <w:top w:val="none" w:sz="0" w:space="0" w:color="auto"/>
            <w:left w:val="none" w:sz="0" w:space="0" w:color="auto"/>
            <w:bottom w:val="none" w:sz="0" w:space="0" w:color="auto"/>
            <w:right w:val="none" w:sz="0" w:space="0" w:color="auto"/>
          </w:divBdr>
        </w:div>
        <w:div w:id="1185824951">
          <w:marLeft w:val="0"/>
          <w:marRight w:val="0"/>
          <w:marTop w:val="0"/>
          <w:marBottom w:val="0"/>
          <w:divBdr>
            <w:top w:val="none" w:sz="0" w:space="0" w:color="auto"/>
            <w:left w:val="none" w:sz="0" w:space="0" w:color="auto"/>
            <w:bottom w:val="none" w:sz="0" w:space="0" w:color="auto"/>
            <w:right w:val="none" w:sz="0" w:space="0" w:color="auto"/>
          </w:divBdr>
          <w:divsChild>
            <w:div w:id="487597327">
              <w:marLeft w:val="0"/>
              <w:marRight w:val="0"/>
              <w:marTop w:val="0"/>
              <w:marBottom w:val="0"/>
              <w:divBdr>
                <w:top w:val="none" w:sz="0" w:space="0" w:color="auto"/>
                <w:left w:val="none" w:sz="0" w:space="0" w:color="auto"/>
                <w:bottom w:val="none" w:sz="0" w:space="0" w:color="auto"/>
                <w:right w:val="none" w:sz="0" w:space="0" w:color="auto"/>
              </w:divBdr>
            </w:div>
            <w:div w:id="703554532">
              <w:marLeft w:val="0"/>
              <w:marRight w:val="0"/>
              <w:marTop w:val="0"/>
              <w:marBottom w:val="0"/>
              <w:divBdr>
                <w:top w:val="none" w:sz="0" w:space="0" w:color="auto"/>
                <w:left w:val="none" w:sz="0" w:space="0" w:color="auto"/>
                <w:bottom w:val="none" w:sz="0" w:space="0" w:color="auto"/>
                <w:right w:val="none" w:sz="0" w:space="0" w:color="auto"/>
              </w:divBdr>
            </w:div>
            <w:div w:id="766003848">
              <w:marLeft w:val="0"/>
              <w:marRight w:val="0"/>
              <w:marTop w:val="0"/>
              <w:marBottom w:val="0"/>
              <w:divBdr>
                <w:top w:val="none" w:sz="0" w:space="0" w:color="auto"/>
                <w:left w:val="none" w:sz="0" w:space="0" w:color="auto"/>
                <w:bottom w:val="none" w:sz="0" w:space="0" w:color="auto"/>
                <w:right w:val="none" w:sz="0" w:space="0" w:color="auto"/>
              </w:divBdr>
            </w:div>
            <w:div w:id="1136485065">
              <w:marLeft w:val="0"/>
              <w:marRight w:val="0"/>
              <w:marTop w:val="0"/>
              <w:marBottom w:val="0"/>
              <w:divBdr>
                <w:top w:val="none" w:sz="0" w:space="0" w:color="auto"/>
                <w:left w:val="none" w:sz="0" w:space="0" w:color="auto"/>
                <w:bottom w:val="none" w:sz="0" w:space="0" w:color="auto"/>
                <w:right w:val="none" w:sz="0" w:space="0" w:color="auto"/>
              </w:divBdr>
            </w:div>
            <w:div w:id="1311717213">
              <w:marLeft w:val="0"/>
              <w:marRight w:val="0"/>
              <w:marTop w:val="0"/>
              <w:marBottom w:val="0"/>
              <w:divBdr>
                <w:top w:val="none" w:sz="0" w:space="0" w:color="auto"/>
                <w:left w:val="none" w:sz="0" w:space="0" w:color="auto"/>
                <w:bottom w:val="none" w:sz="0" w:space="0" w:color="auto"/>
                <w:right w:val="none" w:sz="0" w:space="0" w:color="auto"/>
              </w:divBdr>
            </w:div>
            <w:div w:id="1502817279">
              <w:marLeft w:val="0"/>
              <w:marRight w:val="0"/>
              <w:marTop w:val="0"/>
              <w:marBottom w:val="0"/>
              <w:divBdr>
                <w:top w:val="none" w:sz="0" w:space="0" w:color="auto"/>
                <w:left w:val="none" w:sz="0" w:space="0" w:color="auto"/>
                <w:bottom w:val="none" w:sz="0" w:space="0" w:color="auto"/>
                <w:right w:val="none" w:sz="0" w:space="0" w:color="auto"/>
              </w:divBdr>
            </w:div>
            <w:div w:id="1514686449">
              <w:marLeft w:val="0"/>
              <w:marRight w:val="0"/>
              <w:marTop w:val="0"/>
              <w:marBottom w:val="0"/>
              <w:divBdr>
                <w:top w:val="none" w:sz="0" w:space="0" w:color="auto"/>
                <w:left w:val="none" w:sz="0" w:space="0" w:color="auto"/>
                <w:bottom w:val="none" w:sz="0" w:space="0" w:color="auto"/>
                <w:right w:val="none" w:sz="0" w:space="0" w:color="auto"/>
              </w:divBdr>
            </w:div>
            <w:div w:id="1771267879">
              <w:marLeft w:val="0"/>
              <w:marRight w:val="0"/>
              <w:marTop w:val="0"/>
              <w:marBottom w:val="0"/>
              <w:divBdr>
                <w:top w:val="none" w:sz="0" w:space="0" w:color="auto"/>
                <w:left w:val="none" w:sz="0" w:space="0" w:color="auto"/>
                <w:bottom w:val="none" w:sz="0" w:space="0" w:color="auto"/>
                <w:right w:val="none" w:sz="0" w:space="0" w:color="auto"/>
              </w:divBdr>
            </w:div>
            <w:div w:id="1900507148">
              <w:marLeft w:val="0"/>
              <w:marRight w:val="0"/>
              <w:marTop w:val="0"/>
              <w:marBottom w:val="0"/>
              <w:divBdr>
                <w:top w:val="none" w:sz="0" w:space="0" w:color="auto"/>
                <w:left w:val="none" w:sz="0" w:space="0" w:color="auto"/>
                <w:bottom w:val="none" w:sz="0" w:space="0" w:color="auto"/>
                <w:right w:val="none" w:sz="0" w:space="0" w:color="auto"/>
              </w:divBdr>
            </w:div>
            <w:div w:id="1942562001">
              <w:marLeft w:val="0"/>
              <w:marRight w:val="0"/>
              <w:marTop w:val="0"/>
              <w:marBottom w:val="0"/>
              <w:divBdr>
                <w:top w:val="none" w:sz="0" w:space="0" w:color="auto"/>
                <w:left w:val="none" w:sz="0" w:space="0" w:color="auto"/>
                <w:bottom w:val="none" w:sz="0" w:space="0" w:color="auto"/>
                <w:right w:val="none" w:sz="0" w:space="0" w:color="auto"/>
              </w:divBdr>
            </w:div>
            <w:div w:id="1943495021">
              <w:marLeft w:val="0"/>
              <w:marRight w:val="0"/>
              <w:marTop w:val="0"/>
              <w:marBottom w:val="0"/>
              <w:divBdr>
                <w:top w:val="none" w:sz="0" w:space="0" w:color="auto"/>
                <w:left w:val="none" w:sz="0" w:space="0" w:color="auto"/>
                <w:bottom w:val="none" w:sz="0" w:space="0" w:color="auto"/>
                <w:right w:val="none" w:sz="0" w:space="0" w:color="auto"/>
              </w:divBdr>
            </w:div>
            <w:div w:id="2041316825">
              <w:marLeft w:val="0"/>
              <w:marRight w:val="0"/>
              <w:marTop w:val="0"/>
              <w:marBottom w:val="0"/>
              <w:divBdr>
                <w:top w:val="none" w:sz="0" w:space="0" w:color="auto"/>
                <w:left w:val="none" w:sz="0" w:space="0" w:color="auto"/>
                <w:bottom w:val="none" w:sz="0" w:space="0" w:color="auto"/>
                <w:right w:val="none" w:sz="0" w:space="0" w:color="auto"/>
              </w:divBdr>
            </w:div>
          </w:divsChild>
        </w:div>
        <w:div w:id="1263103714">
          <w:marLeft w:val="0"/>
          <w:marRight w:val="0"/>
          <w:marTop w:val="0"/>
          <w:marBottom w:val="0"/>
          <w:divBdr>
            <w:top w:val="none" w:sz="0" w:space="0" w:color="auto"/>
            <w:left w:val="none" w:sz="0" w:space="0" w:color="auto"/>
            <w:bottom w:val="none" w:sz="0" w:space="0" w:color="auto"/>
            <w:right w:val="none" w:sz="0" w:space="0" w:color="auto"/>
          </w:divBdr>
          <w:divsChild>
            <w:div w:id="392311826">
              <w:marLeft w:val="0"/>
              <w:marRight w:val="0"/>
              <w:marTop w:val="0"/>
              <w:marBottom w:val="0"/>
              <w:divBdr>
                <w:top w:val="none" w:sz="0" w:space="0" w:color="auto"/>
                <w:left w:val="none" w:sz="0" w:space="0" w:color="auto"/>
                <w:bottom w:val="none" w:sz="0" w:space="0" w:color="auto"/>
                <w:right w:val="none" w:sz="0" w:space="0" w:color="auto"/>
              </w:divBdr>
            </w:div>
            <w:div w:id="756907542">
              <w:marLeft w:val="0"/>
              <w:marRight w:val="0"/>
              <w:marTop w:val="0"/>
              <w:marBottom w:val="0"/>
              <w:divBdr>
                <w:top w:val="none" w:sz="0" w:space="0" w:color="auto"/>
                <w:left w:val="none" w:sz="0" w:space="0" w:color="auto"/>
                <w:bottom w:val="none" w:sz="0" w:space="0" w:color="auto"/>
                <w:right w:val="none" w:sz="0" w:space="0" w:color="auto"/>
              </w:divBdr>
            </w:div>
            <w:div w:id="1158837602">
              <w:marLeft w:val="0"/>
              <w:marRight w:val="0"/>
              <w:marTop w:val="0"/>
              <w:marBottom w:val="0"/>
              <w:divBdr>
                <w:top w:val="none" w:sz="0" w:space="0" w:color="auto"/>
                <w:left w:val="none" w:sz="0" w:space="0" w:color="auto"/>
                <w:bottom w:val="none" w:sz="0" w:space="0" w:color="auto"/>
                <w:right w:val="none" w:sz="0" w:space="0" w:color="auto"/>
              </w:divBdr>
            </w:div>
            <w:div w:id="1671714845">
              <w:marLeft w:val="0"/>
              <w:marRight w:val="0"/>
              <w:marTop w:val="0"/>
              <w:marBottom w:val="0"/>
              <w:divBdr>
                <w:top w:val="none" w:sz="0" w:space="0" w:color="auto"/>
                <w:left w:val="none" w:sz="0" w:space="0" w:color="auto"/>
                <w:bottom w:val="none" w:sz="0" w:space="0" w:color="auto"/>
                <w:right w:val="none" w:sz="0" w:space="0" w:color="auto"/>
              </w:divBdr>
            </w:div>
            <w:div w:id="1802261437">
              <w:marLeft w:val="0"/>
              <w:marRight w:val="0"/>
              <w:marTop w:val="0"/>
              <w:marBottom w:val="0"/>
              <w:divBdr>
                <w:top w:val="none" w:sz="0" w:space="0" w:color="auto"/>
                <w:left w:val="none" w:sz="0" w:space="0" w:color="auto"/>
                <w:bottom w:val="none" w:sz="0" w:space="0" w:color="auto"/>
                <w:right w:val="none" w:sz="0" w:space="0" w:color="auto"/>
              </w:divBdr>
            </w:div>
          </w:divsChild>
        </w:div>
        <w:div w:id="1601252573">
          <w:marLeft w:val="0"/>
          <w:marRight w:val="0"/>
          <w:marTop w:val="0"/>
          <w:marBottom w:val="0"/>
          <w:divBdr>
            <w:top w:val="none" w:sz="0" w:space="0" w:color="auto"/>
            <w:left w:val="none" w:sz="0" w:space="0" w:color="auto"/>
            <w:bottom w:val="none" w:sz="0" w:space="0" w:color="auto"/>
            <w:right w:val="none" w:sz="0" w:space="0" w:color="auto"/>
          </w:divBdr>
        </w:div>
        <w:div w:id="2017422228">
          <w:marLeft w:val="0"/>
          <w:marRight w:val="0"/>
          <w:marTop w:val="0"/>
          <w:marBottom w:val="0"/>
          <w:divBdr>
            <w:top w:val="none" w:sz="0" w:space="0" w:color="auto"/>
            <w:left w:val="none" w:sz="0" w:space="0" w:color="auto"/>
            <w:bottom w:val="none" w:sz="0" w:space="0" w:color="auto"/>
            <w:right w:val="none" w:sz="0" w:space="0" w:color="auto"/>
          </w:divBdr>
        </w:div>
        <w:div w:id="2088914625">
          <w:marLeft w:val="0"/>
          <w:marRight w:val="0"/>
          <w:marTop w:val="0"/>
          <w:marBottom w:val="0"/>
          <w:divBdr>
            <w:top w:val="none" w:sz="0" w:space="0" w:color="auto"/>
            <w:left w:val="none" w:sz="0" w:space="0" w:color="auto"/>
            <w:bottom w:val="none" w:sz="0" w:space="0" w:color="auto"/>
            <w:right w:val="none" w:sz="0" w:space="0" w:color="auto"/>
          </w:divBdr>
        </w:div>
      </w:divsChild>
    </w:div>
    <w:div w:id="20487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app.relateiq.com/r?c=chrome_gmail&amp;url=http%3A%2F%2Fwww.google.com%2Fimgres%3Fimgurl%3Dhttp%3A%2F%2Fwww.wdv.com%2FCancer%2FBreast%2Fimages%2FBSE.gif%26imgrefurl%3Dhttp%3A%2F%2Fwww.wdv.com%2FCancer%2FBreast%2FCBE%2F%26h%3D241%26w%3D360%26tbnid%3DmHvgMZIPEhr5XM%3A%26zoom%3D1%26docid%3D2HU6HnRAhF8TdM%26ei%3D1e8GVdnbE-zjsATvqICoAQ%26tbm%3Disch%26ved%3D0CG4QMyhHMEc&amp;t=AFwhZf0andZO0fXqe63Vm7FQMM8UFsgE-FjxxUGzitePdEjA19wYmoviii8oUnickqaPICbtX_cPdB-0ODybA1k61reWJRwips2fOgVjuGMk6F2jRDkB-f7hLlacfCacv1E9TtLQIPj4"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F287C-04BE-427C-9905-4BA06B389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2082</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Praxis Education</Company>
  <LinksUpToDate>false</LinksUpToDate>
  <CharactersWithSpaces>13923</CharactersWithSpaces>
  <SharedDoc>false</SharedDoc>
  <HLinks>
    <vt:vector size="12" baseType="variant">
      <vt:variant>
        <vt:i4>4522079</vt:i4>
      </vt:variant>
      <vt:variant>
        <vt:i4>3</vt:i4>
      </vt:variant>
      <vt:variant>
        <vt:i4>0</vt:i4>
      </vt:variant>
      <vt:variant>
        <vt:i4>5</vt:i4>
      </vt:variant>
      <vt:variant>
        <vt:lpwstr>http://www.cancer.org/cancer/breastcancerinmen/detailedguide/breast-cancer-in-men-key-statistics</vt:lpwstr>
      </vt:variant>
      <vt:variant>
        <vt:lpwstr/>
      </vt:variant>
      <vt:variant>
        <vt:i4>7864382</vt:i4>
      </vt:variant>
      <vt:variant>
        <vt:i4>0</vt:i4>
      </vt:variant>
      <vt:variant>
        <vt:i4>0</vt:i4>
      </vt:variant>
      <vt:variant>
        <vt:i4>5</vt:i4>
      </vt:variant>
      <vt:variant>
        <vt:lpwstr>http://www.breastcancer.org/symptoms/understand_bc/statistics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Duncan</dc:creator>
  <cp:keywords/>
  <dc:description/>
  <cp:lastModifiedBy>Dennis McGonagle</cp:lastModifiedBy>
  <cp:revision>2</cp:revision>
  <dcterms:created xsi:type="dcterms:W3CDTF">2015-04-06T18:35:00Z</dcterms:created>
  <dcterms:modified xsi:type="dcterms:W3CDTF">2015-04-06T18:35:00Z</dcterms:modified>
</cp:coreProperties>
</file>