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439B" w14:textId="3EC0D3ED" w:rsidR="00F13ED0" w:rsidRDefault="006E270F">
      <w:bookmarkStart w:id="0" w:name="_GoBack"/>
      <w:bookmarkEnd w:id="0"/>
      <w:r w:rsidRPr="00A12A08">
        <w:rPr>
          <w:b/>
          <w:sz w:val="28"/>
        </w:rPr>
        <w:t xml:space="preserve">PI Name: </w:t>
      </w:r>
      <w:r w:rsidRPr="006E270F">
        <w:t>Bradley W. Schmitz, Dr. Luisa A. Ikner, Dr. Charles P. Gerba, and Dr. Ian</w:t>
      </w:r>
      <w:r w:rsidR="008D4F99">
        <w:t xml:space="preserve"> L.</w:t>
      </w:r>
      <w:r w:rsidRPr="006E270F">
        <w:t xml:space="preserve"> Pepper</w:t>
      </w:r>
    </w:p>
    <w:p w14:paraId="67D429DB" w14:textId="38576988" w:rsidR="00D96417" w:rsidRPr="00D96417" w:rsidRDefault="006E270F">
      <w:r w:rsidRPr="00A12A08">
        <w:rPr>
          <w:b/>
          <w:sz w:val="28"/>
        </w:rPr>
        <w:t xml:space="preserve">Environmental </w:t>
      </w:r>
      <w:r w:rsidR="001E5183" w:rsidRPr="00A12A08">
        <w:rPr>
          <w:b/>
          <w:sz w:val="28"/>
        </w:rPr>
        <w:t xml:space="preserve">Science </w:t>
      </w:r>
      <w:r w:rsidRPr="00A12A08">
        <w:rPr>
          <w:b/>
          <w:sz w:val="28"/>
        </w:rPr>
        <w:t xml:space="preserve">Education Title: </w:t>
      </w:r>
      <w:r w:rsidR="00D96417">
        <w:t>Amplifying RNA</w:t>
      </w:r>
      <w:r w:rsidR="001E5183">
        <w:t>-</w:t>
      </w:r>
      <w:r w:rsidR="00D96417">
        <w:t>Based Environmental Microorganisms via Reverse Transcriptase Polymerase Chain Reaction</w:t>
      </w:r>
    </w:p>
    <w:p w14:paraId="7F362C0F" w14:textId="77777777" w:rsidR="006E270F" w:rsidRDefault="006E270F"/>
    <w:p w14:paraId="59E3117F" w14:textId="77777777" w:rsidR="004D2FFC" w:rsidRDefault="004D2FFC" w:rsidP="004D2FFC">
      <w:commentRangeStart w:id="1"/>
      <w:r w:rsidRPr="00A12A08">
        <w:rPr>
          <w:b/>
          <w:sz w:val="28"/>
        </w:rPr>
        <w:t>Overview:</w:t>
      </w:r>
      <w:r>
        <w:t xml:space="preserve"> </w:t>
      </w:r>
      <w:commentRangeEnd w:id="1"/>
      <w:r w:rsidR="002B0DA0">
        <w:rPr>
          <w:rStyle w:val="CommentReference"/>
        </w:rPr>
        <w:commentReference w:id="1"/>
      </w:r>
    </w:p>
    <w:p w14:paraId="30313271" w14:textId="77777777" w:rsidR="00C26576" w:rsidRPr="00C26576" w:rsidRDefault="00C26576" w:rsidP="004D2FFC">
      <w:pPr>
        <w:rPr>
          <w:sz w:val="8"/>
          <w:szCs w:val="8"/>
        </w:rPr>
      </w:pPr>
    </w:p>
    <w:p w14:paraId="0359AF26" w14:textId="77AC5873" w:rsidR="003E634D" w:rsidRDefault="003E634D" w:rsidP="003E634D">
      <w:pPr>
        <w:rPr>
          <w:ins w:id="2" w:author="Bradley Schmitz" w:date="2015-03-18T16:38:00Z"/>
        </w:rPr>
      </w:pPr>
      <w:ins w:id="3" w:author="Bradley Schmitz" w:date="2015-03-18T16:38:00Z">
        <w:r>
          <w:t>Reverse Transcriptase Polymerase Chain Reaction (RT-PCR) involves the same process as conventional PCR, cycling temperature gradients to amplify nucleic acids. However, conventional PCR amplifies deoxyribonucleic acids (DNA), whereas RT-PCR exponentially increases the amount of ribonucleic acids (RNA)</w:t>
        </w:r>
        <w:del w:id="4" w:author="Jacob Roundy" w:date="2015-03-27T15:27:00Z">
          <w:r w:rsidDel="001242D3">
            <w:delText>,</w:delText>
          </w:r>
        </w:del>
        <w:r>
          <w:t xml:space="preserve"> through the formation of complementary DNA (cDNA). </w:t>
        </w:r>
        <w:commentRangeStart w:id="5"/>
        <w:r>
          <w:t>This transforms single</w:t>
        </w:r>
      </w:ins>
      <w:ins w:id="6" w:author="Jacob Roundy" w:date="2015-03-27T15:27:00Z">
        <w:r w:rsidR="001242D3">
          <w:t>-</w:t>
        </w:r>
      </w:ins>
      <w:ins w:id="7" w:author="Bradley Schmitz" w:date="2015-03-18T16:38:00Z">
        <w:del w:id="8" w:author="Jacob Roundy" w:date="2015-03-27T15:27:00Z">
          <w:r w:rsidDel="001242D3">
            <w:delText xml:space="preserve"> </w:delText>
          </w:r>
        </w:del>
        <w:r>
          <w:t>stranded nucleic acids into double</w:t>
        </w:r>
      </w:ins>
      <w:ins w:id="9" w:author="Jacob Roundy" w:date="2015-03-27T15:27:00Z">
        <w:r w:rsidR="001242D3">
          <w:t>-</w:t>
        </w:r>
      </w:ins>
      <w:ins w:id="10" w:author="Bradley Schmitz" w:date="2015-03-18T16:38:00Z">
        <w:del w:id="11" w:author="Jacob Roundy" w:date="2015-03-27T15:27:00Z">
          <w:r w:rsidDel="001242D3">
            <w:delText xml:space="preserve"> </w:delText>
          </w:r>
        </w:del>
        <w:r>
          <w:t>stranded structures, enabling RNA</w:t>
        </w:r>
      </w:ins>
      <w:ins w:id="12" w:author="Jacob Roundy" w:date="2015-03-27T15:28:00Z">
        <w:r w:rsidR="001242D3">
          <w:t>-</w:t>
        </w:r>
      </w:ins>
      <w:ins w:id="13" w:author="Bradley Schmitz" w:date="2015-03-18T16:38:00Z">
        <w:del w:id="14" w:author="Jacob Roundy" w:date="2015-03-27T15:28:00Z">
          <w:r w:rsidDel="001242D3">
            <w:delText xml:space="preserve"> </w:delText>
          </w:r>
        </w:del>
        <w:r>
          <w:t>based organisms found within the environment to be analyzed utilizing methods and technologies</w:t>
        </w:r>
        <w:del w:id="15" w:author="Jacob Roundy" w:date="2015-03-27T15:28:00Z">
          <w:r w:rsidDel="001242D3">
            <w:delText xml:space="preserve"> that are</w:delText>
          </w:r>
        </w:del>
        <w:r>
          <w:t xml:space="preserve"> designed for DNA.</w:t>
        </w:r>
        <w:commentRangeEnd w:id="5"/>
        <w:r>
          <w:rPr>
            <w:rStyle w:val="CommentReference"/>
          </w:rPr>
          <w:commentReference w:id="5"/>
        </w:r>
      </w:ins>
    </w:p>
    <w:p w14:paraId="67473F78" w14:textId="77777777" w:rsidR="00C04394" w:rsidRDefault="00C04394" w:rsidP="003E634D">
      <w:pPr>
        <w:rPr>
          <w:ins w:id="16" w:author="Jacob Roundy" w:date="2015-03-27T15:20:00Z"/>
        </w:rPr>
      </w:pPr>
    </w:p>
    <w:p w14:paraId="22A107B7" w14:textId="438E4B5F" w:rsidR="003E634D" w:rsidDel="00C04394" w:rsidRDefault="003E634D" w:rsidP="003E634D">
      <w:pPr>
        <w:rPr>
          <w:del w:id="17" w:author="Jacob Roundy" w:date="2015-03-27T15:20:00Z"/>
        </w:rPr>
      </w:pPr>
      <w:ins w:id="18" w:author="Bradley Schmitz" w:date="2015-03-18T16:38:00Z">
        <w:del w:id="19" w:author="Jacob Roundy" w:date="2015-03-27T15:20:00Z">
          <w:r w:rsidDel="00C04394">
            <w:tab/>
          </w:r>
        </w:del>
        <w:r>
          <w:t>PCR methodologies rely on double</w:t>
        </w:r>
      </w:ins>
      <w:ins w:id="20" w:author="Jacob Roundy" w:date="2015-03-27T15:30:00Z">
        <w:r w:rsidR="001242D3">
          <w:t>-</w:t>
        </w:r>
      </w:ins>
      <w:ins w:id="21" w:author="Bradley Schmitz" w:date="2015-03-18T16:38:00Z">
        <w:del w:id="22" w:author="Jacob Roundy" w:date="2015-03-27T15:30:00Z">
          <w:r w:rsidDel="001242D3">
            <w:delText xml:space="preserve"> </w:delText>
          </w:r>
        </w:del>
        <w:r>
          <w:t>stranded nucleic acid template</w:t>
        </w:r>
      </w:ins>
      <w:ins w:id="23" w:author="Jacob Roundy" w:date="2015-03-27T15:30:00Z">
        <w:r w:rsidR="001242D3">
          <w:t>s,</w:t>
        </w:r>
      </w:ins>
      <w:ins w:id="24" w:author="Bradley Schmitz" w:date="2015-03-18T16:38:00Z">
        <w:del w:id="25" w:author="Jacob Roundy" w:date="2015-03-27T15:30:00Z">
          <w:r w:rsidDel="001242D3">
            <w:delText>s, therefore,</w:delText>
          </w:r>
        </w:del>
        <w:r>
          <w:t xml:space="preserve"> inhibiting their capabilities to amplify RNA from organisms present in the environment. However, RT-PCR provides a means for single</w:t>
        </w:r>
      </w:ins>
      <w:ins w:id="26" w:author="Jacob Roundy" w:date="2015-03-27T15:31:00Z">
        <w:r w:rsidR="001242D3">
          <w:t>-</w:t>
        </w:r>
      </w:ins>
      <w:ins w:id="27" w:author="Bradley Schmitz" w:date="2015-03-18T16:38:00Z">
        <w:del w:id="28" w:author="Jacob Roundy" w:date="2015-03-27T15:30:00Z">
          <w:r w:rsidDel="001242D3">
            <w:delText xml:space="preserve"> </w:delText>
          </w:r>
        </w:del>
        <w:r>
          <w:t>stranded RNA to be converted into cDNA by specialized enzymes, known as reverse transcriptase. After the double</w:t>
        </w:r>
      </w:ins>
      <w:ins w:id="29" w:author="Jacob Roundy" w:date="2015-03-27T15:31:00Z">
        <w:r w:rsidR="001242D3">
          <w:t>-</w:t>
        </w:r>
      </w:ins>
      <w:ins w:id="30" w:author="Bradley Schmitz" w:date="2015-03-18T16:38:00Z">
        <w:del w:id="31" w:author="Jacob Roundy" w:date="2015-03-27T15:31:00Z">
          <w:r w:rsidDel="001242D3">
            <w:delText xml:space="preserve"> </w:delText>
          </w:r>
        </w:del>
        <w:r>
          <w:t>stranded configuration is amplified, environmental samples can be analyzed</w:t>
        </w:r>
        <w:del w:id="32" w:author="Jacob Roundy" w:date="2015-03-27T15:31:00Z">
          <w:r w:rsidDel="001242D3">
            <w:delText xml:space="preserve"> using</w:delText>
          </w:r>
        </w:del>
        <w:r>
          <w:t xml:space="preserve"> by implementing the new cDNA as the starting template for further downstream assays. </w:t>
        </w:r>
      </w:ins>
    </w:p>
    <w:p w14:paraId="335ACAB7" w14:textId="77777777" w:rsidR="00C04394" w:rsidRDefault="00C04394" w:rsidP="003E634D">
      <w:pPr>
        <w:rPr>
          <w:ins w:id="33" w:author="Jacob Roundy" w:date="2015-03-27T15:20:00Z"/>
        </w:rPr>
      </w:pPr>
    </w:p>
    <w:p w14:paraId="03273C5A" w14:textId="77777777" w:rsidR="00C04394" w:rsidRDefault="003E634D" w:rsidP="003E634D">
      <w:pPr>
        <w:rPr>
          <w:ins w:id="34" w:author="Jacob Roundy" w:date="2015-03-27T15:20:00Z"/>
        </w:rPr>
      </w:pPr>
      <w:ins w:id="35" w:author="Bradley Schmitz" w:date="2015-03-18T16:38:00Z">
        <w:del w:id="36" w:author="Jacob Roundy" w:date="2015-03-27T15:20:00Z">
          <w:r w:rsidDel="00C04394">
            <w:tab/>
          </w:r>
        </w:del>
      </w:ins>
    </w:p>
    <w:p w14:paraId="16B1AB33" w14:textId="75D78164" w:rsidR="003E634D" w:rsidRDefault="003E634D" w:rsidP="003E634D">
      <w:pPr>
        <w:rPr>
          <w:ins w:id="37" w:author="Bradley Schmitz" w:date="2015-03-18T16:38:00Z"/>
        </w:rPr>
      </w:pPr>
      <w:ins w:id="38" w:author="Bradley Schmitz" w:date="2015-03-18T16:38:00Z">
        <w:r>
          <w:t>Many viruses found throughout the environment house RNA as their genomic material, requiring RT-PCR as the pretreatment before further molecular assays. Several RNA</w:t>
        </w:r>
      </w:ins>
      <w:ins w:id="39" w:author="Jacob Roundy" w:date="2015-03-27T15:31:00Z">
        <w:r w:rsidR="001242D3">
          <w:t>-</w:t>
        </w:r>
      </w:ins>
      <w:ins w:id="40" w:author="Bradley Schmitz" w:date="2015-03-18T16:38:00Z">
        <w:del w:id="41" w:author="Jacob Roundy" w:date="2015-03-27T15:31:00Z">
          <w:r w:rsidDel="001242D3">
            <w:delText xml:space="preserve"> </w:delText>
          </w:r>
        </w:del>
        <w:r>
          <w:t xml:space="preserve">based viral pathogens, such as </w:t>
        </w:r>
        <w:r w:rsidRPr="001405F7">
          <w:rPr>
            <w:i/>
          </w:rPr>
          <w:t>Norovirus</w:t>
        </w:r>
        <w:r>
          <w:t>, and indicator organisms, such as Pepper Mild Mottle Virus (PMMoV), do not have culture-based detection methods for quantification. In order to determine the presence and influences of RNA viruses across soil, water, agriculture, etc.</w:t>
        </w:r>
      </w:ins>
      <w:ins w:id="42" w:author="Jacob Roundy" w:date="2015-03-27T15:32:00Z">
        <w:r w:rsidR="001242D3">
          <w:t>,</w:t>
        </w:r>
      </w:ins>
      <w:ins w:id="43" w:author="Bradley Schmitz" w:date="2015-03-18T16:38:00Z">
        <w:r>
          <w:t xml:space="preserve"> molecular assays rely on RT-PCR as a precursor methodology. Without RT-PCR, microbiologists would not be able to assay and research numerous RNA</w:t>
        </w:r>
      </w:ins>
      <w:ins w:id="44" w:author="Jacob Roundy" w:date="2015-03-27T15:32:00Z">
        <w:r w:rsidR="001242D3">
          <w:t>-</w:t>
        </w:r>
      </w:ins>
      <w:ins w:id="45" w:author="Bradley Schmitz" w:date="2015-03-18T16:38:00Z">
        <w:del w:id="46" w:author="Jacob Roundy" w:date="2015-03-27T15:32:00Z">
          <w:r w:rsidDel="001242D3">
            <w:delText xml:space="preserve"> </w:delText>
          </w:r>
        </w:del>
        <w:r>
          <w:t>based viruses that pose risks to human and environmental health.</w:t>
        </w:r>
      </w:ins>
    </w:p>
    <w:p w14:paraId="13B413F2" w14:textId="77777777" w:rsidR="00C04394" w:rsidRDefault="003E634D" w:rsidP="003E634D">
      <w:pPr>
        <w:rPr>
          <w:ins w:id="47" w:author="Jacob Roundy" w:date="2015-03-27T15:20:00Z"/>
        </w:rPr>
      </w:pPr>
      <w:ins w:id="48" w:author="Bradley Schmitz" w:date="2015-03-18T16:38:00Z">
        <w:del w:id="49" w:author="Jacob Roundy" w:date="2015-03-27T15:20:00Z">
          <w:r w:rsidDel="00C04394">
            <w:tab/>
          </w:r>
        </w:del>
      </w:ins>
    </w:p>
    <w:p w14:paraId="39017445" w14:textId="01F00026" w:rsidR="003E634D" w:rsidRDefault="003E634D" w:rsidP="003E634D">
      <w:pPr>
        <w:rPr>
          <w:ins w:id="50" w:author="Bradley Schmitz" w:date="2015-03-18T16:38:00Z"/>
        </w:rPr>
      </w:pPr>
      <w:ins w:id="51" w:author="Bradley Schmitz" w:date="2015-03-18T16:38:00Z">
        <w:r>
          <w:t>RT-PCR can also be employed as a tool to measure microbial activity in the environment, as messenger RNA (mRNA) is the single</w:t>
        </w:r>
      </w:ins>
      <w:ins w:id="52" w:author="Jacob Roundy" w:date="2015-03-27T15:34:00Z">
        <w:r w:rsidR="00E9682F">
          <w:t>-</w:t>
        </w:r>
      </w:ins>
      <w:ins w:id="53" w:author="Bradley Schmitz" w:date="2015-03-18T16:38:00Z">
        <w:del w:id="54" w:author="Jacob Roundy" w:date="2015-03-27T15:34:00Z">
          <w:r w:rsidDel="00E9682F">
            <w:delText xml:space="preserve"> </w:delText>
          </w:r>
        </w:del>
        <w:r>
          <w:t xml:space="preserve">stranded template for protein translation and gene expression. This indicates which genes </w:t>
        </w:r>
      </w:ins>
      <w:ins w:id="55" w:author="Jacob Roundy" w:date="2015-03-27T15:34:00Z">
        <w:r w:rsidR="00E9682F">
          <w:t xml:space="preserve">and </w:t>
        </w:r>
      </w:ins>
      <w:ins w:id="56" w:author="Bradley Schmitz" w:date="2015-03-18T16:38:00Z">
        <w:r>
          <w:t>microbes are synthesizing into proteins within</w:t>
        </w:r>
        <w:del w:id="57" w:author="Jacob Roundy" w:date="2015-03-27T15:34:00Z">
          <w:r w:rsidDel="00E9682F">
            <w:delText xml:space="preserve"> in</w:delText>
          </w:r>
        </w:del>
        <w:r>
          <w:t xml:space="preserve"> the environment in order to perform functions necessary for metabolic pathways and survival. Analyzing gene expression gives clues </w:t>
        </w:r>
      </w:ins>
      <w:ins w:id="58" w:author="Jacob Roundy" w:date="2015-03-27T15:36:00Z">
        <w:r w:rsidR="00E9682F">
          <w:t>to</w:t>
        </w:r>
      </w:ins>
      <w:ins w:id="59" w:author="Bradley Schmitz" w:date="2015-03-18T16:38:00Z">
        <w:del w:id="60" w:author="Jacob Roundy" w:date="2015-03-27T15:36:00Z">
          <w:r w:rsidDel="00E9682F">
            <w:delText>on</w:delText>
          </w:r>
        </w:del>
        <w:r>
          <w:t xml:space="preserve"> what functional characteristics prokaryotes and eukaryotes are using in order to survive within environmental conditions. Community gene expression can give an overall picture of the genes organisms need to adapt to variable conditions. In some cases, gene expression can be utilized to determine which organisms may survive best in harsh conditions and have capabilities for bioremediation in contaminated soil or water. </w:t>
        </w:r>
      </w:ins>
    </w:p>
    <w:p w14:paraId="025C9F3B" w14:textId="77777777" w:rsidR="00C04394" w:rsidRDefault="003E634D" w:rsidP="003E634D">
      <w:pPr>
        <w:rPr>
          <w:ins w:id="61" w:author="Jacob Roundy" w:date="2015-03-27T15:20:00Z"/>
        </w:rPr>
      </w:pPr>
      <w:ins w:id="62" w:author="Bradley Schmitz" w:date="2015-03-18T16:38:00Z">
        <w:del w:id="63" w:author="Jacob Roundy" w:date="2015-03-27T15:20:00Z">
          <w:r w:rsidDel="00C04394">
            <w:tab/>
          </w:r>
        </w:del>
      </w:ins>
    </w:p>
    <w:p w14:paraId="07D647C2" w14:textId="4C64731F" w:rsidR="003E634D" w:rsidRDefault="003E634D" w:rsidP="003E634D">
      <w:pPr>
        <w:rPr>
          <w:ins w:id="64" w:author="Bradley Schmitz" w:date="2015-03-18T16:38:00Z"/>
        </w:rPr>
      </w:pPr>
      <w:ins w:id="65" w:author="Bradley Schmitz" w:date="2015-03-18T16:38:00Z">
        <w:r w:rsidRPr="00EC1B78">
          <w:t>Reverse transcription can be controlled to amplify</w:t>
        </w:r>
        <w:r>
          <w:t xml:space="preserve"> only</w:t>
        </w:r>
        <w:r w:rsidRPr="00EC1B78">
          <w:t xml:space="preserve"> desired products</w:t>
        </w:r>
        <w:r>
          <w:t xml:space="preserve"> or an entire community of</w:t>
        </w:r>
        <w:del w:id="66" w:author="Jacob Roundy" w:date="2015-03-27T15:38:00Z">
          <w:r w:rsidDel="00E9682F">
            <w:delText>f</w:delText>
          </w:r>
        </w:del>
        <w:r>
          <w:t xml:space="preserve"> nucleic acids found within an environmental sample</w:t>
        </w:r>
        <w:r w:rsidRPr="00EC1B78">
          <w:t xml:space="preserve">. </w:t>
        </w:r>
        <w:r>
          <w:t>This is important, as soil and water samples are often saturated with various nucleic acids that are</w:t>
        </w:r>
      </w:ins>
      <w:ins w:id="67" w:author="Jacob Roundy" w:date="2015-03-27T15:38:00Z">
        <w:r w:rsidR="00E9682F">
          <w:t>n’</w:t>
        </w:r>
      </w:ins>
      <w:ins w:id="68" w:author="Bradley Schmitz" w:date="2015-03-18T16:38:00Z">
        <w:del w:id="69" w:author="Jacob Roundy" w:date="2015-03-27T15:38:00Z">
          <w:r w:rsidDel="00E9682F">
            <w:delText xml:space="preserve"> no</w:delText>
          </w:r>
        </w:del>
        <w:r>
          <w:t xml:space="preserve">t desired </w:t>
        </w:r>
        <w:r>
          <w:lastRenderedPageBreak/>
          <w:t xml:space="preserve">for specific environmental analyses. </w:t>
        </w:r>
        <w:r w:rsidRPr="00EC1B78">
          <w:t>Random primers are initiation sequences incorporated into RT-PCR to start amplification of most RNA present. These primers are able to attach to nucleic sequences</w:t>
        </w:r>
      </w:ins>
      <w:ins w:id="70" w:author="Jacob Roundy" w:date="2015-03-27T15:39:00Z">
        <w:r w:rsidR="00E9682F">
          <w:t xml:space="preserve"> </w:t>
        </w:r>
      </w:ins>
      <w:ins w:id="71" w:author="Bradley Schmitz" w:date="2015-03-18T16:38:00Z">
        <w:del w:id="72" w:author="Jacob Roundy" w:date="2015-03-27T15:39:00Z">
          <w:r w:rsidRPr="00EC1B78" w:rsidDel="00E9682F">
            <w:delText xml:space="preserve"> that are </w:delText>
          </w:r>
        </w:del>
        <w:r w:rsidRPr="00EC1B78">
          <w:t>broadly found throughout many types of microbes. This enables the reverse transcriptase enzyme to polymerize the genetic material for numerous microbes, so</w:t>
        </w:r>
        <w:del w:id="73" w:author="Jacob Roundy" w:date="2015-03-27T15:39:00Z">
          <w:r w:rsidRPr="00EC1B78" w:rsidDel="00E9682F">
            <w:delText xml:space="preserve"> that</w:delText>
          </w:r>
        </w:del>
        <w:r w:rsidRPr="00EC1B78">
          <w:t xml:space="preserve"> the sample can be analyzed for multiple organisms and/or their relative abundance in the environment.</w:t>
        </w:r>
        <w:r>
          <w:t xml:space="preserve"> </w:t>
        </w:r>
        <w:r w:rsidRPr="00EC1B78">
          <w:t xml:space="preserve">However, specific primers initiate cDNA amplification for precise sequences found in only </w:t>
        </w:r>
        <w:r>
          <w:t xml:space="preserve">one organism </w:t>
        </w:r>
        <w:del w:id="74" w:author="Jacob Roundy" w:date="2015-03-27T15:39:00Z">
          <w:r w:rsidDel="00E9682F">
            <w:delText xml:space="preserve"> </w:delText>
          </w:r>
        </w:del>
        <w:r>
          <w:t xml:space="preserve">without interfering nucleic acids. This allows an environmental sample to be tested for a predetermined purpose, such as determining whether </w:t>
        </w:r>
        <w:r w:rsidRPr="008C5177">
          <w:rPr>
            <w:i/>
          </w:rPr>
          <w:t>Norovirus</w:t>
        </w:r>
      </w:ins>
      <w:ins w:id="75" w:author="Jacob Roundy" w:date="2015-03-27T15:40:00Z">
        <w:r w:rsidR="00E9682F">
          <w:t>, which can cause gastrointestinal illnesses to a human population,</w:t>
        </w:r>
      </w:ins>
      <w:ins w:id="76" w:author="Bradley Schmitz" w:date="2015-03-18T16:38:00Z">
        <w:r>
          <w:t xml:space="preserve"> is present in water</w:t>
        </w:r>
        <w:del w:id="77" w:author="Jacob Roundy" w:date="2015-03-27T15:40:00Z">
          <w:r w:rsidDel="00E9682F">
            <w:delText xml:space="preserve"> that is causing gastrointestinal illnesses to a human population</w:delText>
          </w:r>
        </w:del>
        <w:r>
          <w:t xml:space="preserve">. </w:t>
        </w:r>
      </w:ins>
    </w:p>
    <w:p w14:paraId="5B180999" w14:textId="5BB6FF37" w:rsidR="008649B6" w:rsidDel="003E634D" w:rsidRDefault="00C26576" w:rsidP="004D2FFC">
      <w:pPr>
        <w:rPr>
          <w:del w:id="78" w:author="Bradley Schmitz" w:date="2015-03-18T16:38:00Z"/>
        </w:rPr>
      </w:pPr>
      <w:del w:id="79" w:author="Bradley Schmitz" w:date="2015-03-18T16:38:00Z">
        <w:r w:rsidDel="003E634D">
          <w:delText>Reverse Transcriptase Polymerase Chain Reaction (RT-PCR) involves the same process as conventional PCR, cycling temperature gradients to amplify nucleic acids. However, conventional PCR amplifies deoxyribonucleic acids (DNA), whereas RT-PCR exponentially increases</w:delText>
        </w:r>
        <w:r w:rsidR="007E1D05" w:rsidDel="003E634D">
          <w:delText xml:space="preserve"> the amount of ribonucleic acids (RNA) through the formation of complementary DNA (cDNA). </w:delText>
        </w:r>
        <w:r w:rsidR="008649B6" w:rsidDel="003E634D">
          <w:delText>This transforms sing</w:delText>
        </w:r>
        <w:r w:rsidR="00C56ADF" w:rsidDel="003E634D">
          <w:delText>le</w:delText>
        </w:r>
        <w:r w:rsidR="00482CEE" w:rsidDel="003E634D">
          <w:delText>-</w:delText>
        </w:r>
        <w:r w:rsidR="00C56ADF" w:rsidDel="003E634D">
          <w:delText>stranded nucleic acids into</w:delText>
        </w:r>
        <w:r w:rsidR="008649B6" w:rsidDel="003E634D">
          <w:delText xml:space="preserve"> double</w:delText>
        </w:r>
        <w:r w:rsidR="00482CEE" w:rsidDel="003E634D">
          <w:delText>-</w:delText>
        </w:r>
        <w:r w:rsidR="008649B6" w:rsidDel="003E634D">
          <w:delText xml:space="preserve">stranded </w:delText>
        </w:r>
        <w:r w:rsidR="00082D58" w:rsidDel="003E634D">
          <w:delText>structure</w:delText>
        </w:r>
        <w:r w:rsidR="0085199F" w:rsidDel="003E634D">
          <w:delText>s</w:delText>
        </w:r>
        <w:r w:rsidR="008649B6" w:rsidDel="003E634D">
          <w:delText xml:space="preserve">, enabling </w:delText>
        </w:r>
        <w:r w:rsidR="00082D58" w:rsidDel="003E634D">
          <w:delText>RNA</w:delText>
        </w:r>
        <w:r w:rsidR="00482CEE" w:rsidDel="003E634D">
          <w:delText>-</w:delText>
        </w:r>
        <w:r w:rsidR="00082D58" w:rsidDel="003E634D">
          <w:delText>based organisms</w:delText>
        </w:r>
        <w:r w:rsidR="007E1D05" w:rsidDel="003E634D">
          <w:delText xml:space="preserve"> to be analyzed utilizing methods and technologies designed for DNA.</w:delText>
        </w:r>
      </w:del>
    </w:p>
    <w:p w14:paraId="69B272E2" w14:textId="1669D6D8" w:rsidR="001E5183" w:rsidDel="003E634D" w:rsidRDefault="001E5183" w:rsidP="004D2FFC">
      <w:pPr>
        <w:rPr>
          <w:del w:id="80" w:author="Bradley Schmitz" w:date="2015-03-18T16:38:00Z"/>
        </w:rPr>
      </w:pPr>
    </w:p>
    <w:p w14:paraId="44C47455" w14:textId="76828BF1" w:rsidR="00B8094F" w:rsidDel="003E634D" w:rsidRDefault="000F19EE" w:rsidP="004D2FFC">
      <w:pPr>
        <w:rPr>
          <w:del w:id="81" w:author="Bradley Schmitz" w:date="2015-03-18T16:38:00Z"/>
        </w:rPr>
      </w:pPr>
      <w:del w:id="82" w:author="Bradley Schmitz" w:date="2015-03-18T16:38:00Z">
        <w:r w:rsidDel="003E634D">
          <w:delText>Conventional, nested, and quantitative PCR</w:delText>
        </w:r>
        <w:r w:rsidR="008649B6" w:rsidDel="003E634D">
          <w:delText xml:space="preserve"> (qPCR)</w:delText>
        </w:r>
        <w:r w:rsidDel="003E634D">
          <w:delText xml:space="preserve"> methodologies rely on double</w:delText>
        </w:r>
        <w:r w:rsidR="00482CEE" w:rsidDel="003E634D">
          <w:delText>-</w:delText>
        </w:r>
        <w:r w:rsidDel="003E634D">
          <w:delText>stranded nucleic acid templates</w:delText>
        </w:r>
        <w:r w:rsidR="008A4A99" w:rsidDel="003E634D">
          <w:delText>,</w:delText>
        </w:r>
        <w:r w:rsidDel="003E634D">
          <w:delText xml:space="preserve"> therefore, inhibiting their capabilities to amplify </w:delText>
        </w:r>
        <w:r w:rsidR="008649B6" w:rsidDel="003E634D">
          <w:delText xml:space="preserve">RNA </w:delText>
        </w:r>
        <w:r w:rsidDel="003E634D">
          <w:delText xml:space="preserve">present in the environment. </w:delText>
        </w:r>
        <w:r w:rsidR="00082D58" w:rsidDel="003E634D">
          <w:delText xml:space="preserve">However, </w:delText>
        </w:r>
        <w:r w:rsidDel="003E634D">
          <w:delText>RT-PCR provides a means for single</w:delText>
        </w:r>
        <w:r w:rsidR="00482CEE" w:rsidDel="003E634D">
          <w:delText>-</w:delText>
        </w:r>
        <w:r w:rsidDel="003E634D">
          <w:delText>stranded RNA and mRNA</w:delText>
        </w:r>
        <w:r w:rsidR="00B8094F" w:rsidDel="003E634D">
          <w:delText xml:space="preserve"> structures</w:delText>
        </w:r>
        <w:r w:rsidDel="003E634D">
          <w:delText xml:space="preserve"> to be converted </w:delText>
        </w:r>
        <w:r w:rsidR="00C56ADF" w:rsidDel="003E634D">
          <w:delText xml:space="preserve">by </w:delText>
        </w:r>
        <w:r w:rsidR="00B8094F" w:rsidDel="003E634D">
          <w:delText>specialized</w:delText>
        </w:r>
        <w:r w:rsidR="00082D58" w:rsidDel="003E634D">
          <w:delText xml:space="preserve"> enzymes, known as reverse </w:delText>
        </w:r>
        <w:r w:rsidR="0085199F" w:rsidDel="003E634D">
          <w:delText>transcriptase</w:delText>
        </w:r>
        <w:r w:rsidR="00082D58" w:rsidDel="003E634D">
          <w:delText>, that reverse transcribe RNA into cDNA</w:delText>
        </w:r>
        <w:r w:rsidR="007B495C" w:rsidDel="003E634D">
          <w:delText xml:space="preserve"> (</w:delText>
        </w:r>
        <w:r w:rsidR="007B495C" w:rsidDel="003E634D">
          <w:rPr>
            <w:b/>
          </w:rPr>
          <w:delText>Figure 1</w:delText>
        </w:r>
        <w:r w:rsidR="007B495C" w:rsidDel="003E634D">
          <w:delText>)</w:delText>
        </w:r>
        <w:r w:rsidR="00082D58" w:rsidDel="003E634D">
          <w:delText>. After the double</w:delText>
        </w:r>
        <w:r w:rsidR="00482CEE" w:rsidDel="003E634D">
          <w:delText>-s</w:delText>
        </w:r>
        <w:r w:rsidR="00082D58" w:rsidDel="003E634D">
          <w:delText xml:space="preserve">tranded configuration </w:delText>
        </w:r>
        <w:r w:rsidR="00F52FA3" w:rsidDel="003E634D">
          <w:delText xml:space="preserve">is amplified, the nucleic acid </w:delText>
        </w:r>
        <w:r w:rsidR="00082D58" w:rsidDel="003E634D">
          <w:delText xml:space="preserve">can be implemented </w:delText>
        </w:r>
        <w:r w:rsidR="00F52FA3" w:rsidDel="003E634D">
          <w:delText xml:space="preserve">as the starting template </w:delText>
        </w:r>
        <w:r w:rsidR="00082D58" w:rsidDel="003E634D">
          <w:delText xml:space="preserve">into further downstream assays. </w:delText>
        </w:r>
      </w:del>
    </w:p>
    <w:p w14:paraId="13CA3C14" w14:textId="093F88B7" w:rsidR="001E5183" w:rsidDel="003E634D" w:rsidRDefault="001E5183" w:rsidP="004D2FFC">
      <w:pPr>
        <w:rPr>
          <w:del w:id="83" w:author="Bradley Schmitz" w:date="2015-03-18T16:38:00Z"/>
        </w:rPr>
      </w:pPr>
    </w:p>
    <w:p w14:paraId="487ED92A" w14:textId="11978EFA" w:rsidR="00AE039C" w:rsidDel="003E634D" w:rsidRDefault="00F52FA3" w:rsidP="004D2FFC">
      <w:pPr>
        <w:rPr>
          <w:del w:id="84" w:author="Bradley Schmitz" w:date="2015-03-18T16:38:00Z"/>
        </w:rPr>
      </w:pPr>
      <w:del w:id="85" w:author="Bradley Schmitz" w:date="2015-03-18T16:38:00Z">
        <w:r w:rsidDel="003E634D">
          <w:delText xml:space="preserve">Many viruses house RNA as their genomic material, </w:delText>
        </w:r>
        <w:r w:rsidR="00652518" w:rsidDel="003E634D">
          <w:delText xml:space="preserve">requiring RT-PCR as the pretreatment before </w:delText>
        </w:r>
        <w:r w:rsidR="00A77C65" w:rsidDel="003E634D">
          <w:delText xml:space="preserve">further </w:delText>
        </w:r>
        <w:r w:rsidR="00652518" w:rsidDel="003E634D">
          <w:delText xml:space="preserve">molecular assays. </w:delText>
        </w:r>
        <w:r w:rsidR="001405F7" w:rsidDel="003E634D">
          <w:delText>Several RNA</w:delText>
        </w:r>
        <w:r w:rsidR="00502F9F" w:rsidDel="003E634D">
          <w:delText>-</w:delText>
        </w:r>
        <w:r w:rsidR="001405F7" w:rsidDel="003E634D">
          <w:delText>based</w:delText>
        </w:r>
        <w:r w:rsidR="00A77C65" w:rsidDel="003E634D">
          <w:delText xml:space="preserve"> viral pathogen</w:delText>
        </w:r>
        <w:r w:rsidR="001405F7" w:rsidDel="003E634D">
          <w:delText xml:space="preserve">s, such as </w:delText>
        </w:r>
        <w:r w:rsidR="001405F7" w:rsidRPr="001405F7" w:rsidDel="003E634D">
          <w:rPr>
            <w:i/>
          </w:rPr>
          <w:delText>Norovirus</w:delText>
        </w:r>
        <w:r w:rsidR="001405F7" w:rsidDel="003E634D">
          <w:delText>,</w:delText>
        </w:r>
        <w:r w:rsidR="00A77C65" w:rsidDel="003E634D">
          <w:delText xml:space="preserve"> </w:delText>
        </w:r>
        <w:r w:rsidR="001405F7" w:rsidDel="003E634D">
          <w:delText>and indicator organisms, such as Pepper Mild Mottle Virus (PMMoV), do not have</w:delText>
        </w:r>
        <w:r w:rsidR="00A77C65" w:rsidDel="003E634D">
          <w:delText xml:space="preserve"> culture-based detection method</w:delText>
        </w:r>
        <w:r w:rsidR="001405F7" w:rsidDel="003E634D">
          <w:delText>s</w:delText>
        </w:r>
        <w:r w:rsidR="00A77C65" w:rsidDel="003E634D">
          <w:delText xml:space="preserve"> for quantification. Therefore, assays </w:delText>
        </w:r>
        <w:r w:rsidR="001405F7" w:rsidDel="003E634D">
          <w:delText>for these viruses rely</w:delText>
        </w:r>
        <w:r w:rsidR="00A77C65" w:rsidDel="003E634D">
          <w:delText xml:space="preserve"> </w:delText>
        </w:r>
        <w:r w:rsidR="0070572E" w:rsidDel="003E634D">
          <w:delText xml:space="preserve">on </w:delText>
        </w:r>
        <w:r w:rsidR="001405F7" w:rsidDel="003E634D">
          <w:delText xml:space="preserve">RT-PCR as a precursor to </w:delText>
        </w:r>
        <w:r w:rsidR="000B2EEB" w:rsidDel="003E634D">
          <w:delText xml:space="preserve">PCR or </w:delText>
        </w:r>
        <w:r w:rsidR="001405F7" w:rsidDel="003E634D">
          <w:delText>qPCR for the</w:delText>
        </w:r>
        <w:r w:rsidR="0070572E" w:rsidDel="003E634D">
          <w:delText>ir</w:delText>
        </w:r>
        <w:r w:rsidR="001405F7" w:rsidDel="003E634D">
          <w:delText xml:space="preserve"> </w:delText>
        </w:r>
        <w:r w:rsidR="000B2EEB" w:rsidDel="003E634D">
          <w:delText xml:space="preserve">detection and </w:delText>
        </w:r>
        <w:r w:rsidR="0070572E" w:rsidDel="003E634D">
          <w:delText>enumeration in the environment</w:delText>
        </w:r>
        <w:r w:rsidR="00A77C65" w:rsidDel="003E634D">
          <w:delText>.</w:delText>
        </w:r>
        <w:r w:rsidR="00502F9F" w:rsidDel="003E634D">
          <w:delText xml:space="preserve"> </w:delText>
        </w:r>
        <w:r w:rsidR="000B2EEB" w:rsidDel="003E634D">
          <w:delText>Without RT-PCR, microbiologists would not be able to assay and research numerous RNA</w:delText>
        </w:r>
        <w:r w:rsidR="00502F9F" w:rsidDel="003E634D">
          <w:delText>-</w:delText>
        </w:r>
        <w:r w:rsidR="0070572E" w:rsidDel="003E634D">
          <w:delText>based viruses that pose risks to</w:delText>
        </w:r>
        <w:r w:rsidR="000B2EEB" w:rsidDel="003E634D">
          <w:delText xml:space="preserve"> human and environmental health.</w:delText>
        </w:r>
      </w:del>
    </w:p>
    <w:p w14:paraId="5E8693B9" w14:textId="7E54D220" w:rsidR="001E5183" w:rsidDel="003E634D" w:rsidRDefault="001E5183" w:rsidP="004D2FFC">
      <w:pPr>
        <w:rPr>
          <w:del w:id="86" w:author="Bradley Schmitz" w:date="2015-03-18T16:38:00Z"/>
        </w:rPr>
      </w:pPr>
    </w:p>
    <w:p w14:paraId="36A5387D" w14:textId="32EB23B3" w:rsidR="00B8094F" w:rsidDel="003E634D" w:rsidRDefault="00123594" w:rsidP="004D2FFC">
      <w:pPr>
        <w:rPr>
          <w:del w:id="87" w:author="Bradley Schmitz" w:date="2015-03-18T16:38:00Z"/>
        </w:rPr>
      </w:pPr>
      <w:del w:id="88" w:author="Bradley Schmitz" w:date="2015-03-18T16:38:00Z">
        <w:r w:rsidDel="003E634D">
          <w:delText>RT-PCR can also be employed as a too</w:delText>
        </w:r>
        <w:r w:rsidR="00B153A0" w:rsidDel="003E634D">
          <w:delText>l to measure microbial activity,</w:delText>
        </w:r>
        <w:r w:rsidDel="003E634D">
          <w:delText xml:space="preserve"> as messenger RNA (mRNA) is the single</w:delText>
        </w:r>
        <w:r w:rsidR="00502F9F" w:rsidDel="003E634D">
          <w:delText>-</w:delText>
        </w:r>
        <w:r w:rsidDel="003E634D">
          <w:delText xml:space="preserve">stranded template for protein translation. </w:delText>
        </w:r>
        <w:r w:rsidR="00B8343E" w:rsidDel="003E634D">
          <w:delText>Whole community activity</w:delText>
        </w:r>
        <w:r w:rsidR="00B5482E" w:rsidDel="003E634D">
          <w:delText xml:space="preserve"> </w:delText>
        </w:r>
        <w:r w:rsidR="00B8343E" w:rsidDel="003E634D">
          <w:delText>can be analyzed using a fusion primer during RT-PCR, which generate</w:delText>
        </w:r>
        <w:r w:rsidR="00502F9F" w:rsidDel="003E634D">
          <w:delText>s</w:delText>
        </w:r>
        <w:r w:rsidR="00B8343E" w:rsidDel="003E634D">
          <w:delText xml:space="preserve"> cDNA from mRNA</w:delText>
        </w:r>
        <w:r w:rsidR="00502F9F" w:rsidDel="003E634D">
          <w:delText xml:space="preserve"> that</w:delText>
        </w:r>
        <w:r w:rsidR="00B8343E" w:rsidDel="003E634D">
          <w:delText xml:space="preserve"> can be used in further assays to </w:delText>
        </w:r>
        <w:r w:rsidR="00357055" w:rsidDel="003E634D">
          <w:delText>determine</w:delText>
        </w:r>
        <w:r w:rsidR="00B153A0" w:rsidDel="003E634D">
          <w:delText xml:space="preserve"> the</w:delText>
        </w:r>
        <w:r w:rsidR="00357055" w:rsidDel="003E634D">
          <w:delText xml:space="preserve"> gene expression</w:delText>
        </w:r>
        <w:r w:rsidR="00B153A0" w:rsidDel="003E634D">
          <w:delText>s</w:delText>
        </w:r>
        <w:r w:rsidR="00357055" w:rsidDel="003E634D">
          <w:delText xml:space="preserve"> within an environment</w:delText>
        </w:r>
        <w:r w:rsidR="00681881" w:rsidDel="003E634D">
          <w:delText>al sample. This indicates which genes</w:delText>
        </w:r>
        <w:r w:rsidR="00502F9F" w:rsidDel="003E634D">
          <w:delText xml:space="preserve"> and</w:delText>
        </w:r>
        <w:r w:rsidR="00681881" w:rsidDel="003E634D">
          <w:delText xml:space="preserve"> microbes are synthesizing into proteins within the environment in order to perform functions necessary for metabolic pathways and survival.</w:delText>
        </w:r>
      </w:del>
    </w:p>
    <w:p w14:paraId="71FE9BC5" w14:textId="01C5581B" w:rsidR="001E5183" w:rsidDel="003E634D" w:rsidRDefault="001E5183" w:rsidP="004D2FFC">
      <w:pPr>
        <w:rPr>
          <w:del w:id="89" w:author="Bradley Schmitz" w:date="2015-03-18T16:38:00Z"/>
        </w:rPr>
      </w:pPr>
    </w:p>
    <w:p w14:paraId="5A0BED76" w14:textId="2CE9D8F8" w:rsidR="00BB1787" w:rsidRPr="00EC1B78" w:rsidDel="003E634D" w:rsidRDefault="00BB1787" w:rsidP="004D2FFC">
      <w:pPr>
        <w:rPr>
          <w:del w:id="90" w:author="Bradley Schmitz" w:date="2015-03-18T16:38:00Z"/>
        </w:rPr>
      </w:pPr>
      <w:del w:id="91" w:author="Bradley Schmitz" w:date="2015-03-18T16:38:00Z">
        <w:r w:rsidRPr="00EC1B78" w:rsidDel="003E634D">
          <w:delText xml:space="preserve">Reverse transcription can be controlled to amplify desired nucleic acid products. </w:delText>
        </w:r>
        <w:r w:rsidR="008A2732" w:rsidRPr="00EC1B78" w:rsidDel="003E634D">
          <w:delText>Random p</w:delText>
        </w:r>
        <w:r w:rsidRPr="00EC1B78" w:rsidDel="003E634D">
          <w:delText xml:space="preserve">rimers are initiation sequences </w:delText>
        </w:r>
        <w:r w:rsidR="001110DB" w:rsidRPr="00EC1B78" w:rsidDel="003E634D">
          <w:delText>incorporated into RT-PCR</w:delText>
        </w:r>
        <w:r w:rsidRPr="00EC1B78" w:rsidDel="003E634D">
          <w:delText xml:space="preserve"> to start amplification of </w:delText>
        </w:r>
        <w:r w:rsidR="00095AE4" w:rsidRPr="00EC1B78" w:rsidDel="003E634D">
          <w:delText>most</w:delText>
        </w:r>
        <w:r w:rsidRPr="00EC1B78" w:rsidDel="003E634D">
          <w:delText xml:space="preserve"> RNA present. These primers are able to attach</w:delText>
        </w:r>
        <w:r w:rsidR="006028C0" w:rsidRPr="00EC1B78" w:rsidDel="003E634D">
          <w:delText xml:space="preserve"> to</w:delText>
        </w:r>
        <w:r w:rsidRPr="00EC1B78" w:rsidDel="003E634D">
          <w:delText xml:space="preserve"> nucleic sequences that are broadly found </w:delText>
        </w:r>
        <w:r w:rsidRPr="00EC1B78" w:rsidDel="003E634D">
          <w:lastRenderedPageBreak/>
          <w:delText xml:space="preserve">throughout many types of microbes. This enables the reverse transcriptase enzyme to polymerize </w:delText>
        </w:r>
        <w:r w:rsidR="00095AE4" w:rsidRPr="00EC1B78" w:rsidDel="003E634D">
          <w:delText>the genetic material for numerous microbes, so</w:delText>
        </w:r>
        <w:r w:rsidR="00EC1B78" w:rsidRPr="00EC1B78" w:rsidDel="003E634D">
          <w:delText xml:space="preserve"> the sample can be analyzed for multiple organisms and/or their relative abundance in the environment.</w:delText>
        </w:r>
      </w:del>
    </w:p>
    <w:p w14:paraId="65EE0FB1" w14:textId="22356B9A" w:rsidR="001E5183" w:rsidDel="003E634D" w:rsidRDefault="001E5183" w:rsidP="004D2FFC">
      <w:pPr>
        <w:rPr>
          <w:del w:id="92" w:author="Bradley Schmitz" w:date="2015-03-18T16:38:00Z"/>
        </w:rPr>
      </w:pPr>
    </w:p>
    <w:p w14:paraId="3A1C4718" w14:textId="028A011F" w:rsidR="00294DC2" w:rsidDel="003E634D" w:rsidRDefault="00EC1B78" w:rsidP="004D2FFC">
      <w:pPr>
        <w:rPr>
          <w:del w:id="93" w:author="Bradley Schmitz" w:date="2015-03-18T16:38:00Z"/>
        </w:rPr>
      </w:pPr>
      <w:del w:id="94" w:author="Bradley Schmitz" w:date="2015-03-18T16:38:00Z">
        <w:r w:rsidRPr="00EC1B78" w:rsidDel="003E634D">
          <w:delText xml:space="preserve">However, specific primers initiate cDNA amplification for precise sequences found in only </w:delText>
        </w:r>
        <w:r w:rsidDel="003E634D">
          <w:delText xml:space="preserve">one or a </w:delText>
        </w:r>
        <w:r w:rsidRPr="00EC1B78" w:rsidDel="003E634D">
          <w:delText xml:space="preserve">few microbes. This allows </w:delText>
        </w:r>
        <w:r w:rsidDel="003E634D">
          <w:delText>singular analysis without interfering nucleic acids.</w:delText>
        </w:r>
      </w:del>
    </w:p>
    <w:p w14:paraId="3FAC156C" w14:textId="77777777" w:rsidR="001D3B00" w:rsidRDefault="001D3B00" w:rsidP="004D2FFC">
      <w:pPr>
        <w:rPr>
          <w:b/>
        </w:rPr>
      </w:pPr>
    </w:p>
    <w:p w14:paraId="74E421ED" w14:textId="14FEBBCD" w:rsidR="0092334B" w:rsidRDefault="004D2FFC" w:rsidP="004D2FFC">
      <w:r w:rsidRPr="00A12A08">
        <w:rPr>
          <w:b/>
          <w:sz w:val="28"/>
        </w:rPr>
        <w:t>Procedure:</w:t>
      </w:r>
      <w:r>
        <w:t xml:space="preserve"> </w:t>
      </w:r>
    </w:p>
    <w:p w14:paraId="0B776E0F" w14:textId="77777777" w:rsidR="00DA2880" w:rsidRPr="00DA2880" w:rsidRDefault="00DA2880" w:rsidP="004D2FFC">
      <w:pPr>
        <w:rPr>
          <w:sz w:val="16"/>
          <w:szCs w:val="16"/>
        </w:rPr>
      </w:pPr>
    </w:p>
    <w:p w14:paraId="1BE2FE86" w14:textId="44A14D98" w:rsidR="0092334B" w:rsidRPr="00303CA7" w:rsidRDefault="0092334B" w:rsidP="00A12A08">
      <w:pPr>
        <w:pStyle w:val="ListParagraph"/>
        <w:numPr>
          <w:ilvl w:val="0"/>
          <w:numId w:val="32"/>
        </w:numPr>
        <w:rPr>
          <w:highlight w:val="yellow"/>
        </w:rPr>
      </w:pPr>
      <w:r w:rsidRPr="00303CA7">
        <w:rPr>
          <w:highlight w:val="yellow"/>
        </w:rPr>
        <w:t>Sample Collection</w:t>
      </w:r>
      <w:ins w:id="95" w:author="Jacob Roundy" w:date="2015-03-27T15:40:00Z">
        <w:r w:rsidR="00E9682F" w:rsidRPr="00303CA7">
          <w:rPr>
            <w:highlight w:val="yellow"/>
          </w:rPr>
          <w:t>.</w:t>
        </w:r>
      </w:ins>
    </w:p>
    <w:p w14:paraId="7450E417" w14:textId="77777777" w:rsidR="00B10A91" w:rsidRPr="00303CA7" w:rsidRDefault="00B10A91" w:rsidP="00A12A08">
      <w:pPr>
        <w:pStyle w:val="ListParagraph"/>
        <w:ind w:left="792"/>
        <w:rPr>
          <w:highlight w:val="yellow"/>
        </w:rPr>
      </w:pPr>
    </w:p>
    <w:p w14:paraId="2FF57356" w14:textId="4176F368" w:rsidR="003E634D" w:rsidRPr="00303CA7" w:rsidRDefault="00082371" w:rsidP="00820908">
      <w:pPr>
        <w:pStyle w:val="ListParagraph"/>
        <w:numPr>
          <w:ilvl w:val="1"/>
          <w:numId w:val="32"/>
        </w:numPr>
        <w:rPr>
          <w:ins w:id="96" w:author="Bradley Schmitz" w:date="2015-03-18T16:39:00Z"/>
          <w:highlight w:val="yellow"/>
        </w:rPr>
      </w:pPr>
      <w:ins w:id="97" w:author="Jacob Roundy" w:date="2015-03-27T15:49:00Z">
        <w:r w:rsidRPr="00303CA7">
          <w:rPr>
            <w:highlight w:val="yellow"/>
          </w:rPr>
          <w:t>Collect a s</w:t>
        </w:r>
      </w:ins>
      <w:ins w:id="98" w:author="Bradley Schmitz" w:date="2015-03-18T16:39:00Z">
        <w:del w:id="99" w:author="Jacob Roundy" w:date="2015-03-27T15:49:00Z">
          <w:r w:rsidR="003E634D" w:rsidRPr="00303CA7" w:rsidDel="00082371">
            <w:rPr>
              <w:highlight w:val="yellow"/>
            </w:rPr>
            <w:delText>S</w:delText>
          </w:r>
        </w:del>
        <w:r w:rsidR="003E634D" w:rsidRPr="00303CA7">
          <w:rPr>
            <w:highlight w:val="yellow"/>
          </w:rPr>
          <w:t xml:space="preserve">oil </w:t>
        </w:r>
      </w:ins>
      <w:ins w:id="100" w:author="Jacob Roundy" w:date="2015-03-27T15:49:00Z">
        <w:r w:rsidRPr="00303CA7">
          <w:rPr>
            <w:highlight w:val="yellow"/>
          </w:rPr>
          <w:t>s</w:t>
        </w:r>
      </w:ins>
      <w:ins w:id="101" w:author="Bradley Schmitz" w:date="2015-03-18T16:39:00Z">
        <w:del w:id="102" w:author="Jacob Roundy" w:date="2015-03-27T15:49:00Z">
          <w:r w:rsidR="003E634D" w:rsidRPr="00303CA7" w:rsidDel="00082371">
            <w:rPr>
              <w:highlight w:val="yellow"/>
            </w:rPr>
            <w:delText>S</w:delText>
          </w:r>
        </w:del>
        <w:r w:rsidR="003E634D" w:rsidRPr="00303CA7">
          <w:rPr>
            <w:highlight w:val="yellow"/>
          </w:rPr>
          <w:t>ample</w:t>
        </w:r>
      </w:ins>
      <w:ins w:id="103" w:author="Jacob Roundy" w:date="2015-03-27T15:40:00Z">
        <w:r w:rsidR="00E9682F" w:rsidRPr="00303CA7">
          <w:rPr>
            <w:highlight w:val="yellow"/>
          </w:rPr>
          <w:t>.</w:t>
        </w:r>
      </w:ins>
    </w:p>
    <w:p w14:paraId="6320D0C2" w14:textId="77777777" w:rsidR="003640D7" w:rsidRPr="00303CA7" w:rsidRDefault="003640D7" w:rsidP="00820908">
      <w:pPr>
        <w:pStyle w:val="ListParagraph"/>
        <w:ind w:left="1224"/>
        <w:rPr>
          <w:highlight w:val="yellow"/>
        </w:rPr>
      </w:pPr>
    </w:p>
    <w:p w14:paraId="73896A1F" w14:textId="5D59BFEC" w:rsidR="003E634D" w:rsidRPr="00303CA7" w:rsidRDefault="00082371" w:rsidP="00820908">
      <w:pPr>
        <w:pStyle w:val="ListParagraph"/>
        <w:numPr>
          <w:ilvl w:val="2"/>
          <w:numId w:val="32"/>
        </w:numPr>
        <w:rPr>
          <w:ins w:id="104" w:author="Bradley Schmitz" w:date="2015-03-18T16:39:00Z"/>
          <w:highlight w:val="yellow"/>
        </w:rPr>
      </w:pPr>
      <w:ins w:id="105" w:author="Jacob Roundy" w:date="2015-03-27T15:42:00Z">
        <w:r w:rsidRPr="00303CA7">
          <w:rPr>
            <w:highlight w:val="yellow"/>
          </w:rPr>
          <w:t xml:space="preserve">Find a </w:t>
        </w:r>
      </w:ins>
      <w:ins w:id="106" w:author="Bradley Schmitz" w:date="2015-03-18T16:39:00Z">
        <w:del w:id="107" w:author="Jacob Roundy" w:date="2015-03-27T15:42:00Z">
          <w:r w:rsidR="003E634D" w:rsidRPr="00303CA7" w:rsidDel="00082371">
            <w:rPr>
              <w:highlight w:val="yellow"/>
            </w:rPr>
            <w:delText>S</w:delText>
          </w:r>
        </w:del>
      </w:ins>
      <w:ins w:id="108" w:author="Jacob Roundy" w:date="2015-03-27T15:42:00Z">
        <w:r w:rsidRPr="00303CA7">
          <w:rPr>
            <w:highlight w:val="yellow"/>
          </w:rPr>
          <w:t>s</w:t>
        </w:r>
      </w:ins>
      <w:ins w:id="109" w:author="Bradley Schmitz" w:date="2015-03-18T16:39:00Z">
        <w:r w:rsidR="003E634D" w:rsidRPr="00303CA7">
          <w:rPr>
            <w:highlight w:val="yellow"/>
          </w:rPr>
          <w:t xml:space="preserve">ample location </w:t>
        </w:r>
        <w:del w:id="110" w:author="Jacob Roundy" w:date="2015-03-27T15:42:00Z">
          <w:r w:rsidR="003E634D" w:rsidRPr="00303CA7" w:rsidDel="00082371">
            <w:rPr>
              <w:highlight w:val="yellow"/>
            </w:rPr>
            <w:delText xml:space="preserve">is found </w:delText>
          </w:r>
        </w:del>
        <w:r w:rsidR="003E634D" w:rsidRPr="00303CA7">
          <w:rPr>
            <w:highlight w:val="yellow"/>
          </w:rPr>
          <w:t>via GPS, coordinates, or sight.</w:t>
        </w:r>
      </w:ins>
    </w:p>
    <w:p w14:paraId="7CF57FFC" w14:textId="77777777" w:rsidR="003640D7" w:rsidRPr="00303CA7" w:rsidRDefault="003640D7" w:rsidP="00820908">
      <w:pPr>
        <w:pStyle w:val="ListParagraph"/>
        <w:ind w:left="1224"/>
        <w:rPr>
          <w:ins w:id="111" w:author="Jacob Roundy" w:date="2015-03-27T15:15:00Z"/>
          <w:highlight w:val="yellow"/>
        </w:rPr>
      </w:pPr>
    </w:p>
    <w:p w14:paraId="36D9561D" w14:textId="357B1AC5" w:rsidR="003E634D" w:rsidRPr="00303CA7" w:rsidRDefault="00082371" w:rsidP="00820908">
      <w:pPr>
        <w:pStyle w:val="ListParagraph"/>
        <w:numPr>
          <w:ilvl w:val="2"/>
          <w:numId w:val="32"/>
        </w:numPr>
        <w:rPr>
          <w:ins w:id="112" w:author="Bradley Schmitz" w:date="2015-03-18T16:39:00Z"/>
          <w:highlight w:val="yellow"/>
        </w:rPr>
      </w:pPr>
      <w:ins w:id="113" w:author="Jacob Roundy" w:date="2015-03-27T15:42:00Z">
        <w:r w:rsidRPr="00303CA7">
          <w:rPr>
            <w:highlight w:val="yellow"/>
          </w:rPr>
          <w:t xml:space="preserve">Push and twist a </w:t>
        </w:r>
      </w:ins>
      <w:ins w:id="114" w:author="Bradley Schmitz" w:date="2015-03-18T16:39:00Z">
        <w:del w:id="115" w:author="Jacob Roundy" w:date="2015-03-27T15:42:00Z">
          <w:r w:rsidR="003E634D" w:rsidRPr="00303CA7" w:rsidDel="00082371">
            <w:rPr>
              <w:highlight w:val="yellow"/>
            </w:rPr>
            <w:delText>H</w:delText>
          </w:r>
        </w:del>
      </w:ins>
      <w:ins w:id="116" w:author="Jacob Roundy" w:date="2015-03-27T15:42:00Z">
        <w:r w:rsidRPr="00303CA7">
          <w:rPr>
            <w:highlight w:val="yellow"/>
          </w:rPr>
          <w:t>h</w:t>
        </w:r>
      </w:ins>
      <w:ins w:id="117" w:author="Bradley Schmitz" w:date="2015-03-18T16:39:00Z">
        <w:r w:rsidR="003E634D" w:rsidRPr="00303CA7">
          <w:rPr>
            <w:highlight w:val="yellow"/>
          </w:rPr>
          <w:t xml:space="preserve">and auger </w:t>
        </w:r>
        <w:del w:id="118" w:author="Jacob Roundy" w:date="2015-03-27T15:42:00Z">
          <w:r w:rsidR="003E634D" w:rsidRPr="00303CA7" w:rsidDel="00082371">
            <w:rPr>
              <w:highlight w:val="yellow"/>
            </w:rPr>
            <w:delText xml:space="preserve">is pushed and twisted </w:delText>
          </w:r>
        </w:del>
        <w:r w:rsidR="003E634D" w:rsidRPr="00303CA7">
          <w:rPr>
            <w:highlight w:val="yellow"/>
          </w:rPr>
          <w:t>into the ground soil to a predetermined depth.</w:t>
        </w:r>
      </w:ins>
    </w:p>
    <w:p w14:paraId="713BDAC2" w14:textId="77777777" w:rsidR="003640D7" w:rsidRPr="00303CA7" w:rsidRDefault="003640D7" w:rsidP="00820908">
      <w:pPr>
        <w:pStyle w:val="ListParagraph"/>
        <w:ind w:left="1224"/>
        <w:rPr>
          <w:ins w:id="119" w:author="Jacob Roundy" w:date="2015-03-27T15:15:00Z"/>
          <w:highlight w:val="yellow"/>
        </w:rPr>
      </w:pPr>
    </w:p>
    <w:p w14:paraId="06DF88F8" w14:textId="148F3F8C" w:rsidR="003E634D" w:rsidRPr="00303CA7" w:rsidRDefault="00082371" w:rsidP="00820908">
      <w:pPr>
        <w:pStyle w:val="ListParagraph"/>
        <w:numPr>
          <w:ilvl w:val="2"/>
          <w:numId w:val="32"/>
        </w:numPr>
        <w:rPr>
          <w:ins w:id="120" w:author="Bradley Schmitz" w:date="2015-03-18T16:39:00Z"/>
          <w:highlight w:val="yellow"/>
        </w:rPr>
      </w:pPr>
      <w:ins w:id="121" w:author="Jacob Roundy" w:date="2015-03-27T15:43:00Z">
        <w:r w:rsidRPr="00303CA7">
          <w:rPr>
            <w:highlight w:val="yellow"/>
          </w:rPr>
          <w:t>Lift the auger. The</w:t>
        </w:r>
      </w:ins>
      <w:ins w:id="122" w:author="Bradley Schmitz" w:date="2015-03-18T16:39:00Z">
        <w:del w:id="123" w:author="Jacob Roundy" w:date="2015-03-27T15:43:00Z">
          <w:r w:rsidR="003E634D" w:rsidRPr="00303CA7" w:rsidDel="00082371">
            <w:rPr>
              <w:highlight w:val="yellow"/>
            </w:rPr>
            <w:delText>Auger is lifted and</w:delText>
          </w:r>
        </w:del>
        <w:r w:rsidR="003E634D" w:rsidRPr="00303CA7">
          <w:rPr>
            <w:highlight w:val="yellow"/>
          </w:rPr>
          <w:t xml:space="preserve"> soil is found within the hollow stem of the auger.</w:t>
        </w:r>
      </w:ins>
    </w:p>
    <w:p w14:paraId="20443A31" w14:textId="77777777" w:rsidR="003640D7" w:rsidRPr="00303CA7" w:rsidRDefault="003640D7" w:rsidP="00820908">
      <w:pPr>
        <w:pStyle w:val="ListParagraph"/>
        <w:ind w:left="1224"/>
        <w:rPr>
          <w:ins w:id="124" w:author="Jacob Roundy" w:date="2015-03-27T15:15:00Z"/>
          <w:highlight w:val="yellow"/>
        </w:rPr>
      </w:pPr>
    </w:p>
    <w:p w14:paraId="7B1F352C" w14:textId="720F923E" w:rsidR="003E634D" w:rsidRPr="00303CA7" w:rsidRDefault="00082371" w:rsidP="00820908">
      <w:pPr>
        <w:pStyle w:val="ListParagraph"/>
        <w:numPr>
          <w:ilvl w:val="2"/>
          <w:numId w:val="32"/>
        </w:numPr>
        <w:rPr>
          <w:ins w:id="125" w:author="Bradley Schmitz" w:date="2015-03-18T16:40:00Z"/>
          <w:highlight w:val="yellow"/>
        </w:rPr>
      </w:pPr>
      <w:ins w:id="126" w:author="Jacob Roundy" w:date="2015-03-27T15:43:00Z">
        <w:r w:rsidRPr="00303CA7">
          <w:rPr>
            <w:highlight w:val="yellow"/>
          </w:rPr>
          <w:t xml:space="preserve">Scrape the </w:t>
        </w:r>
      </w:ins>
      <w:ins w:id="127" w:author="Bradley Schmitz" w:date="2015-03-18T16:39:00Z">
        <w:del w:id="128" w:author="Jacob Roundy" w:date="2015-03-27T15:44:00Z">
          <w:r w:rsidR="003E634D" w:rsidRPr="00303CA7" w:rsidDel="00082371">
            <w:rPr>
              <w:highlight w:val="yellow"/>
            </w:rPr>
            <w:delText>S</w:delText>
          </w:r>
        </w:del>
      </w:ins>
      <w:ins w:id="129" w:author="Jacob Roundy" w:date="2015-03-27T15:44:00Z">
        <w:r w:rsidRPr="00303CA7">
          <w:rPr>
            <w:highlight w:val="yellow"/>
          </w:rPr>
          <w:t>s</w:t>
        </w:r>
      </w:ins>
      <w:ins w:id="130" w:author="Bradley Schmitz" w:date="2015-03-18T16:39:00Z">
        <w:r w:rsidR="003E634D" w:rsidRPr="00303CA7">
          <w:rPr>
            <w:highlight w:val="yellow"/>
          </w:rPr>
          <w:t xml:space="preserve">oil at </w:t>
        </w:r>
      </w:ins>
      <w:ins w:id="131" w:author="Jacob Roundy" w:date="2015-03-27T15:44:00Z">
        <w:r w:rsidRPr="00303CA7">
          <w:rPr>
            <w:highlight w:val="yellow"/>
          </w:rPr>
          <w:t xml:space="preserve">the </w:t>
        </w:r>
      </w:ins>
      <w:ins w:id="132" w:author="Bradley Schmitz" w:date="2015-03-18T16:39:00Z">
        <w:r w:rsidR="003E634D" w:rsidRPr="00303CA7">
          <w:rPr>
            <w:highlight w:val="yellow"/>
          </w:rPr>
          <w:t xml:space="preserve">bottom of the auger </w:t>
        </w:r>
        <w:del w:id="133" w:author="Jacob Roundy" w:date="2015-03-27T15:44:00Z">
          <w:r w:rsidR="003E634D" w:rsidRPr="00303CA7" w:rsidDel="00082371">
            <w:rPr>
              <w:highlight w:val="yellow"/>
            </w:rPr>
            <w:delText>is hit/scraped i</w:delText>
          </w:r>
        </w:del>
      </w:ins>
      <w:ins w:id="134" w:author="Jacob Roundy" w:date="2015-03-27T15:44:00Z">
        <w:r w:rsidRPr="00303CA7">
          <w:rPr>
            <w:highlight w:val="yellow"/>
          </w:rPr>
          <w:t>i</w:t>
        </w:r>
      </w:ins>
      <w:ins w:id="135" w:author="Bradley Schmitz" w:date="2015-03-18T16:39:00Z">
        <w:r w:rsidR="003E634D" w:rsidRPr="00303CA7">
          <w:rPr>
            <w:highlight w:val="yellow"/>
          </w:rPr>
          <w:t>nto a soil collection bag.</w:t>
        </w:r>
      </w:ins>
    </w:p>
    <w:p w14:paraId="74792B0F" w14:textId="77777777" w:rsidR="003640D7" w:rsidRPr="00303CA7" w:rsidRDefault="003640D7" w:rsidP="00820908">
      <w:pPr>
        <w:pStyle w:val="ListParagraph"/>
        <w:ind w:left="1224"/>
        <w:rPr>
          <w:ins w:id="136" w:author="Jacob Roundy" w:date="2015-03-27T15:15:00Z"/>
          <w:highlight w:val="yellow"/>
        </w:rPr>
      </w:pPr>
    </w:p>
    <w:p w14:paraId="3183598F" w14:textId="5A6A4FEE" w:rsidR="003E634D" w:rsidRPr="00303CA7" w:rsidRDefault="003E634D" w:rsidP="00820908">
      <w:pPr>
        <w:pStyle w:val="ListParagraph"/>
        <w:numPr>
          <w:ilvl w:val="2"/>
          <w:numId w:val="32"/>
        </w:numPr>
        <w:rPr>
          <w:ins w:id="137" w:author="Bradley Schmitz" w:date="2015-03-18T16:40:00Z"/>
          <w:highlight w:val="yellow"/>
        </w:rPr>
      </w:pPr>
      <w:ins w:id="138" w:author="Bradley Schmitz" w:date="2015-03-18T16:39:00Z">
        <w:r w:rsidRPr="00303CA7">
          <w:rPr>
            <w:highlight w:val="yellow"/>
          </w:rPr>
          <w:t xml:space="preserve">Be sure not to touch or contaminate </w:t>
        </w:r>
      </w:ins>
      <w:ins w:id="139" w:author="Jacob Roundy" w:date="2015-03-27T15:44:00Z">
        <w:r w:rsidR="00082371" w:rsidRPr="00303CA7">
          <w:rPr>
            <w:highlight w:val="yellow"/>
          </w:rPr>
          <w:t xml:space="preserve">the </w:t>
        </w:r>
      </w:ins>
      <w:ins w:id="140" w:author="Bradley Schmitz" w:date="2015-03-18T16:39:00Z">
        <w:r w:rsidRPr="00303CA7">
          <w:rPr>
            <w:highlight w:val="yellow"/>
          </w:rPr>
          <w:t>soil.</w:t>
        </w:r>
      </w:ins>
    </w:p>
    <w:p w14:paraId="6775E6AB" w14:textId="77777777" w:rsidR="003640D7" w:rsidRPr="00303CA7" w:rsidRDefault="003640D7" w:rsidP="00820908">
      <w:pPr>
        <w:pStyle w:val="ListParagraph"/>
        <w:ind w:left="1224"/>
        <w:rPr>
          <w:ins w:id="141" w:author="Jacob Roundy" w:date="2015-03-27T15:15:00Z"/>
          <w:highlight w:val="yellow"/>
        </w:rPr>
      </w:pPr>
    </w:p>
    <w:p w14:paraId="1727A7D6" w14:textId="30B8DE30" w:rsidR="003E634D" w:rsidRPr="00303CA7" w:rsidDel="00082371" w:rsidRDefault="00082371" w:rsidP="00820908">
      <w:pPr>
        <w:pStyle w:val="ListParagraph"/>
        <w:numPr>
          <w:ilvl w:val="2"/>
          <w:numId w:val="32"/>
        </w:numPr>
        <w:rPr>
          <w:ins w:id="142" w:author="Bradley Schmitz" w:date="2015-03-18T16:39:00Z"/>
          <w:del w:id="143" w:author="Jacob Roundy" w:date="2015-03-27T15:44:00Z"/>
          <w:highlight w:val="yellow"/>
        </w:rPr>
      </w:pPr>
      <w:ins w:id="144" w:author="Jacob Roundy" w:date="2015-03-27T15:44:00Z">
        <w:r w:rsidRPr="00303CA7">
          <w:rPr>
            <w:highlight w:val="yellow"/>
          </w:rPr>
          <w:t xml:space="preserve">Label the </w:t>
        </w:r>
      </w:ins>
      <w:ins w:id="145" w:author="Bradley Schmitz" w:date="2015-03-18T16:39:00Z">
        <w:del w:id="146" w:author="Jacob Roundy" w:date="2015-03-27T15:44:00Z">
          <w:r w:rsidR="003E634D" w:rsidRPr="00303CA7" w:rsidDel="00082371">
            <w:rPr>
              <w:highlight w:val="yellow"/>
            </w:rPr>
            <w:delText>B</w:delText>
          </w:r>
        </w:del>
      </w:ins>
      <w:ins w:id="147" w:author="Jacob Roundy" w:date="2015-03-27T15:44:00Z">
        <w:r w:rsidRPr="00303CA7">
          <w:rPr>
            <w:highlight w:val="yellow"/>
          </w:rPr>
          <w:t>b</w:t>
        </w:r>
      </w:ins>
      <w:ins w:id="148" w:author="Bradley Schmitz" w:date="2015-03-18T16:39:00Z">
        <w:r w:rsidR="003E634D" w:rsidRPr="00303CA7">
          <w:rPr>
            <w:highlight w:val="yellow"/>
          </w:rPr>
          <w:t xml:space="preserve">ag </w:t>
        </w:r>
        <w:del w:id="149" w:author="Jacob Roundy" w:date="2015-03-27T15:44:00Z">
          <w:r w:rsidR="003E634D" w:rsidRPr="00303CA7" w:rsidDel="00082371">
            <w:rPr>
              <w:highlight w:val="yellow"/>
            </w:rPr>
            <w:delText xml:space="preserve">is labeled </w:delText>
          </w:r>
        </w:del>
        <w:r w:rsidR="003E634D" w:rsidRPr="00303CA7">
          <w:rPr>
            <w:highlight w:val="yellow"/>
          </w:rPr>
          <w:t xml:space="preserve">properly with location, name, date, and time. </w:t>
        </w:r>
      </w:ins>
    </w:p>
    <w:p w14:paraId="675E898B" w14:textId="77777777" w:rsidR="003E634D" w:rsidRPr="00303CA7" w:rsidRDefault="003E634D" w:rsidP="00820908">
      <w:pPr>
        <w:pStyle w:val="ListParagraph"/>
        <w:numPr>
          <w:ilvl w:val="2"/>
          <w:numId w:val="32"/>
        </w:numPr>
        <w:rPr>
          <w:ins w:id="150" w:author="Bradley Schmitz" w:date="2015-03-18T16:39:00Z"/>
          <w:highlight w:val="yellow"/>
        </w:rPr>
      </w:pPr>
      <w:ins w:id="151" w:author="Bradley Schmitz" w:date="2015-03-18T16:39:00Z">
        <w:r w:rsidRPr="00303CA7">
          <w:rPr>
            <w:highlight w:val="yellow"/>
          </w:rPr>
          <w:t>Include any other necessary labels.</w:t>
        </w:r>
      </w:ins>
    </w:p>
    <w:p w14:paraId="0FCEAB0A" w14:textId="77777777" w:rsidR="003640D7" w:rsidRPr="00303CA7" w:rsidRDefault="003640D7" w:rsidP="00820908">
      <w:pPr>
        <w:pStyle w:val="ListParagraph"/>
        <w:ind w:left="1224"/>
        <w:rPr>
          <w:ins w:id="152" w:author="Jacob Roundy" w:date="2015-03-27T15:15:00Z"/>
          <w:highlight w:val="yellow"/>
        </w:rPr>
      </w:pPr>
    </w:p>
    <w:p w14:paraId="30CF7A4E" w14:textId="444E423D" w:rsidR="003E634D" w:rsidRPr="00303CA7" w:rsidRDefault="00082371" w:rsidP="00820908">
      <w:pPr>
        <w:pStyle w:val="ListParagraph"/>
        <w:numPr>
          <w:ilvl w:val="2"/>
          <w:numId w:val="32"/>
        </w:numPr>
        <w:rPr>
          <w:ins w:id="153" w:author="Bradley Schmitz" w:date="2015-03-18T16:39:00Z"/>
          <w:highlight w:val="yellow"/>
        </w:rPr>
      </w:pPr>
      <w:ins w:id="154" w:author="Jacob Roundy" w:date="2015-03-27T15:44:00Z">
        <w:r w:rsidRPr="00303CA7">
          <w:rPr>
            <w:highlight w:val="yellow"/>
          </w:rPr>
          <w:t xml:space="preserve">Transfer the </w:t>
        </w:r>
      </w:ins>
      <w:ins w:id="155" w:author="Bradley Schmitz" w:date="2015-03-18T16:39:00Z">
        <w:del w:id="156" w:author="Jacob Roundy" w:date="2015-03-27T15:44:00Z">
          <w:r w:rsidR="003E634D" w:rsidRPr="00303CA7" w:rsidDel="00082371">
            <w:rPr>
              <w:highlight w:val="yellow"/>
            </w:rPr>
            <w:delText>S</w:delText>
          </w:r>
        </w:del>
      </w:ins>
      <w:ins w:id="157" w:author="Jacob Roundy" w:date="2015-03-27T15:44:00Z">
        <w:r w:rsidRPr="00303CA7">
          <w:rPr>
            <w:highlight w:val="yellow"/>
          </w:rPr>
          <w:t>s</w:t>
        </w:r>
      </w:ins>
      <w:ins w:id="158" w:author="Bradley Schmitz" w:date="2015-03-18T16:39:00Z">
        <w:r w:rsidR="003E634D" w:rsidRPr="00303CA7">
          <w:rPr>
            <w:highlight w:val="yellow"/>
          </w:rPr>
          <w:t xml:space="preserve">oil </w:t>
        </w:r>
        <w:del w:id="159" w:author="Jacob Roundy" w:date="2015-03-27T15:44:00Z">
          <w:r w:rsidR="003E634D" w:rsidRPr="00303CA7" w:rsidDel="00082371">
            <w:rPr>
              <w:highlight w:val="yellow"/>
            </w:rPr>
            <w:delText xml:space="preserve">is transferred </w:delText>
          </w:r>
        </w:del>
        <w:r w:rsidR="003E634D" w:rsidRPr="00303CA7">
          <w:rPr>
            <w:highlight w:val="yellow"/>
          </w:rPr>
          <w:t xml:space="preserve">to </w:t>
        </w:r>
      </w:ins>
      <w:ins w:id="160" w:author="Jacob Roundy" w:date="2015-03-27T15:44:00Z">
        <w:r w:rsidRPr="00303CA7">
          <w:rPr>
            <w:highlight w:val="yellow"/>
          </w:rPr>
          <w:t xml:space="preserve">the </w:t>
        </w:r>
      </w:ins>
      <w:ins w:id="161" w:author="Bradley Schmitz" w:date="2015-03-18T16:39:00Z">
        <w:r w:rsidR="003E634D" w:rsidRPr="00303CA7">
          <w:rPr>
            <w:highlight w:val="yellow"/>
          </w:rPr>
          <w:t>laboratory.</w:t>
        </w:r>
      </w:ins>
    </w:p>
    <w:p w14:paraId="06846658" w14:textId="77777777" w:rsidR="003640D7" w:rsidRPr="00303CA7" w:rsidRDefault="003640D7" w:rsidP="00820908">
      <w:pPr>
        <w:pStyle w:val="ListParagraph"/>
        <w:ind w:left="1224"/>
        <w:rPr>
          <w:ins w:id="162" w:author="Jacob Roundy" w:date="2015-03-27T15:15:00Z"/>
          <w:highlight w:val="yellow"/>
        </w:rPr>
      </w:pPr>
    </w:p>
    <w:p w14:paraId="2293CFE4" w14:textId="56F1C06A" w:rsidR="003E634D" w:rsidRPr="00303CA7" w:rsidRDefault="00082371" w:rsidP="00820908">
      <w:pPr>
        <w:pStyle w:val="ListParagraph"/>
        <w:numPr>
          <w:ilvl w:val="2"/>
          <w:numId w:val="32"/>
        </w:numPr>
        <w:rPr>
          <w:ins w:id="163" w:author="Bradley Schmitz" w:date="2015-03-18T16:39:00Z"/>
          <w:highlight w:val="yellow"/>
        </w:rPr>
      </w:pPr>
      <w:ins w:id="164" w:author="Jacob Roundy" w:date="2015-03-27T15:45:00Z">
        <w:r w:rsidRPr="00303CA7">
          <w:rPr>
            <w:highlight w:val="yellow"/>
          </w:rPr>
          <w:t>Sieve the soil</w:t>
        </w:r>
      </w:ins>
      <w:ins w:id="165" w:author="Bradley Schmitz" w:date="2015-03-18T16:39:00Z">
        <w:del w:id="166" w:author="Jacob Roundy" w:date="2015-03-27T15:45:00Z">
          <w:r w:rsidR="003E634D" w:rsidRPr="00303CA7" w:rsidDel="00082371">
            <w:rPr>
              <w:highlight w:val="yellow"/>
            </w:rPr>
            <w:delText>Soil is sieved</w:delText>
          </w:r>
        </w:del>
        <w:r w:rsidR="003E634D" w:rsidRPr="00303CA7">
          <w:rPr>
            <w:highlight w:val="yellow"/>
          </w:rPr>
          <w:t xml:space="preserve"> through 2</w:t>
        </w:r>
      </w:ins>
      <w:ins w:id="167" w:author="Jacob Roundy" w:date="2015-03-27T15:45:00Z">
        <w:r w:rsidRPr="00303CA7">
          <w:rPr>
            <w:highlight w:val="yellow"/>
          </w:rPr>
          <w:t xml:space="preserve"> </w:t>
        </w:r>
      </w:ins>
      <w:ins w:id="168" w:author="Bradley Schmitz" w:date="2015-03-18T16:39:00Z">
        <w:r w:rsidR="003E634D" w:rsidRPr="00303CA7">
          <w:rPr>
            <w:highlight w:val="yellow"/>
          </w:rPr>
          <w:t>mm to remove gravel and rock.</w:t>
        </w:r>
      </w:ins>
    </w:p>
    <w:p w14:paraId="2056EAEE" w14:textId="77777777" w:rsidR="003640D7" w:rsidRPr="00303CA7" w:rsidRDefault="003640D7" w:rsidP="00820908">
      <w:pPr>
        <w:pStyle w:val="ListParagraph"/>
        <w:ind w:left="1224"/>
        <w:rPr>
          <w:ins w:id="169" w:author="Jacob Roundy" w:date="2015-03-27T15:15:00Z"/>
          <w:highlight w:val="yellow"/>
        </w:rPr>
      </w:pPr>
    </w:p>
    <w:p w14:paraId="1B9B113B" w14:textId="0C9E305C" w:rsidR="003E634D" w:rsidRPr="00303CA7" w:rsidRDefault="00082371" w:rsidP="00820908">
      <w:pPr>
        <w:pStyle w:val="ListParagraph"/>
        <w:numPr>
          <w:ilvl w:val="2"/>
          <w:numId w:val="32"/>
        </w:numPr>
        <w:rPr>
          <w:ins w:id="170" w:author="Bradley Schmitz" w:date="2015-03-18T16:39:00Z"/>
          <w:highlight w:val="yellow"/>
        </w:rPr>
      </w:pPr>
      <w:ins w:id="171" w:author="Jacob Roundy" w:date="2015-03-27T15:45:00Z">
        <w:r w:rsidRPr="00303CA7">
          <w:rPr>
            <w:highlight w:val="yellow"/>
          </w:rPr>
          <w:t xml:space="preserve">Analyze a </w:t>
        </w:r>
      </w:ins>
      <w:ins w:id="172" w:author="Bradley Schmitz" w:date="2015-03-18T16:39:00Z">
        <w:del w:id="173" w:author="Jacob Roundy" w:date="2015-03-27T15:45:00Z">
          <w:r w:rsidR="003E634D" w:rsidRPr="00303CA7" w:rsidDel="00082371">
            <w:rPr>
              <w:highlight w:val="yellow"/>
            </w:rPr>
            <w:delText>P</w:delText>
          </w:r>
        </w:del>
      </w:ins>
      <w:ins w:id="174" w:author="Jacob Roundy" w:date="2015-03-27T15:45:00Z">
        <w:r w:rsidRPr="00303CA7">
          <w:rPr>
            <w:highlight w:val="yellow"/>
          </w:rPr>
          <w:t>p</w:t>
        </w:r>
      </w:ins>
      <w:ins w:id="175" w:author="Bradley Schmitz" w:date="2015-03-18T16:39:00Z">
        <w:r w:rsidR="003E634D" w:rsidRPr="00303CA7">
          <w:rPr>
            <w:highlight w:val="yellow"/>
          </w:rPr>
          <w:t xml:space="preserve">ortion of </w:t>
        </w:r>
      </w:ins>
      <w:ins w:id="176" w:author="Jacob Roundy" w:date="2015-03-27T15:45:00Z">
        <w:r w:rsidRPr="00303CA7">
          <w:rPr>
            <w:highlight w:val="yellow"/>
          </w:rPr>
          <w:t xml:space="preserve">the </w:t>
        </w:r>
      </w:ins>
      <w:ins w:id="177" w:author="Bradley Schmitz" w:date="2015-03-18T16:39:00Z">
        <w:r w:rsidR="003E634D" w:rsidRPr="00303CA7">
          <w:rPr>
            <w:highlight w:val="yellow"/>
          </w:rPr>
          <w:t>soil</w:t>
        </w:r>
        <w:del w:id="178" w:author="Jacob Roundy" w:date="2015-03-27T15:45:00Z">
          <w:r w:rsidR="003E634D" w:rsidRPr="00303CA7" w:rsidDel="00082371">
            <w:rPr>
              <w:highlight w:val="yellow"/>
            </w:rPr>
            <w:delText xml:space="preserve"> is analyzed </w:delText>
          </w:r>
        </w:del>
      </w:ins>
      <w:ins w:id="179" w:author="Jacob Roundy" w:date="2015-03-27T15:45:00Z">
        <w:r w:rsidRPr="00303CA7">
          <w:rPr>
            <w:highlight w:val="yellow"/>
          </w:rPr>
          <w:t xml:space="preserve"> </w:t>
        </w:r>
      </w:ins>
      <w:ins w:id="180" w:author="Bradley Schmitz" w:date="2015-03-18T16:39:00Z">
        <w:r w:rsidR="003E634D" w:rsidRPr="00303CA7">
          <w:rPr>
            <w:highlight w:val="yellow"/>
          </w:rPr>
          <w:t xml:space="preserve">for soil moisture </w:t>
        </w:r>
        <w:commentRangeStart w:id="181"/>
        <w:commentRangeStart w:id="182"/>
        <w:r w:rsidR="003E634D" w:rsidRPr="00303CA7">
          <w:rPr>
            <w:highlight w:val="yellow"/>
          </w:rPr>
          <w:t>content</w:t>
        </w:r>
        <w:commentRangeEnd w:id="181"/>
        <w:r w:rsidR="003E634D" w:rsidRPr="00303CA7">
          <w:rPr>
            <w:rStyle w:val="CommentReference"/>
            <w:highlight w:val="yellow"/>
          </w:rPr>
          <w:commentReference w:id="181"/>
        </w:r>
      </w:ins>
      <w:commentRangeEnd w:id="182"/>
      <w:r w:rsidR="00C04394" w:rsidRPr="00303CA7">
        <w:rPr>
          <w:rStyle w:val="CommentReference"/>
          <w:highlight w:val="yellow"/>
        </w:rPr>
        <w:commentReference w:id="182"/>
      </w:r>
      <w:ins w:id="183" w:author="Bradley Schmitz" w:date="2015-03-18T16:39:00Z">
        <w:r w:rsidR="003E634D" w:rsidRPr="00303CA7">
          <w:rPr>
            <w:highlight w:val="yellow"/>
          </w:rPr>
          <w:t>.</w:t>
        </w:r>
        <w:del w:id="184" w:author="Jacob Roundy" w:date="2015-03-27T15:13:00Z">
          <w:r w:rsidR="003E634D" w:rsidRPr="00303CA7" w:rsidDel="003640D7">
            <w:rPr>
              <w:highlight w:val="yellow"/>
            </w:rPr>
            <w:delText>.</w:delText>
          </w:r>
        </w:del>
        <w:r w:rsidR="003E634D" w:rsidRPr="00303CA7">
          <w:rPr>
            <w:highlight w:val="yellow"/>
          </w:rPr>
          <w:t xml:space="preserve"> </w:t>
        </w:r>
      </w:ins>
    </w:p>
    <w:p w14:paraId="417F5F56" w14:textId="77777777" w:rsidR="003640D7" w:rsidRPr="00303CA7" w:rsidRDefault="003640D7" w:rsidP="00820908">
      <w:pPr>
        <w:pStyle w:val="ListParagraph"/>
        <w:ind w:left="792"/>
        <w:rPr>
          <w:ins w:id="185" w:author="Jacob Roundy" w:date="2015-03-27T15:15:00Z"/>
          <w:highlight w:val="yellow"/>
        </w:rPr>
      </w:pPr>
    </w:p>
    <w:p w14:paraId="26F0CF24" w14:textId="6A7D9E53" w:rsidR="003E634D" w:rsidRPr="00303CA7" w:rsidRDefault="00082371" w:rsidP="00820908">
      <w:pPr>
        <w:pStyle w:val="ListParagraph"/>
        <w:numPr>
          <w:ilvl w:val="1"/>
          <w:numId w:val="32"/>
        </w:numPr>
        <w:rPr>
          <w:ins w:id="186" w:author="Bradley Schmitz" w:date="2015-03-18T16:39:00Z"/>
          <w:highlight w:val="yellow"/>
        </w:rPr>
      </w:pPr>
      <w:ins w:id="187" w:author="Jacob Roundy" w:date="2015-03-27T15:49:00Z">
        <w:r w:rsidRPr="00303CA7">
          <w:rPr>
            <w:highlight w:val="yellow"/>
          </w:rPr>
          <w:t>Collect a w</w:t>
        </w:r>
      </w:ins>
      <w:ins w:id="188" w:author="Bradley Schmitz" w:date="2015-03-18T16:39:00Z">
        <w:del w:id="189" w:author="Jacob Roundy" w:date="2015-03-27T15:49:00Z">
          <w:r w:rsidR="003E634D" w:rsidRPr="00303CA7" w:rsidDel="00082371">
            <w:rPr>
              <w:highlight w:val="yellow"/>
            </w:rPr>
            <w:delText>W</w:delText>
          </w:r>
        </w:del>
        <w:r w:rsidR="003E634D" w:rsidRPr="00303CA7">
          <w:rPr>
            <w:highlight w:val="yellow"/>
          </w:rPr>
          <w:t xml:space="preserve">ater </w:t>
        </w:r>
      </w:ins>
      <w:ins w:id="190" w:author="Jacob Roundy" w:date="2015-03-27T15:49:00Z">
        <w:r w:rsidRPr="00303CA7">
          <w:rPr>
            <w:highlight w:val="yellow"/>
          </w:rPr>
          <w:t>s</w:t>
        </w:r>
      </w:ins>
      <w:ins w:id="191" w:author="Bradley Schmitz" w:date="2015-03-18T16:39:00Z">
        <w:del w:id="192" w:author="Jacob Roundy" w:date="2015-03-27T15:49:00Z">
          <w:r w:rsidR="003E634D" w:rsidRPr="00303CA7" w:rsidDel="00082371">
            <w:rPr>
              <w:highlight w:val="yellow"/>
            </w:rPr>
            <w:delText>S</w:delText>
          </w:r>
        </w:del>
        <w:r w:rsidR="003E634D" w:rsidRPr="00303CA7">
          <w:rPr>
            <w:highlight w:val="yellow"/>
          </w:rPr>
          <w:t>ample</w:t>
        </w:r>
      </w:ins>
      <w:ins w:id="193" w:author="Jacob Roundy" w:date="2015-03-27T15:45:00Z">
        <w:r w:rsidRPr="00303CA7">
          <w:rPr>
            <w:highlight w:val="yellow"/>
          </w:rPr>
          <w:t>.</w:t>
        </w:r>
      </w:ins>
    </w:p>
    <w:p w14:paraId="4E794CE5" w14:textId="77777777" w:rsidR="003640D7" w:rsidRPr="00303CA7" w:rsidRDefault="003640D7" w:rsidP="00820908">
      <w:pPr>
        <w:pStyle w:val="ListParagraph"/>
        <w:ind w:left="1224"/>
        <w:rPr>
          <w:ins w:id="194" w:author="Jacob Roundy" w:date="2015-03-27T15:15:00Z"/>
          <w:highlight w:val="yellow"/>
        </w:rPr>
      </w:pPr>
    </w:p>
    <w:p w14:paraId="7F474F39" w14:textId="14723CCC" w:rsidR="003E634D" w:rsidRPr="00303CA7" w:rsidRDefault="00082371" w:rsidP="00820908">
      <w:pPr>
        <w:pStyle w:val="ListParagraph"/>
        <w:numPr>
          <w:ilvl w:val="2"/>
          <w:numId w:val="32"/>
        </w:numPr>
        <w:rPr>
          <w:ins w:id="195" w:author="Bradley Schmitz" w:date="2015-03-18T16:39:00Z"/>
          <w:highlight w:val="yellow"/>
        </w:rPr>
      </w:pPr>
      <w:ins w:id="196" w:author="Jacob Roundy" w:date="2015-03-27T15:45:00Z">
        <w:r w:rsidRPr="00303CA7">
          <w:rPr>
            <w:highlight w:val="yellow"/>
          </w:rPr>
          <w:t xml:space="preserve">Find the </w:t>
        </w:r>
      </w:ins>
      <w:ins w:id="197" w:author="Bradley Schmitz" w:date="2015-03-18T16:39:00Z">
        <w:del w:id="198" w:author="Jacob Roundy" w:date="2015-03-27T15:45:00Z">
          <w:r w:rsidR="003E634D" w:rsidRPr="00303CA7" w:rsidDel="00082371">
            <w:rPr>
              <w:highlight w:val="yellow"/>
            </w:rPr>
            <w:delText>S</w:delText>
          </w:r>
        </w:del>
      </w:ins>
      <w:ins w:id="199" w:author="Jacob Roundy" w:date="2015-03-27T15:45:00Z">
        <w:r w:rsidRPr="00303CA7">
          <w:rPr>
            <w:highlight w:val="yellow"/>
          </w:rPr>
          <w:t>s</w:t>
        </w:r>
      </w:ins>
      <w:ins w:id="200" w:author="Bradley Schmitz" w:date="2015-03-18T16:39:00Z">
        <w:r w:rsidR="003E634D" w:rsidRPr="00303CA7">
          <w:rPr>
            <w:highlight w:val="yellow"/>
          </w:rPr>
          <w:t xml:space="preserve">ample location </w:t>
        </w:r>
        <w:del w:id="201" w:author="Jacob Roundy" w:date="2015-03-27T15:45:00Z">
          <w:r w:rsidR="003E634D" w:rsidRPr="00303CA7" w:rsidDel="00082371">
            <w:rPr>
              <w:highlight w:val="yellow"/>
            </w:rPr>
            <w:delText xml:space="preserve">is found </w:delText>
          </w:r>
        </w:del>
        <w:r w:rsidR="003E634D" w:rsidRPr="00303CA7">
          <w:rPr>
            <w:highlight w:val="yellow"/>
          </w:rPr>
          <w:t>via GPS, coordinat</w:t>
        </w:r>
      </w:ins>
      <w:ins w:id="202" w:author="Jacob Roundy" w:date="2015-03-27T15:45:00Z">
        <w:r w:rsidRPr="00303CA7">
          <w:rPr>
            <w:highlight w:val="yellow"/>
          </w:rPr>
          <w:t>es, or sight.</w:t>
        </w:r>
      </w:ins>
    </w:p>
    <w:p w14:paraId="1E87C130" w14:textId="77777777" w:rsidR="003640D7" w:rsidRPr="00303CA7" w:rsidRDefault="003640D7" w:rsidP="00820908">
      <w:pPr>
        <w:pStyle w:val="ListParagraph"/>
        <w:ind w:left="1224"/>
        <w:rPr>
          <w:ins w:id="203" w:author="Jacob Roundy" w:date="2015-03-27T15:15:00Z"/>
          <w:highlight w:val="yellow"/>
        </w:rPr>
      </w:pPr>
    </w:p>
    <w:p w14:paraId="6DB731EB" w14:textId="34456A33" w:rsidR="003E634D" w:rsidRPr="00303CA7" w:rsidRDefault="00082371" w:rsidP="00820908">
      <w:pPr>
        <w:pStyle w:val="ListParagraph"/>
        <w:numPr>
          <w:ilvl w:val="2"/>
          <w:numId w:val="32"/>
        </w:numPr>
        <w:rPr>
          <w:ins w:id="204" w:author="Bradley Schmitz" w:date="2015-03-18T16:39:00Z"/>
          <w:highlight w:val="yellow"/>
        </w:rPr>
      </w:pPr>
      <w:ins w:id="205" w:author="Jacob Roundy" w:date="2015-03-27T15:45:00Z">
        <w:r w:rsidRPr="00303CA7">
          <w:rPr>
            <w:highlight w:val="yellow"/>
          </w:rPr>
          <w:t xml:space="preserve">Collect the </w:t>
        </w:r>
      </w:ins>
      <w:ins w:id="206" w:author="Bradley Schmitz" w:date="2015-03-18T16:39:00Z">
        <w:del w:id="207" w:author="Jacob Roundy" w:date="2015-03-27T15:45:00Z">
          <w:r w:rsidR="003E634D" w:rsidRPr="00303CA7" w:rsidDel="00082371">
            <w:rPr>
              <w:highlight w:val="yellow"/>
            </w:rPr>
            <w:delText>W</w:delText>
          </w:r>
        </w:del>
      </w:ins>
      <w:ins w:id="208" w:author="Jacob Roundy" w:date="2015-03-27T15:45:00Z">
        <w:r w:rsidRPr="00303CA7">
          <w:rPr>
            <w:highlight w:val="yellow"/>
          </w:rPr>
          <w:t>w</w:t>
        </w:r>
      </w:ins>
      <w:ins w:id="209" w:author="Bradley Schmitz" w:date="2015-03-18T16:39:00Z">
        <w:r w:rsidR="003E634D" w:rsidRPr="00303CA7">
          <w:rPr>
            <w:highlight w:val="yellow"/>
          </w:rPr>
          <w:t xml:space="preserve">ater </w:t>
        </w:r>
        <w:del w:id="210" w:author="Jacob Roundy" w:date="2015-03-27T15:45:00Z">
          <w:r w:rsidR="003E634D" w:rsidRPr="00303CA7" w:rsidDel="00082371">
            <w:rPr>
              <w:highlight w:val="yellow"/>
            </w:rPr>
            <w:delText xml:space="preserve">is collected </w:delText>
          </w:r>
        </w:del>
        <w:r w:rsidR="003E634D" w:rsidRPr="00303CA7">
          <w:rPr>
            <w:highlight w:val="yellow"/>
          </w:rPr>
          <w:t xml:space="preserve">in </w:t>
        </w:r>
      </w:ins>
      <w:ins w:id="211" w:author="Jacob Roundy" w:date="2015-03-27T15:45:00Z">
        <w:r w:rsidRPr="00303CA7">
          <w:rPr>
            <w:highlight w:val="yellow"/>
          </w:rPr>
          <w:t xml:space="preserve">a </w:t>
        </w:r>
      </w:ins>
      <w:ins w:id="212" w:author="Bradley Schmitz" w:date="2015-03-18T16:39:00Z">
        <w:r w:rsidR="003E634D" w:rsidRPr="00303CA7">
          <w:rPr>
            <w:highlight w:val="yellow"/>
          </w:rPr>
          <w:t>Nalgene bottle.</w:t>
        </w:r>
      </w:ins>
    </w:p>
    <w:p w14:paraId="590B19AA" w14:textId="77777777" w:rsidR="003640D7" w:rsidRPr="00303CA7" w:rsidRDefault="003640D7" w:rsidP="00820908">
      <w:pPr>
        <w:pStyle w:val="ListParagraph"/>
        <w:ind w:left="1224"/>
        <w:rPr>
          <w:ins w:id="213" w:author="Jacob Roundy" w:date="2015-03-27T15:15:00Z"/>
          <w:highlight w:val="yellow"/>
        </w:rPr>
      </w:pPr>
    </w:p>
    <w:p w14:paraId="43CE542C" w14:textId="77777777" w:rsidR="00082371" w:rsidRPr="00303CA7" w:rsidRDefault="00082371" w:rsidP="00820908">
      <w:pPr>
        <w:pStyle w:val="ListParagraph"/>
        <w:numPr>
          <w:ilvl w:val="2"/>
          <w:numId w:val="32"/>
        </w:numPr>
        <w:rPr>
          <w:ins w:id="214" w:author="Jacob Roundy" w:date="2015-03-27T15:46:00Z"/>
          <w:highlight w:val="yellow"/>
        </w:rPr>
      </w:pPr>
      <w:ins w:id="215" w:author="Jacob Roundy" w:date="2015-03-27T15:46:00Z">
        <w:r w:rsidRPr="00303CA7">
          <w:rPr>
            <w:highlight w:val="yellow"/>
          </w:rPr>
          <w:t>Make sure to have the correct bottle size depending on the volume needed (either 250 ml or 1 L).</w:t>
        </w:r>
      </w:ins>
      <w:ins w:id="216" w:author="Bradley Schmitz" w:date="2015-03-18T16:39:00Z">
        <w:del w:id="217" w:author="Jacob Roundy" w:date="2015-03-27T15:46:00Z">
          <w:r w:rsidR="003E634D" w:rsidRPr="00303CA7" w:rsidDel="00082371">
            <w:rPr>
              <w:highlight w:val="yellow"/>
            </w:rPr>
            <w:delText>Various bottle sizes depending on volume neede</w:delText>
          </w:r>
        </w:del>
      </w:ins>
    </w:p>
    <w:p w14:paraId="534D6A66" w14:textId="5D7FEE2E" w:rsidR="003E634D" w:rsidRPr="00303CA7" w:rsidDel="00082371" w:rsidRDefault="003E634D" w:rsidP="00820908">
      <w:pPr>
        <w:rPr>
          <w:ins w:id="218" w:author="Bradley Schmitz" w:date="2015-03-18T16:40:00Z"/>
          <w:del w:id="219" w:author="Jacob Roundy" w:date="2015-03-27T15:46:00Z"/>
          <w:highlight w:val="yellow"/>
        </w:rPr>
      </w:pPr>
      <w:ins w:id="220" w:author="Bradley Schmitz" w:date="2015-03-18T16:39:00Z">
        <w:del w:id="221" w:author="Jacob Roundy" w:date="2015-03-27T15:46:00Z">
          <w:r w:rsidRPr="00303CA7" w:rsidDel="00082371">
            <w:rPr>
              <w:highlight w:val="yellow"/>
            </w:rPr>
            <w:delText>d.</w:delText>
          </w:r>
        </w:del>
      </w:ins>
    </w:p>
    <w:p w14:paraId="1540DF42" w14:textId="5BF7AC63" w:rsidR="003E634D" w:rsidRPr="00303CA7" w:rsidDel="00082371" w:rsidRDefault="003E634D" w:rsidP="00820908">
      <w:pPr>
        <w:rPr>
          <w:ins w:id="222" w:author="Bradley Schmitz" w:date="2015-03-18T16:39:00Z"/>
          <w:del w:id="223" w:author="Jacob Roundy" w:date="2015-03-27T15:46:00Z"/>
          <w:highlight w:val="yellow"/>
        </w:rPr>
      </w:pPr>
      <w:ins w:id="224" w:author="Bradley Schmitz" w:date="2015-03-18T16:39:00Z">
        <w:del w:id="225" w:author="Jacob Roundy" w:date="2015-03-27T15:46:00Z">
          <w:r w:rsidRPr="00303CA7" w:rsidDel="00082371">
            <w:rPr>
              <w:highlight w:val="yellow"/>
            </w:rPr>
            <w:delText>250 mL or 1 L.</w:delText>
          </w:r>
        </w:del>
      </w:ins>
    </w:p>
    <w:p w14:paraId="6CA9EEF0" w14:textId="77777777" w:rsidR="003640D7" w:rsidRPr="00303CA7" w:rsidRDefault="003640D7" w:rsidP="00820908">
      <w:pPr>
        <w:rPr>
          <w:ins w:id="226" w:author="Jacob Roundy" w:date="2015-03-27T15:15:00Z"/>
          <w:highlight w:val="yellow"/>
        </w:rPr>
      </w:pPr>
    </w:p>
    <w:p w14:paraId="74C1A277" w14:textId="77572FD2" w:rsidR="003E634D" w:rsidRPr="00303CA7" w:rsidDel="00082371" w:rsidRDefault="00082371" w:rsidP="00820908">
      <w:pPr>
        <w:pStyle w:val="ListParagraph"/>
        <w:numPr>
          <w:ilvl w:val="2"/>
          <w:numId w:val="32"/>
        </w:numPr>
        <w:rPr>
          <w:ins w:id="227" w:author="Bradley Schmitz" w:date="2015-03-18T16:39:00Z"/>
          <w:del w:id="228" w:author="Jacob Roundy" w:date="2015-03-27T15:47:00Z"/>
          <w:highlight w:val="yellow"/>
        </w:rPr>
      </w:pPr>
      <w:ins w:id="229" w:author="Jacob Roundy" w:date="2015-03-27T15:47:00Z">
        <w:r w:rsidRPr="00303CA7">
          <w:rPr>
            <w:highlight w:val="yellow"/>
          </w:rPr>
          <w:t xml:space="preserve">Immediately test the </w:t>
        </w:r>
      </w:ins>
      <w:ins w:id="230" w:author="Bradley Schmitz" w:date="2015-03-18T16:39:00Z">
        <w:del w:id="231" w:author="Jacob Roundy" w:date="2015-03-27T15:47:00Z">
          <w:r w:rsidR="003E634D" w:rsidRPr="00303CA7" w:rsidDel="00082371">
            <w:rPr>
              <w:highlight w:val="yellow"/>
            </w:rPr>
            <w:delText>W</w:delText>
          </w:r>
        </w:del>
      </w:ins>
      <w:ins w:id="232" w:author="Jacob Roundy" w:date="2015-03-27T15:47:00Z">
        <w:r w:rsidRPr="00303CA7">
          <w:rPr>
            <w:highlight w:val="yellow"/>
          </w:rPr>
          <w:t>w</w:t>
        </w:r>
      </w:ins>
      <w:ins w:id="233" w:author="Bradley Schmitz" w:date="2015-03-18T16:39:00Z">
        <w:r w:rsidR="003E634D" w:rsidRPr="00303CA7">
          <w:rPr>
            <w:highlight w:val="yellow"/>
          </w:rPr>
          <w:t>ater</w:t>
        </w:r>
        <w:del w:id="234" w:author="Jacob Roundy" w:date="2015-03-27T15:47:00Z">
          <w:r w:rsidR="003E634D" w:rsidRPr="00303CA7" w:rsidDel="00082371">
            <w:rPr>
              <w:highlight w:val="yellow"/>
            </w:rPr>
            <w:delText xml:space="preserve"> immediately tested</w:delText>
          </w:r>
        </w:del>
        <w:r w:rsidR="003E634D" w:rsidRPr="00303CA7">
          <w:rPr>
            <w:highlight w:val="yellow"/>
          </w:rPr>
          <w:t xml:space="preserve"> for any parameters needed/required for </w:t>
        </w:r>
      </w:ins>
      <w:ins w:id="235" w:author="Jacob Roundy" w:date="2015-03-27T15:47:00Z">
        <w:r w:rsidRPr="00303CA7">
          <w:rPr>
            <w:highlight w:val="yellow"/>
          </w:rPr>
          <w:t xml:space="preserve">the </w:t>
        </w:r>
      </w:ins>
      <w:ins w:id="236" w:author="Bradley Schmitz" w:date="2015-03-18T16:39:00Z">
        <w:r w:rsidR="003E634D" w:rsidRPr="00303CA7">
          <w:rPr>
            <w:highlight w:val="yellow"/>
          </w:rPr>
          <w:t xml:space="preserve">experiment </w:t>
        </w:r>
      </w:ins>
      <w:ins w:id="237" w:author="Jacob Roundy" w:date="2015-03-27T15:48:00Z">
        <w:r w:rsidRPr="00303CA7">
          <w:rPr>
            <w:highlight w:val="yellow"/>
          </w:rPr>
          <w:t xml:space="preserve">(temperature, pH, conductivity, salinity, nitrogen, phosphorous) </w:t>
        </w:r>
      </w:ins>
      <w:ins w:id="238" w:author="Bradley Schmitz" w:date="2015-03-18T16:39:00Z">
        <w:r w:rsidR="003E634D" w:rsidRPr="00303CA7">
          <w:rPr>
            <w:highlight w:val="yellow"/>
          </w:rPr>
          <w:t>using probe(s)</w:t>
        </w:r>
        <w:del w:id="239" w:author="Jacob Roundy" w:date="2015-03-27T15:47:00Z">
          <w:r w:rsidR="003E634D" w:rsidRPr="00303CA7" w:rsidDel="00082371">
            <w:rPr>
              <w:highlight w:val="yellow"/>
            </w:rPr>
            <w:delText>.</w:delText>
          </w:r>
        </w:del>
      </w:ins>
    </w:p>
    <w:p w14:paraId="4382B7FA" w14:textId="30302701" w:rsidR="003E634D" w:rsidRPr="00303CA7" w:rsidRDefault="003E634D" w:rsidP="00820908">
      <w:pPr>
        <w:pStyle w:val="ListParagraph"/>
        <w:numPr>
          <w:ilvl w:val="2"/>
          <w:numId w:val="32"/>
        </w:numPr>
        <w:rPr>
          <w:ins w:id="240" w:author="Bradley Schmitz" w:date="2015-03-18T16:39:00Z"/>
          <w:highlight w:val="yellow"/>
        </w:rPr>
      </w:pPr>
      <w:ins w:id="241" w:author="Bradley Schmitz" w:date="2015-03-18T16:39:00Z">
        <w:del w:id="242" w:author="Jacob Roundy" w:date="2015-03-27T15:47:00Z">
          <w:r w:rsidRPr="00303CA7" w:rsidDel="00082371">
            <w:rPr>
              <w:highlight w:val="yellow"/>
            </w:rPr>
            <w:delText>T</w:delText>
          </w:r>
        </w:del>
        <w:del w:id="243" w:author="Jacob Roundy" w:date="2015-03-27T15:48:00Z">
          <w:r w:rsidRPr="00303CA7" w:rsidDel="00082371">
            <w:rPr>
              <w:highlight w:val="yellow"/>
            </w:rPr>
            <w:delText>emperature, pH, conductivity, salinity, nitrogen, phosphorous</w:delText>
          </w:r>
        </w:del>
      </w:ins>
      <w:ins w:id="244" w:author="Jacob Roundy" w:date="2015-03-27T15:48:00Z">
        <w:r w:rsidR="00082371" w:rsidRPr="00303CA7">
          <w:rPr>
            <w:highlight w:val="yellow"/>
          </w:rPr>
          <w:t>.</w:t>
        </w:r>
      </w:ins>
    </w:p>
    <w:p w14:paraId="1780B4C9" w14:textId="77777777" w:rsidR="003640D7" w:rsidRPr="00303CA7" w:rsidRDefault="003640D7" w:rsidP="00820908">
      <w:pPr>
        <w:pStyle w:val="ListParagraph"/>
        <w:ind w:left="1224"/>
        <w:rPr>
          <w:ins w:id="245" w:author="Jacob Roundy" w:date="2015-03-27T15:15:00Z"/>
          <w:highlight w:val="yellow"/>
        </w:rPr>
      </w:pPr>
    </w:p>
    <w:p w14:paraId="08D8B855" w14:textId="1B619E18" w:rsidR="003E634D" w:rsidRPr="00303CA7" w:rsidRDefault="00082371" w:rsidP="00820908">
      <w:pPr>
        <w:pStyle w:val="ListParagraph"/>
        <w:numPr>
          <w:ilvl w:val="2"/>
          <w:numId w:val="32"/>
        </w:numPr>
        <w:rPr>
          <w:ins w:id="246" w:author="Bradley Schmitz" w:date="2015-03-18T16:39:00Z"/>
          <w:highlight w:val="yellow"/>
        </w:rPr>
      </w:pPr>
      <w:ins w:id="247" w:author="Jacob Roundy" w:date="2015-03-27T15:48:00Z">
        <w:r w:rsidRPr="00303CA7">
          <w:rPr>
            <w:highlight w:val="yellow"/>
          </w:rPr>
          <w:t xml:space="preserve">Place the </w:t>
        </w:r>
      </w:ins>
      <w:ins w:id="248" w:author="Bradley Schmitz" w:date="2015-03-18T16:39:00Z">
        <w:del w:id="249" w:author="Jacob Roundy" w:date="2015-03-27T15:48:00Z">
          <w:r w:rsidR="003E634D" w:rsidRPr="00303CA7" w:rsidDel="00082371">
            <w:rPr>
              <w:highlight w:val="yellow"/>
            </w:rPr>
            <w:delText>B</w:delText>
          </w:r>
        </w:del>
      </w:ins>
      <w:ins w:id="250" w:author="Jacob Roundy" w:date="2015-03-27T15:48:00Z">
        <w:r w:rsidRPr="00303CA7">
          <w:rPr>
            <w:highlight w:val="yellow"/>
          </w:rPr>
          <w:t>b</w:t>
        </w:r>
      </w:ins>
      <w:ins w:id="251" w:author="Bradley Schmitz" w:date="2015-03-18T16:39:00Z">
        <w:r w:rsidR="003E634D" w:rsidRPr="00303CA7">
          <w:rPr>
            <w:highlight w:val="yellow"/>
          </w:rPr>
          <w:t xml:space="preserve">ottle containing </w:t>
        </w:r>
      </w:ins>
      <w:ins w:id="252" w:author="Jacob Roundy" w:date="2015-03-27T15:48:00Z">
        <w:r w:rsidRPr="00303CA7">
          <w:rPr>
            <w:highlight w:val="yellow"/>
          </w:rPr>
          <w:t xml:space="preserve">the </w:t>
        </w:r>
      </w:ins>
      <w:ins w:id="253" w:author="Bradley Schmitz" w:date="2015-03-18T16:39:00Z">
        <w:r w:rsidR="003E634D" w:rsidRPr="00303CA7">
          <w:rPr>
            <w:highlight w:val="yellow"/>
          </w:rPr>
          <w:t xml:space="preserve">water </w:t>
        </w:r>
        <w:del w:id="254" w:author="Jacob Roundy" w:date="2015-03-27T15:48:00Z">
          <w:r w:rsidR="003E634D" w:rsidRPr="00303CA7" w:rsidDel="00082371">
            <w:rPr>
              <w:highlight w:val="yellow"/>
            </w:rPr>
            <w:delText xml:space="preserve">is placed </w:delText>
          </w:r>
        </w:del>
        <w:r w:rsidR="003E634D" w:rsidRPr="00303CA7">
          <w:rPr>
            <w:highlight w:val="yellow"/>
          </w:rPr>
          <w:t xml:space="preserve">in </w:t>
        </w:r>
      </w:ins>
      <w:ins w:id="255" w:author="Jacob Roundy" w:date="2015-03-27T15:48:00Z">
        <w:r w:rsidRPr="00303CA7">
          <w:rPr>
            <w:highlight w:val="yellow"/>
          </w:rPr>
          <w:t xml:space="preserve">a </w:t>
        </w:r>
      </w:ins>
      <w:ins w:id="256" w:author="Bradley Schmitz" w:date="2015-03-18T16:39:00Z">
        <w:r w:rsidR="003E634D" w:rsidRPr="00303CA7">
          <w:rPr>
            <w:highlight w:val="yellow"/>
          </w:rPr>
          <w:t>cooler with ice.</w:t>
        </w:r>
      </w:ins>
    </w:p>
    <w:p w14:paraId="3FA44BDA" w14:textId="77777777" w:rsidR="003640D7" w:rsidRPr="00303CA7" w:rsidRDefault="003640D7" w:rsidP="00820908">
      <w:pPr>
        <w:pStyle w:val="ListParagraph"/>
        <w:ind w:left="1224"/>
        <w:rPr>
          <w:ins w:id="257" w:author="Jacob Roundy" w:date="2015-03-27T15:15:00Z"/>
          <w:highlight w:val="yellow"/>
        </w:rPr>
      </w:pPr>
    </w:p>
    <w:p w14:paraId="7D24456E" w14:textId="107F2F2E" w:rsidR="003E634D" w:rsidRPr="00303CA7" w:rsidRDefault="003E634D" w:rsidP="00820908">
      <w:pPr>
        <w:pStyle w:val="ListParagraph"/>
        <w:numPr>
          <w:ilvl w:val="2"/>
          <w:numId w:val="32"/>
        </w:numPr>
        <w:rPr>
          <w:ins w:id="258" w:author="Bradley Schmitz" w:date="2015-03-18T16:39:00Z"/>
          <w:highlight w:val="yellow"/>
        </w:rPr>
      </w:pPr>
      <w:ins w:id="259" w:author="Bradley Schmitz" w:date="2015-03-18T16:39:00Z">
        <w:del w:id="260" w:author="Jacob Roundy" w:date="2015-03-27T15:48:00Z">
          <w:r w:rsidRPr="00303CA7" w:rsidDel="00082371">
            <w:rPr>
              <w:highlight w:val="yellow"/>
            </w:rPr>
            <w:delText>Cooler t</w:delText>
          </w:r>
        </w:del>
      </w:ins>
      <w:ins w:id="261" w:author="Jacob Roundy" w:date="2015-03-27T15:48:00Z">
        <w:r w:rsidR="00082371" w:rsidRPr="00303CA7">
          <w:rPr>
            <w:highlight w:val="yellow"/>
          </w:rPr>
          <w:t>T</w:t>
        </w:r>
      </w:ins>
      <w:ins w:id="262" w:author="Bradley Schmitz" w:date="2015-03-18T16:39:00Z">
        <w:r w:rsidRPr="00303CA7">
          <w:rPr>
            <w:highlight w:val="yellow"/>
          </w:rPr>
          <w:t>ransfer</w:t>
        </w:r>
      </w:ins>
      <w:ins w:id="263" w:author="Jacob Roundy" w:date="2015-03-27T15:48:00Z">
        <w:r w:rsidR="00082371" w:rsidRPr="00303CA7">
          <w:rPr>
            <w:highlight w:val="yellow"/>
          </w:rPr>
          <w:t xml:space="preserve"> the cooler</w:t>
        </w:r>
      </w:ins>
      <w:ins w:id="264" w:author="Bradley Schmitz" w:date="2015-03-18T16:39:00Z">
        <w:del w:id="265" w:author="Jacob Roundy" w:date="2015-03-27T15:48:00Z">
          <w:r w:rsidRPr="00303CA7" w:rsidDel="00082371">
            <w:rPr>
              <w:highlight w:val="yellow"/>
            </w:rPr>
            <w:delText>red</w:delText>
          </w:r>
        </w:del>
        <w:r w:rsidRPr="00303CA7">
          <w:rPr>
            <w:highlight w:val="yellow"/>
          </w:rPr>
          <w:t xml:space="preserve"> to </w:t>
        </w:r>
      </w:ins>
      <w:ins w:id="266" w:author="Jacob Roundy" w:date="2015-03-27T15:49:00Z">
        <w:r w:rsidR="00082371" w:rsidRPr="00303CA7">
          <w:rPr>
            <w:highlight w:val="yellow"/>
          </w:rPr>
          <w:t xml:space="preserve">the </w:t>
        </w:r>
      </w:ins>
      <w:ins w:id="267" w:author="Bradley Schmitz" w:date="2015-03-18T16:39:00Z">
        <w:r w:rsidRPr="00303CA7">
          <w:rPr>
            <w:highlight w:val="yellow"/>
          </w:rPr>
          <w:t>laboratory.</w:t>
        </w:r>
      </w:ins>
    </w:p>
    <w:p w14:paraId="738881C5" w14:textId="77777777" w:rsidR="003E634D" w:rsidRPr="00303CA7" w:rsidRDefault="003E634D" w:rsidP="003E634D">
      <w:pPr>
        <w:rPr>
          <w:ins w:id="268" w:author="Bradley Schmitz" w:date="2015-03-18T16:39:00Z"/>
          <w:highlight w:val="yellow"/>
        </w:rPr>
      </w:pPr>
    </w:p>
    <w:p w14:paraId="6E4B1040" w14:textId="0CAC472A" w:rsidR="0092334B" w:rsidRPr="00303CA7" w:rsidDel="003E634D" w:rsidRDefault="0092334B" w:rsidP="00820908">
      <w:pPr>
        <w:pStyle w:val="ListParagraph"/>
        <w:numPr>
          <w:ilvl w:val="1"/>
          <w:numId w:val="32"/>
        </w:numPr>
        <w:rPr>
          <w:del w:id="269" w:author="Bradley Schmitz" w:date="2015-03-18T16:39:00Z"/>
          <w:highlight w:val="yellow"/>
        </w:rPr>
      </w:pPr>
      <w:commentRangeStart w:id="270"/>
      <w:del w:id="271" w:author="Bradley Schmitz" w:date="2015-03-18T16:39:00Z">
        <w:r w:rsidRPr="00303CA7" w:rsidDel="003E634D">
          <w:rPr>
            <w:highlight w:val="yellow"/>
          </w:rPr>
          <w:delText>Soil Sample</w:delText>
        </w:r>
      </w:del>
    </w:p>
    <w:p w14:paraId="35E38422" w14:textId="4832D8F2" w:rsidR="00B10A91" w:rsidRPr="00303CA7" w:rsidDel="003E634D" w:rsidRDefault="00B10A91" w:rsidP="00820908">
      <w:pPr>
        <w:pStyle w:val="ListParagraph"/>
        <w:numPr>
          <w:ilvl w:val="0"/>
          <w:numId w:val="32"/>
        </w:numPr>
        <w:rPr>
          <w:del w:id="272" w:author="Bradley Schmitz" w:date="2015-03-18T16:39:00Z"/>
          <w:highlight w:val="yellow"/>
        </w:rPr>
      </w:pPr>
    </w:p>
    <w:p w14:paraId="3D93EF82" w14:textId="203DA570" w:rsidR="0092334B" w:rsidRPr="00303CA7" w:rsidDel="003E634D" w:rsidRDefault="003E074E" w:rsidP="00820908">
      <w:pPr>
        <w:pStyle w:val="ListParagraph"/>
        <w:numPr>
          <w:ilvl w:val="2"/>
          <w:numId w:val="32"/>
        </w:numPr>
        <w:rPr>
          <w:del w:id="273" w:author="Bradley Schmitz" w:date="2015-03-18T16:39:00Z"/>
          <w:highlight w:val="yellow"/>
        </w:rPr>
      </w:pPr>
      <w:del w:id="274" w:author="Bradley Schmitz" w:date="2015-03-18T16:39:00Z">
        <w:r w:rsidRPr="00303CA7" w:rsidDel="003E634D">
          <w:rPr>
            <w:highlight w:val="yellow"/>
          </w:rPr>
          <w:delText>Collect s</w:delText>
        </w:r>
        <w:r w:rsidR="0092334B" w:rsidRPr="00303CA7" w:rsidDel="003E634D">
          <w:rPr>
            <w:highlight w:val="yellow"/>
          </w:rPr>
          <w:delText>oil samples from multiple depths of a soil profile using an auger or shovel.</w:delText>
        </w:r>
      </w:del>
    </w:p>
    <w:p w14:paraId="1DA3F465" w14:textId="78006D16" w:rsidR="00B10A91" w:rsidRPr="00303CA7" w:rsidDel="003E634D" w:rsidRDefault="00B10A91" w:rsidP="00820908">
      <w:pPr>
        <w:pStyle w:val="ListParagraph"/>
        <w:numPr>
          <w:ilvl w:val="0"/>
          <w:numId w:val="32"/>
        </w:numPr>
        <w:rPr>
          <w:del w:id="275" w:author="Bradley Schmitz" w:date="2015-03-18T16:39:00Z"/>
          <w:highlight w:val="yellow"/>
        </w:rPr>
      </w:pPr>
    </w:p>
    <w:p w14:paraId="365B9E43" w14:textId="76F0C86E" w:rsidR="0092334B" w:rsidRPr="00303CA7" w:rsidDel="003E634D" w:rsidRDefault="003E074E" w:rsidP="00820908">
      <w:pPr>
        <w:pStyle w:val="ListParagraph"/>
        <w:numPr>
          <w:ilvl w:val="2"/>
          <w:numId w:val="32"/>
        </w:numPr>
        <w:rPr>
          <w:del w:id="276" w:author="Bradley Schmitz" w:date="2015-03-18T16:39:00Z"/>
          <w:highlight w:val="yellow"/>
        </w:rPr>
      </w:pPr>
      <w:del w:id="277" w:author="Bradley Schmitz" w:date="2015-03-18T16:39:00Z">
        <w:r w:rsidRPr="00303CA7" w:rsidDel="003E634D">
          <w:rPr>
            <w:highlight w:val="yellow"/>
          </w:rPr>
          <w:delText>Sieve s</w:delText>
        </w:r>
        <w:r w:rsidR="0092334B" w:rsidRPr="00303CA7" w:rsidDel="003E634D">
          <w:rPr>
            <w:highlight w:val="yellow"/>
          </w:rPr>
          <w:delText>oil through 2</w:delText>
        </w:r>
        <w:r w:rsidRPr="00303CA7" w:rsidDel="003E634D">
          <w:rPr>
            <w:highlight w:val="yellow"/>
          </w:rPr>
          <w:delText xml:space="preserve"> </w:delText>
        </w:r>
        <w:r w:rsidR="0092334B" w:rsidRPr="00303CA7" w:rsidDel="003E634D">
          <w:rPr>
            <w:highlight w:val="yellow"/>
          </w:rPr>
          <w:delText>mm to remove gravel and rock.</w:delText>
        </w:r>
      </w:del>
    </w:p>
    <w:p w14:paraId="371AE3DA" w14:textId="0E4617BA" w:rsidR="00B10A91" w:rsidRPr="00303CA7" w:rsidDel="003E634D" w:rsidRDefault="00B10A91" w:rsidP="00820908">
      <w:pPr>
        <w:pStyle w:val="ListParagraph"/>
        <w:numPr>
          <w:ilvl w:val="0"/>
          <w:numId w:val="32"/>
        </w:numPr>
        <w:rPr>
          <w:del w:id="278" w:author="Bradley Schmitz" w:date="2015-03-18T16:39:00Z"/>
          <w:highlight w:val="yellow"/>
        </w:rPr>
      </w:pPr>
    </w:p>
    <w:p w14:paraId="045D0BDA" w14:textId="1F4A29E0" w:rsidR="0092334B" w:rsidRPr="00303CA7" w:rsidDel="003E634D" w:rsidRDefault="0092334B" w:rsidP="00820908">
      <w:pPr>
        <w:pStyle w:val="ListParagraph"/>
        <w:numPr>
          <w:ilvl w:val="1"/>
          <w:numId w:val="32"/>
        </w:numPr>
        <w:rPr>
          <w:del w:id="279" w:author="Bradley Schmitz" w:date="2015-03-18T16:39:00Z"/>
          <w:highlight w:val="yellow"/>
        </w:rPr>
      </w:pPr>
      <w:del w:id="280" w:author="Bradley Schmitz" w:date="2015-03-18T16:39:00Z">
        <w:r w:rsidRPr="00303CA7" w:rsidDel="003E634D">
          <w:rPr>
            <w:highlight w:val="yellow"/>
          </w:rPr>
          <w:delText>Water Sample</w:delText>
        </w:r>
      </w:del>
    </w:p>
    <w:p w14:paraId="51423E2E" w14:textId="5D19F1CE" w:rsidR="0092334B" w:rsidRPr="00303CA7" w:rsidDel="003E634D" w:rsidRDefault="0092334B" w:rsidP="00820908">
      <w:pPr>
        <w:numPr>
          <w:ilvl w:val="0"/>
          <w:numId w:val="32"/>
        </w:numPr>
        <w:rPr>
          <w:del w:id="281" w:author="Bradley Schmitz" w:date="2015-03-18T16:39:00Z"/>
          <w:highlight w:val="yellow"/>
        </w:rPr>
      </w:pPr>
    </w:p>
    <w:p w14:paraId="7EE75387" w14:textId="4569388F" w:rsidR="001E5183" w:rsidRPr="00303CA7" w:rsidRDefault="0092334B" w:rsidP="00820908">
      <w:pPr>
        <w:pStyle w:val="ListParagraph"/>
        <w:numPr>
          <w:ilvl w:val="0"/>
          <w:numId w:val="32"/>
        </w:numPr>
        <w:rPr>
          <w:highlight w:val="yellow"/>
        </w:rPr>
      </w:pPr>
      <w:r w:rsidRPr="00303CA7">
        <w:rPr>
          <w:highlight w:val="yellow"/>
        </w:rPr>
        <w:t>Nucleic Acid Extraction</w:t>
      </w:r>
      <w:commentRangeEnd w:id="270"/>
      <w:r w:rsidR="00C04394" w:rsidRPr="00303CA7">
        <w:rPr>
          <w:rStyle w:val="CommentReference"/>
          <w:highlight w:val="yellow"/>
        </w:rPr>
        <w:commentReference w:id="270"/>
      </w:r>
    </w:p>
    <w:p w14:paraId="0A6DDDA5" w14:textId="77777777" w:rsidR="00B10A91" w:rsidRPr="00303CA7" w:rsidRDefault="00B10A91" w:rsidP="00A12A08">
      <w:pPr>
        <w:pStyle w:val="ListParagraph"/>
        <w:ind w:left="792"/>
        <w:rPr>
          <w:highlight w:val="yellow"/>
        </w:rPr>
      </w:pPr>
    </w:p>
    <w:p w14:paraId="2682D483" w14:textId="582176DB" w:rsidR="00B10A91" w:rsidRPr="00303CA7" w:rsidRDefault="00F75359" w:rsidP="00820908">
      <w:pPr>
        <w:pStyle w:val="ListParagraph"/>
        <w:numPr>
          <w:ilvl w:val="1"/>
          <w:numId w:val="32"/>
        </w:numPr>
        <w:rPr>
          <w:highlight w:val="yellow"/>
        </w:rPr>
      </w:pPr>
      <w:r w:rsidRPr="00303CA7">
        <w:rPr>
          <w:highlight w:val="yellow"/>
        </w:rPr>
        <w:t xml:space="preserve">Extract </w:t>
      </w:r>
      <w:r w:rsidR="00C10CB6" w:rsidRPr="00303CA7">
        <w:rPr>
          <w:highlight w:val="yellow"/>
        </w:rPr>
        <w:t>RNA</w:t>
      </w:r>
      <w:r w:rsidR="0092334B" w:rsidRPr="00303CA7">
        <w:rPr>
          <w:highlight w:val="yellow"/>
        </w:rPr>
        <w:t xml:space="preserve"> </w:t>
      </w:r>
      <w:r w:rsidR="00DA2880" w:rsidRPr="00303CA7">
        <w:rPr>
          <w:highlight w:val="yellow"/>
        </w:rPr>
        <w:t xml:space="preserve">from </w:t>
      </w:r>
      <w:r w:rsidR="00B84A37" w:rsidRPr="00303CA7">
        <w:rPr>
          <w:highlight w:val="yellow"/>
        </w:rPr>
        <w:t>viruses,</w:t>
      </w:r>
      <w:r w:rsidR="00DA2880" w:rsidRPr="00303CA7">
        <w:rPr>
          <w:highlight w:val="yellow"/>
        </w:rPr>
        <w:t xml:space="preserve"> </w:t>
      </w:r>
      <w:r w:rsidR="005C297A" w:rsidRPr="00303CA7">
        <w:rPr>
          <w:highlight w:val="yellow"/>
        </w:rPr>
        <w:t>as</w:t>
      </w:r>
      <w:r w:rsidR="00C10CB6" w:rsidRPr="00303CA7">
        <w:rPr>
          <w:highlight w:val="yellow"/>
        </w:rPr>
        <w:t xml:space="preserve"> capsids are broken, </w:t>
      </w:r>
      <w:r w:rsidRPr="00303CA7">
        <w:rPr>
          <w:highlight w:val="yellow"/>
        </w:rPr>
        <w:t xml:space="preserve">which </w:t>
      </w:r>
      <w:r w:rsidR="00C10CB6" w:rsidRPr="00303CA7">
        <w:rPr>
          <w:highlight w:val="yellow"/>
        </w:rPr>
        <w:t>allow</w:t>
      </w:r>
      <w:r w:rsidRPr="00303CA7">
        <w:rPr>
          <w:highlight w:val="yellow"/>
        </w:rPr>
        <w:t>s</w:t>
      </w:r>
      <w:r w:rsidR="00C10CB6" w:rsidRPr="00303CA7">
        <w:rPr>
          <w:highlight w:val="yellow"/>
        </w:rPr>
        <w:t xml:space="preserve"> nucleic acid to be accessed.</w:t>
      </w:r>
    </w:p>
    <w:p w14:paraId="195FC74F" w14:textId="77777777" w:rsidR="00B10A91" w:rsidRPr="00303CA7" w:rsidRDefault="00B10A91" w:rsidP="00A12A08">
      <w:pPr>
        <w:pStyle w:val="ListParagraph"/>
        <w:ind w:left="1224"/>
        <w:rPr>
          <w:highlight w:val="yellow"/>
        </w:rPr>
      </w:pPr>
    </w:p>
    <w:p w14:paraId="2575B384" w14:textId="320BA4A4" w:rsidR="00DA2880" w:rsidRPr="00303CA7" w:rsidRDefault="00F75359" w:rsidP="00820908">
      <w:pPr>
        <w:pStyle w:val="ListParagraph"/>
        <w:numPr>
          <w:ilvl w:val="2"/>
          <w:numId w:val="32"/>
        </w:numPr>
        <w:rPr>
          <w:highlight w:val="yellow"/>
        </w:rPr>
      </w:pPr>
      <w:commentRangeStart w:id="282"/>
      <w:r w:rsidRPr="00303CA7">
        <w:rPr>
          <w:highlight w:val="yellow"/>
        </w:rPr>
        <w:t>Obtain a c</w:t>
      </w:r>
      <w:r w:rsidR="00C10CB6" w:rsidRPr="00303CA7">
        <w:rPr>
          <w:highlight w:val="yellow"/>
        </w:rPr>
        <w:t>ommercial extraction kit</w:t>
      </w:r>
      <w:r w:rsidRPr="00303CA7">
        <w:rPr>
          <w:highlight w:val="yellow"/>
        </w:rPr>
        <w:t>.</w:t>
      </w:r>
    </w:p>
    <w:p w14:paraId="4552ED20" w14:textId="77777777" w:rsidR="00B10A91" w:rsidRPr="00303CA7" w:rsidRDefault="00B10A91" w:rsidP="00A12A08">
      <w:pPr>
        <w:pStyle w:val="ListParagraph"/>
        <w:ind w:left="1728"/>
        <w:rPr>
          <w:highlight w:val="yellow"/>
        </w:rPr>
      </w:pPr>
    </w:p>
    <w:p w14:paraId="7B0AE9BC" w14:textId="2B97C481" w:rsidR="00C10CB6" w:rsidRPr="00303CA7" w:rsidRDefault="00C10CB6" w:rsidP="00820908">
      <w:pPr>
        <w:pStyle w:val="ListParagraph"/>
        <w:numPr>
          <w:ilvl w:val="3"/>
          <w:numId w:val="32"/>
        </w:numPr>
      </w:pPr>
      <w:r w:rsidRPr="00303CA7">
        <w:t>Soil – MoBio Power Soil RNA Isolation Kit</w:t>
      </w:r>
      <w:r w:rsidR="00F75359" w:rsidRPr="00303CA7">
        <w:t>.</w:t>
      </w:r>
    </w:p>
    <w:p w14:paraId="40101DC5" w14:textId="77777777" w:rsidR="00B10A91" w:rsidRPr="00303CA7" w:rsidRDefault="00B10A91" w:rsidP="00A12A08">
      <w:pPr>
        <w:pStyle w:val="ListParagraph"/>
        <w:ind w:left="1728"/>
      </w:pPr>
    </w:p>
    <w:p w14:paraId="6CB5BD57" w14:textId="785A49E6" w:rsidR="00C10CB6" w:rsidRPr="00303CA7" w:rsidRDefault="00C10CB6" w:rsidP="00820908">
      <w:pPr>
        <w:pStyle w:val="ListParagraph"/>
        <w:numPr>
          <w:ilvl w:val="3"/>
          <w:numId w:val="32"/>
        </w:numPr>
      </w:pPr>
      <w:r w:rsidRPr="00303CA7">
        <w:t>Water – MoBio Power Water RNA Isolation Kit or Zymo ZR Viral DNA/RNA Extraction Kit</w:t>
      </w:r>
      <w:r w:rsidR="00F75359" w:rsidRPr="00303CA7">
        <w:t>.</w:t>
      </w:r>
    </w:p>
    <w:commentRangeEnd w:id="282"/>
    <w:p w14:paraId="3C205956" w14:textId="77777777" w:rsidR="00B10A91" w:rsidRPr="00303CA7" w:rsidRDefault="00F1611B" w:rsidP="00A12A08">
      <w:pPr>
        <w:pStyle w:val="ListParagraph"/>
        <w:ind w:left="792"/>
        <w:rPr>
          <w:highlight w:val="yellow"/>
        </w:rPr>
      </w:pPr>
      <w:r w:rsidRPr="00303CA7">
        <w:rPr>
          <w:rStyle w:val="CommentReference"/>
          <w:highlight w:val="yellow"/>
        </w:rPr>
        <w:commentReference w:id="282"/>
      </w:r>
    </w:p>
    <w:p w14:paraId="64A98653" w14:textId="03B8041E" w:rsidR="005C297A" w:rsidRPr="00303CA7" w:rsidRDefault="00F75359" w:rsidP="00820908">
      <w:pPr>
        <w:pStyle w:val="ListParagraph"/>
        <w:numPr>
          <w:ilvl w:val="1"/>
          <w:numId w:val="32"/>
        </w:numPr>
        <w:rPr>
          <w:highlight w:val="yellow"/>
        </w:rPr>
      </w:pPr>
      <w:r w:rsidRPr="00303CA7">
        <w:rPr>
          <w:highlight w:val="yellow"/>
        </w:rPr>
        <w:t xml:space="preserve">Extract </w:t>
      </w:r>
      <w:r w:rsidR="005C297A" w:rsidRPr="00303CA7">
        <w:rPr>
          <w:highlight w:val="yellow"/>
        </w:rPr>
        <w:t>mRNA from eukaryotes and prokaryotes via cell lysis.</w:t>
      </w:r>
    </w:p>
    <w:p w14:paraId="1EC30EED" w14:textId="77777777" w:rsidR="00B10A91" w:rsidRPr="00303CA7" w:rsidRDefault="00B10A91" w:rsidP="00A12A08">
      <w:pPr>
        <w:pStyle w:val="ListParagraph"/>
        <w:ind w:left="1224"/>
        <w:rPr>
          <w:highlight w:val="yellow"/>
        </w:rPr>
      </w:pPr>
      <w:commentRangeStart w:id="283"/>
    </w:p>
    <w:p w14:paraId="569305B4" w14:textId="2640E071" w:rsidR="005C297A" w:rsidRPr="00303CA7" w:rsidRDefault="00F75359" w:rsidP="00820908">
      <w:pPr>
        <w:pStyle w:val="ListParagraph"/>
        <w:numPr>
          <w:ilvl w:val="2"/>
          <w:numId w:val="32"/>
        </w:numPr>
        <w:rPr>
          <w:highlight w:val="yellow"/>
        </w:rPr>
      </w:pPr>
      <w:r w:rsidRPr="00303CA7">
        <w:rPr>
          <w:highlight w:val="yellow"/>
        </w:rPr>
        <w:t>Grow c</w:t>
      </w:r>
      <w:r w:rsidR="00DE022D" w:rsidRPr="00303CA7">
        <w:rPr>
          <w:highlight w:val="yellow"/>
        </w:rPr>
        <w:t xml:space="preserve">olonies on a </w:t>
      </w:r>
      <w:r w:rsidRPr="00303CA7">
        <w:rPr>
          <w:highlight w:val="yellow"/>
        </w:rPr>
        <w:t>P</w:t>
      </w:r>
      <w:r w:rsidR="00DE022D" w:rsidRPr="00303CA7">
        <w:rPr>
          <w:highlight w:val="yellow"/>
        </w:rPr>
        <w:t>etri dish containing proper substrate for desired microbe growth.</w:t>
      </w:r>
    </w:p>
    <w:commentRangeEnd w:id="283"/>
    <w:p w14:paraId="593D4669" w14:textId="77777777" w:rsidR="00B10A91" w:rsidRPr="00303CA7" w:rsidRDefault="00F1611B" w:rsidP="00A12A08">
      <w:pPr>
        <w:pStyle w:val="ListParagraph"/>
        <w:ind w:left="1224"/>
        <w:rPr>
          <w:highlight w:val="yellow"/>
        </w:rPr>
      </w:pPr>
      <w:r w:rsidRPr="00303CA7">
        <w:rPr>
          <w:rStyle w:val="CommentReference"/>
          <w:highlight w:val="yellow"/>
        </w:rPr>
        <w:commentReference w:id="283"/>
      </w:r>
    </w:p>
    <w:p w14:paraId="29B8026C" w14:textId="44B67204" w:rsidR="00DE022D" w:rsidRPr="00303CA7" w:rsidRDefault="00F75359" w:rsidP="00820908">
      <w:pPr>
        <w:pStyle w:val="ListParagraph"/>
        <w:numPr>
          <w:ilvl w:val="2"/>
          <w:numId w:val="32"/>
        </w:numPr>
        <w:rPr>
          <w:highlight w:val="yellow"/>
        </w:rPr>
      </w:pPr>
      <w:r w:rsidRPr="00303CA7">
        <w:rPr>
          <w:highlight w:val="yellow"/>
        </w:rPr>
        <w:t>Add c</w:t>
      </w:r>
      <w:r w:rsidR="00DE022D" w:rsidRPr="00303CA7">
        <w:rPr>
          <w:highlight w:val="yellow"/>
        </w:rPr>
        <w:t xml:space="preserve">olony to sterile tube containing 500 </w:t>
      </w:r>
      <w:r w:rsidR="00DE022D" w:rsidRPr="00303CA7">
        <w:rPr>
          <w:rFonts w:ascii="Cambria" w:hAnsi="Cambria"/>
          <w:highlight w:val="yellow"/>
        </w:rPr>
        <w:t>μ</w:t>
      </w:r>
      <w:ins w:id="284" w:author="Andrew Wilkens" w:date="2015-03-13T11:04:00Z">
        <w:r w:rsidR="00F1611B" w:rsidRPr="00303CA7">
          <w:rPr>
            <w:highlight w:val="yellow"/>
          </w:rPr>
          <w:t>l</w:t>
        </w:r>
      </w:ins>
      <w:del w:id="285" w:author="Andrew Wilkens" w:date="2015-03-13T11:04:00Z">
        <w:r w:rsidR="00DE022D" w:rsidRPr="00303CA7" w:rsidDel="00F1611B">
          <w:rPr>
            <w:highlight w:val="yellow"/>
          </w:rPr>
          <w:delText>L</w:delText>
        </w:r>
      </w:del>
      <w:r w:rsidR="00DE022D" w:rsidRPr="00303CA7">
        <w:rPr>
          <w:highlight w:val="yellow"/>
        </w:rPr>
        <w:t xml:space="preserve"> molecular grade water.</w:t>
      </w:r>
    </w:p>
    <w:p w14:paraId="7800FED6" w14:textId="77777777" w:rsidR="00B10A91" w:rsidRPr="00303CA7" w:rsidRDefault="00B10A91" w:rsidP="00A12A08">
      <w:pPr>
        <w:pStyle w:val="ListParagraph"/>
        <w:ind w:left="1224"/>
        <w:rPr>
          <w:highlight w:val="yellow"/>
        </w:rPr>
      </w:pPr>
    </w:p>
    <w:p w14:paraId="31563148" w14:textId="572CA16A" w:rsidR="00DE022D" w:rsidRPr="00303CA7" w:rsidRDefault="00F75359" w:rsidP="00820908">
      <w:pPr>
        <w:pStyle w:val="ListParagraph"/>
        <w:numPr>
          <w:ilvl w:val="2"/>
          <w:numId w:val="32"/>
        </w:numPr>
        <w:rPr>
          <w:highlight w:val="yellow"/>
        </w:rPr>
      </w:pPr>
      <w:r w:rsidRPr="00303CA7">
        <w:rPr>
          <w:highlight w:val="yellow"/>
        </w:rPr>
        <w:t>Vortex to s</w:t>
      </w:r>
      <w:r w:rsidR="00B84A37" w:rsidRPr="00303CA7">
        <w:rPr>
          <w:highlight w:val="yellow"/>
        </w:rPr>
        <w:t>uspend</w:t>
      </w:r>
      <w:r w:rsidR="00DE022D" w:rsidRPr="00303CA7">
        <w:rPr>
          <w:highlight w:val="yellow"/>
        </w:rPr>
        <w:t xml:space="preserve"> </w:t>
      </w:r>
      <w:r w:rsidR="00B84A37" w:rsidRPr="00303CA7">
        <w:rPr>
          <w:highlight w:val="yellow"/>
        </w:rPr>
        <w:t>pellet</w:t>
      </w:r>
      <w:r w:rsidR="00DE022D" w:rsidRPr="00303CA7">
        <w:rPr>
          <w:highlight w:val="yellow"/>
        </w:rPr>
        <w:t>.</w:t>
      </w:r>
    </w:p>
    <w:p w14:paraId="131DC450" w14:textId="77777777" w:rsidR="00B10A91" w:rsidRPr="00303CA7" w:rsidRDefault="00B10A91" w:rsidP="00A12A08">
      <w:pPr>
        <w:pStyle w:val="ListParagraph"/>
        <w:ind w:left="1224"/>
        <w:rPr>
          <w:highlight w:val="yellow"/>
        </w:rPr>
      </w:pPr>
    </w:p>
    <w:p w14:paraId="62EBB746" w14:textId="66394170" w:rsidR="00DE022D" w:rsidRPr="00303CA7" w:rsidRDefault="00DE022D" w:rsidP="00820908">
      <w:pPr>
        <w:pStyle w:val="ListParagraph"/>
        <w:numPr>
          <w:ilvl w:val="2"/>
          <w:numId w:val="32"/>
        </w:numPr>
        <w:rPr>
          <w:highlight w:val="yellow"/>
        </w:rPr>
      </w:pPr>
      <w:r w:rsidRPr="00303CA7">
        <w:rPr>
          <w:highlight w:val="yellow"/>
        </w:rPr>
        <w:t>Add locking cap to tube and boil for 10 min using a hot plate.</w:t>
      </w:r>
    </w:p>
    <w:p w14:paraId="2D6EEA42" w14:textId="77777777" w:rsidR="00B10A91" w:rsidRPr="00303CA7" w:rsidRDefault="00B10A91" w:rsidP="00A12A08">
      <w:pPr>
        <w:pStyle w:val="ListParagraph"/>
        <w:ind w:left="1224"/>
        <w:rPr>
          <w:highlight w:val="yellow"/>
        </w:rPr>
      </w:pPr>
    </w:p>
    <w:p w14:paraId="24672A34" w14:textId="1699CB36" w:rsidR="00DE022D" w:rsidRPr="00303CA7" w:rsidRDefault="00F75359" w:rsidP="00820908">
      <w:pPr>
        <w:pStyle w:val="ListParagraph"/>
        <w:numPr>
          <w:ilvl w:val="2"/>
          <w:numId w:val="32"/>
        </w:numPr>
        <w:rPr>
          <w:highlight w:val="yellow"/>
        </w:rPr>
      </w:pPr>
      <w:r w:rsidRPr="00303CA7">
        <w:rPr>
          <w:highlight w:val="yellow"/>
        </w:rPr>
        <w:t>Vortex for 1-2 min to s</w:t>
      </w:r>
      <w:r w:rsidR="00DE022D" w:rsidRPr="00303CA7">
        <w:rPr>
          <w:highlight w:val="yellow"/>
        </w:rPr>
        <w:t>hear DNA.</w:t>
      </w:r>
    </w:p>
    <w:p w14:paraId="7297323B" w14:textId="77777777" w:rsidR="00B10A91" w:rsidRPr="00303CA7" w:rsidRDefault="00B10A91" w:rsidP="00A12A08">
      <w:pPr>
        <w:pStyle w:val="ListParagraph"/>
        <w:ind w:left="1224"/>
        <w:rPr>
          <w:highlight w:val="yellow"/>
        </w:rPr>
      </w:pPr>
    </w:p>
    <w:p w14:paraId="166CEC55" w14:textId="7E8CDF8F" w:rsidR="00DE022D" w:rsidRPr="00303CA7" w:rsidRDefault="00F75359" w:rsidP="00820908">
      <w:pPr>
        <w:pStyle w:val="ListParagraph"/>
        <w:numPr>
          <w:ilvl w:val="2"/>
          <w:numId w:val="32"/>
        </w:numPr>
        <w:rPr>
          <w:highlight w:val="yellow"/>
        </w:rPr>
      </w:pPr>
      <w:r w:rsidRPr="00303CA7">
        <w:rPr>
          <w:highlight w:val="yellow"/>
        </w:rPr>
        <w:t>Centrifuge for 5 min at max speed to p</w:t>
      </w:r>
      <w:r w:rsidR="00DE022D" w:rsidRPr="00303CA7">
        <w:rPr>
          <w:highlight w:val="yellow"/>
        </w:rPr>
        <w:t>ellet cell debris.</w:t>
      </w:r>
    </w:p>
    <w:p w14:paraId="4338BC28" w14:textId="77777777" w:rsidR="00B10A91" w:rsidRPr="00303CA7" w:rsidRDefault="00B10A91" w:rsidP="00A12A08">
      <w:pPr>
        <w:pStyle w:val="ListParagraph"/>
        <w:ind w:left="1224"/>
        <w:rPr>
          <w:highlight w:val="yellow"/>
        </w:rPr>
      </w:pPr>
    </w:p>
    <w:p w14:paraId="57068AB5" w14:textId="1EC19EC7" w:rsidR="00DE022D" w:rsidRPr="00303CA7" w:rsidRDefault="00DE022D" w:rsidP="00820908">
      <w:pPr>
        <w:pStyle w:val="ListParagraph"/>
        <w:numPr>
          <w:ilvl w:val="2"/>
          <w:numId w:val="32"/>
        </w:numPr>
        <w:rPr>
          <w:highlight w:val="yellow"/>
        </w:rPr>
      </w:pPr>
      <w:r w:rsidRPr="00303CA7">
        <w:rPr>
          <w:highlight w:val="yellow"/>
        </w:rPr>
        <w:t xml:space="preserve">Transfer the top 100 </w:t>
      </w:r>
      <w:r w:rsidRPr="00303CA7">
        <w:rPr>
          <w:rFonts w:ascii="Cambria" w:hAnsi="Cambria"/>
          <w:highlight w:val="yellow"/>
        </w:rPr>
        <w:t>μ</w:t>
      </w:r>
      <w:ins w:id="286" w:author="Andrew Wilkens" w:date="2015-03-13T11:06:00Z">
        <w:r w:rsidR="00F1611B" w:rsidRPr="00303CA7">
          <w:rPr>
            <w:highlight w:val="yellow"/>
          </w:rPr>
          <w:t>l</w:t>
        </w:r>
      </w:ins>
      <w:del w:id="287" w:author="Andrew Wilkens" w:date="2015-03-13T11:06:00Z">
        <w:r w:rsidRPr="00303CA7" w:rsidDel="00F1611B">
          <w:rPr>
            <w:highlight w:val="yellow"/>
          </w:rPr>
          <w:delText>L</w:delText>
        </w:r>
      </w:del>
      <w:r w:rsidRPr="00303CA7">
        <w:rPr>
          <w:highlight w:val="yellow"/>
        </w:rPr>
        <w:t xml:space="preserve"> of supernatant to a clean tube.</w:t>
      </w:r>
    </w:p>
    <w:p w14:paraId="62BB36F8" w14:textId="77777777" w:rsidR="00B10A91" w:rsidRPr="00303CA7" w:rsidRDefault="00B10A91" w:rsidP="00A12A08">
      <w:pPr>
        <w:pStyle w:val="ListParagraph"/>
        <w:ind w:left="1224"/>
        <w:rPr>
          <w:highlight w:val="yellow"/>
        </w:rPr>
      </w:pPr>
    </w:p>
    <w:p w14:paraId="0D19AFBF" w14:textId="6EA44103" w:rsidR="00DE022D" w:rsidRPr="00303CA7" w:rsidRDefault="00DE022D" w:rsidP="00820908">
      <w:pPr>
        <w:pStyle w:val="ListParagraph"/>
        <w:numPr>
          <w:ilvl w:val="2"/>
          <w:numId w:val="32"/>
        </w:numPr>
        <w:rPr>
          <w:highlight w:val="yellow"/>
        </w:rPr>
      </w:pPr>
      <w:r w:rsidRPr="00303CA7">
        <w:rPr>
          <w:highlight w:val="yellow"/>
        </w:rPr>
        <w:t>Dilute DNA to 1:10 and 1:100</w:t>
      </w:r>
      <w:r w:rsidR="00F75359" w:rsidRPr="00303CA7">
        <w:rPr>
          <w:highlight w:val="yellow"/>
        </w:rPr>
        <w:t>.</w:t>
      </w:r>
    </w:p>
    <w:p w14:paraId="2E5F07C0" w14:textId="77777777" w:rsidR="00F75359" w:rsidRPr="00303CA7" w:rsidRDefault="00F75359" w:rsidP="00A12A08">
      <w:pPr>
        <w:rPr>
          <w:highlight w:val="yellow"/>
        </w:rPr>
      </w:pPr>
    </w:p>
    <w:p w14:paraId="1D4D24E6" w14:textId="77777777" w:rsidR="004D2FFC" w:rsidRPr="00303CA7" w:rsidRDefault="004D2FFC" w:rsidP="00A12A08">
      <w:pPr>
        <w:rPr>
          <w:sz w:val="8"/>
          <w:szCs w:val="8"/>
          <w:highlight w:val="yellow"/>
        </w:rPr>
      </w:pPr>
    </w:p>
    <w:p w14:paraId="5AE1687E" w14:textId="702FC7F7" w:rsidR="00DC18E8" w:rsidRPr="00303CA7" w:rsidRDefault="00D96417" w:rsidP="00820908">
      <w:pPr>
        <w:pStyle w:val="ListParagraph"/>
        <w:numPr>
          <w:ilvl w:val="0"/>
          <w:numId w:val="32"/>
        </w:numPr>
        <w:rPr>
          <w:highlight w:val="yellow"/>
        </w:rPr>
      </w:pPr>
      <w:r w:rsidRPr="00303CA7">
        <w:rPr>
          <w:highlight w:val="yellow"/>
        </w:rPr>
        <w:t>Reverse Transcriptase</w:t>
      </w:r>
      <w:r w:rsidR="00DC18E8" w:rsidRPr="00303CA7">
        <w:rPr>
          <w:highlight w:val="yellow"/>
        </w:rPr>
        <w:t xml:space="preserve"> P</w:t>
      </w:r>
      <w:r w:rsidR="0001418D" w:rsidRPr="00303CA7">
        <w:rPr>
          <w:highlight w:val="yellow"/>
        </w:rPr>
        <w:t>olymerase Chain Reaction</w:t>
      </w:r>
      <w:ins w:id="288" w:author="Jacob Roundy" w:date="2015-03-27T15:49:00Z">
        <w:r w:rsidR="00082371" w:rsidRPr="00303CA7">
          <w:rPr>
            <w:highlight w:val="yellow"/>
          </w:rPr>
          <w:t>.</w:t>
        </w:r>
      </w:ins>
      <w:del w:id="289" w:author="Andrew Wilkens" w:date="2015-03-13T11:06:00Z">
        <w:r w:rsidR="00F75359" w:rsidRPr="00303CA7" w:rsidDel="00F1611B">
          <w:rPr>
            <w:highlight w:val="yellow"/>
          </w:rPr>
          <w:delText>.</w:delText>
        </w:r>
      </w:del>
    </w:p>
    <w:p w14:paraId="7472E30D" w14:textId="77777777" w:rsidR="00B10A91" w:rsidRPr="00303CA7" w:rsidRDefault="00B10A91" w:rsidP="00A12A08">
      <w:pPr>
        <w:pStyle w:val="ListParagraph"/>
        <w:ind w:left="360"/>
        <w:rPr>
          <w:highlight w:val="yellow"/>
        </w:rPr>
      </w:pPr>
    </w:p>
    <w:p w14:paraId="57320996" w14:textId="77777777" w:rsidR="009A3E99" w:rsidRPr="00303CA7" w:rsidRDefault="009A3E99" w:rsidP="00A12A08">
      <w:pPr>
        <w:rPr>
          <w:sz w:val="8"/>
          <w:szCs w:val="8"/>
          <w:highlight w:val="yellow"/>
        </w:rPr>
      </w:pPr>
    </w:p>
    <w:p w14:paraId="7A5092C5" w14:textId="474FC4D6" w:rsidR="0001418D" w:rsidRPr="00303CA7" w:rsidRDefault="004D2FFC" w:rsidP="00820908">
      <w:pPr>
        <w:pStyle w:val="ListParagraph"/>
        <w:numPr>
          <w:ilvl w:val="1"/>
          <w:numId w:val="32"/>
        </w:numPr>
        <w:rPr>
          <w:highlight w:val="yellow"/>
        </w:rPr>
      </w:pPr>
      <w:r w:rsidRPr="00303CA7">
        <w:rPr>
          <w:highlight w:val="yellow"/>
        </w:rPr>
        <w:t>Thaw</w:t>
      </w:r>
      <w:r w:rsidR="003A7F36" w:rsidRPr="00303CA7">
        <w:rPr>
          <w:highlight w:val="yellow"/>
        </w:rPr>
        <w:t xml:space="preserve"> r</w:t>
      </w:r>
      <w:r w:rsidR="0001418D" w:rsidRPr="00303CA7">
        <w:rPr>
          <w:highlight w:val="yellow"/>
        </w:rPr>
        <w:t xml:space="preserve">eagents </w:t>
      </w:r>
      <w:r w:rsidR="003A7F36" w:rsidRPr="00303CA7">
        <w:rPr>
          <w:highlight w:val="yellow"/>
        </w:rPr>
        <w:t xml:space="preserve">inside a </w:t>
      </w:r>
      <w:del w:id="290" w:author="Jacob Roundy" w:date="2015-03-27T15:53:00Z">
        <w:r w:rsidR="00F75359" w:rsidRPr="00303CA7" w:rsidDel="006E5016">
          <w:rPr>
            <w:highlight w:val="yellow"/>
          </w:rPr>
          <w:delText>“</w:delText>
        </w:r>
      </w:del>
      <w:r w:rsidR="003A7F36" w:rsidRPr="00303CA7">
        <w:rPr>
          <w:highlight w:val="yellow"/>
        </w:rPr>
        <w:t>clean</w:t>
      </w:r>
      <w:del w:id="291" w:author="Jacob Roundy" w:date="2015-03-27T15:53:00Z">
        <w:r w:rsidR="00F75359" w:rsidRPr="00303CA7" w:rsidDel="006E5016">
          <w:rPr>
            <w:highlight w:val="yellow"/>
          </w:rPr>
          <w:delText>”</w:delText>
        </w:r>
      </w:del>
      <w:r w:rsidR="003A7F36" w:rsidRPr="00303CA7">
        <w:rPr>
          <w:highlight w:val="yellow"/>
        </w:rPr>
        <w:t xml:space="preserve"> hood at room temperature </w:t>
      </w:r>
      <w:r w:rsidR="0001418D" w:rsidRPr="00303CA7">
        <w:rPr>
          <w:highlight w:val="yellow"/>
        </w:rPr>
        <w:t>(</w:t>
      </w:r>
      <w:r w:rsidR="00F75359" w:rsidRPr="00303CA7">
        <w:rPr>
          <w:highlight w:val="yellow"/>
        </w:rPr>
        <w:t>s</w:t>
      </w:r>
      <w:r w:rsidR="0001418D" w:rsidRPr="00303CA7">
        <w:rPr>
          <w:highlight w:val="yellow"/>
        </w:rPr>
        <w:t xml:space="preserve">tored at -20 </w:t>
      </w:r>
      <w:ins w:id="292" w:author="Andrew Wilkens" w:date="2015-03-13T11:06:00Z">
        <w:r w:rsidR="00F1611B" w:rsidRPr="00303CA7">
          <w:rPr>
            <w:rFonts w:ascii="Cambria" w:hAnsi="Cambria"/>
            <w:highlight w:val="yellow"/>
          </w:rPr>
          <w:t>°</w:t>
        </w:r>
      </w:ins>
      <w:del w:id="293" w:author="Andrew Wilkens" w:date="2015-03-13T11:06:00Z">
        <w:r w:rsidR="0001418D" w:rsidRPr="00303CA7" w:rsidDel="00F1611B">
          <w:rPr>
            <w:highlight w:val="yellow"/>
            <w:vertAlign w:val="superscript"/>
          </w:rPr>
          <w:delText>o</w:delText>
        </w:r>
      </w:del>
      <w:r w:rsidR="0001418D" w:rsidRPr="00303CA7">
        <w:rPr>
          <w:highlight w:val="yellow"/>
        </w:rPr>
        <w:t>C)</w:t>
      </w:r>
      <w:r w:rsidR="00F75359" w:rsidRPr="00303CA7">
        <w:rPr>
          <w:highlight w:val="yellow"/>
        </w:rPr>
        <w:t>.</w:t>
      </w:r>
    </w:p>
    <w:p w14:paraId="767D5E3C" w14:textId="77777777" w:rsidR="00B10A91" w:rsidRDefault="00B10A91" w:rsidP="00A12A08">
      <w:pPr>
        <w:pStyle w:val="ListParagraph"/>
        <w:ind w:left="1224"/>
      </w:pPr>
    </w:p>
    <w:p w14:paraId="2F26610F" w14:textId="04F50865" w:rsidR="00DE022D" w:rsidRDefault="004D2FFC" w:rsidP="00820908">
      <w:pPr>
        <w:pStyle w:val="ListParagraph"/>
        <w:numPr>
          <w:ilvl w:val="2"/>
          <w:numId w:val="32"/>
        </w:numPr>
      </w:pPr>
      <w:r>
        <w:t>25x dNTP</w:t>
      </w:r>
      <w:r w:rsidR="00F75359">
        <w:t xml:space="preserve">, </w:t>
      </w:r>
      <w:r>
        <w:t>10x Reverse Transcription Buffer</w:t>
      </w:r>
      <w:r w:rsidR="00F75359">
        <w:t xml:space="preserve">, </w:t>
      </w:r>
      <w:r>
        <w:t>10x Random Prime</w:t>
      </w:r>
      <w:r w:rsidR="00F75359">
        <w:t>r, M</w:t>
      </w:r>
      <w:r w:rsidR="00313303">
        <w:t>ultiscribe Reverse Transcriptase</w:t>
      </w:r>
      <w:r w:rsidR="009C4D86">
        <w:t xml:space="preserve"> (50 U/</w:t>
      </w:r>
      <w:r w:rsidR="009C4D86" w:rsidRPr="00A12A08">
        <w:rPr>
          <w:rFonts w:ascii="Cambria" w:hAnsi="Cambria"/>
        </w:rPr>
        <w:t>μ</w:t>
      </w:r>
      <w:ins w:id="294" w:author="Andrew Wilkens" w:date="2015-03-13T11:06:00Z">
        <w:r w:rsidR="00F1611B">
          <w:t>l</w:t>
        </w:r>
      </w:ins>
      <w:del w:id="295" w:author="Andrew Wilkens" w:date="2015-03-13T11:06:00Z">
        <w:r w:rsidR="009C4D86" w:rsidDel="00F1611B">
          <w:delText>L</w:delText>
        </w:r>
      </w:del>
      <w:r w:rsidR="009C4D86">
        <w:t>)</w:t>
      </w:r>
      <w:r w:rsidR="00F75359">
        <w:t xml:space="preserve">, and </w:t>
      </w:r>
      <w:r w:rsidR="00313303">
        <w:t>Rnase Inhibitor</w:t>
      </w:r>
      <w:r w:rsidR="00F75359">
        <w:t>.</w:t>
      </w:r>
    </w:p>
    <w:p w14:paraId="0D87DAAB" w14:textId="77777777" w:rsidR="00DE022D" w:rsidRDefault="00DE022D" w:rsidP="00A12A08">
      <w:pPr>
        <w:pStyle w:val="ListParagraph"/>
        <w:ind w:left="1440"/>
      </w:pPr>
    </w:p>
    <w:p w14:paraId="0C9798E5" w14:textId="1FACF595" w:rsidR="003A7F36" w:rsidRPr="00303CA7" w:rsidRDefault="003A7F36" w:rsidP="00820908">
      <w:pPr>
        <w:pStyle w:val="ListParagraph"/>
        <w:numPr>
          <w:ilvl w:val="1"/>
          <w:numId w:val="32"/>
        </w:numPr>
        <w:rPr>
          <w:highlight w:val="yellow"/>
        </w:rPr>
      </w:pPr>
      <w:r w:rsidRPr="00303CA7">
        <w:rPr>
          <w:highlight w:val="yellow"/>
        </w:rPr>
        <w:t>Calculat</w:t>
      </w:r>
      <w:r w:rsidR="00E77486" w:rsidRPr="00303CA7">
        <w:rPr>
          <w:highlight w:val="yellow"/>
        </w:rPr>
        <w:t xml:space="preserve">e </w:t>
      </w:r>
      <w:r w:rsidR="00FE1DBF" w:rsidRPr="00303CA7">
        <w:rPr>
          <w:highlight w:val="yellow"/>
        </w:rPr>
        <w:t xml:space="preserve">the </w:t>
      </w:r>
      <w:r w:rsidR="00A6159F" w:rsidRPr="00303CA7">
        <w:rPr>
          <w:highlight w:val="yellow"/>
        </w:rPr>
        <w:t>final cDNA volume needed to be obtained from each sample.</w:t>
      </w:r>
    </w:p>
    <w:p w14:paraId="40F93366" w14:textId="77777777" w:rsidR="00B10A91" w:rsidRDefault="00B10A91" w:rsidP="00A12A08">
      <w:pPr>
        <w:pStyle w:val="ListParagraph"/>
        <w:ind w:left="1224"/>
      </w:pPr>
    </w:p>
    <w:p w14:paraId="71F0B978" w14:textId="476011D7" w:rsidR="00BC728E" w:rsidRDefault="00BC728E" w:rsidP="00820908">
      <w:pPr>
        <w:pStyle w:val="ListParagraph"/>
        <w:numPr>
          <w:ilvl w:val="2"/>
          <w:numId w:val="32"/>
        </w:numPr>
      </w:pPr>
      <w:r>
        <w:t>C = cDNA volume needed per sample</w:t>
      </w:r>
      <w:r w:rsidR="00F75359">
        <w:t>.</w:t>
      </w:r>
    </w:p>
    <w:p w14:paraId="3335A639" w14:textId="77777777" w:rsidR="00B10A91" w:rsidRDefault="00B10A91" w:rsidP="00A12A08">
      <w:pPr>
        <w:pStyle w:val="ListParagraph"/>
        <w:ind w:left="792"/>
      </w:pPr>
    </w:p>
    <w:p w14:paraId="6F3E9A8B" w14:textId="4E27D1A4" w:rsidR="00B40A12" w:rsidRDefault="00B40A12" w:rsidP="00820908">
      <w:pPr>
        <w:pStyle w:val="ListParagraph"/>
        <w:numPr>
          <w:ilvl w:val="2"/>
          <w:numId w:val="32"/>
        </w:numPr>
      </w:pPr>
      <w:r>
        <w:t>2 = duplicates for each organism being analyzed</w:t>
      </w:r>
      <w:r w:rsidR="00F75359">
        <w:t>.</w:t>
      </w:r>
    </w:p>
    <w:p w14:paraId="2C36AE34" w14:textId="77777777" w:rsidR="00B10A91" w:rsidRDefault="00B10A91" w:rsidP="00A12A08">
      <w:pPr>
        <w:pStyle w:val="ListParagraph"/>
        <w:ind w:left="1224"/>
      </w:pPr>
    </w:p>
    <w:p w14:paraId="7371B166" w14:textId="7962B2FF" w:rsidR="00A6159F" w:rsidRDefault="00A6159F" w:rsidP="00820908">
      <w:pPr>
        <w:pStyle w:val="ListParagraph"/>
        <w:numPr>
          <w:ilvl w:val="2"/>
          <w:numId w:val="32"/>
        </w:numPr>
      </w:pPr>
      <w:r>
        <w:t xml:space="preserve">n = number of organism species, plus one extra, </w:t>
      </w:r>
      <w:r w:rsidR="00F75359">
        <w:t>to</w:t>
      </w:r>
      <w:r>
        <w:t xml:space="preserve"> be analyzed</w:t>
      </w:r>
      <w:r w:rsidR="00F75359">
        <w:t>.</w:t>
      </w:r>
    </w:p>
    <w:p w14:paraId="48C5BE08" w14:textId="77777777" w:rsidR="00B10A91" w:rsidRDefault="00B10A91" w:rsidP="00A12A08">
      <w:pPr>
        <w:pStyle w:val="ListParagraph"/>
        <w:ind w:left="1224"/>
      </w:pPr>
    </w:p>
    <w:p w14:paraId="687D1A02" w14:textId="5A79E914" w:rsidR="00A6159F" w:rsidRDefault="00A6159F" w:rsidP="00820908">
      <w:pPr>
        <w:pStyle w:val="ListParagraph"/>
        <w:numPr>
          <w:ilvl w:val="2"/>
          <w:numId w:val="32"/>
        </w:numPr>
      </w:pPr>
      <w:r>
        <w:t>r = volume of cDNA per reaction utilized during future analysis</w:t>
      </w:r>
      <w:r w:rsidR="00F75359">
        <w:t>.</w:t>
      </w:r>
    </w:p>
    <w:p w14:paraId="65181B23" w14:textId="77777777" w:rsidR="00B10A91" w:rsidRDefault="00B10A91" w:rsidP="00A12A08">
      <w:pPr>
        <w:pStyle w:val="ListParagraph"/>
        <w:ind w:left="1224"/>
      </w:pPr>
    </w:p>
    <w:p w14:paraId="7EEFD9BC" w14:textId="30323087" w:rsidR="00E21801" w:rsidRDefault="00E21801" w:rsidP="00820908">
      <w:pPr>
        <w:pStyle w:val="ListParagraph"/>
        <w:numPr>
          <w:ilvl w:val="2"/>
          <w:numId w:val="32"/>
        </w:numPr>
      </w:pPr>
      <w:r>
        <w:t>Add an additional 10</w:t>
      </w:r>
      <w:r w:rsidR="00056F14">
        <w:t>%</w:t>
      </w:r>
      <w:r>
        <w:t xml:space="preserve"> and round up to </w:t>
      </w:r>
      <w:r w:rsidR="00056F14">
        <w:t xml:space="preserve">the </w:t>
      </w:r>
      <w:r>
        <w:t>nearest ten</w:t>
      </w:r>
      <w:r w:rsidR="00056F14">
        <w:t>.</w:t>
      </w:r>
    </w:p>
    <w:p w14:paraId="188BAD11" w14:textId="77777777" w:rsidR="00E21801" w:rsidRDefault="00E21801" w:rsidP="00A12A08"/>
    <w:p w14:paraId="39793699" w14:textId="2DD0A8A3" w:rsidR="00BC728E" w:rsidRDefault="00BC728E" w:rsidP="00A12A08">
      <w:pPr>
        <w:jc w:val="center"/>
      </w:pPr>
      <w:r>
        <w:t>C</w:t>
      </w:r>
      <w:r w:rsidR="00A6159F">
        <w:t xml:space="preserve"> = 2</w:t>
      </w:r>
      <w:r>
        <w:t xml:space="preserve"> </w:t>
      </w:r>
      <w:r w:rsidR="00A6159F">
        <w:t>n</w:t>
      </w:r>
      <w:r>
        <w:t xml:space="preserve"> </w:t>
      </w:r>
      <w:r w:rsidR="00A6159F">
        <w:t>r</w:t>
      </w:r>
    </w:p>
    <w:p w14:paraId="7D53BDFB" w14:textId="77777777" w:rsidR="00A6159F" w:rsidRDefault="00A6159F" w:rsidP="00A12A08"/>
    <w:p w14:paraId="10AC4FAE" w14:textId="5A3F1DC8" w:rsidR="00A6159F" w:rsidRDefault="00A6159F" w:rsidP="00A12A08">
      <w:pPr>
        <w:jc w:val="center"/>
      </w:pPr>
      <w:r w:rsidRPr="00A6159F">
        <w:rPr>
          <w:i/>
        </w:rPr>
        <w:t>Example</w:t>
      </w:r>
      <w:r>
        <w:t xml:space="preserve">: </w:t>
      </w:r>
      <w:r w:rsidR="00056F14">
        <w:t>4</w:t>
      </w:r>
      <w:r>
        <w:t xml:space="preserve"> RNA</w:t>
      </w:r>
      <w:r w:rsidR="00056F14">
        <w:t>-</w:t>
      </w:r>
      <w:r>
        <w:t xml:space="preserve">based viruses need to be amplified into cDNA for future qPCR analysis that utilizes 2.5 </w:t>
      </w:r>
      <w:r w:rsidR="00B84A37">
        <w:rPr>
          <w:rFonts w:ascii="Cambria" w:hAnsi="Cambria"/>
        </w:rPr>
        <w:t>μ</w:t>
      </w:r>
      <w:ins w:id="296" w:author="Andrew Wilkens" w:date="2015-03-13T11:07:00Z">
        <w:r w:rsidR="00F1611B">
          <w:t>l</w:t>
        </w:r>
      </w:ins>
      <w:del w:id="297" w:author="Andrew Wilkens" w:date="2015-03-13T11:07:00Z">
        <w:r w:rsidR="00B84A37" w:rsidDel="00F1611B">
          <w:delText>L</w:delText>
        </w:r>
      </w:del>
      <w:r>
        <w:t xml:space="preserve"> per reaction.</w:t>
      </w:r>
    </w:p>
    <w:p w14:paraId="5D2DB41C" w14:textId="77777777" w:rsidR="00A6159F" w:rsidRDefault="00A6159F" w:rsidP="00A12A08"/>
    <w:p w14:paraId="3D63860A" w14:textId="6E466C7C" w:rsidR="00A6159F" w:rsidRDefault="00E21801" w:rsidP="00A12A08">
      <w:pPr>
        <w:jc w:val="center"/>
      </w:pPr>
      <w:r>
        <w:t xml:space="preserve">cDNA per sample =  </w:t>
      </w:r>
      <w:r w:rsidR="00A6159F">
        <w:t>2 duplicates</w:t>
      </w:r>
      <w:r>
        <w:t xml:space="preserve"> </w:t>
      </w:r>
      <w:r w:rsidR="00A6159F">
        <w:t xml:space="preserve"> x </w:t>
      </w:r>
      <w:r>
        <w:t xml:space="preserve"> </w:t>
      </w:r>
      <w:r w:rsidR="00A6159F">
        <w:t>5 virus types</w:t>
      </w:r>
      <w:r>
        <w:t xml:space="preserve"> </w:t>
      </w:r>
      <w:r w:rsidR="00A6159F">
        <w:t xml:space="preserve"> x </w:t>
      </w:r>
      <w:r>
        <w:t xml:space="preserve"> </w:t>
      </w:r>
      <w:r w:rsidR="00A6159F">
        <w:t xml:space="preserve">2.5 </w:t>
      </w:r>
      <w:r>
        <w:rPr>
          <w:rFonts w:ascii="Cambria" w:hAnsi="Cambria"/>
        </w:rPr>
        <w:t>μ</w:t>
      </w:r>
      <w:ins w:id="298" w:author="Andrew Wilkens" w:date="2015-03-13T11:07:00Z">
        <w:r w:rsidR="00F1611B">
          <w:t>l</w:t>
        </w:r>
      </w:ins>
      <w:del w:id="299" w:author="Andrew Wilkens" w:date="2015-03-13T11:07:00Z">
        <w:r w:rsidDel="00F1611B">
          <w:delText>L</w:delText>
        </w:r>
      </w:del>
      <w:r>
        <w:t xml:space="preserve"> per reaction  =  25 </w:t>
      </w:r>
      <w:r>
        <w:rPr>
          <w:rFonts w:ascii="Cambria" w:hAnsi="Cambria"/>
        </w:rPr>
        <w:t>μ</w:t>
      </w:r>
      <w:ins w:id="300" w:author="Andrew Wilkens" w:date="2015-03-13T11:07:00Z">
        <w:r w:rsidR="00F1611B">
          <w:t>l</w:t>
        </w:r>
      </w:ins>
      <w:del w:id="301" w:author="Andrew Wilkens" w:date="2015-03-13T11:07:00Z">
        <w:r w:rsidDel="00F1611B">
          <w:delText>L</w:delText>
        </w:r>
      </w:del>
    </w:p>
    <w:p w14:paraId="1DE8A6BD" w14:textId="704601B3" w:rsidR="00E21801" w:rsidRDefault="00E21801" w:rsidP="00A12A08">
      <w:r>
        <w:tab/>
      </w:r>
      <w:r>
        <w:tab/>
      </w:r>
      <w:r>
        <w:tab/>
      </w:r>
      <w:r>
        <w:tab/>
        <w:t xml:space="preserve">     </w:t>
      </w:r>
    </w:p>
    <w:p w14:paraId="7102FB15" w14:textId="601D2A16" w:rsidR="00C10CB6" w:rsidRDefault="00E21801" w:rsidP="00A12A08">
      <w:pPr>
        <w:jc w:val="center"/>
      </w:pPr>
      <w:r>
        <w:t xml:space="preserve">25 </w:t>
      </w:r>
      <w:r>
        <w:rPr>
          <w:rFonts w:ascii="Cambria" w:hAnsi="Cambria"/>
        </w:rPr>
        <w:t>μ</w:t>
      </w:r>
      <w:ins w:id="302" w:author="Andrew Wilkens" w:date="2015-03-13T11:07:00Z">
        <w:r w:rsidR="00F1611B">
          <w:t>l</w:t>
        </w:r>
      </w:ins>
      <w:del w:id="303" w:author="Andrew Wilkens" w:date="2015-03-13T11:07:00Z">
        <w:r w:rsidDel="00F1611B">
          <w:delText>L</w:delText>
        </w:r>
      </w:del>
      <w:r>
        <w:t xml:space="preserve"> + 2.5 </w:t>
      </w:r>
      <w:r>
        <w:rPr>
          <w:rFonts w:ascii="Cambria" w:hAnsi="Cambria"/>
        </w:rPr>
        <w:t>μ</w:t>
      </w:r>
      <w:ins w:id="304" w:author="Andrew Wilkens" w:date="2015-03-13T11:07:00Z">
        <w:r w:rsidR="00F1611B">
          <w:t>l</w:t>
        </w:r>
      </w:ins>
      <w:del w:id="305" w:author="Andrew Wilkens" w:date="2015-03-13T11:07:00Z">
        <w:r w:rsidDel="00F1611B">
          <w:delText>L</w:delText>
        </w:r>
      </w:del>
      <w:r>
        <w:t xml:space="preserve"> (10%)</w:t>
      </w:r>
      <w:r w:rsidR="008B584A">
        <w:t xml:space="preserve"> </w:t>
      </w:r>
      <w:r>
        <w:t xml:space="preserve"> = </w:t>
      </w:r>
      <w:r w:rsidR="008B584A">
        <w:t xml:space="preserve"> </w:t>
      </w:r>
      <w:r>
        <w:t xml:space="preserve">27.5 </w:t>
      </w:r>
      <w:r>
        <w:rPr>
          <w:rFonts w:ascii="Cambria" w:hAnsi="Cambria"/>
        </w:rPr>
        <w:t>μ</w:t>
      </w:r>
      <w:ins w:id="306" w:author="Andrew Wilkens" w:date="2015-03-13T11:07:00Z">
        <w:r w:rsidR="00F1611B">
          <w:t>l</w:t>
        </w:r>
      </w:ins>
      <w:del w:id="307" w:author="Andrew Wilkens" w:date="2015-03-13T11:07:00Z">
        <w:r w:rsidR="008B584A" w:rsidDel="00F1611B">
          <w:delText>L</w:delText>
        </w:r>
      </w:del>
      <w:r w:rsidR="008B584A">
        <w:t xml:space="preserve">  </w:t>
      </w:r>
      <w:r w:rsidR="00470B11">
        <w:rPr>
          <w:rFonts w:ascii="Cambria" w:hAnsi="Cambria"/>
        </w:rPr>
        <w:t>≈</w:t>
      </w:r>
      <w:r>
        <w:t xml:space="preserve"> </w:t>
      </w:r>
      <w:r w:rsidR="008B584A">
        <w:t xml:space="preserve"> </w:t>
      </w:r>
      <w:r>
        <w:t xml:space="preserve">30 </w:t>
      </w:r>
      <w:r>
        <w:rPr>
          <w:rFonts w:ascii="Cambria" w:hAnsi="Cambria"/>
        </w:rPr>
        <w:t>μ</w:t>
      </w:r>
      <w:ins w:id="308" w:author="Andrew Wilkens" w:date="2015-03-13T11:07:00Z">
        <w:r w:rsidR="00F1611B">
          <w:t>l</w:t>
        </w:r>
      </w:ins>
      <w:del w:id="309" w:author="Andrew Wilkens" w:date="2015-03-13T11:07:00Z">
        <w:r w:rsidDel="00F1611B">
          <w:delText>L</w:delText>
        </w:r>
      </w:del>
      <w:r>
        <w:t xml:space="preserve"> cDNA per sample</w:t>
      </w:r>
    </w:p>
    <w:p w14:paraId="1A675595" w14:textId="77777777" w:rsidR="00C10CB6" w:rsidRDefault="00C10CB6" w:rsidP="00A12A08">
      <w:pPr>
        <w:jc w:val="center"/>
      </w:pPr>
    </w:p>
    <w:p w14:paraId="6A4B3B78" w14:textId="54788755" w:rsidR="00E21801" w:rsidRPr="00303CA7" w:rsidRDefault="00B40A12" w:rsidP="00820908">
      <w:pPr>
        <w:pStyle w:val="ListParagraph"/>
        <w:numPr>
          <w:ilvl w:val="1"/>
          <w:numId w:val="32"/>
        </w:numPr>
        <w:rPr>
          <w:highlight w:val="yellow"/>
        </w:rPr>
      </w:pPr>
      <w:r w:rsidRPr="00303CA7">
        <w:rPr>
          <w:highlight w:val="yellow"/>
        </w:rPr>
        <w:t xml:space="preserve">Calculate </w:t>
      </w:r>
      <w:r w:rsidR="00FE1DBF" w:rsidRPr="00303CA7">
        <w:rPr>
          <w:highlight w:val="yellow"/>
        </w:rPr>
        <w:t xml:space="preserve">the </w:t>
      </w:r>
      <w:r w:rsidRPr="00303CA7">
        <w:rPr>
          <w:highlight w:val="yellow"/>
        </w:rPr>
        <w:t>master mix volume that needs to be created.</w:t>
      </w:r>
    </w:p>
    <w:p w14:paraId="68D5EC92" w14:textId="77777777" w:rsidR="00B10A91" w:rsidRPr="00303CA7" w:rsidRDefault="00B10A91" w:rsidP="00A12A08">
      <w:pPr>
        <w:pStyle w:val="ListParagraph"/>
        <w:ind w:left="1224"/>
        <w:rPr>
          <w:highlight w:val="yellow"/>
        </w:rPr>
      </w:pPr>
    </w:p>
    <w:p w14:paraId="58E13296" w14:textId="3AC12B75" w:rsidR="00B40A12" w:rsidRPr="00303CA7" w:rsidRDefault="00B40A12" w:rsidP="00820908">
      <w:pPr>
        <w:pStyle w:val="ListParagraph"/>
        <w:numPr>
          <w:ilvl w:val="2"/>
          <w:numId w:val="32"/>
        </w:numPr>
        <w:rPr>
          <w:highlight w:val="yellow"/>
        </w:rPr>
      </w:pPr>
      <w:r w:rsidRPr="00303CA7">
        <w:rPr>
          <w:highlight w:val="yellow"/>
        </w:rPr>
        <w:t xml:space="preserve">Split </w:t>
      </w:r>
      <w:r w:rsidR="00FE1DBF" w:rsidRPr="00303CA7">
        <w:rPr>
          <w:highlight w:val="yellow"/>
        </w:rPr>
        <w:t xml:space="preserve">the </w:t>
      </w:r>
      <w:r w:rsidR="00BC728E" w:rsidRPr="00303CA7">
        <w:rPr>
          <w:highlight w:val="yellow"/>
        </w:rPr>
        <w:t>previously calculated volume cDN</w:t>
      </w:r>
      <w:r w:rsidRPr="00303CA7">
        <w:rPr>
          <w:highlight w:val="yellow"/>
        </w:rPr>
        <w:t xml:space="preserve">A </w:t>
      </w:r>
      <w:r w:rsidR="00BC728E" w:rsidRPr="00303CA7">
        <w:rPr>
          <w:highlight w:val="yellow"/>
        </w:rPr>
        <w:t>in half to create 1:1 ratio of master mix to sample extract</w:t>
      </w:r>
      <w:r w:rsidR="00FE1DBF" w:rsidRPr="00303CA7">
        <w:rPr>
          <w:highlight w:val="yellow"/>
        </w:rPr>
        <w:t>.</w:t>
      </w:r>
    </w:p>
    <w:p w14:paraId="71E19B97" w14:textId="77777777" w:rsidR="00B10A91" w:rsidRDefault="00B10A91" w:rsidP="00A12A08">
      <w:pPr>
        <w:pStyle w:val="ListParagraph"/>
        <w:ind w:left="1224"/>
      </w:pPr>
    </w:p>
    <w:p w14:paraId="19912BE5" w14:textId="576C8123" w:rsidR="00B40A12" w:rsidRDefault="00B40A12" w:rsidP="00820908">
      <w:pPr>
        <w:pStyle w:val="ListParagraph"/>
        <w:numPr>
          <w:ilvl w:val="2"/>
          <w:numId w:val="32"/>
        </w:numPr>
      </w:pPr>
      <w:r>
        <w:t>e = number of sample extracts t</w:t>
      </w:r>
      <w:r w:rsidR="00FE1DBF">
        <w:t>o</w:t>
      </w:r>
      <w:r>
        <w:t xml:space="preserve"> be processed + one positive control</w:t>
      </w:r>
      <w:r w:rsidR="00FE1DBF">
        <w:t>.</w:t>
      </w:r>
    </w:p>
    <w:p w14:paraId="771AE80A" w14:textId="77777777" w:rsidR="00B10A91" w:rsidRDefault="00B10A91" w:rsidP="00A12A08">
      <w:pPr>
        <w:pStyle w:val="ListParagraph"/>
        <w:ind w:left="1224"/>
      </w:pPr>
    </w:p>
    <w:p w14:paraId="51333215" w14:textId="1FEBAC62" w:rsidR="00B40A12" w:rsidRDefault="00B40A12" w:rsidP="00820908">
      <w:pPr>
        <w:pStyle w:val="ListParagraph"/>
        <w:numPr>
          <w:ilvl w:val="2"/>
          <w:numId w:val="32"/>
        </w:numPr>
      </w:pPr>
      <w:r>
        <w:t>m = master mix volume needed for each sample</w:t>
      </w:r>
      <w:r w:rsidR="00FE1DBF">
        <w:t>.</w:t>
      </w:r>
    </w:p>
    <w:p w14:paraId="5E44AEF5" w14:textId="77777777" w:rsidR="00B10A91" w:rsidRDefault="00B10A91" w:rsidP="00A12A08">
      <w:pPr>
        <w:pStyle w:val="ListParagraph"/>
        <w:ind w:left="1224"/>
      </w:pPr>
    </w:p>
    <w:p w14:paraId="5BE230F5" w14:textId="2F40DD48" w:rsidR="00BC728E" w:rsidRDefault="00BC728E" w:rsidP="00820908">
      <w:pPr>
        <w:pStyle w:val="ListParagraph"/>
        <w:numPr>
          <w:ilvl w:val="2"/>
          <w:numId w:val="32"/>
        </w:numPr>
      </w:pPr>
      <w:r>
        <w:t>M = total master mix volume needed</w:t>
      </w:r>
      <w:r w:rsidR="00FE1DBF">
        <w:t>.</w:t>
      </w:r>
    </w:p>
    <w:p w14:paraId="0BF8D96E" w14:textId="77777777" w:rsidR="00B10A91" w:rsidRDefault="00B10A91" w:rsidP="00A12A08">
      <w:pPr>
        <w:pStyle w:val="ListParagraph"/>
        <w:ind w:left="1224"/>
      </w:pPr>
    </w:p>
    <w:p w14:paraId="20904736" w14:textId="211FFE53" w:rsidR="00B40A12" w:rsidRDefault="00B40A12" w:rsidP="00820908">
      <w:pPr>
        <w:pStyle w:val="ListParagraph"/>
        <w:numPr>
          <w:ilvl w:val="2"/>
          <w:numId w:val="32"/>
        </w:numPr>
      </w:pPr>
      <w:r>
        <w:t>Add an additional 10</w:t>
      </w:r>
      <w:r w:rsidR="00FE1DBF">
        <w:t>%</w:t>
      </w:r>
      <w:r>
        <w:t xml:space="preserve"> and round up to </w:t>
      </w:r>
      <w:r w:rsidR="00FE1DBF">
        <w:t xml:space="preserve">the </w:t>
      </w:r>
      <w:r>
        <w:t>nearest ten</w:t>
      </w:r>
      <w:r w:rsidR="00FE1DBF">
        <w:t>.</w:t>
      </w:r>
    </w:p>
    <w:p w14:paraId="19640683" w14:textId="77777777" w:rsidR="00B40A12" w:rsidRDefault="00B40A12" w:rsidP="00A12A08"/>
    <w:p w14:paraId="5180988D" w14:textId="59E48979" w:rsidR="00B40A12" w:rsidRDefault="00B40A12" w:rsidP="00A12A08">
      <w:pPr>
        <w:jc w:val="center"/>
      </w:pPr>
      <w:r>
        <w:t xml:space="preserve">cDNA per sample </w:t>
      </w:r>
      <w:r w:rsidR="00BC728E">
        <w:t xml:space="preserve">= 30 </w:t>
      </w:r>
      <w:r w:rsidR="00BC728E">
        <w:rPr>
          <w:rFonts w:ascii="Cambria" w:hAnsi="Cambria"/>
        </w:rPr>
        <w:t>μ</w:t>
      </w:r>
      <w:ins w:id="310" w:author="Andrew Wilkens" w:date="2015-03-13T11:07:00Z">
        <w:r w:rsidR="00F1611B">
          <w:t>l</w:t>
        </w:r>
      </w:ins>
      <w:del w:id="311" w:author="Andrew Wilkens" w:date="2015-03-13T11:07:00Z">
        <w:r w:rsidR="00BC728E" w:rsidDel="00F1611B">
          <w:delText>L</w:delText>
        </w:r>
      </w:del>
      <w:r w:rsidR="00BC728E">
        <w:t xml:space="preserve"> = 15 : 15 ratio</w:t>
      </w:r>
    </w:p>
    <w:p w14:paraId="57C61157" w14:textId="77777777" w:rsidR="00BC728E" w:rsidRDefault="00BC728E" w:rsidP="00A12A08">
      <w:pPr>
        <w:jc w:val="center"/>
      </w:pPr>
    </w:p>
    <w:p w14:paraId="57758A6B" w14:textId="153D0D06" w:rsidR="00BC728E" w:rsidRDefault="00BC728E" w:rsidP="00A12A08">
      <w:pPr>
        <w:jc w:val="center"/>
      </w:pPr>
      <w:r>
        <w:t xml:space="preserve">15 </w:t>
      </w:r>
      <w:r>
        <w:rPr>
          <w:rFonts w:ascii="Cambria" w:hAnsi="Cambria"/>
        </w:rPr>
        <w:t>μ</w:t>
      </w:r>
      <w:ins w:id="312" w:author="Andrew Wilkens" w:date="2015-03-13T11:07:00Z">
        <w:r w:rsidR="00F1611B">
          <w:t>l</w:t>
        </w:r>
      </w:ins>
      <w:del w:id="313" w:author="Andrew Wilkens" w:date="2015-03-13T11:07:00Z">
        <w:r w:rsidDel="00F1611B">
          <w:delText>L</w:delText>
        </w:r>
      </w:del>
      <w:r>
        <w:t xml:space="preserve"> master mix : 15 </w:t>
      </w:r>
      <w:r>
        <w:rPr>
          <w:rFonts w:ascii="Cambria" w:hAnsi="Cambria"/>
        </w:rPr>
        <w:t>μ</w:t>
      </w:r>
      <w:ins w:id="314" w:author="Andrew Wilkens" w:date="2015-03-13T11:07:00Z">
        <w:r w:rsidR="00F1611B">
          <w:t>l</w:t>
        </w:r>
      </w:ins>
      <w:del w:id="315" w:author="Andrew Wilkens" w:date="2015-03-13T11:07:00Z">
        <w:r w:rsidDel="00F1611B">
          <w:delText>L</w:delText>
        </w:r>
      </w:del>
      <w:r>
        <w:t xml:space="preserve"> sample extract</w:t>
      </w:r>
    </w:p>
    <w:p w14:paraId="26F5E4F0" w14:textId="77777777" w:rsidR="00BC728E" w:rsidRDefault="00BC728E" w:rsidP="00A12A08">
      <w:pPr>
        <w:jc w:val="center"/>
      </w:pPr>
    </w:p>
    <w:p w14:paraId="425C89FA" w14:textId="4D4D9459" w:rsidR="00BC728E" w:rsidRDefault="00BC728E" w:rsidP="00A12A08">
      <w:pPr>
        <w:jc w:val="center"/>
      </w:pPr>
      <w:r>
        <w:t xml:space="preserve">m = 15 </w:t>
      </w:r>
      <w:r>
        <w:rPr>
          <w:rFonts w:ascii="Cambria" w:hAnsi="Cambria"/>
        </w:rPr>
        <w:t>μ</w:t>
      </w:r>
      <w:ins w:id="316" w:author="Andrew Wilkens" w:date="2015-03-13T11:08:00Z">
        <w:r w:rsidR="00F1611B">
          <w:rPr>
            <w:rFonts w:ascii="Cambria" w:hAnsi="Cambria"/>
          </w:rPr>
          <w:t>l</w:t>
        </w:r>
      </w:ins>
      <w:del w:id="317" w:author="Andrew Wilkens" w:date="2015-03-13T11:07:00Z">
        <w:r w:rsidDel="00F1611B">
          <w:delText>L</w:delText>
        </w:r>
      </w:del>
    </w:p>
    <w:p w14:paraId="42DCC96B" w14:textId="77777777" w:rsidR="00BC728E" w:rsidRDefault="00BC728E" w:rsidP="00A12A08">
      <w:pPr>
        <w:jc w:val="center"/>
      </w:pPr>
    </w:p>
    <w:p w14:paraId="200E0E2A" w14:textId="636C87E6" w:rsidR="00BC728E" w:rsidRDefault="00BC728E" w:rsidP="00A12A08">
      <w:pPr>
        <w:jc w:val="center"/>
      </w:pPr>
      <w:r w:rsidRPr="00BC728E">
        <w:rPr>
          <w:i/>
        </w:rPr>
        <w:t>Example</w:t>
      </w:r>
      <w:r>
        <w:t>: There are 10 sample extracts t</w:t>
      </w:r>
      <w:r w:rsidR="00FE1DBF">
        <w:t>o</w:t>
      </w:r>
      <w:r>
        <w:t xml:space="preserve"> be processed for future qPCR analysis.</w:t>
      </w:r>
    </w:p>
    <w:p w14:paraId="4184E895" w14:textId="77777777" w:rsidR="00BC728E" w:rsidRDefault="00BC728E" w:rsidP="00A12A08"/>
    <w:p w14:paraId="5561B59F" w14:textId="38E23C3F" w:rsidR="00A6159F" w:rsidRDefault="00BC728E" w:rsidP="00A12A08">
      <w:pPr>
        <w:jc w:val="center"/>
      </w:pPr>
      <w:r>
        <w:t>M = e m</w:t>
      </w:r>
    </w:p>
    <w:p w14:paraId="5A2E1E38" w14:textId="77777777" w:rsidR="00BC728E" w:rsidRDefault="00BC728E" w:rsidP="00A12A08">
      <w:pPr>
        <w:jc w:val="center"/>
      </w:pPr>
    </w:p>
    <w:p w14:paraId="364A224F" w14:textId="7ED6B33C" w:rsidR="00BC728E" w:rsidRDefault="00BC728E" w:rsidP="00A12A08">
      <w:pPr>
        <w:jc w:val="center"/>
      </w:pPr>
      <w:r>
        <w:t xml:space="preserve">Master Mix volume  = 11 extracts  x  15 </w:t>
      </w:r>
      <w:r>
        <w:rPr>
          <w:rFonts w:ascii="Cambria" w:hAnsi="Cambria"/>
        </w:rPr>
        <w:t>μ</w:t>
      </w:r>
      <w:ins w:id="318" w:author="Andrew Wilkens" w:date="2015-03-13T11:08:00Z">
        <w:r w:rsidR="00F1611B">
          <w:t>l</w:t>
        </w:r>
      </w:ins>
      <w:del w:id="319" w:author="Andrew Wilkens" w:date="2015-03-13T11:08:00Z">
        <w:r w:rsidDel="00F1611B">
          <w:delText>L</w:delText>
        </w:r>
      </w:del>
      <w:r>
        <w:t xml:space="preserve"> master mix per sample  =  165 </w:t>
      </w:r>
      <w:r>
        <w:rPr>
          <w:rFonts w:ascii="Cambria" w:hAnsi="Cambria"/>
        </w:rPr>
        <w:t>μ</w:t>
      </w:r>
      <w:ins w:id="320" w:author="Andrew Wilkens" w:date="2015-03-13T11:08:00Z">
        <w:r w:rsidR="00F1611B">
          <w:t>l</w:t>
        </w:r>
      </w:ins>
      <w:del w:id="321" w:author="Andrew Wilkens" w:date="2015-03-13T11:08:00Z">
        <w:r w:rsidDel="00F1611B">
          <w:delText>L</w:delText>
        </w:r>
      </w:del>
    </w:p>
    <w:p w14:paraId="0B45CA83" w14:textId="77777777" w:rsidR="00BC728E" w:rsidRDefault="00BC728E" w:rsidP="00A12A08">
      <w:pPr>
        <w:jc w:val="center"/>
      </w:pPr>
    </w:p>
    <w:p w14:paraId="0F76C77A" w14:textId="66B4EECD" w:rsidR="00BC728E" w:rsidRDefault="00BC728E" w:rsidP="00A12A08">
      <w:pPr>
        <w:jc w:val="center"/>
      </w:pPr>
      <w:r>
        <w:t xml:space="preserve">165 </w:t>
      </w:r>
      <w:r>
        <w:rPr>
          <w:rFonts w:ascii="Cambria" w:hAnsi="Cambria"/>
        </w:rPr>
        <w:t>μ</w:t>
      </w:r>
      <w:ins w:id="322" w:author="Andrew Wilkens" w:date="2015-03-13T11:08:00Z">
        <w:r w:rsidR="00F1611B">
          <w:t>l</w:t>
        </w:r>
      </w:ins>
      <w:del w:id="323" w:author="Andrew Wilkens" w:date="2015-03-13T11:08:00Z">
        <w:r w:rsidDel="00F1611B">
          <w:delText>L</w:delText>
        </w:r>
      </w:del>
      <w:r>
        <w:t xml:space="preserve">  +  17 </w:t>
      </w:r>
      <w:r>
        <w:rPr>
          <w:rFonts w:ascii="Cambria" w:hAnsi="Cambria"/>
        </w:rPr>
        <w:t>μ</w:t>
      </w:r>
      <w:ins w:id="324" w:author="Andrew Wilkens" w:date="2015-03-13T11:08:00Z">
        <w:r w:rsidR="00F1611B">
          <w:t>l</w:t>
        </w:r>
      </w:ins>
      <w:del w:id="325" w:author="Andrew Wilkens" w:date="2015-03-13T11:08:00Z">
        <w:r w:rsidDel="00F1611B">
          <w:delText>L</w:delText>
        </w:r>
      </w:del>
      <w:r>
        <w:t xml:space="preserve"> (10%)  =  182</w:t>
      </w:r>
      <w:r w:rsidR="008B584A">
        <w:t xml:space="preserve"> </w:t>
      </w:r>
      <w:r w:rsidR="008B584A">
        <w:rPr>
          <w:rFonts w:ascii="Cambria" w:hAnsi="Cambria"/>
        </w:rPr>
        <w:t>μ</w:t>
      </w:r>
      <w:ins w:id="326" w:author="Andrew Wilkens" w:date="2015-03-13T11:08:00Z">
        <w:r w:rsidR="00F1611B">
          <w:t>l</w:t>
        </w:r>
      </w:ins>
      <w:del w:id="327" w:author="Andrew Wilkens" w:date="2015-03-13T11:08:00Z">
        <w:r w:rsidR="008B584A" w:rsidDel="00F1611B">
          <w:delText>L</w:delText>
        </w:r>
      </w:del>
      <w:r w:rsidR="008B584A">
        <w:t xml:space="preserve">  </w:t>
      </w:r>
      <w:r w:rsidR="00470B11">
        <w:rPr>
          <w:rFonts w:ascii="Cambria" w:hAnsi="Cambria"/>
        </w:rPr>
        <w:t>≈</w:t>
      </w:r>
      <w:r w:rsidR="008B584A">
        <w:t xml:space="preserve">  185 </w:t>
      </w:r>
      <w:r w:rsidR="008B584A">
        <w:rPr>
          <w:rFonts w:ascii="Cambria" w:hAnsi="Cambria"/>
        </w:rPr>
        <w:t>μ</w:t>
      </w:r>
      <w:ins w:id="328" w:author="Andrew Wilkens" w:date="2015-03-13T11:08:00Z">
        <w:r w:rsidR="00F1611B">
          <w:t>l</w:t>
        </w:r>
      </w:ins>
      <w:del w:id="329" w:author="Andrew Wilkens" w:date="2015-03-13T11:08:00Z">
        <w:r w:rsidR="008B584A" w:rsidDel="00F1611B">
          <w:delText>L</w:delText>
        </w:r>
      </w:del>
      <w:r w:rsidR="008B584A">
        <w:t xml:space="preserve"> Total Master Mix needed</w:t>
      </w:r>
    </w:p>
    <w:p w14:paraId="542FF1F6" w14:textId="77777777" w:rsidR="001A4CC4" w:rsidRDefault="001A4CC4" w:rsidP="00A12A08">
      <w:pPr>
        <w:jc w:val="center"/>
      </w:pPr>
    </w:p>
    <w:p w14:paraId="5CABD01F" w14:textId="55A662E9" w:rsidR="008B584A" w:rsidRPr="00303CA7" w:rsidRDefault="008B584A" w:rsidP="00820908">
      <w:pPr>
        <w:pStyle w:val="ListParagraph"/>
        <w:numPr>
          <w:ilvl w:val="1"/>
          <w:numId w:val="32"/>
        </w:numPr>
        <w:rPr>
          <w:highlight w:val="yellow"/>
        </w:rPr>
      </w:pPr>
      <w:r w:rsidRPr="00303CA7">
        <w:rPr>
          <w:highlight w:val="yellow"/>
        </w:rPr>
        <w:t xml:space="preserve">Calculate </w:t>
      </w:r>
      <w:r w:rsidR="00FE1DBF" w:rsidRPr="00303CA7">
        <w:rPr>
          <w:highlight w:val="yellow"/>
        </w:rPr>
        <w:t xml:space="preserve">the </w:t>
      </w:r>
      <w:r w:rsidRPr="00303CA7">
        <w:rPr>
          <w:highlight w:val="yellow"/>
        </w:rPr>
        <w:t xml:space="preserve">factor by which reagents </w:t>
      </w:r>
      <w:r w:rsidR="00FE1DBF" w:rsidRPr="00303CA7">
        <w:rPr>
          <w:highlight w:val="yellow"/>
        </w:rPr>
        <w:t>are to</w:t>
      </w:r>
      <w:r w:rsidRPr="00303CA7">
        <w:rPr>
          <w:highlight w:val="yellow"/>
        </w:rPr>
        <w:t xml:space="preserve"> be multiplied by to create </w:t>
      </w:r>
      <w:r w:rsidR="00FE1DBF" w:rsidRPr="00303CA7">
        <w:rPr>
          <w:highlight w:val="yellow"/>
        </w:rPr>
        <w:t xml:space="preserve">the </w:t>
      </w:r>
      <w:r w:rsidRPr="00303CA7">
        <w:rPr>
          <w:highlight w:val="yellow"/>
        </w:rPr>
        <w:t>master mix volume needed.</w:t>
      </w:r>
    </w:p>
    <w:p w14:paraId="64B9FE11" w14:textId="77777777" w:rsidR="00B10A91" w:rsidRDefault="00B10A91" w:rsidP="00A12A08">
      <w:pPr>
        <w:pStyle w:val="ListParagraph"/>
        <w:ind w:left="1224"/>
      </w:pPr>
    </w:p>
    <w:p w14:paraId="48A281D4" w14:textId="61EAB9A7" w:rsidR="008B584A" w:rsidRDefault="008B584A" w:rsidP="00820908">
      <w:pPr>
        <w:pStyle w:val="ListParagraph"/>
        <w:numPr>
          <w:ilvl w:val="2"/>
          <w:numId w:val="32"/>
        </w:numPr>
      </w:pPr>
      <w:r>
        <w:t>M = total master mix volume needed</w:t>
      </w:r>
      <w:r w:rsidR="00FE1DBF">
        <w:t>.</w:t>
      </w:r>
    </w:p>
    <w:p w14:paraId="4E54B95A" w14:textId="77777777" w:rsidR="00B10A91" w:rsidRDefault="00B10A91" w:rsidP="00A12A08">
      <w:pPr>
        <w:pStyle w:val="ListParagraph"/>
        <w:ind w:left="1224"/>
      </w:pPr>
    </w:p>
    <w:p w14:paraId="6369E12E" w14:textId="77777777" w:rsidR="00E4028F" w:rsidRDefault="008B584A" w:rsidP="00820908">
      <w:pPr>
        <w:pStyle w:val="ListParagraph"/>
        <w:numPr>
          <w:ilvl w:val="2"/>
          <w:numId w:val="32"/>
        </w:numPr>
      </w:pPr>
      <w:r>
        <w:t xml:space="preserve">v = total component volume </w:t>
      </w:r>
      <w:r w:rsidR="00E4028F">
        <w:t>of master mix for one reaction.</w:t>
      </w:r>
    </w:p>
    <w:p w14:paraId="2357901B" w14:textId="77777777" w:rsidR="00B10A91" w:rsidRDefault="00B10A91" w:rsidP="00A12A08">
      <w:pPr>
        <w:pStyle w:val="ListParagraph"/>
        <w:ind w:left="1728"/>
      </w:pPr>
    </w:p>
    <w:p w14:paraId="06796D0A" w14:textId="463A2216" w:rsidR="008B584A" w:rsidRDefault="00E4028F" w:rsidP="00820908">
      <w:pPr>
        <w:pStyle w:val="ListParagraph"/>
        <w:numPr>
          <w:ilvl w:val="3"/>
          <w:numId w:val="32"/>
        </w:numPr>
      </w:pPr>
      <w:r>
        <w:t xml:space="preserve">One reaction requires 10 </w:t>
      </w:r>
      <w:r>
        <w:rPr>
          <w:rFonts w:ascii="Cambria" w:hAnsi="Cambria"/>
        </w:rPr>
        <w:t>μ</w:t>
      </w:r>
      <w:ins w:id="330" w:author="Andrew Wilkens" w:date="2015-03-13T11:08:00Z">
        <w:r w:rsidR="00F1611B">
          <w:t>l</w:t>
        </w:r>
      </w:ins>
      <w:del w:id="331" w:author="Andrew Wilkens" w:date="2015-03-13T11:08:00Z">
        <w:r w:rsidDel="00F1611B">
          <w:delText>L</w:delText>
        </w:r>
      </w:del>
      <w:r>
        <w:t xml:space="preserve"> master mix</w:t>
      </w:r>
      <w:r w:rsidR="00FE1DBF">
        <w:t>.</w:t>
      </w:r>
    </w:p>
    <w:p w14:paraId="7140308D" w14:textId="77777777" w:rsidR="00B10A91" w:rsidRDefault="00B10A91" w:rsidP="00A12A08"/>
    <w:p w14:paraId="51F9C836" w14:textId="6B2D751C" w:rsidR="008B584A" w:rsidRDefault="008B584A" w:rsidP="00820908">
      <w:pPr>
        <w:pStyle w:val="ListParagraph"/>
        <w:numPr>
          <w:ilvl w:val="2"/>
          <w:numId w:val="32"/>
        </w:numPr>
      </w:pPr>
      <w:r>
        <w:t>x = factor to multiple reagents by</w:t>
      </w:r>
      <w:r w:rsidR="00FE1DBF">
        <w:t>.</w:t>
      </w:r>
    </w:p>
    <w:p w14:paraId="012E51C3" w14:textId="77777777" w:rsidR="008B584A" w:rsidRDefault="008B584A" w:rsidP="00A12A08">
      <w:pPr>
        <w:pStyle w:val="ListParagraph"/>
        <w:ind w:left="1440"/>
      </w:pPr>
    </w:p>
    <w:p w14:paraId="52C6C0C3" w14:textId="7E3E0F39" w:rsidR="008B584A" w:rsidRDefault="008B584A" w:rsidP="00A12A08">
      <w:pPr>
        <w:jc w:val="center"/>
      </w:pPr>
      <w:r>
        <w:t>M = v x</w:t>
      </w:r>
    </w:p>
    <w:p w14:paraId="2DDDE111" w14:textId="77777777" w:rsidR="008B584A" w:rsidRDefault="008B584A" w:rsidP="00A12A08">
      <w:pPr>
        <w:jc w:val="center"/>
      </w:pPr>
    </w:p>
    <w:p w14:paraId="682AD87F" w14:textId="692EAEF1" w:rsidR="008B584A" w:rsidRDefault="008B584A" w:rsidP="00A12A08">
      <w:pPr>
        <w:jc w:val="center"/>
      </w:pPr>
      <w:r>
        <w:t xml:space="preserve">185 </w:t>
      </w:r>
      <w:r>
        <w:rPr>
          <w:rFonts w:ascii="Cambria" w:hAnsi="Cambria"/>
        </w:rPr>
        <w:t>μ</w:t>
      </w:r>
      <w:ins w:id="332" w:author="Andrew Wilkens" w:date="2015-03-13T11:08:00Z">
        <w:r w:rsidR="00F1611B">
          <w:t>l</w:t>
        </w:r>
      </w:ins>
      <w:del w:id="333" w:author="Andrew Wilkens" w:date="2015-03-13T11:08:00Z">
        <w:r w:rsidDel="00F1611B">
          <w:delText>L</w:delText>
        </w:r>
      </w:del>
      <w:r>
        <w:t xml:space="preserve">  = 10 x</w:t>
      </w:r>
    </w:p>
    <w:p w14:paraId="2DDAEDBA" w14:textId="77777777" w:rsidR="008B584A" w:rsidRDefault="008B584A" w:rsidP="00A12A08">
      <w:pPr>
        <w:jc w:val="center"/>
      </w:pPr>
    </w:p>
    <w:p w14:paraId="67518B38" w14:textId="43D66E13" w:rsidR="00C10CB6" w:rsidRDefault="008B584A" w:rsidP="00A12A08">
      <w:pPr>
        <w:jc w:val="center"/>
      </w:pPr>
      <w:r>
        <w:t xml:space="preserve">x  =  18.5 </w:t>
      </w:r>
      <w:r>
        <w:rPr>
          <w:rFonts w:ascii="Cambria" w:hAnsi="Cambria"/>
        </w:rPr>
        <w:t>μ</w:t>
      </w:r>
      <w:ins w:id="334" w:author="Andrew Wilkens" w:date="2015-03-13T11:08:00Z">
        <w:r w:rsidR="00F1611B">
          <w:t>l</w:t>
        </w:r>
      </w:ins>
      <w:del w:id="335" w:author="Andrew Wilkens" w:date="2015-03-13T11:08:00Z">
        <w:r w:rsidDel="00F1611B">
          <w:delText>L</w:delText>
        </w:r>
      </w:del>
    </w:p>
    <w:p w14:paraId="3C06CDA3" w14:textId="77777777" w:rsidR="00C313E3" w:rsidRDefault="00C313E3" w:rsidP="00A12A08">
      <w:pPr>
        <w:jc w:val="center"/>
      </w:pPr>
    </w:p>
    <w:p w14:paraId="4EC4FEDD" w14:textId="49F2A5A9" w:rsidR="001A4CC4" w:rsidRPr="00303CA7" w:rsidRDefault="001A4CC4" w:rsidP="00820908">
      <w:pPr>
        <w:pStyle w:val="ListParagraph"/>
        <w:numPr>
          <w:ilvl w:val="1"/>
          <w:numId w:val="32"/>
        </w:numPr>
        <w:rPr>
          <w:highlight w:val="yellow"/>
        </w:rPr>
      </w:pPr>
      <w:r w:rsidRPr="00303CA7">
        <w:rPr>
          <w:highlight w:val="yellow"/>
        </w:rPr>
        <w:t xml:space="preserve">Calculate </w:t>
      </w:r>
      <w:r w:rsidR="00FE1DBF" w:rsidRPr="00303CA7">
        <w:rPr>
          <w:highlight w:val="yellow"/>
        </w:rPr>
        <w:t xml:space="preserve">the </w:t>
      </w:r>
      <w:r w:rsidRPr="00303CA7">
        <w:rPr>
          <w:highlight w:val="yellow"/>
        </w:rPr>
        <w:t>volume of each reagent needed to create</w:t>
      </w:r>
      <w:r w:rsidR="0078189B" w:rsidRPr="00303CA7">
        <w:rPr>
          <w:highlight w:val="yellow"/>
        </w:rPr>
        <w:t xml:space="preserve"> the</w:t>
      </w:r>
      <w:r w:rsidRPr="00303CA7">
        <w:rPr>
          <w:highlight w:val="yellow"/>
        </w:rPr>
        <w:t xml:space="preserve"> total master mix volume required for </w:t>
      </w:r>
      <w:r w:rsidR="0078189B" w:rsidRPr="00303CA7">
        <w:rPr>
          <w:highlight w:val="yellow"/>
        </w:rPr>
        <w:t xml:space="preserve">the </w:t>
      </w:r>
      <w:r w:rsidRPr="00303CA7">
        <w:rPr>
          <w:highlight w:val="yellow"/>
        </w:rPr>
        <w:t xml:space="preserve">cDNA amplification of all samples. Multiply </w:t>
      </w:r>
      <w:r w:rsidR="0078189B" w:rsidRPr="00303CA7">
        <w:rPr>
          <w:highlight w:val="yellow"/>
        </w:rPr>
        <w:t xml:space="preserve">the </w:t>
      </w:r>
      <w:r w:rsidRPr="00303CA7">
        <w:rPr>
          <w:highlight w:val="yellow"/>
        </w:rPr>
        <w:t xml:space="preserve">reagent volume needed in one reaction by the factor calculated from </w:t>
      </w:r>
      <w:r w:rsidR="0078189B" w:rsidRPr="00303CA7">
        <w:rPr>
          <w:highlight w:val="yellow"/>
        </w:rPr>
        <w:t xml:space="preserve">the </w:t>
      </w:r>
      <w:r w:rsidRPr="00303CA7">
        <w:rPr>
          <w:highlight w:val="yellow"/>
        </w:rPr>
        <w:t>previous step</w:t>
      </w:r>
      <w:r w:rsidR="0078189B" w:rsidRPr="00303CA7">
        <w:rPr>
          <w:highlight w:val="yellow"/>
        </w:rPr>
        <w:t xml:space="preserve"> (</w:t>
      </w:r>
      <w:r w:rsidR="0078189B" w:rsidRPr="00303CA7">
        <w:rPr>
          <w:b/>
          <w:highlight w:val="yellow"/>
        </w:rPr>
        <w:t>Table 1</w:t>
      </w:r>
      <w:r w:rsidR="0078189B" w:rsidRPr="00303CA7">
        <w:rPr>
          <w:highlight w:val="yellow"/>
        </w:rPr>
        <w:t>)</w:t>
      </w:r>
      <w:r w:rsidRPr="00303CA7">
        <w:rPr>
          <w:highlight w:val="yellow"/>
        </w:rPr>
        <w:t>.</w:t>
      </w:r>
    </w:p>
    <w:p w14:paraId="35D403D1" w14:textId="77777777" w:rsidR="00B36B98" w:rsidRPr="00303CA7" w:rsidRDefault="00B36B98" w:rsidP="00A12A08">
      <w:pPr>
        <w:rPr>
          <w:highlight w:val="yellow"/>
        </w:rPr>
      </w:pPr>
    </w:p>
    <w:p w14:paraId="7EB32FA6" w14:textId="77777777" w:rsidR="006466F1" w:rsidRPr="00303CA7" w:rsidRDefault="006466F1" w:rsidP="00A12A08">
      <w:pPr>
        <w:rPr>
          <w:b/>
          <w:sz w:val="8"/>
          <w:szCs w:val="8"/>
          <w:highlight w:val="yellow"/>
        </w:rPr>
      </w:pPr>
    </w:p>
    <w:p w14:paraId="19AF36FE" w14:textId="04B02B5E" w:rsidR="009C4D86" w:rsidRPr="00303CA7" w:rsidRDefault="00C25243" w:rsidP="00820908">
      <w:pPr>
        <w:pStyle w:val="ListParagraph"/>
        <w:numPr>
          <w:ilvl w:val="1"/>
          <w:numId w:val="32"/>
        </w:numPr>
        <w:rPr>
          <w:noProof/>
          <w:highlight w:val="yellow"/>
        </w:rPr>
      </w:pPr>
      <w:r w:rsidRPr="00303CA7">
        <w:rPr>
          <w:noProof/>
          <w:highlight w:val="yellow"/>
        </w:rPr>
        <w:t xml:space="preserve">Prepare </w:t>
      </w:r>
      <w:r w:rsidR="009C4D86" w:rsidRPr="00303CA7">
        <w:rPr>
          <w:noProof/>
          <w:highlight w:val="yellow"/>
        </w:rPr>
        <w:t xml:space="preserve">1.5 ml </w:t>
      </w:r>
      <w:r w:rsidRPr="00303CA7">
        <w:rPr>
          <w:noProof/>
          <w:highlight w:val="yellow"/>
        </w:rPr>
        <w:t xml:space="preserve">LoBind </w:t>
      </w:r>
      <w:r w:rsidR="00A87FCB" w:rsidRPr="00303CA7">
        <w:rPr>
          <w:noProof/>
          <w:highlight w:val="yellow"/>
        </w:rPr>
        <w:t>E</w:t>
      </w:r>
      <w:r w:rsidRPr="00303CA7">
        <w:rPr>
          <w:noProof/>
          <w:highlight w:val="yellow"/>
        </w:rPr>
        <w:t>ppendorf tube. LoBind prevents binding to plastic.</w:t>
      </w:r>
    </w:p>
    <w:p w14:paraId="69ABC9B0" w14:textId="77777777" w:rsidR="00B10A91" w:rsidRPr="00303CA7" w:rsidRDefault="00B10A91" w:rsidP="00A12A08">
      <w:pPr>
        <w:pStyle w:val="ListParagraph"/>
        <w:ind w:left="792"/>
        <w:rPr>
          <w:noProof/>
          <w:highlight w:val="yellow"/>
        </w:rPr>
      </w:pPr>
    </w:p>
    <w:p w14:paraId="785E7A1E" w14:textId="402E3AA7" w:rsidR="00C25243" w:rsidRPr="00303CA7" w:rsidRDefault="00C25243" w:rsidP="00820908">
      <w:pPr>
        <w:pStyle w:val="ListParagraph"/>
        <w:numPr>
          <w:ilvl w:val="1"/>
          <w:numId w:val="32"/>
        </w:numPr>
        <w:rPr>
          <w:noProof/>
          <w:highlight w:val="yellow"/>
        </w:rPr>
      </w:pPr>
      <w:r w:rsidRPr="00303CA7">
        <w:rPr>
          <w:noProof/>
          <w:highlight w:val="yellow"/>
        </w:rPr>
        <w:t>When reagents thaw, add calculated volume</w:t>
      </w:r>
      <w:r w:rsidR="00EE620B" w:rsidRPr="00303CA7">
        <w:rPr>
          <w:noProof/>
          <w:highlight w:val="yellow"/>
        </w:rPr>
        <w:t>s</w:t>
      </w:r>
      <w:r w:rsidRPr="00303CA7">
        <w:rPr>
          <w:noProof/>
          <w:highlight w:val="yellow"/>
        </w:rPr>
        <w:t xml:space="preserve"> to LoBind </w:t>
      </w:r>
      <w:r w:rsidR="00A87FCB" w:rsidRPr="00303CA7">
        <w:rPr>
          <w:noProof/>
          <w:highlight w:val="yellow"/>
        </w:rPr>
        <w:t>E</w:t>
      </w:r>
      <w:r w:rsidRPr="00303CA7">
        <w:rPr>
          <w:noProof/>
          <w:highlight w:val="yellow"/>
        </w:rPr>
        <w:t>ppendorf tube.</w:t>
      </w:r>
    </w:p>
    <w:p w14:paraId="7E656510" w14:textId="77777777" w:rsidR="00B10A91" w:rsidRPr="00303CA7" w:rsidRDefault="00B10A91" w:rsidP="00A12A08">
      <w:pPr>
        <w:pStyle w:val="ListParagraph"/>
        <w:ind w:left="1224"/>
        <w:rPr>
          <w:noProof/>
          <w:highlight w:val="yellow"/>
        </w:rPr>
      </w:pPr>
    </w:p>
    <w:p w14:paraId="1EE56873" w14:textId="5AB342F9" w:rsidR="00C25243" w:rsidRPr="00303CA7" w:rsidRDefault="00C25243" w:rsidP="00820908">
      <w:pPr>
        <w:pStyle w:val="ListParagraph"/>
        <w:numPr>
          <w:ilvl w:val="2"/>
          <w:numId w:val="32"/>
        </w:numPr>
        <w:rPr>
          <w:noProof/>
          <w:highlight w:val="yellow"/>
        </w:rPr>
      </w:pPr>
      <w:r w:rsidRPr="00303CA7">
        <w:rPr>
          <w:noProof/>
          <w:highlight w:val="yellow"/>
        </w:rPr>
        <w:t>Gently vortex and spin (mini-centrifuge) each before adding.</w:t>
      </w:r>
    </w:p>
    <w:p w14:paraId="12E307E2" w14:textId="77777777" w:rsidR="00B10A91" w:rsidRPr="00303CA7" w:rsidRDefault="00B10A91" w:rsidP="00A12A08">
      <w:pPr>
        <w:pStyle w:val="ListParagraph"/>
        <w:ind w:left="1224"/>
        <w:rPr>
          <w:noProof/>
          <w:highlight w:val="yellow"/>
        </w:rPr>
      </w:pPr>
    </w:p>
    <w:p w14:paraId="4959F37D" w14:textId="09F6BB3D" w:rsidR="009C4D86" w:rsidRPr="00303CA7" w:rsidRDefault="009C4D86" w:rsidP="00820908">
      <w:pPr>
        <w:pStyle w:val="ListParagraph"/>
        <w:numPr>
          <w:ilvl w:val="2"/>
          <w:numId w:val="32"/>
        </w:numPr>
        <w:rPr>
          <w:noProof/>
          <w:highlight w:val="yellow"/>
        </w:rPr>
      </w:pPr>
      <w:r w:rsidRPr="00303CA7">
        <w:rPr>
          <w:noProof/>
          <w:highlight w:val="yellow"/>
        </w:rPr>
        <w:t xml:space="preserve">Change pipette </w:t>
      </w:r>
      <w:r w:rsidR="00CF6E8F" w:rsidRPr="00303CA7">
        <w:rPr>
          <w:noProof/>
          <w:highlight w:val="yellow"/>
        </w:rPr>
        <w:t>tip between adding each reagent</w:t>
      </w:r>
      <w:r w:rsidRPr="00303CA7">
        <w:rPr>
          <w:noProof/>
          <w:highlight w:val="yellow"/>
        </w:rPr>
        <w:t xml:space="preserve"> to prevent contamination and </w:t>
      </w:r>
      <w:r w:rsidR="00A87FCB" w:rsidRPr="00303CA7">
        <w:rPr>
          <w:noProof/>
          <w:highlight w:val="yellow"/>
        </w:rPr>
        <w:t xml:space="preserve">to </w:t>
      </w:r>
      <w:r w:rsidRPr="00303CA7">
        <w:rPr>
          <w:noProof/>
          <w:highlight w:val="yellow"/>
        </w:rPr>
        <w:t>ensure precision when adding volumes.</w:t>
      </w:r>
    </w:p>
    <w:p w14:paraId="2AB22053" w14:textId="77777777" w:rsidR="00B10A91" w:rsidRPr="00303CA7" w:rsidRDefault="00B10A91" w:rsidP="00A12A08">
      <w:pPr>
        <w:pStyle w:val="ListParagraph"/>
        <w:ind w:left="1224"/>
        <w:rPr>
          <w:noProof/>
          <w:highlight w:val="yellow"/>
        </w:rPr>
      </w:pPr>
    </w:p>
    <w:p w14:paraId="132333FD" w14:textId="0DA6EFF3" w:rsidR="00003815" w:rsidRPr="00303CA7" w:rsidRDefault="00003815" w:rsidP="00820908">
      <w:pPr>
        <w:pStyle w:val="ListParagraph"/>
        <w:numPr>
          <w:ilvl w:val="2"/>
          <w:numId w:val="32"/>
        </w:numPr>
        <w:rPr>
          <w:noProof/>
          <w:highlight w:val="yellow"/>
        </w:rPr>
      </w:pPr>
      <w:r w:rsidRPr="00303CA7">
        <w:rPr>
          <w:noProof/>
          <w:highlight w:val="yellow"/>
        </w:rPr>
        <w:t xml:space="preserve">Put reagents back into storage (-20 </w:t>
      </w:r>
      <w:ins w:id="336" w:author="Andrew Wilkens" w:date="2015-03-13T11:09:00Z">
        <w:r w:rsidR="00F923B0" w:rsidRPr="00303CA7">
          <w:rPr>
            <w:rFonts w:ascii="Cambria" w:hAnsi="Cambria"/>
            <w:noProof/>
            <w:highlight w:val="yellow"/>
          </w:rPr>
          <w:t>°</w:t>
        </w:r>
      </w:ins>
      <w:del w:id="337" w:author="Andrew Wilkens" w:date="2015-03-13T11:09:00Z">
        <w:r w:rsidRPr="00303CA7" w:rsidDel="00F923B0">
          <w:rPr>
            <w:noProof/>
            <w:highlight w:val="yellow"/>
            <w:vertAlign w:val="superscript"/>
          </w:rPr>
          <w:delText>o</w:delText>
        </w:r>
      </w:del>
      <w:r w:rsidRPr="00303CA7">
        <w:rPr>
          <w:noProof/>
          <w:highlight w:val="yellow"/>
        </w:rPr>
        <w:t>C) after adding into master mix.</w:t>
      </w:r>
    </w:p>
    <w:p w14:paraId="74DF14A0" w14:textId="77777777" w:rsidR="00B10A91" w:rsidRPr="00303CA7" w:rsidRDefault="00B10A91" w:rsidP="00A12A08">
      <w:pPr>
        <w:pStyle w:val="ListParagraph"/>
        <w:ind w:left="792"/>
        <w:rPr>
          <w:noProof/>
          <w:highlight w:val="yellow"/>
        </w:rPr>
      </w:pPr>
    </w:p>
    <w:p w14:paraId="6E2CD7A6" w14:textId="606E8BD9" w:rsidR="009C4D86" w:rsidRPr="00303CA7" w:rsidRDefault="00003815" w:rsidP="00820908">
      <w:pPr>
        <w:pStyle w:val="ListParagraph"/>
        <w:numPr>
          <w:ilvl w:val="1"/>
          <w:numId w:val="32"/>
        </w:numPr>
        <w:rPr>
          <w:noProof/>
          <w:highlight w:val="yellow"/>
        </w:rPr>
      </w:pPr>
      <w:r w:rsidRPr="00303CA7">
        <w:rPr>
          <w:noProof/>
          <w:highlight w:val="yellow"/>
        </w:rPr>
        <w:t xml:space="preserve">After all reagents have been added into the 1.5 ml </w:t>
      </w:r>
      <w:r w:rsidR="00A87FCB" w:rsidRPr="00303CA7">
        <w:rPr>
          <w:noProof/>
          <w:highlight w:val="yellow"/>
        </w:rPr>
        <w:t>E</w:t>
      </w:r>
      <w:r w:rsidRPr="00303CA7">
        <w:rPr>
          <w:noProof/>
          <w:highlight w:val="yellow"/>
        </w:rPr>
        <w:t xml:space="preserve">ppendorf tube, vortex and spin to create </w:t>
      </w:r>
      <w:r w:rsidR="00A87FCB" w:rsidRPr="00303CA7">
        <w:rPr>
          <w:noProof/>
          <w:highlight w:val="yellow"/>
        </w:rPr>
        <w:t xml:space="preserve">a </w:t>
      </w:r>
      <w:r w:rsidRPr="00303CA7">
        <w:rPr>
          <w:noProof/>
          <w:highlight w:val="yellow"/>
        </w:rPr>
        <w:t>heterogenous mixture.</w:t>
      </w:r>
    </w:p>
    <w:p w14:paraId="2D273FFA" w14:textId="77777777" w:rsidR="00B10A91" w:rsidRPr="00303CA7" w:rsidRDefault="00B10A91" w:rsidP="00A12A08">
      <w:pPr>
        <w:pStyle w:val="ListParagraph"/>
        <w:ind w:left="792"/>
        <w:rPr>
          <w:noProof/>
          <w:highlight w:val="yellow"/>
        </w:rPr>
      </w:pPr>
    </w:p>
    <w:p w14:paraId="0CF61DBB" w14:textId="1D9177E4" w:rsidR="003627EC" w:rsidRPr="00303CA7" w:rsidRDefault="00987BC8" w:rsidP="00820908">
      <w:pPr>
        <w:pStyle w:val="ListParagraph"/>
        <w:numPr>
          <w:ilvl w:val="1"/>
          <w:numId w:val="32"/>
        </w:numPr>
        <w:rPr>
          <w:noProof/>
          <w:highlight w:val="yellow"/>
        </w:rPr>
      </w:pPr>
      <w:r w:rsidRPr="00303CA7">
        <w:rPr>
          <w:noProof/>
          <w:highlight w:val="yellow"/>
        </w:rPr>
        <w:t>Prepare 8-tube strip, with tube “1” positioned on the left and tube “8” on the right.</w:t>
      </w:r>
    </w:p>
    <w:p w14:paraId="55CE2B6B" w14:textId="77777777" w:rsidR="00B10A91" w:rsidRPr="00303CA7" w:rsidRDefault="00B10A91" w:rsidP="00A12A08">
      <w:pPr>
        <w:pStyle w:val="ListParagraph"/>
        <w:ind w:left="1224"/>
        <w:rPr>
          <w:noProof/>
          <w:highlight w:val="yellow"/>
        </w:rPr>
      </w:pPr>
    </w:p>
    <w:p w14:paraId="70B1382C" w14:textId="0BF7ECA9" w:rsidR="00987BC8" w:rsidRPr="00303CA7" w:rsidRDefault="00987BC8" w:rsidP="00820908">
      <w:pPr>
        <w:pStyle w:val="ListParagraph"/>
        <w:numPr>
          <w:ilvl w:val="2"/>
          <w:numId w:val="32"/>
        </w:numPr>
        <w:rPr>
          <w:noProof/>
          <w:highlight w:val="yellow"/>
        </w:rPr>
      </w:pPr>
      <w:r w:rsidRPr="00303CA7">
        <w:rPr>
          <w:noProof/>
          <w:highlight w:val="yellow"/>
        </w:rPr>
        <w:t>If preparing more than 8 samples/tubes, multiple strips</w:t>
      </w:r>
      <w:r w:rsidR="0053335E" w:rsidRPr="00303CA7">
        <w:rPr>
          <w:noProof/>
          <w:highlight w:val="yellow"/>
        </w:rPr>
        <w:t xml:space="preserve"> are needed</w:t>
      </w:r>
      <w:r w:rsidRPr="00303CA7">
        <w:rPr>
          <w:noProof/>
          <w:highlight w:val="yellow"/>
        </w:rPr>
        <w:t>.</w:t>
      </w:r>
    </w:p>
    <w:p w14:paraId="61647A4A" w14:textId="77777777" w:rsidR="00B10A91" w:rsidRPr="00303CA7" w:rsidRDefault="00B10A91" w:rsidP="00A12A08">
      <w:pPr>
        <w:pStyle w:val="ListParagraph"/>
        <w:ind w:left="1224"/>
        <w:rPr>
          <w:noProof/>
          <w:highlight w:val="yellow"/>
        </w:rPr>
      </w:pPr>
    </w:p>
    <w:p w14:paraId="264D6AE3" w14:textId="1BE0B51C" w:rsidR="00687AEB" w:rsidRPr="00303CA7" w:rsidRDefault="00687AEB" w:rsidP="00820908">
      <w:pPr>
        <w:pStyle w:val="ListParagraph"/>
        <w:numPr>
          <w:ilvl w:val="2"/>
          <w:numId w:val="32"/>
        </w:numPr>
        <w:rPr>
          <w:noProof/>
          <w:highlight w:val="yellow"/>
        </w:rPr>
      </w:pPr>
      <w:r w:rsidRPr="00303CA7">
        <w:rPr>
          <w:noProof/>
          <w:highlight w:val="yellow"/>
        </w:rPr>
        <w:t>Designate a tube for eac</w:t>
      </w:r>
      <w:r w:rsidR="005436E4" w:rsidRPr="00303CA7">
        <w:rPr>
          <w:noProof/>
          <w:highlight w:val="yellow"/>
        </w:rPr>
        <w:t>h sample, including negative controls with only H</w:t>
      </w:r>
      <w:r w:rsidR="005436E4" w:rsidRPr="00303CA7">
        <w:rPr>
          <w:noProof/>
          <w:highlight w:val="yellow"/>
          <w:vertAlign w:val="subscript"/>
        </w:rPr>
        <w:t>2</w:t>
      </w:r>
      <w:r w:rsidR="005436E4" w:rsidRPr="00303CA7">
        <w:rPr>
          <w:noProof/>
          <w:highlight w:val="yellow"/>
        </w:rPr>
        <w:t>O.</w:t>
      </w:r>
    </w:p>
    <w:p w14:paraId="66B46197" w14:textId="77777777" w:rsidR="00B10A91" w:rsidRPr="00303CA7" w:rsidRDefault="00B10A91" w:rsidP="00A12A08">
      <w:pPr>
        <w:pStyle w:val="ListParagraph"/>
        <w:ind w:left="792"/>
        <w:rPr>
          <w:noProof/>
          <w:highlight w:val="yellow"/>
        </w:rPr>
      </w:pPr>
    </w:p>
    <w:p w14:paraId="136F26BC" w14:textId="19583C8E" w:rsidR="00B438CF" w:rsidRPr="00303CA7" w:rsidRDefault="00B438CF" w:rsidP="00820908">
      <w:pPr>
        <w:pStyle w:val="ListParagraph"/>
        <w:numPr>
          <w:ilvl w:val="1"/>
          <w:numId w:val="32"/>
        </w:numPr>
        <w:rPr>
          <w:noProof/>
          <w:highlight w:val="yellow"/>
        </w:rPr>
      </w:pPr>
      <w:r w:rsidRPr="00303CA7">
        <w:rPr>
          <w:noProof/>
          <w:highlight w:val="yellow"/>
        </w:rPr>
        <w:t>Aliquot calculated amount of master mix required into each tube on the strip.</w:t>
      </w:r>
    </w:p>
    <w:p w14:paraId="3110CF99" w14:textId="77777777" w:rsidR="00B10A91" w:rsidRPr="00303CA7" w:rsidRDefault="00B10A91" w:rsidP="00A12A08">
      <w:pPr>
        <w:pStyle w:val="ListParagraph"/>
        <w:ind w:left="1224"/>
        <w:rPr>
          <w:noProof/>
          <w:highlight w:val="yellow"/>
        </w:rPr>
      </w:pPr>
    </w:p>
    <w:p w14:paraId="79C9AE3E" w14:textId="413EC74B" w:rsidR="00B438CF" w:rsidRPr="00303CA7" w:rsidRDefault="00B438CF" w:rsidP="00820908">
      <w:pPr>
        <w:pStyle w:val="ListParagraph"/>
        <w:numPr>
          <w:ilvl w:val="2"/>
          <w:numId w:val="32"/>
        </w:numPr>
        <w:rPr>
          <w:noProof/>
          <w:highlight w:val="yellow"/>
        </w:rPr>
      </w:pPr>
      <w:r w:rsidRPr="00303CA7">
        <w:rPr>
          <w:noProof/>
          <w:highlight w:val="yellow"/>
        </w:rPr>
        <w:t xml:space="preserve">Amount to be added was calculated in </w:t>
      </w:r>
      <w:r w:rsidR="0053335E" w:rsidRPr="00303CA7">
        <w:rPr>
          <w:noProof/>
          <w:highlight w:val="yellow"/>
        </w:rPr>
        <w:t>S</w:t>
      </w:r>
      <w:r w:rsidRPr="00303CA7">
        <w:rPr>
          <w:noProof/>
          <w:highlight w:val="yellow"/>
        </w:rPr>
        <w:t xml:space="preserve">tep </w:t>
      </w:r>
      <w:r w:rsidR="0053335E" w:rsidRPr="00303CA7">
        <w:rPr>
          <w:noProof/>
          <w:highlight w:val="yellow"/>
        </w:rPr>
        <w:t>3.</w:t>
      </w:r>
      <w:r w:rsidRPr="00303CA7">
        <w:rPr>
          <w:noProof/>
          <w:highlight w:val="yellow"/>
        </w:rPr>
        <w:t>4.</w:t>
      </w:r>
      <w:r w:rsidR="0053335E" w:rsidRPr="00303CA7">
        <w:rPr>
          <w:noProof/>
          <w:highlight w:val="yellow"/>
        </w:rPr>
        <w:t>3.</w:t>
      </w:r>
    </w:p>
    <w:p w14:paraId="492E7EB4" w14:textId="77777777" w:rsidR="00B438CF" w:rsidRDefault="00B438CF" w:rsidP="00A12A08">
      <w:pPr>
        <w:pStyle w:val="ListParagraph"/>
        <w:rPr>
          <w:noProof/>
        </w:rPr>
      </w:pPr>
    </w:p>
    <w:p w14:paraId="17BF94BD" w14:textId="584FE729" w:rsidR="00B438CF" w:rsidRDefault="00B438CF" w:rsidP="00A12A08">
      <w:pPr>
        <w:pStyle w:val="ListParagraph"/>
        <w:jc w:val="center"/>
      </w:pPr>
      <w:r>
        <w:rPr>
          <w:noProof/>
        </w:rPr>
        <w:t xml:space="preserve">cDNA per sample  =  30 </w:t>
      </w:r>
      <w:r w:rsidRPr="00B438CF">
        <w:rPr>
          <w:rFonts w:ascii="Cambria" w:hAnsi="Cambria"/>
        </w:rPr>
        <w:t>μ</w:t>
      </w:r>
      <w:ins w:id="338" w:author="Andrew Wilkens" w:date="2015-03-13T11:09:00Z">
        <w:r w:rsidR="00F923B0">
          <w:t>l</w:t>
        </w:r>
      </w:ins>
      <w:del w:id="339" w:author="Andrew Wilkens" w:date="2015-03-13T11:09:00Z">
        <w:r w:rsidDel="00F923B0">
          <w:delText>L</w:delText>
        </w:r>
      </w:del>
    </w:p>
    <w:p w14:paraId="2BB9C5DE" w14:textId="73211F67" w:rsidR="00B438CF" w:rsidRDefault="00B438CF" w:rsidP="00A12A08">
      <w:pPr>
        <w:pStyle w:val="ListParagraph"/>
        <w:jc w:val="center"/>
      </w:pPr>
      <w:r>
        <w:t xml:space="preserve">15 </w:t>
      </w:r>
      <w:r w:rsidRPr="00B438CF">
        <w:rPr>
          <w:rFonts w:ascii="Cambria" w:hAnsi="Cambria"/>
        </w:rPr>
        <w:t>μ</w:t>
      </w:r>
      <w:ins w:id="340" w:author="Andrew Wilkens" w:date="2015-03-13T11:09:00Z">
        <w:r w:rsidR="00F923B0">
          <w:t>l</w:t>
        </w:r>
      </w:ins>
      <w:del w:id="341" w:author="Andrew Wilkens" w:date="2015-03-13T11:09:00Z">
        <w:r w:rsidDel="00F923B0">
          <w:delText>L</w:delText>
        </w:r>
      </w:del>
      <w:r>
        <w:t xml:space="preserve"> master mix  :  15 </w:t>
      </w:r>
      <w:r w:rsidRPr="00B438CF">
        <w:rPr>
          <w:rFonts w:ascii="Cambria" w:hAnsi="Cambria"/>
        </w:rPr>
        <w:t>μ</w:t>
      </w:r>
      <w:ins w:id="342" w:author="Andrew Wilkens" w:date="2015-03-13T11:09:00Z">
        <w:r w:rsidR="00F923B0">
          <w:t>l</w:t>
        </w:r>
      </w:ins>
      <w:del w:id="343" w:author="Andrew Wilkens" w:date="2015-03-13T11:09:00Z">
        <w:r w:rsidDel="00F923B0">
          <w:delText>L</w:delText>
        </w:r>
      </w:del>
      <w:r>
        <w:t xml:space="preserve"> sample extract</w:t>
      </w:r>
    </w:p>
    <w:p w14:paraId="10E899C3" w14:textId="77777777" w:rsidR="00B438CF" w:rsidRDefault="00B438CF" w:rsidP="00A12A08">
      <w:pPr>
        <w:jc w:val="center"/>
      </w:pPr>
    </w:p>
    <w:p w14:paraId="6C87A77A" w14:textId="58BE9D6A" w:rsidR="00B10A91" w:rsidRDefault="00B84A37" w:rsidP="00A12A08">
      <w:pPr>
        <w:ind w:firstLine="720"/>
        <w:jc w:val="center"/>
      </w:pPr>
      <w:r>
        <w:t>Aliquot</w:t>
      </w:r>
      <w:r w:rsidR="00B438CF">
        <w:t xml:space="preserve"> 15 </w:t>
      </w:r>
      <w:r w:rsidR="00B438CF" w:rsidRPr="00B438CF">
        <w:rPr>
          <w:rFonts w:ascii="Cambria" w:hAnsi="Cambria"/>
        </w:rPr>
        <w:t>μ</w:t>
      </w:r>
      <w:ins w:id="344" w:author="Andrew Wilkens" w:date="2015-03-13T11:09:00Z">
        <w:r w:rsidR="00F923B0">
          <w:t>l</w:t>
        </w:r>
      </w:ins>
      <w:del w:id="345" w:author="Andrew Wilkens" w:date="2015-03-13T11:09:00Z">
        <w:r w:rsidR="00B438CF" w:rsidDel="00F923B0">
          <w:delText>L</w:delText>
        </w:r>
      </w:del>
      <w:r w:rsidR="00B438CF">
        <w:t xml:space="preserve"> master mix into each tube</w:t>
      </w:r>
      <w:r w:rsidR="0060017E">
        <w:t>.</w:t>
      </w:r>
    </w:p>
    <w:p w14:paraId="6CF8F014" w14:textId="77777777" w:rsidR="00B10A91" w:rsidRDefault="00B10A91" w:rsidP="00A12A08">
      <w:pPr>
        <w:rPr>
          <w:noProof/>
        </w:rPr>
      </w:pPr>
    </w:p>
    <w:p w14:paraId="2AA01E65" w14:textId="2776B204" w:rsidR="00B438CF" w:rsidRPr="00303CA7" w:rsidRDefault="00B438CF" w:rsidP="00820908">
      <w:pPr>
        <w:pStyle w:val="ListParagraph"/>
        <w:numPr>
          <w:ilvl w:val="1"/>
          <w:numId w:val="32"/>
        </w:numPr>
        <w:rPr>
          <w:noProof/>
          <w:highlight w:val="yellow"/>
        </w:rPr>
      </w:pPr>
      <w:r w:rsidRPr="00303CA7">
        <w:rPr>
          <w:noProof/>
          <w:highlight w:val="yellow"/>
        </w:rPr>
        <w:t>Thaw extracts and add calculated amount into each sample’s designated tube.</w:t>
      </w:r>
    </w:p>
    <w:p w14:paraId="1BDA7AA0" w14:textId="77777777" w:rsidR="00B438CF" w:rsidRDefault="00B438CF" w:rsidP="00A12A08">
      <w:pPr>
        <w:pStyle w:val="ListParagraph"/>
        <w:rPr>
          <w:noProof/>
        </w:rPr>
      </w:pPr>
    </w:p>
    <w:p w14:paraId="5C38D7E1" w14:textId="23A9D409" w:rsidR="00B438CF" w:rsidRDefault="00B438CF" w:rsidP="00A12A08">
      <w:pPr>
        <w:pStyle w:val="ListParagraph"/>
        <w:jc w:val="center"/>
      </w:pPr>
      <w:r>
        <w:rPr>
          <w:noProof/>
        </w:rPr>
        <w:t xml:space="preserve">cDNA per sample  =  30 </w:t>
      </w:r>
      <w:r w:rsidRPr="00B438CF">
        <w:rPr>
          <w:rFonts w:ascii="Cambria" w:hAnsi="Cambria"/>
        </w:rPr>
        <w:t>μ</w:t>
      </w:r>
      <w:ins w:id="346" w:author="Andrew Wilkens" w:date="2015-03-13T11:09:00Z">
        <w:r w:rsidR="00F923B0">
          <w:t>l</w:t>
        </w:r>
      </w:ins>
      <w:del w:id="347" w:author="Andrew Wilkens" w:date="2015-03-13T11:09:00Z">
        <w:r w:rsidDel="00F923B0">
          <w:delText>L</w:delText>
        </w:r>
      </w:del>
    </w:p>
    <w:p w14:paraId="0BBEA982" w14:textId="15234753" w:rsidR="00B438CF" w:rsidRDefault="00B438CF" w:rsidP="00A12A08">
      <w:pPr>
        <w:pStyle w:val="ListParagraph"/>
        <w:jc w:val="center"/>
      </w:pPr>
      <w:r>
        <w:t xml:space="preserve">15 </w:t>
      </w:r>
      <w:r w:rsidRPr="00B438CF">
        <w:rPr>
          <w:rFonts w:ascii="Cambria" w:hAnsi="Cambria"/>
        </w:rPr>
        <w:t>μ</w:t>
      </w:r>
      <w:ins w:id="348" w:author="Andrew Wilkens" w:date="2015-03-13T11:09:00Z">
        <w:r w:rsidR="00F923B0">
          <w:t>l</w:t>
        </w:r>
      </w:ins>
      <w:del w:id="349" w:author="Andrew Wilkens" w:date="2015-03-13T11:09:00Z">
        <w:r w:rsidDel="00F923B0">
          <w:delText>L</w:delText>
        </w:r>
      </w:del>
      <w:r>
        <w:t xml:space="preserve"> master mix  :  15 </w:t>
      </w:r>
      <w:r w:rsidRPr="00B438CF">
        <w:rPr>
          <w:rFonts w:ascii="Cambria" w:hAnsi="Cambria"/>
        </w:rPr>
        <w:t>μ</w:t>
      </w:r>
      <w:ins w:id="350" w:author="Andrew Wilkens" w:date="2015-03-13T11:09:00Z">
        <w:r w:rsidR="00F923B0">
          <w:t>l</w:t>
        </w:r>
      </w:ins>
      <w:del w:id="351" w:author="Andrew Wilkens" w:date="2015-03-13T11:09:00Z">
        <w:r w:rsidDel="00F923B0">
          <w:delText>L</w:delText>
        </w:r>
      </w:del>
      <w:r>
        <w:t xml:space="preserve"> sample extract</w:t>
      </w:r>
    </w:p>
    <w:p w14:paraId="2C79A0BE" w14:textId="77777777" w:rsidR="00B438CF" w:rsidRDefault="00B438CF" w:rsidP="00A12A08">
      <w:pPr>
        <w:pStyle w:val="ListParagraph"/>
      </w:pPr>
    </w:p>
    <w:p w14:paraId="118E67E6" w14:textId="05740616" w:rsidR="0089412C" w:rsidRDefault="00B438CF" w:rsidP="00A12A08">
      <w:pPr>
        <w:pStyle w:val="ListParagraph"/>
        <w:jc w:val="center"/>
      </w:pPr>
      <w:r>
        <w:t>Aliquot</w:t>
      </w:r>
      <w:del w:id="352" w:author="Andrew Wilkens" w:date="2015-03-13T11:10:00Z">
        <w:r w:rsidDel="00F923B0">
          <w:delText>e</w:delText>
        </w:r>
      </w:del>
      <w:r>
        <w:t xml:space="preserve"> 15 </w:t>
      </w:r>
      <w:r w:rsidRPr="00B438CF">
        <w:rPr>
          <w:rFonts w:ascii="Cambria" w:hAnsi="Cambria"/>
        </w:rPr>
        <w:t>μ</w:t>
      </w:r>
      <w:ins w:id="353" w:author="Andrew Wilkens" w:date="2015-03-13T11:10:00Z">
        <w:r w:rsidR="00F923B0">
          <w:t>l</w:t>
        </w:r>
      </w:ins>
      <w:del w:id="354" w:author="Andrew Wilkens" w:date="2015-03-13T11:10:00Z">
        <w:r w:rsidDel="00F923B0">
          <w:delText>L</w:delText>
        </w:r>
      </w:del>
      <w:r>
        <w:t xml:space="preserve"> extract into each tube</w:t>
      </w:r>
      <w:r w:rsidR="002157C1">
        <w:t>.</w:t>
      </w:r>
    </w:p>
    <w:p w14:paraId="0B48D7AF" w14:textId="77777777" w:rsidR="00C10CB6" w:rsidRDefault="00C10CB6" w:rsidP="00A12A08">
      <w:pPr>
        <w:rPr>
          <w:noProof/>
        </w:rPr>
      </w:pPr>
    </w:p>
    <w:p w14:paraId="0CB4ECBC" w14:textId="1C997E21" w:rsidR="00B438CF" w:rsidRPr="00303CA7" w:rsidRDefault="00676787" w:rsidP="00820908">
      <w:pPr>
        <w:pStyle w:val="ListParagraph"/>
        <w:numPr>
          <w:ilvl w:val="1"/>
          <w:numId w:val="32"/>
        </w:numPr>
        <w:rPr>
          <w:noProof/>
          <w:highlight w:val="yellow"/>
        </w:rPr>
      </w:pPr>
      <w:r w:rsidRPr="00303CA7">
        <w:rPr>
          <w:noProof/>
          <w:highlight w:val="yellow"/>
        </w:rPr>
        <w:t>Cap strip securely on 8-tube strip</w:t>
      </w:r>
      <w:r w:rsidR="002157C1" w:rsidRPr="00303CA7">
        <w:rPr>
          <w:noProof/>
          <w:highlight w:val="yellow"/>
        </w:rPr>
        <w:t>,</w:t>
      </w:r>
      <w:r w:rsidRPr="00303CA7">
        <w:rPr>
          <w:noProof/>
          <w:highlight w:val="yellow"/>
        </w:rPr>
        <w:t xml:space="preserve"> and mini</w:t>
      </w:r>
      <w:r w:rsidR="002157C1" w:rsidRPr="00303CA7">
        <w:rPr>
          <w:noProof/>
          <w:highlight w:val="yellow"/>
        </w:rPr>
        <w:t>-</w:t>
      </w:r>
      <w:r w:rsidRPr="00303CA7">
        <w:rPr>
          <w:noProof/>
          <w:highlight w:val="yellow"/>
        </w:rPr>
        <w:t xml:space="preserve">centrifuge to ensure all liquid is collected at </w:t>
      </w:r>
      <w:r w:rsidR="002157C1" w:rsidRPr="00303CA7">
        <w:rPr>
          <w:noProof/>
          <w:highlight w:val="yellow"/>
        </w:rPr>
        <w:t xml:space="preserve">the </w:t>
      </w:r>
      <w:r w:rsidRPr="00303CA7">
        <w:rPr>
          <w:noProof/>
          <w:highlight w:val="yellow"/>
        </w:rPr>
        <w:t>bottom of each tube</w:t>
      </w:r>
      <w:r w:rsidR="002157C1" w:rsidRPr="00303CA7">
        <w:rPr>
          <w:noProof/>
          <w:highlight w:val="yellow"/>
        </w:rPr>
        <w:t xml:space="preserve"> (</w:t>
      </w:r>
      <w:r w:rsidR="002157C1" w:rsidRPr="00303CA7">
        <w:rPr>
          <w:b/>
          <w:noProof/>
          <w:highlight w:val="yellow"/>
        </w:rPr>
        <w:t>Figure 2</w:t>
      </w:r>
      <w:r w:rsidR="002157C1" w:rsidRPr="00303CA7">
        <w:rPr>
          <w:noProof/>
          <w:highlight w:val="yellow"/>
        </w:rPr>
        <w:t>)</w:t>
      </w:r>
      <w:r w:rsidRPr="00303CA7">
        <w:rPr>
          <w:noProof/>
          <w:highlight w:val="yellow"/>
        </w:rPr>
        <w:t xml:space="preserve">. </w:t>
      </w:r>
    </w:p>
    <w:p w14:paraId="36818AEC" w14:textId="77777777" w:rsidR="0089412C" w:rsidRPr="00303CA7" w:rsidRDefault="0089412C" w:rsidP="00A12A08">
      <w:pPr>
        <w:rPr>
          <w:noProof/>
          <w:highlight w:val="yellow"/>
        </w:rPr>
      </w:pPr>
    </w:p>
    <w:p w14:paraId="4ECD65D5" w14:textId="1DB58D16" w:rsidR="00520D73" w:rsidRPr="00303CA7" w:rsidRDefault="00676787" w:rsidP="00820908">
      <w:pPr>
        <w:pStyle w:val="ListParagraph"/>
        <w:numPr>
          <w:ilvl w:val="1"/>
          <w:numId w:val="32"/>
        </w:numPr>
        <w:rPr>
          <w:noProof/>
          <w:highlight w:val="yellow"/>
        </w:rPr>
      </w:pPr>
      <w:r w:rsidRPr="00303CA7">
        <w:rPr>
          <w:noProof/>
          <w:highlight w:val="yellow"/>
        </w:rPr>
        <w:t>Place 8-tube strip securely in thermal cycler</w:t>
      </w:r>
      <w:r w:rsidR="00C0069E" w:rsidRPr="00303CA7">
        <w:rPr>
          <w:noProof/>
          <w:highlight w:val="yellow"/>
        </w:rPr>
        <w:t xml:space="preserve">. Press down to ensure tubes </w:t>
      </w:r>
      <w:r w:rsidR="00050B43" w:rsidRPr="00303CA7">
        <w:rPr>
          <w:noProof/>
          <w:highlight w:val="yellow"/>
        </w:rPr>
        <w:t xml:space="preserve">are </w:t>
      </w:r>
      <w:r w:rsidR="00C0069E" w:rsidRPr="00303CA7">
        <w:rPr>
          <w:noProof/>
          <w:highlight w:val="yellow"/>
        </w:rPr>
        <w:t>secure</w:t>
      </w:r>
      <w:r w:rsidR="00050B43" w:rsidRPr="00303CA7">
        <w:rPr>
          <w:noProof/>
          <w:highlight w:val="yellow"/>
        </w:rPr>
        <w:t>d</w:t>
      </w:r>
      <w:r w:rsidR="00C0069E" w:rsidRPr="00303CA7">
        <w:rPr>
          <w:noProof/>
          <w:highlight w:val="yellow"/>
        </w:rPr>
        <w:t>.</w:t>
      </w:r>
    </w:p>
    <w:p w14:paraId="03755E12" w14:textId="77777777" w:rsidR="00B10A91" w:rsidRPr="00303CA7" w:rsidRDefault="00B10A91" w:rsidP="00A12A08">
      <w:pPr>
        <w:pStyle w:val="ListParagraph"/>
        <w:ind w:left="792"/>
        <w:rPr>
          <w:noProof/>
          <w:highlight w:val="yellow"/>
        </w:rPr>
      </w:pPr>
    </w:p>
    <w:p w14:paraId="17714F18" w14:textId="4F781126" w:rsidR="00676787" w:rsidRPr="00303CA7" w:rsidRDefault="00C0069E" w:rsidP="00820908">
      <w:pPr>
        <w:pStyle w:val="ListParagraph"/>
        <w:numPr>
          <w:ilvl w:val="1"/>
          <w:numId w:val="32"/>
        </w:numPr>
        <w:rPr>
          <w:noProof/>
          <w:highlight w:val="yellow"/>
        </w:rPr>
      </w:pPr>
      <w:r w:rsidRPr="00303CA7">
        <w:rPr>
          <w:noProof/>
          <w:highlight w:val="yellow"/>
        </w:rPr>
        <w:t>Run thermal cycler for High Capacity Reverse Transcripase</w:t>
      </w:r>
      <w:r w:rsidR="00050B43" w:rsidRPr="00303CA7">
        <w:rPr>
          <w:noProof/>
          <w:highlight w:val="yellow"/>
        </w:rPr>
        <w:t xml:space="preserve"> (</w:t>
      </w:r>
      <w:r w:rsidR="00520D73" w:rsidRPr="00303CA7">
        <w:rPr>
          <w:b/>
          <w:noProof/>
          <w:highlight w:val="yellow"/>
        </w:rPr>
        <w:t>Table 2</w:t>
      </w:r>
      <w:r w:rsidR="00050B43" w:rsidRPr="00303CA7">
        <w:rPr>
          <w:noProof/>
          <w:highlight w:val="yellow"/>
        </w:rPr>
        <w:t>).</w:t>
      </w:r>
    </w:p>
    <w:p w14:paraId="79D5025F" w14:textId="6964EE79" w:rsidR="00470B11" w:rsidRPr="00303CA7" w:rsidRDefault="00470B11" w:rsidP="00A12A08">
      <w:pPr>
        <w:rPr>
          <w:noProof/>
          <w:highlight w:val="yellow"/>
        </w:rPr>
      </w:pPr>
    </w:p>
    <w:p w14:paraId="0414D8EB" w14:textId="09AD8672" w:rsidR="00EE620B" w:rsidRPr="00303CA7" w:rsidRDefault="00672E0D" w:rsidP="00820908">
      <w:pPr>
        <w:pStyle w:val="ListParagraph"/>
        <w:numPr>
          <w:ilvl w:val="1"/>
          <w:numId w:val="32"/>
        </w:numPr>
        <w:rPr>
          <w:noProof/>
          <w:highlight w:val="yellow"/>
        </w:rPr>
      </w:pPr>
      <w:r w:rsidRPr="00303CA7">
        <w:rPr>
          <w:noProof/>
          <w:highlight w:val="yellow"/>
        </w:rPr>
        <w:t>When thermal cycler is finished, the tubes contain cDNA product.</w:t>
      </w:r>
    </w:p>
    <w:p w14:paraId="48A69395" w14:textId="77777777" w:rsidR="00B10A91" w:rsidRPr="00303CA7" w:rsidRDefault="00B10A91" w:rsidP="00A12A08">
      <w:pPr>
        <w:pStyle w:val="ListParagraph"/>
        <w:ind w:left="792"/>
        <w:jc w:val="both"/>
        <w:rPr>
          <w:noProof/>
          <w:highlight w:val="yellow"/>
        </w:rPr>
      </w:pPr>
    </w:p>
    <w:p w14:paraId="72FEB461" w14:textId="6A746DCA" w:rsidR="00436639" w:rsidRPr="00303CA7" w:rsidRDefault="00050B43" w:rsidP="00820908">
      <w:pPr>
        <w:pStyle w:val="ListParagraph"/>
        <w:numPr>
          <w:ilvl w:val="1"/>
          <w:numId w:val="32"/>
        </w:numPr>
        <w:jc w:val="both"/>
        <w:rPr>
          <w:noProof/>
          <w:highlight w:val="yellow"/>
        </w:rPr>
      </w:pPr>
      <w:r w:rsidRPr="00303CA7">
        <w:rPr>
          <w:noProof/>
          <w:highlight w:val="yellow"/>
        </w:rPr>
        <w:t>Analyze p</w:t>
      </w:r>
      <w:r w:rsidR="00672E0D" w:rsidRPr="00303CA7">
        <w:rPr>
          <w:noProof/>
          <w:highlight w:val="yellow"/>
        </w:rPr>
        <w:t>roduct via gel electrophoresis to ensure cDNA was created.</w:t>
      </w:r>
    </w:p>
    <w:p w14:paraId="39789A10" w14:textId="77777777" w:rsidR="00B10A91" w:rsidRPr="00303CA7" w:rsidRDefault="00B10A91" w:rsidP="00A12A08">
      <w:pPr>
        <w:pStyle w:val="ListParagraph"/>
        <w:ind w:left="792"/>
        <w:jc w:val="both"/>
        <w:rPr>
          <w:noProof/>
          <w:highlight w:val="yellow"/>
        </w:rPr>
      </w:pPr>
    </w:p>
    <w:p w14:paraId="645BB009" w14:textId="4F1A1FAE" w:rsidR="00672E0D" w:rsidRPr="00303CA7" w:rsidRDefault="00050B43" w:rsidP="00820908">
      <w:pPr>
        <w:pStyle w:val="ListParagraph"/>
        <w:numPr>
          <w:ilvl w:val="1"/>
          <w:numId w:val="32"/>
        </w:numPr>
        <w:jc w:val="both"/>
        <w:rPr>
          <w:noProof/>
          <w:highlight w:val="yellow"/>
        </w:rPr>
      </w:pPr>
      <w:r w:rsidRPr="00303CA7">
        <w:rPr>
          <w:noProof/>
          <w:highlight w:val="yellow"/>
        </w:rPr>
        <w:t xml:space="preserve">Store </w:t>
      </w:r>
      <w:r w:rsidR="00672E0D" w:rsidRPr="00303CA7">
        <w:rPr>
          <w:noProof/>
          <w:highlight w:val="yellow"/>
        </w:rPr>
        <w:t xml:space="preserve">cDNA </w:t>
      </w:r>
      <w:r w:rsidRPr="00303CA7">
        <w:rPr>
          <w:noProof/>
          <w:highlight w:val="yellow"/>
        </w:rPr>
        <w:t xml:space="preserve">at </w:t>
      </w:r>
      <w:r w:rsidR="00672E0D" w:rsidRPr="00303CA7">
        <w:rPr>
          <w:noProof/>
          <w:highlight w:val="yellow"/>
        </w:rPr>
        <w:t xml:space="preserve">-20 </w:t>
      </w:r>
      <w:ins w:id="355" w:author="Andrew Wilkens" w:date="2015-03-13T11:10:00Z">
        <w:r w:rsidR="00F923B0" w:rsidRPr="00303CA7">
          <w:rPr>
            <w:rFonts w:ascii="Cambria" w:hAnsi="Cambria"/>
            <w:noProof/>
            <w:highlight w:val="yellow"/>
          </w:rPr>
          <w:t>°</w:t>
        </w:r>
      </w:ins>
      <w:del w:id="356" w:author="Andrew Wilkens" w:date="2015-03-13T11:10:00Z">
        <w:r w:rsidR="00672E0D" w:rsidRPr="00303CA7" w:rsidDel="00F923B0">
          <w:rPr>
            <w:noProof/>
            <w:highlight w:val="yellow"/>
            <w:vertAlign w:val="superscript"/>
          </w:rPr>
          <w:delText>o</w:delText>
        </w:r>
      </w:del>
      <w:r w:rsidR="00672E0D" w:rsidRPr="00303CA7">
        <w:rPr>
          <w:noProof/>
          <w:highlight w:val="yellow"/>
        </w:rPr>
        <w:t>C, until it is later processed via PCR or qPCR.</w:t>
      </w:r>
    </w:p>
    <w:p w14:paraId="6F880814" w14:textId="77777777" w:rsidR="00F9260B" w:rsidRDefault="00F9260B" w:rsidP="00D31D56">
      <w:pPr>
        <w:rPr>
          <w:noProof/>
        </w:rPr>
      </w:pPr>
    </w:p>
    <w:p w14:paraId="3BF5FAFF" w14:textId="77777777" w:rsidR="00600EBA" w:rsidRPr="00A12A08" w:rsidRDefault="003D08A1" w:rsidP="003A6C87">
      <w:pPr>
        <w:rPr>
          <w:b/>
          <w:sz w:val="28"/>
        </w:rPr>
      </w:pPr>
      <w:r w:rsidRPr="00A12A08">
        <w:rPr>
          <w:b/>
          <w:sz w:val="28"/>
        </w:rPr>
        <w:t>Applications:</w:t>
      </w:r>
    </w:p>
    <w:p w14:paraId="4595AB04" w14:textId="66AAE4F2" w:rsidR="001B2EE5" w:rsidRPr="00600EBA" w:rsidRDefault="006121AA" w:rsidP="003A6C87">
      <w:pPr>
        <w:rPr>
          <w:b/>
          <w:sz w:val="8"/>
          <w:szCs w:val="8"/>
        </w:rPr>
      </w:pPr>
      <w:r>
        <w:rPr>
          <w:b/>
        </w:rPr>
        <w:tab/>
      </w:r>
    </w:p>
    <w:p w14:paraId="362A1A1F" w14:textId="487870FF" w:rsidR="002861E8" w:rsidRDefault="008771F6" w:rsidP="00A12A08">
      <w:r>
        <w:t>Reverse Transcriptase Polymerase Chain Reaction (RT-PCR) is necessary to create double</w:t>
      </w:r>
      <w:r w:rsidR="007C3D43">
        <w:t>-</w:t>
      </w:r>
      <w:r>
        <w:t>stranded complementary DNA (cDNA) from a single</w:t>
      </w:r>
      <w:r w:rsidR="007C3D43">
        <w:t>-</w:t>
      </w:r>
      <w:r>
        <w:t>stranded RNA template. This enables RNA</w:t>
      </w:r>
      <w:r w:rsidR="007C3D43">
        <w:t>-</w:t>
      </w:r>
      <w:r>
        <w:t>based microorganisms to be analyzed utilizing assays that require double</w:t>
      </w:r>
      <w:r w:rsidR="007C3D43">
        <w:t>-</w:t>
      </w:r>
      <w:r>
        <w:t>stranded templates. Once the double</w:t>
      </w:r>
      <w:r w:rsidR="007C3D43">
        <w:t>-</w:t>
      </w:r>
      <w:r>
        <w:t>stranded product is created</w:t>
      </w:r>
      <w:r w:rsidR="007C3D43">
        <w:t>,</w:t>
      </w:r>
      <w:r>
        <w:t xml:space="preserve"> PCR assays can determi</w:t>
      </w:r>
      <w:r w:rsidR="002861E8">
        <w:t>ne the presence or absence</w:t>
      </w:r>
      <w:r>
        <w:t xml:space="preserve"> </w:t>
      </w:r>
      <w:r w:rsidR="007C3D43">
        <w:t xml:space="preserve">of </w:t>
      </w:r>
      <w:r>
        <w:t>RNA</w:t>
      </w:r>
      <w:r w:rsidR="007C3D43">
        <w:t>-</w:t>
      </w:r>
      <w:r>
        <w:t xml:space="preserve">based microorganisms </w:t>
      </w:r>
      <w:r w:rsidR="002861E8">
        <w:t>within an environmental sample. This enables further downstream analysis to determine microbial ecology, health risks, and environmental risks.</w:t>
      </w:r>
    </w:p>
    <w:p w14:paraId="63375AE3" w14:textId="77777777" w:rsidR="00B10A91" w:rsidRDefault="00B10A91" w:rsidP="002861E8">
      <w:pPr>
        <w:ind w:firstLine="720"/>
      </w:pPr>
    </w:p>
    <w:p w14:paraId="66E7492E" w14:textId="4A428193" w:rsidR="002861E8" w:rsidRDefault="002861E8" w:rsidP="00A12A08">
      <w:r>
        <w:t>RT-PCR can be utilized to amplify mRNA as a means to observe which genes are being expressed</w:t>
      </w:r>
      <w:r w:rsidR="00940EC9">
        <w:t xml:space="preserve"> abundantly</w:t>
      </w:r>
      <w:r>
        <w:t xml:space="preserve"> in an environment. This provides information on which protein </w:t>
      </w:r>
      <w:r w:rsidR="00940EC9">
        <w:t xml:space="preserve">and </w:t>
      </w:r>
      <w:r>
        <w:t>functions microbes rely on to survive in the environment. Gene expr</w:t>
      </w:r>
      <w:r w:rsidR="00940EC9">
        <w:t>ession can highlight</w:t>
      </w:r>
      <w:r>
        <w:t xml:space="preserve"> microbial pathways that breakdown contaminants, such as hydrocarbons or chlorinated solvents, and these microbes can be implement</w:t>
      </w:r>
      <w:r w:rsidR="00940EC9">
        <w:t>ed for bioremediation.</w:t>
      </w:r>
    </w:p>
    <w:p w14:paraId="5DA6977F" w14:textId="77777777" w:rsidR="00B10A91" w:rsidRDefault="00B10A91" w:rsidP="00A12A08"/>
    <w:p w14:paraId="0C68A4A1" w14:textId="2C2DC193" w:rsidR="001C2CE7" w:rsidRDefault="00940EC9" w:rsidP="00A12A08">
      <w:r>
        <w:t>Risk assessment incorporates RT-PCR in order to analyze human and environmental health risks. Many viral pathogens</w:t>
      </w:r>
      <w:r w:rsidR="00206855">
        <w:t>’</w:t>
      </w:r>
      <w:r w:rsidR="00C2319A">
        <w:t xml:space="preserve"> morphology simply</w:t>
      </w:r>
      <w:r>
        <w:t xml:space="preserve"> contain</w:t>
      </w:r>
      <w:r w:rsidR="00C2319A">
        <w:t>s</w:t>
      </w:r>
      <w:r>
        <w:t xml:space="preserve"> RNA nucleic acids within a protein capsid.</w:t>
      </w:r>
      <w:r w:rsidR="00C2319A">
        <w:t xml:space="preserve"> </w:t>
      </w:r>
      <w:r w:rsidR="00206855">
        <w:t xml:space="preserve">Therefore, most assays </w:t>
      </w:r>
      <w:r w:rsidR="00E54CF4">
        <w:t>are not able to analyze these viruses</w:t>
      </w:r>
      <w:r w:rsidR="00206855">
        <w:t>. However, RT-PCR provides a means for further downstream assays to be empl</w:t>
      </w:r>
      <w:r w:rsidR="00E54CF4">
        <w:t>oyed to determine risk exposure. Combining RT-PCR with qPCR allows RNA viruses to be enumerated within samples, so that human and environmental exposure can be calculated for the overall Quantitative Microbial Risk Assessment (QMRA).</w:t>
      </w:r>
    </w:p>
    <w:p w14:paraId="78928E52" w14:textId="77777777" w:rsidR="00B10A91" w:rsidRDefault="00B10A91" w:rsidP="00A12A08"/>
    <w:p w14:paraId="296AE085" w14:textId="5A919647" w:rsidR="00B10A91" w:rsidRPr="00A12A08" w:rsidRDefault="00B10A91" w:rsidP="00A12A08">
      <w:pPr>
        <w:rPr>
          <w:b/>
        </w:rPr>
      </w:pPr>
      <w:r w:rsidRPr="00A12A08">
        <w:rPr>
          <w:b/>
          <w:sz w:val="28"/>
        </w:rPr>
        <w:t>Legend:</w:t>
      </w:r>
    </w:p>
    <w:p w14:paraId="04340432" w14:textId="7E98B47E" w:rsidR="00B10A91" w:rsidRDefault="00B10A91" w:rsidP="00A12A08">
      <w:r>
        <w:t>Figure 1:</w:t>
      </w:r>
      <w:r w:rsidR="007B495C">
        <w:t xml:space="preserve"> Step-by-step process of RNA transcribing to cDNA.</w:t>
      </w:r>
    </w:p>
    <w:p w14:paraId="3DF1C17D" w14:textId="77777777" w:rsidR="007B495C" w:rsidRDefault="007B495C" w:rsidP="00A12A08"/>
    <w:p w14:paraId="43514F0B" w14:textId="2242DA01" w:rsidR="007B495C" w:rsidRDefault="007B495C" w:rsidP="00A12A08">
      <w:r>
        <w:t>Figure 2:</w:t>
      </w:r>
      <w:r w:rsidR="002157C1" w:rsidRPr="002157C1">
        <w:t xml:space="preserve"> Capped 8-tube strip containing master mix and extract.</w:t>
      </w:r>
    </w:p>
    <w:p w14:paraId="2B593E7A" w14:textId="77777777" w:rsidR="00023B96" w:rsidRDefault="00023B96" w:rsidP="00A12A08"/>
    <w:p w14:paraId="19BEAA2F" w14:textId="35D86930" w:rsidR="00023B96" w:rsidRDefault="00023B96" w:rsidP="00A12A08">
      <w:r w:rsidRPr="00023B96">
        <w:t>Table 1: RT - PCR Master Mix Ingredients</w:t>
      </w:r>
      <w:r>
        <w:t>.</w:t>
      </w:r>
    </w:p>
    <w:p w14:paraId="4C3337D1" w14:textId="77777777" w:rsidR="00050B43" w:rsidRDefault="00050B43" w:rsidP="00A12A08"/>
    <w:p w14:paraId="63F11BD3" w14:textId="3E1C2721" w:rsidR="00050B43" w:rsidRPr="00C828E8" w:rsidRDefault="00050B43" w:rsidP="00A12A08">
      <w:r>
        <w:t xml:space="preserve">Table 2: </w:t>
      </w:r>
      <w:r w:rsidRPr="00050B43">
        <w:t>RT - PCR Reaction Temperature Profile</w:t>
      </w:r>
      <w:r>
        <w:t>.</w:t>
      </w:r>
    </w:p>
    <w:sectPr w:rsidR="00050B43" w:rsidRPr="00C828E8" w:rsidSect="006E270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ilkens" w:date="2015-03-13T10:58:00Z" w:initials="AW">
    <w:p w14:paraId="03253EEE" w14:textId="2608A2E2" w:rsidR="00F923B0" w:rsidRDefault="00F923B0">
      <w:pPr>
        <w:pStyle w:val="CommentText"/>
      </w:pPr>
      <w:r>
        <w:rPr>
          <w:rStyle w:val="CommentReference"/>
        </w:rPr>
        <w:annotationRef/>
      </w:r>
      <w:r>
        <w:t xml:space="preserve">This is a good primer to RT-PCR, but it needs to be more explicit about the connection to environmental science. </w:t>
      </w:r>
    </w:p>
  </w:comment>
  <w:comment w:id="5" w:author="Bradley Schmitz" w:date="2015-03-18T16:38:00Z" w:initials="BS">
    <w:p w14:paraId="428BA09D" w14:textId="77777777" w:rsidR="003E634D" w:rsidRDefault="003E634D" w:rsidP="003E634D">
      <w:pPr>
        <w:pStyle w:val="CommentText"/>
      </w:pPr>
      <w:r>
        <w:rPr>
          <w:rStyle w:val="CommentReference"/>
        </w:rPr>
        <w:annotationRef/>
      </w:r>
      <w:r>
        <w:t>I really like this sentence as it ties the purpose together, however, if we need to create space, this is the sentence that could be deleted</w:t>
      </w:r>
    </w:p>
  </w:comment>
  <w:comment w:id="181" w:author="Bradley Schmitz" w:date="2015-03-18T16:39:00Z" w:initials="BS">
    <w:p w14:paraId="56E769A9" w14:textId="77777777" w:rsidR="003E634D" w:rsidRDefault="003E634D" w:rsidP="003E634D">
      <w:pPr>
        <w:pStyle w:val="CommentText"/>
      </w:pPr>
      <w:r>
        <w:rPr>
          <w:rStyle w:val="CommentReference"/>
        </w:rPr>
        <w:annotationRef/>
      </w:r>
      <w:r>
        <w:t>Refer/Link to other JoVE manuscript on soil moisture</w:t>
      </w:r>
    </w:p>
  </w:comment>
  <w:comment w:id="182" w:author="Jacob Roundy" w:date="2015-03-27T15:19:00Z" w:initials="JR">
    <w:p w14:paraId="62008ED2" w14:textId="5FF5799C" w:rsidR="00C04394" w:rsidRDefault="00C04394">
      <w:pPr>
        <w:pStyle w:val="CommentText"/>
      </w:pPr>
      <w:r>
        <w:rPr>
          <w:rStyle w:val="CommentReference"/>
        </w:rPr>
        <w:annotationRef/>
      </w:r>
      <w:r>
        <w:t>May be unnecessary.</w:t>
      </w:r>
    </w:p>
  </w:comment>
  <w:comment w:id="270" w:author="Jacob Roundy" w:date="2015-03-27T15:16:00Z" w:initials="JR">
    <w:p w14:paraId="477EE08F" w14:textId="4AE2A520" w:rsidR="00C04394" w:rsidRDefault="00C04394">
      <w:pPr>
        <w:pStyle w:val="CommentText"/>
      </w:pPr>
      <w:r>
        <w:rPr>
          <w:rStyle w:val="CommentReference"/>
        </w:rPr>
        <w:annotationRef/>
      </w:r>
      <w:r>
        <w:t xml:space="preserve">For Section 2, the author(s) planned on writing a detailed manuscript that addresses the extraction process. Should they still expand upon this section here? Or will there be too much overlap? </w:t>
      </w:r>
    </w:p>
    <w:p w14:paraId="1A5F08D5" w14:textId="77777777" w:rsidR="00C04394" w:rsidRDefault="00C04394">
      <w:pPr>
        <w:pStyle w:val="CommentText"/>
      </w:pPr>
    </w:p>
    <w:p w14:paraId="73E59CFB" w14:textId="5D56B23C" w:rsidR="00C04394" w:rsidRDefault="00C04394">
      <w:pPr>
        <w:pStyle w:val="CommentText"/>
      </w:pPr>
      <w:r>
        <w:t>We could always insert a reference to the other video, if that solves the problem.</w:t>
      </w:r>
    </w:p>
  </w:comment>
  <w:comment w:id="282" w:author="Andrew Wilkens" w:date="2015-03-13T11:04:00Z" w:initials="AW">
    <w:p w14:paraId="1877F63C" w14:textId="5BF79906" w:rsidR="00F923B0" w:rsidRDefault="00F923B0" w:rsidP="00F1611B">
      <w:pPr>
        <w:pStyle w:val="CommentText"/>
      </w:pPr>
      <w:r>
        <w:rPr>
          <w:rStyle w:val="CommentReference"/>
        </w:rPr>
        <w:annotationRef/>
      </w:r>
      <w:r>
        <w:t>These are the types of steps we’d like to thoroughly demonstrate, as an environmental video. Even if the kits come with instructions on use, we need to be able to script and shotlist the process. Please flush this out.</w:t>
      </w:r>
    </w:p>
  </w:comment>
  <w:comment w:id="283" w:author="Andrew Wilkens" w:date="2015-03-13T11:05:00Z" w:initials="AW">
    <w:p w14:paraId="056A65A2" w14:textId="1E82E616" w:rsidR="00F923B0" w:rsidRDefault="00F923B0">
      <w:pPr>
        <w:pStyle w:val="CommentText"/>
      </w:pPr>
      <w:r>
        <w:rPr>
          <w:rStyle w:val="CommentReference"/>
        </w:rPr>
        <w:annotationRef/>
      </w:r>
      <w:r>
        <w:t>What organisms will you be demonstrating? Bacteria, yeast?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53EEE" w15:done="0"/>
  <w15:commentEx w15:paraId="428BA09D" w15:done="0"/>
  <w15:commentEx w15:paraId="56E769A9" w15:done="0"/>
  <w15:commentEx w15:paraId="62008ED2" w15:paraIdParent="56E769A9" w15:done="0"/>
  <w15:commentEx w15:paraId="73E59CFB" w15:done="0"/>
  <w15:commentEx w15:paraId="1877F63C" w15:done="0"/>
  <w15:commentEx w15:paraId="056A65A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7B43"/>
    <w:multiLevelType w:val="hybridMultilevel"/>
    <w:tmpl w:val="14987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1ACB"/>
    <w:multiLevelType w:val="hybridMultilevel"/>
    <w:tmpl w:val="2DE2B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B2815"/>
    <w:multiLevelType w:val="hybridMultilevel"/>
    <w:tmpl w:val="CAAA6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D6800"/>
    <w:multiLevelType w:val="hybridMultilevel"/>
    <w:tmpl w:val="16A2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E44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6629CF"/>
    <w:multiLevelType w:val="hybridMultilevel"/>
    <w:tmpl w:val="42982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100D19"/>
    <w:multiLevelType w:val="hybridMultilevel"/>
    <w:tmpl w:val="F5044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260A04"/>
    <w:multiLevelType w:val="hybridMultilevel"/>
    <w:tmpl w:val="C046F798"/>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EC60EA4"/>
    <w:multiLevelType w:val="hybridMultilevel"/>
    <w:tmpl w:val="B142A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D3767F"/>
    <w:multiLevelType w:val="hybridMultilevel"/>
    <w:tmpl w:val="8A10F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54604F"/>
    <w:multiLevelType w:val="hybridMultilevel"/>
    <w:tmpl w:val="0D5A9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A609F9"/>
    <w:multiLevelType w:val="hybridMultilevel"/>
    <w:tmpl w:val="78B89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3748DF"/>
    <w:multiLevelType w:val="hybridMultilevel"/>
    <w:tmpl w:val="B7CECD6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B7B2F90"/>
    <w:multiLevelType w:val="hybridMultilevel"/>
    <w:tmpl w:val="15F84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293951"/>
    <w:multiLevelType w:val="hybridMultilevel"/>
    <w:tmpl w:val="0CFC6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800862"/>
    <w:multiLevelType w:val="hybridMultilevel"/>
    <w:tmpl w:val="9044F4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E52440"/>
    <w:multiLevelType w:val="hybridMultilevel"/>
    <w:tmpl w:val="C3CAC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C108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1592C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4035CA0"/>
    <w:multiLevelType w:val="hybridMultilevel"/>
    <w:tmpl w:val="780611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9D064A"/>
    <w:multiLevelType w:val="hybridMultilevel"/>
    <w:tmpl w:val="D67A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8622D2"/>
    <w:multiLevelType w:val="hybridMultilevel"/>
    <w:tmpl w:val="14987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573F8D"/>
    <w:multiLevelType w:val="hybridMultilevel"/>
    <w:tmpl w:val="A72CB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7095E"/>
    <w:multiLevelType w:val="multilevel"/>
    <w:tmpl w:val="D4BEF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E747A1"/>
    <w:multiLevelType w:val="hybridMultilevel"/>
    <w:tmpl w:val="50CE7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873927"/>
    <w:multiLevelType w:val="hybridMultilevel"/>
    <w:tmpl w:val="77EAC1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411DA3"/>
    <w:multiLevelType w:val="hybridMultilevel"/>
    <w:tmpl w:val="4DECD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341126"/>
    <w:multiLevelType w:val="hybridMultilevel"/>
    <w:tmpl w:val="40043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13FF0"/>
    <w:multiLevelType w:val="hybridMultilevel"/>
    <w:tmpl w:val="132A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A517DB"/>
    <w:multiLevelType w:val="hybridMultilevel"/>
    <w:tmpl w:val="C3620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C03CF8"/>
    <w:multiLevelType w:val="hybridMultilevel"/>
    <w:tmpl w:val="77EAC1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0329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D3F3B8A"/>
    <w:multiLevelType w:val="hybridMultilevel"/>
    <w:tmpl w:val="D4BEF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20"/>
  </w:num>
  <w:num w:numId="4">
    <w:abstractNumId w:val="13"/>
  </w:num>
  <w:num w:numId="5">
    <w:abstractNumId w:val="10"/>
  </w:num>
  <w:num w:numId="6">
    <w:abstractNumId w:val="26"/>
  </w:num>
  <w:num w:numId="7">
    <w:abstractNumId w:val="2"/>
  </w:num>
  <w:num w:numId="8">
    <w:abstractNumId w:val="14"/>
  </w:num>
  <w:num w:numId="9">
    <w:abstractNumId w:val="15"/>
  </w:num>
  <w:num w:numId="10">
    <w:abstractNumId w:val="3"/>
  </w:num>
  <w:num w:numId="11">
    <w:abstractNumId w:val="18"/>
  </w:num>
  <w:num w:numId="12">
    <w:abstractNumId w:val="34"/>
  </w:num>
  <w:num w:numId="13">
    <w:abstractNumId w:val="24"/>
  </w:num>
  <w:num w:numId="14">
    <w:abstractNumId w:val="1"/>
  </w:num>
  <w:num w:numId="15">
    <w:abstractNumId w:val="0"/>
  </w:num>
  <w:num w:numId="16">
    <w:abstractNumId w:val="22"/>
  </w:num>
  <w:num w:numId="17">
    <w:abstractNumId w:val="6"/>
  </w:num>
  <w:num w:numId="18">
    <w:abstractNumId w:val="31"/>
  </w:num>
  <w:num w:numId="19">
    <w:abstractNumId w:val="16"/>
  </w:num>
  <w:num w:numId="20">
    <w:abstractNumId w:val="11"/>
  </w:num>
  <w:num w:numId="21">
    <w:abstractNumId w:val="30"/>
  </w:num>
  <w:num w:numId="22">
    <w:abstractNumId w:val="5"/>
  </w:num>
  <w:num w:numId="23">
    <w:abstractNumId w:val="9"/>
  </w:num>
  <w:num w:numId="24">
    <w:abstractNumId w:val="23"/>
  </w:num>
  <w:num w:numId="25">
    <w:abstractNumId w:val="29"/>
  </w:num>
  <w:num w:numId="26">
    <w:abstractNumId w:val="19"/>
  </w:num>
  <w:num w:numId="27">
    <w:abstractNumId w:val="7"/>
  </w:num>
  <w:num w:numId="28">
    <w:abstractNumId w:val="12"/>
  </w:num>
  <w:num w:numId="29">
    <w:abstractNumId w:val="8"/>
  </w:num>
  <w:num w:numId="30">
    <w:abstractNumId w:val="27"/>
  </w:num>
  <w:num w:numId="31">
    <w:abstractNumId w:val="32"/>
  </w:num>
  <w:num w:numId="32">
    <w:abstractNumId w:val="17"/>
  </w:num>
  <w:num w:numId="33">
    <w:abstractNumId w:val="33"/>
  </w:num>
  <w:num w:numId="34">
    <w:abstractNumId w:val="28"/>
  </w:num>
  <w:num w:numId="3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0102F"/>
    <w:rsid w:val="00003815"/>
    <w:rsid w:val="00004CF1"/>
    <w:rsid w:val="000112C2"/>
    <w:rsid w:val="0001418D"/>
    <w:rsid w:val="00015E5B"/>
    <w:rsid w:val="0002078B"/>
    <w:rsid w:val="00021987"/>
    <w:rsid w:val="00022D1B"/>
    <w:rsid w:val="00023B96"/>
    <w:rsid w:val="00027BDA"/>
    <w:rsid w:val="00031B54"/>
    <w:rsid w:val="00031BE1"/>
    <w:rsid w:val="00032EEA"/>
    <w:rsid w:val="00036A60"/>
    <w:rsid w:val="000374C2"/>
    <w:rsid w:val="00050B43"/>
    <w:rsid w:val="00052A86"/>
    <w:rsid w:val="00054ACC"/>
    <w:rsid w:val="00056C6B"/>
    <w:rsid w:val="00056F14"/>
    <w:rsid w:val="000646DE"/>
    <w:rsid w:val="00082371"/>
    <w:rsid w:val="00082D58"/>
    <w:rsid w:val="00090529"/>
    <w:rsid w:val="00095AE4"/>
    <w:rsid w:val="000A0BE9"/>
    <w:rsid w:val="000B2EEB"/>
    <w:rsid w:val="000B795A"/>
    <w:rsid w:val="000D4B81"/>
    <w:rsid w:val="000D556E"/>
    <w:rsid w:val="000E038B"/>
    <w:rsid w:val="000E5422"/>
    <w:rsid w:val="000F19EE"/>
    <w:rsid w:val="000F49B9"/>
    <w:rsid w:val="001110DB"/>
    <w:rsid w:val="00117845"/>
    <w:rsid w:val="00117E79"/>
    <w:rsid w:val="00122AFF"/>
    <w:rsid w:val="00123594"/>
    <w:rsid w:val="00123E16"/>
    <w:rsid w:val="001242D3"/>
    <w:rsid w:val="00127E7A"/>
    <w:rsid w:val="00127FB6"/>
    <w:rsid w:val="0014030D"/>
    <w:rsid w:val="001405F7"/>
    <w:rsid w:val="0014737C"/>
    <w:rsid w:val="00164B1E"/>
    <w:rsid w:val="001713E8"/>
    <w:rsid w:val="0017326D"/>
    <w:rsid w:val="0018503E"/>
    <w:rsid w:val="001916CF"/>
    <w:rsid w:val="00192B74"/>
    <w:rsid w:val="00194057"/>
    <w:rsid w:val="001A16B1"/>
    <w:rsid w:val="001A4CC4"/>
    <w:rsid w:val="001B2EE5"/>
    <w:rsid w:val="001C120F"/>
    <w:rsid w:val="001C2CE7"/>
    <w:rsid w:val="001C2E19"/>
    <w:rsid w:val="001C3FFB"/>
    <w:rsid w:val="001C780A"/>
    <w:rsid w:val="001D3B00"/>
    <w:rsid w:val="001D685A"/>
    <w:rsid w:val="001E1F57"/>
    <w:rsid w:val="001E5183"/>
    <w:rsid w:val="001E5A5D"/>
    <w:rsid w:val="002045C8"/>
    <w:rsid w:val="00204680"/>
    <w:rsid w:val="00206855"/>
    <w:rsid w:val="002157C1"/>
    <w:rsid w:val="00242477"/>
    <w:rsid w:val="00245F09"/>
    <w:rsid w:val="0024768B"/>
    <w:rsid w:val="002534E0"/>
    <w:rsid w:val="00266C93"/>
    <w:rsid w:val="0027582C"/>
    <w:rsid w:val="00280843"/>
    <w:rsid w:val="002861E8"/>
    <w:rsid w:val="00286B07"/>
    <w:rsid w:val="00294DC2"/>
    <w:rsid w:val="002A7D1F"/>
    <w:rsid w:val="002B0DA0"/>
    <w:rsid w:val="002B3D05"/>
    <w:rsid w:val="002B5A9E"/>
    <w:rsid w:val="002C0577"/>
    <w:rsid w:val="002C1BAF"/>
    <w:rsid w:val="002D14DA"/>
    <w:rsid w:val="002F51A5"/>
    <w:rsid w:val="00301424"/>
    <w:rsid w:val="00303CA7"/>
    <w:rsid w:val="00310D1B"/>
    <w:rsid w:val="00313303"/>
    <w:rsid w:val="00313FF9"/>
    <w:rsid w:val="00334600"/>
    <w:rsid w:val="0033547A"/>
    <w:rsid w:val="00337FB2"/>
    <w:rsid w:val="003403FE"/>
    <w:rsid w:val="00343EEC"/>
    <w:rsid w:val="003519CD"/>
    <w:rsid w:val="00357055"/>
    <w:rsid w:val="003600F8"/>
    <w:rsid w:val="003627EC"/>
    <w:rsid w:val="003633F5"/>
    <w:rsid w:val="00363B79"/>
    <w:rsid w:val="003640D7"/>
    <w:rsid w:val="0038738F"/>
    <w:rsid w:val="00394CCF"/>
    <w:rsid w:val="00395134"/>
    <w:rsid w:val="003A6C87"/>
    <w:rsid w:val="003A7BB0"/>
    <w:rsid w:val="003A7F36"/>
    <w:rsid w:val="003D08A1"/>
    <w:rsid w:val="003D2A63"/>
    <w:rsid w:val="003D3E04"/>
    <w:rsid w:val="003E074E"/>
    <w:rsid w:val="003E634D"/>
    <w:rsid w:val="003F0582"/>
    <w:rsid w:val="004000AE"/>
    <w:rsid w:val="00404417"/>
    <w:rsid w:val="0040605F"/>
    <w:rsid w:val="00436639"/>
    <w:rsid w:val="004377F6"/>
    <w:rsid w:val="0045236A"/>
    <w:rsid w:val="004539A6"/>
    <w:rsid w:val="0045792A"/>
    <w:rsid w:val="0047055F"/>
    <w:rsid w:val="00470754"/>
    <w:rsid w:val="00470B11"/>
    <w:rsid w:val="00482CEE"/>
    <w:rsid w:val="00486DF3"/>
    <w:rsid w:val="004D2FFC"/>
    <w:rsid w:val="004E2CA1"/>
    <w:rsid w:val="004E5596"/>
    <w:rsid w:val="004F33BC"/>
    <w:rsid w:val="004F392B"/>
    <w:rsid w:val="004F769F"/>
    <w:rsid w:val="00502F9F"/>
    <w:rsid w:val="00503DE3"/>
    <w:rsid w:val="00512ADA"/>
    <w:rsid w:val="005146ED"/>
    <w:rsid w:val="00520D73"/>
    <w:rsid w:val="00522E35"/>
    <w:rsid w:val="00525591"/>
    <w:rsid w:val="0053335E"/>
    <w:rsid w:val="005347F8"/>
    <w:rsid w:val="00535B0C"/>
    <w:rsid w:val="005436E4"/>
    <w:rsid w:val="005455FD"/>
    <w:rsid w:val="00552DFB"/>
    <w:rsid w:val="005660A0"/>
    <w:rsid w:val="00585017"/>
    <w:rsid w:val="005864E5"/>
    <w:rsid w:val="005A0ACC"/>
    <w:rsid w:val="005A6B50"/>
    <w:rsid w:val="005B098E"/>
    <w:rsid w:val="005B1975"/>
    <w:rsid w:val="005B376F"/>
    <w:rsid w:val="005B3C57"/>
    <w:rsid w:val="005B5E3B"/>
    <w:rsid w:val="005B7AB1"/>
    <w:rsid w:val="005C297A"/>
    <w:rsid w:val="005D6BBD"/>
    <w:rsid w:val="0060017E"/>
    <w:rsid w:val="00600EBA"/>
    <w:rsid w:val="006028C0"/>
    <w:rsid w:val="00604242"/>
    <w:rsid w:val="00607BA6"/>
    <w:rsid w:val="0061198E"/>
    <w:rsid w:val="006121AA"/>
    <w:rsid w:val="006146C1"/>
    <w:rsid w:val="00622B4C"/>
    <w:rsid w:val="006414C2"/>
    <w:rsid w:val="006466F1"/>
    <w:rsid w:val="00652518"/>
    <w:rsid w:val="00662C6C"/>
    <w:rsid w:val="00672E0D"/>
    <w:rsid w:val="00676787"/>
    <w:rsid w:val="00681881"/>
    <w:rsid w:val="00687AEB"/>
    <w:rsid w:val="006A376B"/>
    <w:rsid w:val="006B78D7"/>
    <w:rsid w:val="006D2DCF"/>
    <w:rsid w:val="006E270F"/>
    <w:rsid w:val="006E5016"/>
    <w:rsid w:val="006F08EB"/>
    <w:rsid w:val="006F5A39"/>
    <w:rsid w:val="0070059B"/>
    <w:rsid w:val="0070572E"/>
    <w:rsid w:val="007073FE"/>
    <w:rsid w:val="007131F9"/>
    <w:rsid w:val="00715FBA"/>
    <w:rsid w:val="00732C0E"/>
    <w:rsid w:val="00741A16"/>
    <w:rsid w:val="00747F23"/>
    <w:rsid w:val="00763FB3"/>
    <w:rsid w:val="00775150"/>
    <w:rsid w:val="00781414"/>
    <w:rsid w:val="0078189B"/>
    <w:rsid w:val="0079194F"/>
    <w:rsid w:val="007A08B4"/>
    <w:rsid w:val="007A2129"/>
    <w:rsid w:val="007B495C"/>
    <w:rsid w:val="007B7574"/>
    <w:rsid w:val="007C08DF"/>
    <w:rsid w:val="007C3D43"/>
    <w:rsid w:val="007D2C60"/>
    <w:rsid w:val="007E0B3A"/>
    <w:rsid w:val="007E1D05"/>
    <w:rsid w:val="007E55A3"/>
    <w:rsid w:val="007E5D63"/>
    <w:rsid w:val="007F0F57"/>
    <w:rsid w:val="007F530B"/>
    <w:rsid w:val="007F57A3"/>
    <w:rsid w:val="00805CC2"/>
    <w:rsid w:val="008164F6"/>
    <w:rsid w:val="00820908"/>
    <w:rsid w:val="00821B3A"/>
    <w:rsid w:val="0083138B"/>
    <w:rsid w:val="00832959"/>
    <w:rsid w:val="0085097F"/>
    <w:rsid w:val="0085199F"/>
    <w:rsid w:val="00856913"/>
    <w:rsid w:val="00856B55"/>
    <w:rsid w:val="008649B6"/>
    <w:rsid w:val="00864A43"/>
    <w:rsid w:val="00870DAC"/>
    <w:rsid w:val="0087636E"/>
    <w:rsid w:val="008771F6"/>
    <w:rsid w:val="00880891"/>
    <w:rsid w:val="00887A5B"/>
    <w:rsid w:val="00892D47"/>
    <w:rsid w:val="0089412C"/>
    <w:rsid w:val="008A2732"/>
    <w:rsid w:val="008A4A99"/>
    <w:rsid w:val="008A6CF0"/>
    <w:rsid w:val="008B584A"/>
    <w:rsid w:val="008D0EC3"/>
    <w:rsid w:val="008D4F99"/>
    <w:rsid w:val="008D6AE6"/>
    <w:rsid w:val="008D79C0"/>
    <w:rsid w:val="008F2B52"/>
    <w:rsid w:val="008F365E"/>
    <w:rsid w:val="008F56B2"/>
    <w:rsid w:val="008F6EE7"/>
    <w:rsid w:val="008F7B04"/>
    <w:rsid w:val="008F7C56"/>
    <w:rsid w:val="009042D3"/>
    <w:rsid w:val="0092334B"/>
    <w:rsid w:val="00930714"/>
    <w:rsid w:val="00940EC9"/>
    <w:rsid w:val="009531D5"/>
    <w:rsid w:val="00953E0C"/>
    <w:rsid w:val="00987744"/>
    <w:rsid w:val="00987BC8"/>
    <w:rsid w:val="009910BF"/>
    <w:rsid w:val="0099146B"/>
    <w:rsid w:val="009A3E99"/>
    <w:rsid w:val="009C4D86"/>
    <w:rsid w:val="009D08CE"/>
    <w:rsid w:val="009D5A73"/>
    <w:rsid w:val="009E2964"/>
    <w:rsid w:val="009E3494"/>
    <w:rsid w:val="00A12A08"/>
    <w:rsid w:val="00A141FB"/>
    <w:rsid w:val="00A15F28"/>
    <w:rsid w:val="00A351F5"/>
    <w:rsid w:val="00A45C7D"/>
    <w:rsid w:val="00A506EE"/>
    <w:rsid w:val="00A51E4B"/>
    <w:rsid w:val="00A6159F"/>
    <w:rsid w:val="00A6796E"/>
    <w:rsid w:val="00A75EAE"/>
    <w:rsid w:val="00A77C65"/>
    <w:rsid w:val="00A87FCB"/>
    <w:rsid w:val="00AA6E7A"/>
    <w:rsid w:val="00AB02C5"/>
    <w:rsid w:val="00AB274A"/>
    <w:rsid w:val="00AD0EEA"/>
    <w:rsid w:val="00AD6420"/>
    <w:rsid w:val="00AE039C"/>
    <w:rsid w:val="00B01971"/>
    <w:rsid w:val="00B024EA"/>
    <w:rsid w:val="00B03D79"/>
    <w:rsid w:val="00B10A91"/>
    <w:rsid w:val="00B11424"/>
    <w:rsid w:val="00B153A0"/>
    <w:rsid w:val="00B22A5E"/>
    <w:rsid w:val="00B33F30"/>
    <w:rsid w:val="00B36B98"/>
    <w:rsid w:val="00B40A12"/>
    <w:rsid w:val="00B41495"/>
    <w:rsid w:val="00B4367F"/>
    <w:rsid w:val="00B438CF"/>
    <w:rsid w:val="00B44C01"/>
    <w:rsid w:val="00B45120"/>
    <w:rsid w:val="00B45F6B"/>
    <w:rsid w:val="00B5482E"/>
    <w:rsid w:val="00B604BB"/>
    <w:rsid w:val="00B670CE"/>
    <w:rsid w:val="00B67626"/>
    <w:rsid w:val="00B76F6D"/>
    <w:rsid w:val="00B8094F"/>
    <w:rsid w:val="00B8343E"/>
    <w:rsid w:val="00B84A37"/>
    <w:rsid w:val="00B909C0"/>
    <w:rsid w:val="00B9330C"/>
    <w:rsid w:val="00BB1787"/>
    <w:rsid w:val="00BC6865"/>
    <w:rsid w:val="00BC728E"/>
    <w:rsid w:val="00BD39CB"/>
    <w:rsid w:val="00C0069E"/>
    <w:rsid w:val="00C04394"/>
    <w:rsid w:val="00C06040"/>
    <w:rsid w:val="00C10CB6"/>
    <w:rsid w:val="00C16930"/>
    <w:rsid w:val="00C230A2"/>
    <w:rsid w:val="00C2319A"/>
    <w:rsid w:val="00C25243"/>
    <w:rsid w:val="00C26576"/>
    <w:rsid w:val="00C313E3"/>
    <w:rsid w:val="00C37CA9"/>
    <w:rsid w:val="00C52B40"/>
    <w:rsid w:val="00C55253"/>
    <w:rsid w:val="00C56ADF"/>
    <w:rsid w:val="00C73C7D"/>
    <w:rsid w:val="00C76083"/>
    <w:rsid w:val="00C828E8"/>
    <w:rsid w:val="00C841B3"/>
    <w:rsid w:val="00C97301"/>
    <w:rsid w:val="00CA6FA1"/>
    <w:rsid w:val="00CB1763"/>
    <w:rsid w:val="00CB2244"/>
    <w:rsid w:val="00CC2700"/>
    <w:rsid w:val="00CC4C6C"/>
    <w:rsid w:val="00CC57A4"/>
    <w:rsid w:val="00CE37F7"/>
    <w:rsid w:val="00CF1D42"/>
    <w:rsid w:val="00CF6E8F"/>
    <w:rsid w:val="00D05443"/>
    <w:rsid w:val="00D103CE"/>
    <w:rsid w:val="00D26A2B"/>
    <w:rsid w:val="00D31D56"/>
    <w:rsid w:val="00D41B35"/>
    <w:rsid w:val="00D50E49"/>
    <w:rsid w:val="00D57034"/>
    <w:rsid w:val="00D57D2B"/>
    <w:rsid w:val="00D60EEC"/>
    <w:rsid w:val="00D62565"/>
    <w:rsid w:val="00D7458F"/>
    <w:rsid w:val="00D7789E"/>
    <w:rsid w:val="00D803E8"/>
    <w:rsid w:val="00D96417"/>
    <w:rsid w:val="00DA2880"/>
    <w:rsid w:val="00DA2ED6"/>
    <w:rsid w:val="00DA5E51"/>
    <w:rsid w:val="00DB2CF9"/>
    <w:rsid w:val="00DC0B45"/>
    <w:rsid w:val="00DC18E8"/>
    <w:rsid w:val="00DC3B40"/>
    <w:rsid w:val="00DD6798"/>
    <w:rsid w:val="00DD687B"/>
    <w:rsid w:val="00DE022D"/>
    <w:rsid w:val="00DE51A2"/>
    <w:rsid w:val="00DE6E36"/>
    <w:rsid w:val="00DF0104"/>
    <w:rsid w:val="00DF38F6"/>
    <w:rsid w:val="00DF4BEE"/>
    <w:rsid w:val="00E06FD4"/>
    <w:rsid w:val="00E21801"/>
    <w:rsid w:val="00E24EEB"/>
    <w:rsid w:val="00E34167"/>
    <w:rsid w:val="00E37F89"/>
    <w:rsid w:val="00E4028F"/>
    <w:rsid w:val="00E41C4E"/>
    <w:rsid w:val="00E43313"/>
    <w:rsid w:val="00E51D4A"/>
    <w:rsid w:val="00E54CF4"/>
    <w:rsid w:val="00E561E8"/>
    <w:rsid w:val="00E56E52"/>
    <w:rsid w:val="00E61C52"/>
    <w:rsid w:val="00E73417"/>
    <w:rsid w:val="00E738F7"/>
    <w:rsid w:val="00E77486"/>
    <w:rsid w:val="00E875CF"/>
    <w:rsid w:val="00E9091B"/>
    <w:rsid w:val="00E92FA8"/>
    <w:rsid w:val="00E9682F"/>
    <w:rsid w:val="00E97D0F"/>
    <w:rsid w:val="00EA0383"/>
    <w:rsid w:val="00EC1B78"/>
    <w:rsid w:val="00EE4671"/>
    <w:rsid w:val="00EE620B"/>
    <w:rsid w:val="00EE67DA"/>
    <w:rsid w:val="00EF0F1A"/>
    <w:rsid w:val="00EF598C"/>
    <w:rsid w:val="00F00B02"/>
    <w:rsid w:val="00F13ED0"/>
    <w:rsid w:val="00F1611B"/>
    <w:rsid w:val="00F16BD6"/>
    <w:rsid w:val="00F302C0"/>
    <w:rsid w:val="00F33400"/>
    <w:rsid w:val="00F35595"/>
    <w:rsid w:val="00F52FA3"/>
    <w:rsid w:val="00F61CA1"/>
    <w:rsid w:val="00F72016"/>
    <w:rsid w:val="00F75359"/>
    <w:rsid w:val="00F770A6"/>
    <w:rsid w:val="00F923B0"/>
    <w:rsid w:val="00F9260B"/>
    <w:rsid w:val="00FA5130"/>
    <w:rsid w:val="00FA68F2"/>
    <w:rsid w:val="00FB43BF"/>
    <w:rsid w:val="00FB66B0"/>
    <w:rsid w:val="00FB7308"/>
    <w:rsid w:val="00FC161B"/>
    <w:rsid w:val="00FC3307"/>
    <w:rsid w:val="00FD551F"/>
    <w:rsid w:val="00FE1DBF"/>
    <w:rsid w:val="00FE2A2E"/>
    <w:rsid w:val="00FF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3096F8F1-F895-423B-BD3F-8DC90908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table" w:styleId="TableGrid">
    <w:name w:val="Table Grid"/>
    <w:basedOn w:val="TableNormal"/>
    <w:uiPriority w:val="59"/>
    <w:rsid w:val="004E2C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E2CA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E2CA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4E2CA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E2CA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E2CA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4E2CA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4E2CA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4E2CA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B10A91"/>
    <w:rPr>
      <w:sz w:val="16"/>
      <w:szCs w:val="16"/>
    </w:rPr>
  </w:style>
  <w:style w:type="paragraph" w:styleId="CommentText">
    <w:name w:val="annotation text"/>
    <w:basedOn w:val="Normal"/>
    <w:link w:val="CommentTextChar"/>
    <w:uiPriority w:val="99"/>
    <w:semiHidden/>
    <w:unhideWhenUsed/>
    <w:rsid w:val="00B10A91"/>
    <w:rPr>
      <w:sz w:val="20"/>
      <w:szCs w:val="20"/>
    </w:rPr>
  </w:style>
  <w:style w:type="character" w:customStyle="1" w:styleId="CommentTextChar">
    <w:name w:val="Comment Text Char"/>
    <w:basedOn w:val="DefaultParagraphFont"/>
    <w:link w:val="CommentText"/>
    <w:uiPriority w:val="99"/>
    <w:semiHidden/>
    <w:rsid w:val="00B10A91"/>
    <w:rPr>
      <w:sz w:val="20"/>
      <w:szCs w:val="20"/>
    </w:rPr>
  </w:style>
  <w:style w:type="paragraph" w:styleId="CommentSubject">
    <w:name w:val="annotation subject"/>
    <w:basedOn w:val="CommentText"/>
    <w:next w:val="CommentText"/>
    <w:link w:val="CommentSubjectChar"/>
    <w:uiPriority w:val="99"/>
    <w:semiHidden/>
    <w:unhideWhenUsed/>
    <w:rsid w:val="00B10A91"/>
    <w:rPr>
      <w:b/>
      <w:bCs/>
    </w:rPr>
  </w:style>
  <w:style w:type="character" w:customStyle="1" w:styleId="CommentSubjectChar">
    <w:name w:val="Comment Subject Char"/>
    <w:basedOn w:val="CommentTextChar"/>
    <w:link w:val="CommentSubject"/>
    <w:uiPriority w:val="99"/>
    <w:semiHidden/>
    <w:rsid w:val="00B10A91"/>
    <w:rPr>
      <w:b/>
      <w:bCs/>
      <w:sz w:val="20"/>
      <w:szCs w:val="20"/>
    </w:rPr>
  </w:style>
  <w:style w:type="paragraph" w:styleId="Revision">
    <w:name w:val="Revision"/>
    <w:hidden/>
    <w:uiPriority w:val="99"/>
    <w:semiHidden/>
    <w:rsid w:val="00820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8C17A-2206-485E-98E1-A330587F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2</cp:revision>
  <dcterms:created xsi:type="dcterms:W3CDTF">2015-03-30T17:46:00Z</dcterms:created>
  <dcterms:modified xsi:type="dcterms:W3CDTF">2015-03-30T17:46:00Z</dcterms:modified>
</cp:coreProperties>
</file>