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9856C5" w14:textId="0ECB4E73" w:rsidR="001D3A06" w:rsidRPr="00EF1D98" w:rsidRDefault="001D3A06" w:rsidP="00EF1D98">
      <w:pPr>
        <w:spacing w:after="0" w:line="276" w:lineRule="auto"/>
        <w:rPr>
          <w:rFonts w:ascii="Arial" w:hAnsi="Arial" w:cs="Arial"/>
          <w:b/>
          <w:sz w:val="24"/>
          <w:szCs w:val="24"/>
        </w:rPr>
      </w:pPr>
      <w:r w:rsidRPr="0030351E">
        <w:rPr>
          <w:rFonts w:ascii="Arial" w:hAnsi="Arial" w:cs="Arial"/>
          <w:b/>
          <w:sz w:val="28"/>
          <w:szCs w:val="24"/>
        </w:rPr>
        <w:t>Author:</w:t>
      </w:r>
      <w:r w:rsidRPr="00EF1D98">
        <w:rPr>
          <w:rFonts w:ascii="Arial" w:hAnsi="Arial" w:cs="Arial"/>
          <w:sz w:val="24"/>
          <w:szCs w:val="24"/>
        </w:rPr>
        <w:t xml:space="preserve"> Jeff </w:t>
      </w:r>
      <w:proofErr w:type="spellStart"/>
      <w:r w:rsidRPr="00EF1D98">
        <w:rPr>
          <w:rFonts w:ascii="Arial" w:hAnsi="Arial" w:cs="Arial"/>
          <w:sz w:val="24"/>
          <w:szCs w:val="24"/>
        </w:rPr>
        <w:t>Salacup</w:t>
      </w:r>
      <w:proofErr w:type="spellEnd"/>
      <w:r w:rsidRPr="00EF1D98">
        <w:rPr>
          <w:rFonts w:ascii="Arial" w:hAnsi="Arial" w:cs="Arial"/>
          <w:sz w:val="24"/>
          <w:szCs w:val="24"/>
        </w:rPr>
        <w:t xml:space="preserve">, </w:t>
      </w:r>
      <w:proofErr w:type="spellStart"/>
      <w:r w:rsidRPr="00EF1D98">
        <w:rPr>
          <w:rFonts w:ascii="Arial" w:hAnsi="Arial" w:cs="Arial"/>
          <w:sz w:val="24"/>
          <w:szCs w:val="24"/>
        </w:rPr>
        <w:t>Ph.D</w:t>
      </w:r>
      <w:proofErr w:type="spellEnd"/>
      <w:r w:rsidRPr="00EF1D98">
        <w:rPr>
          <w:rFonts w:ascii="Arial" w:hAnsi="Arial" w:cs="Arial"/>
          <w:sz w:val="24"/>
          <w:szCs w:val="24"/>
        </w:rPr>
        <w:t>, UMass – Amherst</w:t>
      </w:r>
      <w:r w:rsidRPr="00EF1D98">
        <w:rPr>
          <w:rFonts w:ascii="Arial" w:hAnsi="Arial" w:cs="Arial"/>
          <w:b/>
          <w:sz w:val="24"/>
          <w:szCs w:val="24"/>
        </w:rPr>
        <w:br/>
      </w:r>
      <w:r w:rsidR="00862E00" w:rsidRPr="0030351E">
        <w:rPr>
          <w:rFonts w:ascii="Arial" w:hAnsi="Arial" w:cs="Arial"/>
          <w:b/>
          <w:sz w:val="28"/>
          <w:szCs w:val="24"/>
        </w:rPr>
        <w:t>Title:</w:t>
      </w:r>
      <w:r w:rsidR="00862E00" w:rsidRPr="00EF1D98">
        <w:rPr>
          <w:rFonts w:ascii="Arial" w:hAnsi="Arial" w:cs="Arial"/>
          <w:sz w:val="24"/>
          <w:szCs w:val="24"/>
        </w:rPr>
        <w:t xml:space="preserve"> Extraction of </w:t>
      </w:r>
      <w:r w:rsidR="005F69BA" w:rsidRPr="00EF1D98">
        <w:rPr>
          <w:rFonts w:ascii="Arial" w:hAnsi="Arial" w:cs="Arial"/>
          <w:sz w:val="24"/>
          <w:szCs w:val="24"/>
        </w:rPr>
        <w:t>L</w:t>
      </w:r>
      <w:r w:rsidR="00862E00" w:rsidRPr="00EF1D98">
        <w:rPr>
          <w:rFonts w:ascii="Arial" w:hAnsi="Arial" w:cs="Arial"/>
          <w:sz w:val="24"/>
          <w:szCs w:val="24"/>
        </w:rPr>
        <w:t xml:space="preserve">ipid </w:t>
      </w:r>
      <w:r w:rsidR="005F69BA" w:rsidRPr="00EF1D98">
        <w:rPr>
          <w:rFonts w:ascii="Arial" w:hAnsi="Arial" w:cs="Arial"/>
          <w:sz w:val="24"/>
          <w:szCs w:val="24"/>
        </w:rPr>
        <w:t>B</w:t>
      </w:r>
      <w:r w:rsidR="00862E00" w:rsidRPr="00EF1D98">
        <w:rPr>
          <w:rFonts w:ascii="Arial" w:hAnsi="Arial" w:cs="Arial"/>
          <w:sz w:val="24"/>
          <w:szCs w:val="24"/>
        </w:rPr>
        <w:t xml:space="preserve">iomarkers from </w:t>
      </w:r>
      <w:r w:rsidR="005F69BA" w:rsidRPr="00EF1D98">
        <w:rPr>
          <w:rFonts w:ascii="Arial" w:hAnsi="Arial" w:cs="Arial"/>
          <w:sz w:val="24"/>
          <w:szCs w:val="24"/>
        </w:rPr>
        <w:t>G</w:t>
      </w:r>
      <w:r w:rsidR="00862E00" w:rsidRPr="00EF1D98">
        <w:rPr>
          <w:rFonts w:ascii="Arial" w:hAnsi="Arial" w:cs="Arial"/>
          <w:sz w:val="24"/>
          <w:szCs w:val="24"/>
        </w:rPr>
        <w:t>eological</w:t>
      </w:r>
      <w:r w:rsidR="005F69BA" w:rsidRPr="00EF1D98">
        <w:rPr>
          <w:rFonts w:ascii="Arial" w:hAnsi="Arial" w:cs="Arial"/>
          <w:sz w:val="24"/>
          <w:szCs w:val="24"/>
        </w:rPr>
        <w:t xml:space="preserve"> Archive</w:t>
      </w:r>
      <w:r w:rsidR="00862E00" w:rsidRPr="00EF1D98">
        <w:rPr>
          <w:rFonts w:ascii="Arial" w:hAnsi="Arial" w:cs="Arial"/>
          <w:sz w:val="24"/>
          <w:szCs w:val="24"/>
        </w:rPr>
        <w:t xml:space="preserve"> </w:t>
      </w:r>
      <w:r w:rsidR="005F69BA" w:rsidRPr="00EF1D98">
        <w:rPr>
          <w:rFonts w:ascii="Arial" w:hAnsi="Arial" w:cs="Arial"/>
          <w:sz w:val="24"/>
          <w:szCs w:val="24"/>
        </w:rPr>
        <w:t>S</w:t>
      </w:r>
      <w:r w:rsidR="003B375E" w:rsidRPr="00EF1D98">
        <w:rPr>
          <w:rFonts w:ascii="Arial" w:hAnsi="Arial" w:cs="Arial"/>
          <w:sz w:val="24"/>
          <w:szCs w:val="24"/>
        </w:rPr>
        <w:t>ed</w:t>
      </w:r>
      <w:r w:rsidR="00C30EDC" w:rsidRPr="00EF1D98">
        <w:rPr>
          <w:rFonts w:ascii="Arial" w:hAnsi="Arial" w:cs="Arial"/>
          <w:sz w:val="24"/>
          <w:szCs w:val="24"/>
        </w:rPr>
        <w:t xml:space="preserve">iments – 3. </w:t>
      </w:r>
      <w:commentRangeStart w:id="0"/>
      <w:commentRangeStart w:id="1"/>
      <w:del w:id="2" w:author="Dennis McGonagle" w:date="2015-04-03T14:51:00Z">
        <w:r w:rsidR="00C30EDC" w:rsidRPr="00EF1D98" w:rsidDel="0065255D">
          <w:rPr>
            <w:rFonts w:ascii="Arial" w:hAnsi="Arial" w:cs="Arial"/>
            <w:sz w:val="24"/>
            <w:szCs w:val="24"/>
          </w:rPr>
          <w:delText>ASE</w:delText>
        </w:r>
      </w:del>
      <w:ins w:id="3" w:author="Dennis McGonagle" w:date="2015-04-03T14:51:00Z">
        <w:r w:rsidR="0065255D">
          <w:rPr>
            <w:rFonts w:ascii="Arial" w:hAnsi="Arial" w:cs="Arial"/>
            <w:sz w:val="24"/>
            <w:szCs w:val="24"/>
          </w:rPr>
          <w:t>Accelerated Solvent Extraction</w:t>
        </w:r>
      </w:ins>
      <w:commentRangeEnd w:id="0"/>
      <w:ins w:id="4" w:author="Dennis McGonagle" w:date="2015-04-03T14:52:00Z">
        <w:r w:rsidR="0065255D">
          <w:rPr>
            <w:rStyle w:val="CommentReference"/>
          </w:rPr>
          <w:commentReference w:id="0"/>
        </w:r>
      </w:ins>
      <w:commentRangeEnd w:id="1"/>
      <w:r w:rsidR="00ED3A9E">
        <w:rPr>
          <w:rStyle w:val="CommentReference"/>
        </w:rPr>
        <w:commentReference w:id="1"/>
      </w:r>
    </w:p>
    <w:p w14:paraId="07A5B013" w14:textId="642B746A" w:rsidR="00C7060D" w:rsidRPr="00EF1D98" w:rsidRDefault="00C7060D" w:rsidP="00EF1D98">
      <w:pPr>
        <w:spacing w:after="0" w:line="276" w:lineRule="auto"/>
        <w:rPr>
          <w:rFonts w:ascii="Arial" w:hAnsi="Arial" w:cs="Arial"/>
          <w:sz w:val="24"/>
          <w:szCs w:val="24"/>
        </w:rPr>
      </w:pPr>
      <w:r w:rsidRPr="00EF1D98">
        <w:rPr>
          <w:rFonts w:ascii="Arial" w:hAnsi="Arial" w:cs="Arial"/>
          <w:b/>
          <w:sz w:val="24"/>
          <w:szCs w:val="24"/>
        </w:rPr>
        <w:br/>
      </w:r>
      <w:r w:rsidR="001D3A06" w:rsidRPr="0030351E">
        <w:rPr>
          <w:rFonts w:ascii="Arial" w:hAnsi="Arial" w:cs="Arial"/>
          <w:b/>
          <w:sz w:val="28"/>
          <w:szCs w:val="24"/>
        </w:rPr>
        <w:t>Overview</w:t>
      </w:r>
      <w:r w:rsidR="00862E00" w:rsidRPr="0030351E">
        <w:rPr>
          <w:rFonts w:ascii="Arial" w:hAnsi="Arial" w:cs="Arial"/>
          <w:b/>
          <w:sz w:val="28"/>
          <w:szCs w:val="24"/>
        </w:rPr>
        <w:t>:</w:t>
      </w:r>
      <w:r w:rsidR="00862E00" w:rsidRPr="00EF1D98">
        <w:rPr>
          <w:rFonts w:ascii="Arial" w:hAnsi="Arial" w:cs="Arial"/>
          <w:sz w:val="24"/>
          <w:szCs w:val="24"/>
        </w:rPr>
        <w:t xml:space="preserve"> </w:t>
      </w:r>
    </w:p>
    <w:p w14:paraId="0B4C5851" w14:textId="1C5A51C8" w:rsidR="00B52FD7" w:rsidRPr="00EF1D98" w:rsidRDefault="006E6008" w:rsidP="00EF1D98">
      <w:pPr>
        <w:spacing w:after="0" w:line="276" w:lineRule="auto"/>
        <w:rPr>
          <w:rFonts w:ascii="Arial" w:hAnsi="Arial" w:cs="Arial"/>
          <w:sz w:val="24"/>
          <w:szCs w:val="24"/>
        </w:rPr>
      </w:pPr>
      <w:r w:rsidRPr="00EF1D98">
        <w:rPr>
          <w:rFonts w:ascii="Arial" w:hAnsi="Arial" w:cs="Arial"/>
          <w:sz w:val="24"/>
          <w:szCs w:val="24"/>
        </w:rPr>
        <w:t>The distribution of a group of organic biomarkers called glycerol-</w:t>
      </w:r>
      <w:proofErr w:type="spellStart"/>
      <w:r w:rsidRPr="00EF1D98">
        <w:rPr>
          <w:rFonts w:ascii="Arial" w:hAnsi="Arial" w:cs="Arial"/>
          <w:sz w:val="24"/>
          <w:szCs w:val="24"/>
        </w:rPr>
        <w:t>dialkyl</w:t>
      </w:r>
      <w:proofErr w:type="spellEnd"/>
      <w:r w:rsidRPr="00EF1D98">
        <w:rPr>
          <w:rFonts w:ascii="Arial" w:hAnsi="Arial" w:cs="Arial"/>
          <w:sz w:val="24"/>
          <w:szCs w:val="24"/>
        </w:rPr>
        <w:t xml:space="preserve"> glycerol-</w:t>
      </w:r>
      <w:proofErr w:type="spellStart"/>
      <w:r w:rsidRPr="00EF1D98">
        <w:rPr>
          <w:rFonts w:ascii="Arial" w:hAnsi="Arial" w:cs="Arial"/>
          <w:sz w:val="24"/>
          <w:szCs w:val="24"/>
        </w:rPr>
        <w:t>tetraethers</w:t>
      </w:r>
      <w:proofErr w:type="spellEnd"/>
      <w:r w:rsidRPr="00EF1D98">
        <w:rPr>
          <w:rFonts w:ascii="Arial" w:hAnsi="Arial" w:cs="Arial"/>
          <w:sz w:val="24"/>
          <w:szCs w:val="24"/>
        </w:rPr>
        <w:t xml:space="preserve"> (GDGTs), produced by a suite of archaea and bacteria, were found in modern sediments to change in a predictable manner in response to air or water temperature</w:t>
      </w:r>
      <w:r w:rsidR="002F47E9" w:rsidRPr="00EF1D98">
        <w:rPr>
          <w:rFonts w:ascii="Arial" w:hAnsi="Arial" w:cs="Arial"/>
          <w:sz w:val="24"/>
          <w:szCs w:val="24"/>
        </w:rPr>
        <w:t xml:space="preserve"> </w:t>
      </w:r>
      <w:r w:rsidR="002A181B" w:rsidRPr="00EF1D98">
        <w:rPr>
          <w:rFonts w:ascii="Arial" w:hAnsi="Arial" w:cs="Arial"/>
          <w:sz w:val="24"/>
          <w:szCs w:val="24"/>
        </w:rPr>
        <w:fldChar w:fldCharType="begin">
          <w:fldData xml:space="preserve">PEVuZE5vdGU+PENpdGU+PEF1dGhvcj5TY2hvdXRlbjwvQXV0aG9yPjxZZWFyPjIwMDI8L1llYXI+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</w:fldData>
        </w:fldChar>
      </w:r>
      <w:r w:rsidR="002A181B" w:rsidRPr="00EF1D98">
        <w:rPr>
          <w:rFonts w:ascii="Arial" w:hAnsi="Arial" w:cs="Arial"/>
          <w:sz w:val="24"/>
          <w:szCs w:val="24"/>
        </w:rPr>
        <w:instrText xml:space="preserve"> ADDIN EN.CITE </w:instrText>
      </w:r>
      <w:r w:rsidR="002A181B" w:rsidRPr="00EF1D98">
        <w:rPr>
          <w:rFonts w:ascii="Arial" w:hAnsi="Arial" w:cs="Arial"/>
          <w:sz w:val="24"/>
          <w:szCs w:val="24"/>
        </w:rPr>
        <w:fldChar w:fldCharType="begin">
          <w:fldData xml:space="preserve">PEVuZE5vdGU+PENpdGU+PEF1dGhvcj5TY2hvdXRlbjwvQXV0aG9yPjxZZWFyPjIwMDI8L1llYXI+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</w:fldData>
        </w:fldChar>
      </w:r>
      <w:r w:rsidR="002A181B" w:rsidRPr="00EF1D98">
        <w:rPr>
          <w:rFonts w:ascii="Arial" w:hAnsi="Arial" w:cs="Arial"/>
          <w:sz w:val="24"/>
          <w:szCs w:val="24"/>
        </w:rPr>
        <w:instrText xml:space="preserve"> ADDIN EN.CITE.DATA </w:instrText>
      </w:r>
      <w:r w:rsidR="002A181B" w:rsidRPr="00EF1D98">
        <w:rPr>
          <w:rFonts w:ascii="Arial" w:hAnsi="Arial" w:cs="Arial"/>
          <w:sz w:val="24"/>
          <w:szCs w:val="24"/>
        </w:rPr>
      </w:r>
      <w:r w:rsidR="002A181B" w:rsidRPr="00EF1D98">
        <w:rPr>
          <w:rFonts w:ascii="Arial" w:hAnsi="Arial" w:cs="Arial"/>
          <w:sz w:val="24"/>
          <w:szCs w:val="24"/>
        </w:rPr>
        <w:fldChar w:fldCharType="end"/>
      </w:r>
      <w:r w:rsidR="002A181B" w:rsidRPr="00EF1D98">
        <w:rPr>
          <w:rFonts w:ascii="Arial" w:hAnsi="Arial" w:cs="Arial"/>
          <w:sz w:val="24"/>
          <w:szCs w:val="24"/>
        </w:rPr>
      </w:r>
      <w:r w:rsidR="002A181B" w:rsidRPr="00EF1D98">
        <w:rPr>
          <w:rFonts w:ascii="Arial" w:hAnsi="Arial" w:cs="Arial"/>
          <w:sz w:val="24"/>
          <w:szCs w:val="24"/>
        </w:rPr>
        <w:fldChar w:fldCharType="separate"/>
      </w:r>
      <w:r w:rsidR="002A181B" w:rsidRPr="00EF1D98">
        <w:rPr>
          <w:rFonts w:ascii="Arial" w:hAnsi="Arial" w:cs="Arial"/>
          <w:noProof/>
          <w:sz w:val="24"/>
          <w:szCs w:val="24"/>
        </w:rPr>
        <w:t>[</w:t>
      </w:r>
      <w:hyperlink w:anchor="_ENREF_5" w:tooltip="Schouten, 2002 #875" w:history="1">
        <w:r w:rsidR="007168AE" w:rsidRPr="00EF1D98">
          <w:rPr>
            <w:rFonts w:ascii="Arial" w:hAnsi="Arial" w:cs="Arial"/>
            <w:i/>
            <w:noProof/>
            <w:sz w:val="24"/>
            <w:szCs w:val="24"/>
          </w:rPr>
          <w:t>Schouten et al.</w:t>
        </w:r>
        <w:r w:rsidR="007168AE" w:rsidRPr="00EF1D98">
          <w:rPr>
            <w:rFonts w:ascii="Arial" w:hAnsi="Arial" w:cs="Arial"/>
            <w:noProof/>
            <w:sz w:val="24"/>
            <w:szCs w:val="24"/>
          </w:rPr>
          <w:t>, 2002</w:t>
        </w:r>
      </w:hyperlink>
      <w:r w:rsidR="002A181B" w:rsidRPr="00EF1D98">
        <w:rPr>
          <w:rFonts w:ascii="Arial" w:hAnsi="Arial" w:cs="Arial"/>
          <w:noProof/>
          <w:sz w:val="24"/>
          <w:szCs w:val="24"/>
        </w:rPr>
        <w:t xml:space="preserve">; </w:t>
      </w:r>
      <w:hyperlink w:anchor="_ENREF_7" w:tooltip="Weijers, 2007 #855" w:history="1">
        <w:r w:rsidR="007168AE" w:rsidRPr="00EF1D98">
          <w:rPr>
            <w:rFonts w:ascii="Arial" w:hAnsi="Arial" w:cs="Arial"/>
            <w:i/>
            <w:noProof/>
            <w:sz w:val="24"/>
            <w:szCs w:val="24"/>
          </w:rPr>
          <w:t>Weijers et al.</w:t>
        </w:r>
        <w:r w:rsidR="007168AE" w:rsidRPr="00EF1D98">
          <w:rPr>
            <w:rFonts w:ascii="Arial" w:hAnsi="Arial" w:cs="Arial"/>
            <w:noProof/>
            <w:sz w:val="24"/>
            <w:szCs w:val="24"/>
          </w:rPr>
          <w:t>, 2007</w:t>
        </w:r>
      </w:hyperlink>
      <w:r w:rsidR="002A181B" w:rsidRPr="00EF1D98">
        <w:rPr>
          <w:rFonts w:ascii="Arial" w:hAnsi="Arial" w:cs="Arial"/>
          <w:noProof/>
          <w:sz w:val="24"/>
          <w:szCs w:val="24"/>
        </w:rPr>
        <w:t>]</w:t>
      </w:r>
      <w:r w:rsidR="002A181B" w:rsidRPr="00EF1D98">
        <w:rPr>
          <w:rFonts w:ascii="Arial" w:hAnsi="Arial" w:cs="Arial"/>
          <w:sz w:val="24"/>
          <w:szCs w:val="24"/>
        </w:rPr>
        <w:fldChar w:fldCharType="end"/>
      </w:r>
      <w:r w:rsidRPr="00EF1D98">
        <w:rPr>
          <w:rFonts w:ascii="Arial" w:hAnsi="Arial" w:cs="Arial"/>
          <w:sz w:val="24"/>
          <w:szCs w:val="24"/>
        </w:rPr>
        <w:t>. Therefore</w:t>
      </w:r>
      <w:r w:rsidR="00B6582E">
        <w:rPr>
          <w:rFonts w:ascii="Arial" w:hAnsi="Arial" w:cs="Arial"/>
          <w:sz w:val="24"/>
          <w:szCs w:val="24"/>
        </w:rPr>
        <w:t>,</w:t>
      </w:r>
      <w:r w:rsidRPr="00EF1D98">
        <w:rPr>
          <w:rFonts w:ascii="Arial" w:hAnsi="Arial" w:cs="Arial"/>
          <w:sz w:val="24"/>
          <w:szCs w:val="24"/>
        </w:rPr>
        <w:t xml:space="preserve"> the distribution of these biomarkers in a sequence of sediments of known age can be used to reconstruct the evolution of air and</w:t>
      </w:r>
      <w:r w:rsidR="002F47E9" w:rsidRPr="00EF1D98">
        <w:rPr>
          <w:rFonts w:ascii="Arial" w:hAnsi="Arial" w:cs="Arial"/>
          <w:sz w:val="24"/>
          <w:szCs w:val="24"/>
        </w:rPr>
        <w:t>/or</w:t>
      </w:r>
      <w:r w:rsidRPr="00EF1D98">
        <w:rPr>
          <w:rFonts w:ascii="Arial" w:hAnsi="Arial" w:cs="Arial"/>
          <w:sz w:val="24"/>
          <w:szCs w:val="24"/>
        </w:rPr>
        <w:t xml:space="preserve"> water temperature on decadal to millennial timescales</w:t>
      </w:r>
      <w:r w:rsidR="00504E71">
        <w:rPr>
          <w:rFonts w:ascii="Arial" w:hAnsi="Arial" w:cs="Arial"/>
          <w:sz w:val="24"/>
          <w:szCs w:val="24"/>
        </w:rPr>
        <w:t xml:space="preserve"> </w:t>
      </w:r>
      <w:r w:rsidR="00B52FD7" w:rsidRPr="00EF1D98">
        <w:rPr>
          <w:rFonts w:ascii="Arial" w:hAnsi="Arial" w:cs="Arial"/>
          <w:sz w:val="24"/>
          <w:szCs w:val="24"/>
        </w:rPr>
        <w:t>(</w:t>
      </w:r>
      <w:r w:rsidR="00B52FD7" w:rsidRPr="0030351E">
        <w:rPr>
          <w:rFonts w:ascii="Arial" w:hAnsi="Arial" w:cs="Arial"/>
          <w:b/>
          <w:sz w:val="24"/>
          <w:szCs w:val="24"/>
        </w:rPr>
        <w:t>Fig</w:t>
      </w:r>
      <w:r w:rsidR="00504E71" w:rsidRPr="0030351E">
        <w:rPr>
          <w:rFonts w:ascii="Arial" w:hAnsi="Arial" w:cs="Arial"/>
          <w:b/>
          <w:sz w:val="24"/>
          <w:szCs w:val="24"/>
        </w:rPr>
        <w:t>ure 1</w:t>
      </w:r>
      <w:r w:rsidR="00B52FD7" w:rsidRPr="00EF1D98">
        <w:rPr>
          <w:rFonts w:ascii="Arial" w:hAnsi="Arial" w:cs="Arial"/>
          <w:sz w:val="24"/>
          <w:szCs w:val="24"/>
        </w:rPr>
        <w:t>)</w:t>
      </w:r>
      <w:r w:rsidRPr="00EF1D98">
        <w:rPr>
          <w:rFonts w:ascii="Arial" w:hAnsi="Arial" w:cs="Arial"/>
          <w:sz w:val="24"/>
          <w:szCs w:val="24"/>
        </w:rPr>
        <w:t>. The production of long high-resolution records of past climates, called paleoclimatology, depends on the rapid analysis of hundreds</w:t>
      </w:r>
      <w:r w:rsidR="00504E71">
        <w:rPr>
          <w:rFonts w:ascii="Arial" w:hAnsi="Arial" w:cs="Arial"/>
          <w:sz w:val="24"/>
          <w:szCs w:val="24"/>
        </w:rPr>
        <w:t>, possibly</w:t>
      </w:r>
      <w:r w:rsidRPr="00EF1D98">
        <w:rPr>
          <w:rFonts w:ascii="Arial" w:hAnsi="Arial" w:cs="Arial"/>
          <w:sz w:val="24"/>
          <w:szCs w:val="24"/>
        </w:rPr>
        <w:t xml:space="preserve"> thousands of samples. Older extraction techniques, such as sonication or </w:t>
      </w:r>
      <w:proofErr w:type="spellStart"/>
      <w:r w:rsidRPr="00EF1D98">
        <w:rPr>
          <w:rFonts w:ascii="Arial" w:hAnsi="Arial" w:cs="Arial"/>
          <w:sz w:val="24"/>
          <w:szCs w:val="24"/>
        </w:rPr>
        <w:t>Soxhlet</w:t>
      </w:r>
      <w:proofErr w:type="spellEnd"/>
      <w:r w:rsidRPr="00EF1D98">
        <w:rPr>
          <w:rFonts w:ascii="Arial" w:hAnsi="Arial" w:cs="Arial"/>
          <w:sz w:val="24"/>
          <w:szCs w:val="24"/>
        </w:rPr>
        <w:t>, are too slow. However, the newer Accelerated Solvent Extraction</w:t>
      </w:r>
      <w:r w:rsidR="001F5494">
        <w:rPr>
          <w:rFonts w:ascii="Arial" w:hAnsi="Arial" w:cs="Arial"/>
          <w:sz w:val="24"/>
          <w:szCs w:val="24"/>
        </w:rPr>
        <w:t xml:space="preserve"> </w:t>
      </w:r>
      <w:r w:rsidRPr="00EF1D98">
        <w:rPr>
          <w:rFonts w:ascii="Arial" w:hAnsi="Arial" w:cs="Arial"/>
          <w:sz w:val="24"/>
          <w:szCs w:val="24"/>
        </w:rPr>
        <w:t xml:space="preserve">technique </w:t>
      </w:r>
      <w:del w:id="5" w:author="Dennis McGonagle" w:date="2015-04-03T14:53:00Z">
        <w:r w:rsidRPr="00EF1D98" w:rsidDel="0065255D">
          <w:rPr>
            <w:rFonts w:ascii="Arial" w:hAnsi="Arial" w:cs="Arial"/>
            <w:sz w:val="24"/>
            <w:szCs w:val="24"/>
          </w:rPr>
          <w:delText>(Thermo Scientific Dionex)</w:delText>
        </w:r>
      </w:del>
      <w:del w:id="6" w:author="Jacob Roundy" w:date="2015-04-06T16:44:00Z">
        <w:r w:rsidRPr="00EF1D98" w:rsidDel="00C063CE">
          <w:rPr>
            <w:rFonts w:ascii="Arial" w:hAnsi="Arial" w:cs="Arial"/>
            <w:sz w:val="24"/>
            <w:szCs w:val="24"/>
          </w:rPr>
          <w:delText xml:space="preserve"> </w:delText>
        </w:r>
      </w:del>
      <w:r w:rsidRPr="00EF1D98">
        <w:rPr>
          <w:rFonts w:ascii="Arial" w:hAnsi="Arial" w:cs="Arial"/>
          <w:sz w:val="24"/>
          <w:szCs w:val="24"/>
        </w:rPr>
        <w:t>was designed with efficiency in mind.</w:t>
      </w:r>
    </w:p>
    <w:p w14:paraId="06E05221" w14:textId="77777777" w:rsidR="00EF1D98" w:rsidRDefault="00EF1D98" w:rsidP="00EF1D98">
      <w:pPr>
        <w:spacing w:after="0" w:line="276" w:lineRule="auto"/>
        <w:rPr>
          <w:rFonts w:ascii="Arial" w:hAnsi="Arial" w:cs="Arial"/>
          <w:b/>
          <w:sz w:val="28"/>
          <w:szCs w:val="24"/>
        </w:rPr>
      </w:pPr>
    </w:p>
    <w:p w14:paraId="2D426645" w14:textId="50C19DAC" w:rsidR="00C7060D" w:rsidRPr="00EF1D98" w:rsidRDefault="001D3A06" w:rsidP="00EF1D98">
      <w:pPr>
        <w:spacing w:after="0" w:line="276" w:lineRule="auto"/>
        <w:rPr>
          <w:rFonts w:ascii="Arial" w:hAnsi="Arial" w:cs="Arial"/>
          <w:sz w:val="24"/>
          <w:szCs w:val="24"/>
        </w:rPr>
      </w:pPr>
      <w:r w:rsidRPr="0030351E">
        <w:rPr>
          <w:rFonts w:ascii="Arial" w:hAnsi="Arial" w:cs="Arial"/>
          <w:b/>
          <w:sz w:val="28"/>
          <w:szCs w:val="24"/>
        </w:rPr>
        <w:t>Principles:</w:t>
      </w:r>
      <w:r w:rsidR="00E03D5E" w:rsidRPr="00EF1D98">
        <w:rPr>
          <w:rFonts w:ascii="Arial" w:hAnsi="Arial" w:cs="Arial"/>
          <w:sz w:val="24"/>
          <w:szCs w:val="24"/>
        </w:rPr>
        <w:t xml:space="preserve"> </w:t>
      </w:r>
    </w:p>
    <w:p w14:paraId="51DBBC4B" w14:textId="3BF35425" w:rsidR="0087383C" w:rsidRPr="00EF1D98" w:rsidRDefault="00C30EDC" w:rsidP="00EF1D98">
      <w:pPr>
        <w:spacing w:after="0" w:line="276" w:lineRule="auto"/>
        <w:rPr>
          <w:rFonts w:ascii="Arial" w:hAnsi="Arial" w:cs="Arial"/>
          <w:sz w:val="24"/>
          <w:szCs w:val="24"/>
        </w:rPr>
      </w:pPr>
      <w:r w:rsidRPr="00EF1D98">
        <w:rPr>
          <w:rFonts w:ascii="Arial" w:hAnsi="Arial" w:cs="Arial"/>
          <w:sz w:val="24"/>
          <w:szCs w:val="24"/>
        </w:rPr>
        <w:t xml:space="preserve">Accelerated </w:t>
      </w:r>
      <w:r w:rsidR="00E43D08" w:rsidRPr="00EF1D98">
        <w:rPr>
          <w:rFonts w:ascii="Arial" w:hAnsi="Arial" w:cs="Arial"/>
          <w:sz w:val="24"/>
          <w:szCs w:val="24"/>
        </w:rPr>
        <w:t>solvent e</w:t>
      </w:r>
      <w:r w:rsidRPr="00EF1D98">
        <w:rPr>
          <w:rFonts w:ascii="Arial" w:hAnsi="Arial" w:cs="Arial"/>
          <w:sz w:val="24"/>
          <w:szCs w:val="24"/>
        </w:rPr>
        <w:t>xtraction is a trademarked (</w:t>
      </w:r>
      <w:proofErr w:type="spellStart"/>
      <w:r w:rsidRPr="00EF1D98">
        <w:rPr>
          <w:rFonts w:ascii="Arial" w:hAnsi="Arial" w:cs="Arial"/>
          <w:sz w:val="24"/>
          <w:szCs w:val="24"/>
        </w:rPr>
        <w:t>Thermo</w:t>
      </w:r>
      <w:proofErr w:type="spellEnd"/>
      <w:r w:rsidRPr="00EF1D98">
        <w:rPr>
          <w:rFonts w:ascii="Arial" w:hAnsi="Arial" w:cs="Arial"/>
          <w:sz w:val="24"/>
          <w:szCs w:val="24"/>
        </w:rPr>
        <w:t xml:space="preserve"> Scientific </w:t>
      </w:r>
      <w:proofErr w:type="spellStart"/>
      <w:r w:rsidRPr="00EF1D98">
        <w:rPr>
          <w:rFonts w:ascii="Arial" w:hAnsi="Arial" w:cs="Arial"/>
          <w:sz w:val="24"/>
          <w:szCs w:val="24"/>
        </w:rPr>
        <w:t>Dionex</w:t>
      </w:r>
      <w:proofErr w:type="spellEnd"/>
      <w:r w:rsidRPr="00EF1D98">
        <w:rPr>
          <w:rFonts w:ascii="Arial" w:hAnsi="Arial" w:cs="Arial"/>
          <w:sz w:val="24"/>
          <w:szCs w:val="24"/>
        </w:rPr>
        <w:t>) method of extraction that utilizes high temperatures (~100</w:t>
      </w:r>
      <w:r w:rsidR="00E43D08" w:rsidRPr="00EF1D98">
        <w:rPr>
          <w:rFonts w:ascii="Arial" w:hAnsi="Arial" w:cs="Arial"/>
          <w:sz w:val="24"/>
          <w:szCs w:val="24"/>
        </w:rPr>
        <w:t xml:space="preserve"> </w:t>
      </w:r>
      <w:r w:rsidRPr="00EF1D98">
        <w:rPr>
          <w:rFonts w:ascii="Arial" w:hAnsi="Arial" w:cs="Arial"/>
          <w:sz w:val="24"/>
          <w:szCs w:val="24"/>
        </w:rPr>
        <w:t>°C) and pressures (~1</w:t>
      </w:r>
      <w:r w:rsidR="00BE4D5E" w:rsidRPr="00EF1D98">
        <w:rPr>
          <w:rFonts w:ascii="Arial" w:hAnsi="Arial" w:cs="Arial"/>
          <w:sz w:val="24"/>
          <w:szCs w:val="24"/>
        </w:rPr>
        <w:t>,</w:t>
      </w:r>
      <w:r w:rsidRPr="00EF1D98">
        <w:rPr>
          <w:rFonts w:ascii="Arial" w:hAnsi="Arial" w:cs="Arial"/>
          <w:sz w:val="24"/>
          <w:szCs w:val="24"/>
        </w:rPr>
        <w:t>200 psi) to increase the kinetics of the extraction process. The extractor, called an Accelerated Solvent Extractor, or ASE</w:t>
      </w:r>
      <w:r w:rsidR="00A952D8" w:rsidRPr="00EF1D98">
        <w:rPr>
          <w:rFonts w:ascii="Arial" w:hAnsi="Arial" w:cs="Arial"/>
          <w:sz w:val="24"/>
          <w:szCs w:val="24"/>
        </w:rPr>
        <w:t xml:space="preserve"> (</w:t>
      </w:r>
      <w:r w:rsidR="00A952D8" w:rsidRPr="00EF1D98">
        <w:rPr>
          <w:rFonts w:ascii="Arial" w:hAnsi="Arial" w:cs="Arial"/>
          <w:b/>
          <w:sz w:val="24"/>
          <w:szCs w:val="24"/>
        </w:rPr>
        <w:t xml:space="preserve">Figure </w:t>
      </w:r>
      <w:r w:rsidR="00B52FD7" w:rsidRPr="00EF1D98">
        <w:rPr>
          <w:rFonts w:ascii="Arial" w:hAnsi="Arial" w:cs="Arial"/>
          <w:b/>
          <w:sz w:val="24"/>
          <w:szCs w:val="24"/>
        </w:rPr>
        <w:t>2</w:t>
      </w:r>
      <w:r w:rsidR="00A952D8" w:rsidRPr="00EF1D98">
        <w:rPr>
          <w:rFonts w:ascii="Arial" w:hAnsi="Arial" w:cs="Arial"/>
          <w:sz w:val="24"/>
          <w:szCs w:val="24"/>
        </w:rPr>
        <w:t>)</w:t>
      </w:r>
      <w:r w:rsidRPr="00EF1D98">
        <w:rPr>
          <w:rFonts w:ascii="Arial" w:hAnsi="Arial" w:cs="Arial"/>
          <w:sz w:val="24"/>
          <w:szCs w:val="24"/>
        </w:rPr>
        <w:t>, can hold up to 24 individual samples. Once the ASE is loaded and set to run, it is completely automated. The ASE allows electronic control of the entire extraction process:</w:t>
      </w:r>
      <w:r w:rsidR="008C0967" w:rsidRPr="00EF1D98">
        <w:rPr>
          <w:rFonts w:ascii="Arial" w:hAnsi="Arial" w:cs="Arial"/>
          <w:sz w:val="24"/>
          <w:szCs w:val="24"/>
        </w:rPr>
        <w:t xml:space="preserve"> extraction temperature, pressure, solvent volume, solvent mixture, duration, rinse, and repetition are all adjustable from sample to sample. Most organic geochemistry laboratories now use the ASE as the standard method of solvent extraction.</w:t>
      </w:r>
    </w:p>
    <w:p w14:paraId="3C14274D" w14:textId="77777777" w:rsidR="00C7060D" w:rsidRPr="00EF1D98" w:rsidRDefault="00C7060D" w:rsidP="00EF1D98">
      <w:pPr>
        <w:spacing w:after="0" w:line="276" w:lineRule="auto"/>
        <w:rPr>
          <w:rFonts w:ascii="Arial" w:hAnsi="Arial" w:cs="Arial"/>
          <w:sz w:val="24"/>
          <w:szCs w:val="24"/>
        </w:rPr>
      </w:pPr>
    </w:p>
    <w:p w14:paraId="059DD678" w14:textId="77777777" w:rsidR="00705B78" w:rsidRPr="0030351E" w:rsidRDefault="00705B78" w:rsidP="00EF1D98">
      <w:pPr>
        <w:spacing w:after="0" w:line="276" w:lineRule="auto"/>
        <w:rPr>
          <w:rFonts w:ascii="Arial" w:hAnsi="Arial" w:cs="Arial"/>
          <w:sz w:val="28"/>
          <w:szCs w:val="24"/>
        </w:rPr>
      </w:pPr>
      <w:r w:rsidRPr="0030351E">
        <w:rPr>
          <w:rFonts w:ascii="Arial" w:hAnsi="Arial" w:cs="Arial"/>
          <w:b/>
          <w:sz w:val="28"/>
          <w:szCs w:val="24"/>
        </w:rPr>
        <w:t>Procedure:</w:t>
      </w:r>
    </w:p>
    <w:p w14:paraId="4BD1B15C" w14:textId="6F1EDD79" w:rsidR="00AB5182" w:rsidRPr="00EF1D98" w:rsidRDefault="00AB5182" w:rsidP="00EF1D98">
      <w:pPr>
        <w:pStyle w:val="ListParagraph"/>
        <w:numPr>
          <w:ilvl w:val="0"/>
          <w:numId w:val="2"/>
        </w:numPr>
        <w:spacing w:after="0" w:line="276" w:lineRule="auto"/>
        <w:rPr>
          <w:rFonts w:ascii="Arial" w:hAnsi="Arial" w:cs="Arial"/>
          <w:sz w:val="24"/>
          <w:szCs w:val="24"/>
        </w:rPr>
      </w:pPr>
      <w:r w:rsidRPr="00EF1D98">
        <w:rPr>
          <w:rFonts w:ascii="Arial" w:hAnsi="Arial" w:cs="Arial"/>
          <w:sz w:val="24"/>
          <w:szCs w:val="24"/>
        </w:rPr>
        <w:t>Collect</w:t>
      </w:r>
      <w:ins w:id="7" w:author="Andrew Wilkens" w:date="2015-04-02T17:40:00Z">
        <w:r w:rsidR="00957203">
          <w:rPr>
            <w:rFonts w:ascii="Arial" w:hAnsi="Arial" w:cs="Arial"/>
            <w:sz w:val="24"/>
            <w:szCs w:val="24"/>
          </w:rPr>
          <w:t>ion of</w:t>
        </w:r>
      </w:ins>
      <w:r w:rsidRPr="00EF1D98">
        <w:rPr>
          <w:rFonts w:ascii="Arial" w:hAnsi="Arial" w:cs="Arial"/>
          <w:sz w:val="24"/>
          <w:szCs w:val="24"/>
        </w:rPr>
        <w:t xml:space="preserve"> the </w:t>
      </w:r>
      <w:ins w:id="8" w:author="Andrew Wilkens" w:date="2015-04-02T17:40:00Z">
        <w:r w:rsidR="00957203">
          <w:rPr>
            <w:rFonts w:ascii="Arial" w:hAnsi="Arial" w:cs="Arial"/>
            <w:sz w:val="24"/>
            <w:szCs w:val="24"/>
          </w:rPr>
          <w:t>N</w:t>
        </w:r>
      </w:ins>
      <w:del w:id="9" w:author="Andrew Wilkens" w:date="2015-04-02T17:40:00Z">
        <w:r w:rsidRPr="00EF1D98" w:rsidDel="00957203">
          <w:rPr>
            <w:rFonts w:ascii="Arial" w:hAnsi="Arial" w:cs="Arial"/>
            <w:sz w:val="24"/>
            <w:szCs w:val="24"/>
          </w:rPr>
          <w:delText>n</w:delText>
        </w:r>
      </w:del>
      <w:r w:rsidRPr="00EF1D98">
        <w:rPr>
          <w:rFonts w:ascii="Arial" w:hAnsi="Arial" w:cs="Arial"/>
          <w:sz w:val="24"/>
          <w:szCs w:val="24"/>
        </w:rPr>
        <w:t xml:space="preserve">ecessary </w:t>
      </w:r>
      <w:ins w:id="10" w:author="Andrew Wilkens" w:date="2015-04-02T17:40:00Z">
        <w:r w:rsidR="00957203">
          <w:rPr>
            <w:rFonts w:ascii="Arial" w:hAnsi="Arial" w:cs="Arial"/>
            <w:sz w:val="24"/>
            <w:szCs w:val="24"/>
          </w:rPr>
          <w:t>M</w:t>
        </w:r>
      </w:ins>
      <w:del w:id="11" w:author="Andrew Wilkens" w:date="2015-04-02T17:40:00Z">
        <w:r w:rsidRPr="00EF1D98" w:rsidDel="00957203">
          <w:rPr>
            <w:rFonts w:ascii="Arial" w:hAnsi="Arial" w:cs="Arial"/>
            <w:sz w:val="24"/>
            <w:szCs w:val="24"/>
          </w:rPr>
          <w:delText>m</w:delText>
        </w:r>
      </w:del>
      <w:r w:rsidRPr="00EF1D98">
        <w:rPr>
          <w:rFonts w:ascii="Arial" w:hAnsi="Arial" w:cs="Arial"/>
          <w:sz w:val="24"/>
          <w:szCs w:val="24"/>
        </w:rPr>
        <w:t>aterials</w:t>
      </w:r>
      <w:del w:id="12" w:author="Andrew Wilkens" w:date="2015-04-02T17:40:00Z">
        <w:r w:rsidRPr="00EF1D98" w:rsidDel="00957203">
          <w:rPr>
            <w:rFonts w:ascii="Arial" w:hAnsi="Arial" w:cs="Arial"/>
            <w:sz w:val="24"/>
            <w:szCs w:val="24"/>
          </w:rPr>
          <w:delText>:</w:delText>
        </w:r>
      </w:del>
    </w:p>
    <w:p w14:paraId="3385ACE8" w14:textId="77777777" w:rsidR="00551462" w:rsidRPr="00EF1D98" w:rsidRDefault="00551462" w:rsidP="00EF1D98">
      <w:pPr>
        <w:pStyle w:val="ListParagraph"/>
        <w:spacing w:after="0" w:line="276" w:lineRule="auto"/>
        <w:ind w:left="792"/>
        <w:rPr>
          <w:rFonts w:ascii="Arial" w:hAnsi="Arial" w:cs="Arial"/>
          <w:sz w:val="24"/>
          <w:szCs w:val="24"/>
        </w:rPr>
      </w:pPr>
    </w:p>
    <w:p w14:paraId="121EF7C7" w14:textId="34024601" w:rsidR="00AB5182" w:rsidRPr="00EF1D98" w:rsidRDefault="00551462" w:rsidP="00EF1D98">
      <w:pPr>
        <w:pStyle w:val="ListParagraph"/>
        <w:numPr>
          <w:ilvl w:val="1"/>
          <w:numId w:val="2"/>
        </w:numPr>
        <w:spacing w:after="0" w:line="276" w:lineRule="auto"/>
        <w:rPr>
          <w:rFonts w:ascii="Arial" w:hAnsi="Arial" w:cs="Arial"/>
          <w:sz w:val="24"/>
          <w:szCs w:val="24"/>
        </w:rPr>
      </w:pPr>
      <w:commentRangeStart w:id="13"/>
      <w:r w:rsidRPr="00EF1D98">
        <w:rPr>
          <w:rFonts w:ascii="Arial" w:hAnsi="Arial" w:cs="Arial"/>
          <w:sz w:val="24"/>
          <w:szCs w:val="24"/>
        </w:rPr>
        <w:t>Extract 22 samples.</w:t>
      </w:r>
      <w:commentRangeEnd w:id="13"/>
      <w:r w:rsidRPr="00EF1D98">
        <w:rPr>
          <w:rStyle w:val="CommentReference"/>
          <w:rFonts w:ascii="Arial" w:hAnsi="Arial" w:cs="Arial"/>
          <w:sz w:val="24"/>
          <w:szCs w:val="24"/>
        </w:rPr>
        <w:commentReference w:id="13"/>
      </w:r>
      <w:r w:rsidRPr="00EF1D98">
        <w:rPr>
          <w:rFonts w:ascii="Arial" w:hAnsi="Arial" w:cs="Arial"/>
          <w:sz w:val="24"/>
          <w:szCs w:val="24"/>
        </w:rPr>
        <w:t xml:space="preserve"> </w:t>
      </w:r>
      <w:commentRangeStart w:id="14"/>
      <w:commentRangeStart w:id="15"/>
      <w:commentRangeStart w:id="16"/>
      <w:r w:rsidR="00AB5182" w:rsidRPr="00EF1D98">
        <w:rPr>
          <w:rFonts w:ascii="Arial" w:hAnsi="Arial" w:cs="Arial"/>
          <w:sz w:val="24"/>
          <w:szCs w:val="24"/>
        </w:rPr>
        <w:t>Samples</w:t>
      </w:r>
      <w:r w:rsidRPr="00EF1D98">
        <w:rPr>
          <w:rFonts w:ascii="Arial" w:hAnsi="Arial" w:cs="Arial"/>
          <w:sz w:val="24"/>
          <w:szCs w:val="24"/>
        </w:rPr>
        <w:t xml:space="preserve"> (</w:t>
      </w:r>
      <w:del w:id="17" w:author="Jeff Salacup" w:date="2015-04-06T11:08:00Z">
        <w:r w:rsidRPr="00EF1D98" w:rsidDel="00F54C4C">
          <w:rPr>
            <w:rFonts w:ascii="Arial" w:hAnsi="Arial" w:cs="Arial"/>
            <w:sz w:val="24"/>
            <w:szCs w:val="24"/>
          </w:rPr>
          <w:delText>leaves, dirt, fungi, bark, tissue</w:delText>
        </w:r>
      </w:del>
      <w:ins w:id="18" w:author="Jeff Salacup" w:date="2015-04-06T11:08:00Z">
        <w:r w:rsidR="00F54C4C">
          <w:rPr>
            <w:rFonts w:ascii="Arial" w:hAnsi="Arial" w:cs="Arial"/>
            <w:sz w:val="24"/>
            <w:szCs w:val="24"/>
          </w:rPr>
          <w:t>in this case</w:t>
        </w:r>
      </w:ins>
      <w:ins w:id="19" w:author="Jacob Roundy" w:date="2015-04-06T16:44:00Z">
        <w:r w:rsidR="00C063CE">
          <w:rPr>
            <w:rFonts w:ascii="Arial" w:hAnsi="Arial" w:cs="Arial"/>
            <w:sz w:val="24"/>
            <w:szCs w:val="24"/>
          </w:rPr>
          <w:t>,</w:t>
        </w:r>
      </w:ins>
      <w:ins w:id="20" w:author="Jeff Salacup" w:date="2015-04-06T11:08:00Z">
        <w:r w:rsidR="00F54C4C">
          <w:rPr>
            <w:rFonts w:ascii="Arial" w:hAnsi="Arial" w:cs="Arial"/>
            <w:sz w:val="24"/>
            <w:szCs w:val="24"/>
          </w:rPr>
          <w:t xml:space="preserve"> sediment</w:t>
        </w:r>
      </w:ins>
      <w:r w:rsidRPr="00EF1D98">
        <w:rPr>
          <w:rFonts w:ascii="Arial" w:hAnsi="Arial" w:cs="Arial"/>
          <w:sz w:val="24"/>
          <w:szCs w:val="24"/>
        </w:rPr>
        <w:t>)</w:t>
      </w:r>
      <w:del w:id="21" w:author="Jacob Roundy" w:date="2015-04-06T16:44:00Z">
        <w:r w:rsidR="00AB5182" w:rsidRPr="00EF1D98" w:rsidDel="00C063CE">
          <w:rPr>
            <w:rFonts w:ascii="Arial" w:hAnsi="Arial" w:cs="Arial"/>
            <w:sz w:val="24"/>
            <w:szCs w:val="24"/>
          </w:rPr>
          <w:delText>,</w:delText>
        </w:r>
      </w:del>
      <w:r w:rsidR="00AB5182" w:rsidRPr="00EF1D98">
        <w:rPr>
          <w:rFonts w:ascii="Arial" w:hAnsi="Arial" w:cs="Arial"/>
          <w:sz w:val="24"/>
          <w:szCs w:val="24"/>
        </w:rPr>
        <w:t xml:space="preserve"> </w:t>
      </w:r>
      <w:del w:id="22" w:author="Jeff Salacup" w:date="2015-04-06T11:09:00Z">
        <w:r w:rsidR="00AB5182" w:rsidRPr="00EF1D98" w:rsidDel="00F54C4C">
          <w:rPr>
            <w:rFonts w:ascii="Arial" w:hAnsi="Arial" w:cs="Arial"/>
            <w:sz w:val="24"/>
            <w:szCs w:val="24"/>
          </w:rPr>
          <w:delText xml:space="preserve">usually </w:delText>
        </w:r>
      </w:del>
      <w:ins w:id="23" w:author="Jeff Salacup" w:date="2015-04-06T11:09:00Z">
        <w:r w:rsidR="00F54C4C">
          <w:rPr>
            <w:rFonts w:ascii="Arial" w:hAnsi="Arial" w:cs="Arial"/>
            <w:sz w:val="24"/>
            <w:szCs w:val="24"/>
          </w:rPr>
          <w:t xml:space="preserve">are </w:t>
        </w:r>
      </w:ins>
      <w:r w:rsidR="00AB5182" w:rsidRPr="00EF1D98">
        <w:rPr>
          <w:rFonts w:ascii="Arial" w:hAnsi="Arial" w:cs="Arial"/>
          <w:sz w:val="24"/>
          <w:szCs w:val="24"/>
        </w:rPr>
        <w:t xml:space="preserve">frozen, freeze-dried, crushed, and homogenized prior to extraction, </w:t>
      </w:r>
      <w:ins w:id="24" w:author="Jacob Roundy" w:date="2015-04-06T16:44:00Z">
        <w:r w:rsidR="00C86030">
          <w:rPr>
            <w:rFonts w:ascii="Arial" w:hAnsi="Arial" w:cs="Arial"/>
            <w:sz w:val="24"/>
            <w:szCs w:val="24"/>
          </w:rPr>
          <w:t>and</w:t>
        </w:r>
      </w:ins>
      <w:del w:id="25" w:author="Jacob Roundy" w:date="2015-04-06T16:45:00Z">
        <w:r w:rsidRPr="00EF1D98" w:rsidDel="00C86030">
          <w:rPr>
            <w:rFonts w:ascii="Arial" w:hAnsi="Arial" w:cs="Arial"/>
            <w:sz w:val="24"/>
            <w:szCs w:val="24"/>
          </w:rPr>
          <w:delText>are</w:delText>
        </w:r>
      </w:del>
      <w:r w:rsidRPr="00EF1D98">
        <w:rPr>
          <w:rFonts w:ascii="Arial" w:hAnsi="Arial" w:cs="Arial"/>
          <w:sz w:val="24"/>
          <w:szCs w:val="24"/>
        </w:rPr>
        <w:t xml:space="preserve"> </w:t>
      </w:r>
      <w:r w:rsidR="00AB5182" w:rsidRPr="00EF1D98">
        <w:rPr>
          <w:rFonts w:ascii="Arial" w:hAnsi="Arial" w:cs="Arial"/>
          <w:sz w:val="24"/>
          <w:szCs w:val="24"/>
        </w:rPr>
        <w:t>extracted in groups to ma</w:t>
      </w:r>
      <w:r w:rsidRPr="00EF1D98">
        <w:rPr>
          <w:rFonts w:ascii="Arial" w:hAnsi="Arial" w:cs="Arial"/>
          <w:sz w:val="24"/>
          <w:szCs w:val="24"/>
        </w:rPr>
        <w:t>ximize efficiency.</w:t>
      </w:r>
      <w:commentRangeEnd w:id="14"/>
      <w:r w:rsidR="00C7381B">
        <w:rPr>
          <w:rStyle w:val="CommentReference"/>
        </w:rPr>
        <w:commentReference w:id="14"/>
      </w:r>
      <w:commentRangeEnd w:id="15"/>
      <w:r w:rsidR="0065255D">
        <w:rPr>
          <w:rStyle w:val="CommentReference"/>
        </w:rPr>
        <w:commentReference w:id="15"/>
      </w:r>
      <w:commentRangeEnd w:id="16"/>
      <w:r w:rsidR="00ED3A9E">
        <w:rPr>
          <w:rStyle w:val="CommentReference"/>
        </w:rPr>
        <w:commentReference w:id="16"/>
      </w:r>
      <w:r w:rsidR="00F92A15" w:rsidRPr="00EF1D98">
        <w:rPr>
          <w:rFonts w:ascii="Arial" w:hAnsi="Arial" w:cs="Arial"/>
          <w:sz w:val="24"/>
          <w:szCs w:val="24"/>
        </w:rPr>
        <w:br/>
      </w:r>
    </w:p>
    <w:p w14:paraId="74A103C7" w14:textId="770B86D0" w:rsidR="00AB5182" w:rsidRPr="00EF1D98" w:rsidRDefault="00133E75"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 xml:space="preserve">Depending on the size of the sample, use </w:t>
      </w:r>
      <w:ins w:id="26" w:author="Jeff Salacup" w:date="2015-04-06T11:10:00Z">
        <w:r w:rsidR="00F54C4C">
          <w:rPr>
            <w:rFonts w:ascii="Arial" w:hAnsi="Arial" w:cs="Arial"/>
            <w:sz w:val="24"/>
            <w:szCs w:val="24"/>
          </w:rPr>
          <w:t xml:space="preserve">collection vials </w:t>
        </w:r>
      </w:ins>
      <w:del w:id="27" w:author="Jeff Salacup" w:date="2015-04-06T11:10:00Z">
        <w:r w:rsidRPr="00EF1D98" w:rsidDel="00F54C4C">
          <w:rPr>
            <w:rFonts w:ascii="Arial" w:hAnsi="Arial" w:cs="Arial"/>
            <w:sz w:val="24"/>
            <w:szCs w:val="24"/>
          </w:rPr>
          <w:delText>vials</w:delText>
        </w:r>
      </w:del>
      <w:del w:id="28" w:author="Jacob Roundy" w:date="2015-04-06T16:45:00Z">
        <w:r w:rsidRPr="00EF1D98" w:rsidDel="00C86030">
          <w:rPr>
            <w:rFonts w:ascii="Arial" w:hAnsi="Arial" w:cs="Arial"/>
            <w:sz w:val="24"/>
            <w:szCs w:val="24"/>
          </w:rPr>
          <w:delText xml:space="preserve"> </w:delText>
        </w:r>
      </w:del>
      <w:r w:rsidRPr="00EF1D98">
        <w:rPr>
          <w:rFonts w:ascii="Arial" w:hAnsi="Arial" w:cs="Arial"/>
          <w:sz w:val="24"/>
          <w:szCs w:val="24"/>
        </w:rPr>
        <w:t xml:space="preserve">with volumes </w:t>
      </w:r>
      <w:del w:id="29" w:author="Jeff Salacup" w:date="2015-04-06T11:11:00Z">
        <w:r w:rsidRPr="00EF1D98" w:rsidDel="00F54C4C">
          <w:rPr>
            <w:rFonts w:ascii="Arial" w:hAnsi="Arial" w:cs="Arial"/>
            <w:sz w:val="24"/>
            <w:szCs w:val="24"/>
          </w:rPr>
          <w:delText>ranging from</w:delText>
        </w:r>
      </w:del>
      <w:ins w:id="30" w:author="Jeff Salacup" w:date="2015-04-06T11:11:00Z">
        <w:r w:rsidR="00F54C4C">
          <w:rPr>
            <w:rFonts w:ascii="Arial" w:hAnsi="Arial" w:cs="Arial"/>
            <w:sz w:val="24"/>
            <w:szCs w:val="24"/>
          </w:rPr>
          <w:t>of</w:t>
        </w:r>
      </w:ins>
      <w:r w:rsidRPr="00EF1D98">
        <w:rPr>
          <w:rFonts w:ascii="Arial" w:hAnsi="Arial" w:cs="Arial"/>
          <w:sz w:val="24"/>
          <w:szCs w:val="24"/>
        </w:rPr>
        <w:t xml:space="preserve"> 4</w:t>
      </w:r>
      <w:ins w:id="31" w:author="Jacob Roundy" w:date="2015-04-06T16:45:00Z">
        <w:r w:rsidR="00C86030">
          <w:rPr>
            <w:rFonts w:ascii="Arial" w:hAnsi="Arial" w:cs="Arial"/>
            <w:sz w:val="24"/>
            <w:szCs w:val="24"/>
          </w:rPr>
          <w:t>0</w:t>
        </w:r>
      </w:ins>
      <w:ins w:id="32" w:author="Jeff Salacup" w:date="2015-04-06T11:11:00Z">
        <w:del w:id="33" w:author="Jacob Roundy" w:date="2015-04-06T16:45:00Z">
          <w:r w:rsidR="00F54C4C" w:rsidDel="00C86030">
            <w:rPr>
              <w:rFonts w:ascii="Arial" w:hAnsi="Arial" w:cs="Arial"/>
              <w:sz w:val="24"/>
              <w:szCs w:val="24"/>
            </w:rPr>
            <w:delText>o</w:delText>
          </w:r>
        </w:del>
        <w:r w:rsidR="00F54C4C">
          <w:rPr>
            <w:rFonts w:ascii="Arial" w:hAnsi="Arial" w:cs="Arial"/>
            <w:sz w:val="24"/>
            <w:szCs w:val="24"/>
          </w:rPr>
          <w:t xml:space="preserve"> or</w:t>
        </w:r>
      </w:ins>
      <w:ins w:id="34" w:author="Jacob Roundy" w:date="2015-04-06T16:45:00Z">
        <w:r w:rsidR="00C86030">
          <w:rPr>
            <w:rFonts w:ascii="Arial" w:hAnsi="Arial" w:cs="Arial"/>
            <w:sz w:val="24"/>
            <w:szCs w:val="24"/>
          </w:rPr>
          <w:t xml:space="preserve"> </w:t>
        </w:r>
      </w:ins>
      <w:del w:id="35" w:author="Jeff Salacup" w:date="2015-04-06T11:11:00Z">
        <w:r w:rsidRPr="00EF1D98" w:rsidDel="00F54C4C">
          <w:rPr>
            <w:rFonts w:ascii="Arial" w:hAnsi="Arial" w:cs="Arial"/>
            <w:sz w:val="24"/>
            <w:szCs w:val="24"/>
          </w:rPr>
          <w:delText>-</w:delText>
        </w:r>
      </w:del>
      <w:r w:rsidRPr="00EF1D98">
        <w:rPr>
          <w:rFonts w:ascii="Arial" w:hAnsi="Arial" w:cs="Arial"/>
          <w:sz w:val="24"/>
          <w:szCs w:val="24"/>
        </w:rPr>
        <w:t>60 m</w:t>
      </w:r>
      <w:ins w:id="36" w:author="Andrew Wilkens" w:date="2015-04-02T17:39:00Z">
        <w:r w:rsidR="00957203">
          <w:rPr>
            <w:rFonts w:ascii="Arial" w:hAnsi="Arial" w:cs="Arial"/>
            <w:sz w:val="24"/>
            <w:szCs w:val="24"/>
          </w:rPr>
          <w:t>l</w:t>
        </w:r>
      </w:ins>
      <w:del w:id="37" w:author="Andrew Wilkens" w:date="2015-04-02T17:39:00Z">
        <w:r w:rsidRPr="00EF1D98" w:rsidDel="00957203">
          <w:rPr>
            <w:rFonts w:ascii="Arial" w:hAnsi="Arial" w:cs="Arial"/>
            <w:sz w:val="24"/>
            <w:szCs w:val="24"/>
          </w:rPr>
          <w:delText>L</w:delText>
        </w:r>
      </w:del>
      <w:ins w:id="38" w:author="Jeff Salacup" w:date="2015-04-06T11:11:00Z">
        <w:del w:id="39" w:author="Jacob Roundy" w:date="2015-04-06T16:45:00Z">
          <w:r w:rsidR="00F54C4C" w:rsidDel="00C86030">
            <w:rPr>
              <w:rFonts w:ascii="Arial" w:hAnsi="Arial" w:cs="Arial"/>
              <w:sz w:val="24"/>
              <w:szCs w:val="24"/>
            </w:rPr>
            <w:delText xml:space="preserve"> are used</w:delText>
          </w:r>
        </w:del>
      </w:ins>
      <w:r w:rsidRPr="00EF1D98">
        <w:rPr>
          <w:rFonts w:ascii="Arial" w:hAnsi="Arial" w:cs="Arial"/>
          <w:sz w:val="24"/>
          <w:szCs w:val="24"/>
        </w:rPr>
        <w:t>. For this experiment,</w:t>
      </w:r>
      <w:del w:id="40" w:author="Andrew Wilkens" w:date="2015-04-02T17:39:00Z">
        <w:r w:rsidRPr="00EF1D98" w:rsidDel="00957203">
          <w:rPr>
            <w:rFonts w:ascii="Arial" w:hAnsi="Arial" w:cs="Arial"/>
            <w:sz w:val="24"/>
            <w:szCs w:val="24"/>
          </w:rPr>
          <w:delText xml:space="preserve"> use</w:delText>
        </w:r>
      </w:del>
      <w:r w:rsidRPr="00EF1D98">
        <w:rPr>
          <w:rFonts w:ascii="Arial" w:hAnsi="Arial" w:cs="Arial"/>
          <w:sz w:val="24"/>
          <w:szCs w:val="24"/>
        </w:rPr>
        <w:t xml:space="preserve"> borosilicate glass vials (40 m</w:t>
      </w:r>
      <w:ins w:id="41" w:author="Andrew Wilkens" w:date="2015-04-02T17:39:00Z">
        <w:r w:rsidR="00957203">
          <w:rPr>
            <w:rFonts w:ascii="Arial" w:hAnsi="Arial" w:cs="Arial"/>
            <w:sz w:val="24"/>
            <w:szCs w:val="24"/>
          </w:rPr>
          <w:t>l</w:t>
        </w:r>
      </w:ins>
      <w:del w:id="42" w:author="Andrew Wilkens" w:date="2015-04-02T17:39:00Z">
        <w:r w:rsidRPr="00EF1D98" w:rsidDel="00957203">
          <w:rPr>
            <w:rFonts w:ascii="Arial" w:hAnsi="Arial" w:cs="Arial"/>
            <w:sz w:val="24"/>
            <w:szCs w:val="24"/>
          </w:rPr>
          <w:delText>L</w:delText>
        </w:r>
      </w:del>
      <w:r w:rsidRPr="00EF1D98">
        <w:rPr>
          <w:rFonts w:ascii="Arial" w:hAnsi="Arial" w:cs="Arial"/>
          <w:sz w:val="24"/>
          <w:szCs w:val="24"/>
        </w:rPr>
        <w:t>) and solvent safe caps</w:t>
      </w:r>
      <w:ins w:id="43" w:author="Andrew Wilkens" w:date="2015-04-02T17:39:00Z">
        <w:r w:rsidR="00957203">
          <w:rPr>
            <w:rFonts w:ascii="Arial" w:hAnsi="Arial" w:cs="Arial"/>
            <w:sz w:val="24"/>
            <w:szCs w:val="24"/>
          </w:rPr>
          <w:t xml:space="preserve"> are used</w:t>
        </w:r>
      </w:ins>
      <w:r w:rsidRPr="00EF1D98">
        <w:rPr>
          <w:rFonts w:ascii="Arial" w:hAnsi="Arial" w:cs="Arial"/>
          <w:sz w:val="24"/>
          <w:szCs w:val="24"/>
        </w:rPr>
        <w:t xml:space="preserve">. Combust vials, borosilicate glass pipettes, and weighing tins at 550 °C for 6 </w:t>
      </w:r>
      <w:proofErr w:type="spellStart"/>
      <w:r w:rsidRPr="00EF1D98">
        <w:rPr>
          <w:rFonts w:ascii="Arial" w:hAnsi="Arial" w:cs="Arial"/>
          <w:sz w:val="24"/>
          <w:szCs w:val="24"/>
        </w:rPr>
        <w:t>hr</w:t>
      </w:r>
      <w:proofErr w:type="spellEnd"/>
      <w:r w:rsidRPr="00EF1D98">
        <w:rPr>
          <w:rFonts w:ascii="Arial" w:hAnsi="Arial" w:cs="Arial"/>
          <w:sz w:val="24"/>
          <w:szCs w:val="24"/>
        </w:rPr>
        <w:t xml:space="preserve"> prior to ensure removal of </w:t>
      </w:r>
      <w:r w:rsidRPr="00EF1D98">
        <w:rPr>
          <w:rFonts w:ascii="Arial" w:hAnsi="Arial" w:cs="Arial"/>
          <w:sz w:val="24"/>
          <w:szCs w:val="24"/>
        </w:rPr>
        <w:lastRenderedPageBreak/>
        <w:t>possible organic contaminants.</w:t>
      </w:r>
      <w:r w:rsidR="00F534B3" w:rsidRPr="00EF1D98">
        <w:rPr>
          <w:rFonts w:ascii="Arial" w:hAnsi="Arial" w:cs="Arial"/>
          <w:sz w:val="24"/>
          <w:szCs w:val="24"/>
        </w:rPr>
        <w:br/>
      </w:r>
    </w:p>
    <w:p w14:paraId="74897E31" w14:textId="1B71BF19" w:rsidR="0050155E" w:rsidRPr="00EF1D98" w:rsidRDefault="0050155E"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 xml:space="preserve">Dichloromethane </w:t>
      </w:r>
      <w:ins w:id="44" w:author="Jacob Roundy" w:date="2015-04-06T16:46:00Z">
        <w:r w:rsidR="00C86030">
          <w:rPr>
            <w:rFonts w:ascii="Arial" w:hAnsi="Arial" w:cs="Arial"/>
            <w:sz w:val="24"/>
            <w:szCs w:val="24"/>
          </w:rPr>
          <w:t xml:space="preserve">(DCM) </w:t>
        </w:r>
      </w:ins>
      <w:r w:rsidRPr="00EF1D98">
        <w:rPr>
          <w:rFonts w:ascii="Arial" w:hAnsi="Arial" w:cs="Arial"/>
          <w:sz w:val="24"/>
          <w:szCs w:val="24"/>
        </w:rPr>
        <w:t>and methanol are common in most organic geochemi</w:t>
      </w:r>
      <w:r w:rsidR="00133E75" w:rsidRPr="00EF1D98">
        <w:rPr>
          <w:rFonts w:ascii="Arial" w:hAnsi="Arial" w:cs="Arial"/>
          <w:sz w:val="24"/>
          <w:szCs w:val="24"/>
        </w:rPr>
        <w:t xml:space="preserve">stry laboratories. </w:t>
      </w:r>
      <w:commentRangeStart w:id="45"/>
      <w:r w:rsidR="00133E75" w:rsidRPr="00EF1D98">
        <w:rPr>
          <w:rFonts w:ascii="Arial" w:hAnsi="Arial" w:cs="Arial"/>
          <w:sz w:val="24"/>
          <w:szCs w:val="24"/>
        </w:rPr>
        <w:t>Use them</w:t>
      </w:r>
      <w:r w:rsidRPr="00EF1D98">
        <w:rPr>
          <w:rFonts w:ascii="Arial" w:hAnsi="Arial" w:cs="Arial"/>
          <w:sz w:val="24"/>
          <w:szCs w:val="24"/>
        </w:rPr>
        <w:t xml:space="preserve"> individually</w:t>
      </w:r>
      <w:ins w:id="46" w:author="Jeff Salacup" w:date="2015-04-06T10:33:00Z">
        <w:del w:id="47" w:author="Jacob Roundy" w:date="2015-04-06T16:45:00Z">
          <w:r w:rsidR="00ED3A9E" w:rsidDel="00C86030">
            <w:rPr>
              <w:rFonts w:ascii="Arial" w:hAnsi="Arial" w:cs="Arial"/>
              <w:sz w:val="24"/>
              <w:szCs w:val="24"/>
            </w:rPr>
            <w:delText>,</w:delText>
          </w:r>
        </w:del>
        <w:r w:rsidR="00ED3A9E">
          <w:rPr>
            <w:rFonts w:ascii="Arial" w:hAnsi="Arial" w:cs="Arial"/>
            <w:sz w:val="24"/>
            <w:szCs w:val="24"/>
          </w:rPr>
          <w:t xml:space="preserve"> </w:t>
        </w:r>
      </w:ins>
      <w:ins w:id="48" w:author="Jacob Roundy" w:date="2015-04-06T16:45:00Z">
        <w:r w:rsidR="00C86030">
          <w:rPr>
            <w:rFonts w:ascii="Arial" w:hAnsi="Arial" w:cs="Arial"/>
            <w:sz w:val="24"/>
            <w:szCs w:val="24"/>
          </w:rPr>
          <w:t>(</w:t>
        </w:r>
      </w:ins>
      <w:ins w:id="49" w:author="Jeff Salacup" w:date="2015-04-06T10:33:00Z">
        <w:r w:rsidR="00ED3A9E">
          <w:rPr>
            <w:rFonts w:ascii="Arial" w:hAnsi="Arial" w:cs="Arial"/>
            <w:sz w:val="24"/>
            <w:szCs w:val="24"/>
          </w:rPr>
          <w:t>methanol first</w:t>
        </w:r>
      </w:ins>
      <w:ins w:id="50" w:author="Jacob Roundy" w:date="2015-04-06T16:46:00Z">
        <w:r w:rsidR="00C86030">
          <w:rPr>
            <w:rFonts w:ascii="Arial" w:hAnsi="Arial" w:cs="Arial"/>
            <w:sz w:val="24"/>
            <w:szCs w:val="24"/>
          </w:rPr>
          <w:t>,</w:t>
        </w:r>
      </w:ins>
      <w:ins w:id="51" w:author="Jeff Salacup" w:date="2015-04-06T10:33:00Z">
        <w:r w:rsidR="00ED3A9E">
          <w:rPr>
            <w:rFonts w:ascii="Arial" w:hAnsi="Arial" w:cs="Arial"/>
            <w:sz w:val="24"/>
            <w:szCs w:val="24"/>
          </w:rPr>
          <w:t xml:space="preserve"> </w:t>
        </w:r>
      </w:ins>
      <w:ins w:id="52" w:author="Jeff Salacup" w:date="2015-04-06T10:34:00Z">
        <w:r w:rsidR="00ED3A9E">
          <w:rPr>
            <w:rFonts w:ascii="Arial" w:hAnsi="Arial" w:cs="Arial"/>
            <w:sz w:val="24"/>
            <w:szCs w:val="24"/>
          </w:rPr>
          <w:t>followed</w:t>
        </w:r>
      </w:ins>
      <w:ins w:id="53" w:author="Jeff Salacup" w:date="2015-04-06T10:33:00Z">
        <w:r w:rsidR="00ED3A9E">
          <w:rPr>
            <w:rFonts w:ascii="Arial" w:hAnsi="Arial" w:cs="Arial"/>
            <w:sz w:val="24"/>
            <w:szCs w:val="24"/>
          </w:rPr>
          <w:t xml:space="preserve"> </w:t>
        </w:r>
      </w:ins>
      <w:ins w:id="54" w:author="Jeff Salacup" w:date="2015-04-06T10:34:00Z">
        <w:r w:rsidR="00ED3A9E">
          <w:rPr>
            <w:rFonts w:ascii="Arial" w:hAnsi="Arial" w:cs="Arial"/>
            <w:sz w:val="24"/>
            <w:szCs w:val="24"/>
          </w:rPr>
          <w:t>by DCM</w:t>
        </w:r>
      </w:ins>
      <w:ins w:id="55" w:author="Jacob Roundy" w:date="2015-04-06T16:46:00Z">
        <w:r w:rsidR="00C86030">
          <w:rPr>
            <w:rFonts w:ascii="Arial" w:hAnsi="Arial" w:cs="Arial"/>
            <w:sz w:val="24"/>
            <w:szCs w:val="24"/>
          </w:rPr>
          <w:t>)</w:t>
        </w:r>
      </w:ins>
      <w:ins w:id="56" w:author="Jeff Salacup" w:date="2015-04-06T10:34:00Z">
        <w:del w:id="57" w:author="Jacob Roundy" w:date="2015-04-06T16:46:00Z">
          <w:r w:rsidR="00ED3A9E" w:rsidDel="00C86030">
            <w:rPr>
              <w:rFonts w:ascii="Arial" w:hAnsi="Arial" w:cs="Arial"/>
              <w:sz w:val="24"/>
              <w:szCs w:val="24"/>
            </w:rPr>
            <w:delText>,</w:delText>
          </w:r>
        </w:del>
      </w:ins>
      <w:r w:rsidRPr="00EF1D98">
        <w:rPr>
          <w:rFonts w:ascii="Arial" w:hAnsi="Arial" w:cs="Arial"/>
          <w:sz w:val="24"/>
          <w:szCs w:val="24"/>
        </w:rPr>
        <w:t xml:space="preserve"> </w:t>
      </w:r>
      <w:commentRangeEnd w:id="45"/>
      <w:r w:rsidR="00957203">
        <w:rPr>
          <w:rStyle w:val="CommentReference"/>
        </w:rPr>
        <w:commentReference w:id="45"/>
      </w:r>
      <w:r w:rsidRPr="00EF1D98">
        <w:rPr>
          <w:rFonts w:ascii="Arial" w:hAnsi="Arial" w:cs="Arial"/>
          <w:sz w:val="24"/>
          <w:szCs w:val="24"/>
        </w:rPr>
        <w:t>to rinse lab tools and glassware before use. A mixture of dichloromethane</w:t>
      </w:r>
      <w:del w:id="58" w:author="Jacob Roundy" w:date="2015-04-06T16:46:00Z">
        <w:r w:rsidRPr="00EF1D98" w:rsidDel="00C86030">
          <w:rPr>
            <w:rFonts w:ascii="Arial" w:hAnsi="Arial" w:cs="Arial"/>
            <w:sz w:val="24"/>
            <w:szCs w:val="24"/>
          </w:rPr>
          <w:delText xml:space="preserve"> (DCM)</w:delText>
        </w:r>
      </w:del>
      <w:r w:rsidRPr="00EF1D98">
        <w:rPr>
          <w:rFonts w:ascii="Arial" w:hAnsi="Arial" w:cs="Arial"/>
          <w:sz w:val="24"/>
          <w:szCs w:val="24"/>
        </w:rPr>
        <w:t xml:space="preserve"> to methanol (</w:t>
      </w:r>
      <w:proofErr w:type="spellStart"/>
      <w:r w:rsidRPr="00EF1D98">
        <w:rPr>
          <w:rFonts w:ascii="Arial" w:hAnsi="Arial" w:cs="Arial"/>
          <w:sz w:val="24"/>
          <w:szCs w:val="24"/>
        </w:rPr>
        <w:t>MeOH</w:t>
      </w:r>
      <w:proofErr w:type="spellEnd"/>
      <w:r w:rsidRPr="00EF1D98">
        <w:rPr>
          <w:rFonts w:ascii="Arial" w:hAnsi="Arial" w:cs="Arial"/>
          <w:sz w:val="24"/>
          <w:szCs w:val="24"/>
        </w:rPr>
        <w:t>; 9:1) is used in many labs to efficiently extract biomarkers with a wide range of polarities. Solvents should be free of organic contaminants.</w:t>
      </w:r>
      <w:r w:rsidR="00F534B3" w:rsidRPr="00EF1D98">
        <w:rPr>
          <w:rFonts w:ascii="Arial" w:hAnsi="Arial" w:cs="Arial"/>
          <w:sz w:val="24"/>
          <w:szCs w:val="24"/>
        </w:rPr>
        <w:br/>
      </w:r>
    </w:p>
    <w:p w14:paraId="14DD346B" w14:textId="2BCA043F" w:rsidR="0087383C" w:rsidRPr="00EF1D98" w:rsidRDefault="001F5494" w:rsidP="00EF1D98">
      <w:pPr>
        <w:pStyle w:val="ListParagraph"/>
        <w:numPr>
          <w:ilvl w:val="1"/>
          <w:numId w:val="2"/>
        </w:numPr>
        <w:spacing w:after="0" w:line="276" w:lineRule="auto"/>
        <w:rPr>
          <w:rFonts w:ascii="Arial" w:hAnsi="Arial" w:cs="Arial"/>
          <w:sz w:val="24"/>
          <w:szCs w:val="24"/>
        </w:rPr>
      </w:pPr>
      <w:r>
        <w:rPr>
          <w:rFonts w:ascii="Arial" w:hAnsi="Arial" w:cs="Arial"/>
          <w:sz w:val="24"/>
          <w:szCs w:val="24"/>
        </w:rPr>
        <w:t>Obtain</w:t>
      </w:r>
      <w:r w:rsidR="00133E75" w:rsidRPr="00EF1D98">
        <w:rPr>
          <w:rFonts w:ascii="Arial" w:hAnsi="Arial" w:cs="Arial"/>
          <w:sz w:val="24"/>
          <w:szCs w:val="24"/>
        </w:rPr>
        <w:t xml:space="preserve"> a</w:t>
      </w:r>
      <w:r w:rsidR="008C0967" w:rsidRPr="00EF1D98">
        <w:rPr>
          <w:rFonts w:ascii="Arial" w:hAnsi="Arial" w:cs="Arial"/>
          <w:sz w:val="24"/>
          <w:szCs w:val="24"/>
        </w:rPr>
        <w:t xml:space="preserve">n Accelerated Solvent Extractor </w:t>
      </w:r>
      <w:del w:id="59" w:author="Dennis McGonagle" w:date="2015-04-03T14:54:00Z">
        <w:r w:rsidR="008C0967" w:rsidRPr="00EF1D98" w:rsidDel="0065255D">
          <w:rPr>
            <w:rFonts w:ascii="Arial" w:hAnsi="Arial" w:cs="Arial"/>
            <w:sz w:val="24"/>
            <w:szCs w:val="24"/>
          </w:rPr>
          <w:delText>(Thermo Scientific Dionex)</w:delText>
        </w:r>
        <w:r w:rsidR="00133E75" w:rsidRPr="00EF1D98" w:rsidDel="0065255D">
          <w:rPr>
            <w:rFonts w:ascii="Arial" w:hAnsi="Arial" w:cs="Arial"/>
            <w:sz w:val="24"/>
            <w:szCs w:val="24"/>
          </w:rPr>
          <w:delText xml:space="preserve"> </w:delText>
        </w:r>
      </w:del>
      <w:r>
        <w:rPr>
          <w:rFonts w:ascii="Arial" w:hAnsi="Arial" w:cs="Arial"/>
          <w:sz w:val="24"/>
          <w:szCs w:val="24"/>
        </w:rPr>
        <w:t xml:space="preserve">to use </w:t>
      </w:r>
      <w:r w:rsidR="00133E75" w:rsidRPr="00EF1D98">
        <w:rPr>
          <w:rFonts w:ascii="Arial" w:hAnsi="Arial" w:cs="Arial"/>
          <w:sz w:val="24"/>
          <w:szCs w:val="24"/>
        </w:rPr>
        <w:t>for this experiment.</w:t>
      </w:r>
    </w:p>
    <w:p w14:paraId="3422ACEE" w14:textId="77777777" w:rsidR="00B96722" w:rsidRPr="00EF1D98" w:rsidRDefault="00B96722" w:rsidP="00EF1D98">
      <w:pPr>
        <w:pStyle w:val="ListParagraph"/>
        <w:spacing w:after="0" w:line="276" w:lineRule="auto"/>
        <w:rPr>
          <w:rFonts w:ascii="Arial" w:hAnsi="Arial" w:cs="Arial"/>
          <w:sz w:val="24"/>
          <w:szCs w:val="24"/>
        </w:rPr>
      </w:pPr>
    </w:p>
    <w:p w14:paraId="5F17EE6D" w14:textId="36DA31E5" w:rsidR="00B96722" w:rsidRPr="00EF1D98" w:rsidRDefault="00B96722" w:rsidP="00EF1D98">
      <w:pPr>
        <w:pStyle w:val="ListParagraph"/>
        <w:numPr>
          <w:ilvl w:val="0"/>
          <w:numId w:val="2"/>
        </w:numPr>
        <w:spacing w:after="0" w:line="276" w:lineRule="auto"/>
        <w:rPr>
          <w:rFonts w:ascii="Arial" w:hAnsi="Arial" w:cs="Arial"/>
          <w:sz w:val="24"/>
          <w:szCs w:val="24"/>
        </w:rPr>
      </w:pPr>
      <w:r w:rsidRPr="00EF1D98">
        <w:rPr>
          <w:rFonts w:ascii="Arial" w:hAnsi="Arial" w:cs="Arial"/>
          <w:sz w:val="24"/>
          <w:szCs w:val="24"/>
        </w:rPr>
        <w:t xml:space="preserve">Preparation of </w:t>
      </w:r>
      <w:ins w:id="60" w:author="Andrew Wilkens" w:date="2015-04-02T17:40:00Z">
        <w:r w:rsidR="00957203">
          <w:rPr>
            <w:rFonts w:ascii="Arial" w:hAnsi="Arial" w:cs="Arial"/>
            <w:sz w:val="24"/>
            <w:szCs w:val="24"/>
          </w:rPr>
          <w:t>S</w:t>
        </w:r>
      </w:ins>
      <w:del w:id="61" w:author="Andrew Wilkens" w:date="2015-04-02T17:40:00Z">
        <w:r w:rsidRPr="00EF1D98" w:rsidDel="00957203">
          <w:rPr>
            <w:rFonts w:ascii="Arial" w:hAnsi="Arial" w:cs="Arial"/>
            <w:sz w:val="24"/>
            <w:szCs w:val="24"/>
          </w:rPr>
          <w:delText>s</w:delText>
        </w:r>
      </w:del>
      <w:r w:rsidRPr="00EF1D98">
        <w:rPr>
          <w:rFonts w:ascii="Arial" w:hAnsi="Arial" w:cs="Arial"/>
          <w:sz w:val="24"/>
          <w:szCs w:val="24"/>
        </w:rPr>
        <w:t xml:space="preserve">ample </w:t>
      </w:r>
      <w:ins w:id="62" w:author="Andrew Wilkens" w:date="2015-04-02T17:40:00Z">
        <w:r w:rsidR="00957203">
          <w:rPr>
            <w:rFonts w:ascii="Arial" w:hAnsi="Arial" w:cs="Arial"/>
            <w:sz w:val="24"/>
            <w:szCs w:val="24"/>
          </w:rPr>
          <w:t>C</w:t>
        </w:r>
      </w:ins>
      <w:del w:id="63" w:author="Andrew Wilkens" w:date="2015-04-02T17:40:00Z">
        <w:r w:rsidRPr="00EF1D98" w:rsidDel="00957203">
          <w:rPr>
            <w:rFonts w:ascii="Arial" w:hAnsi="Arial" w:cs="Arial"/>
            <w:sz w:val="24"/>
            <w:szCs w:val="24"/>
          </w:rPr>
          <w:delText>c</w:delText>
        </w:r>
      </w:del>
      <w:r w:rsidRPr="00EF1D98">
        <w:rPr>
          <w:rFonts w:ascii="Arial" w:hAnsi="Arial" w:cs="Arial"/>
          <w:sz w:val="24"/>
          <w:szCs w:val="24"/>
        </w:rPr>
        <w:t>ells</w:t>
      </w:r>
      <w:del w:id="64" w:author="Andrew Wilkens" w:date="2015-04-02T17:40:00Z">
        <w:r w:rsidR="00F81A57" w:rsidRPr="00EF1D98" w:rsidDel="00957203">
          <w:rPr>
            <w:rFonts w:ascii="Arial" w:hAnsi="Arial" w:cs="Arial"/>
            <w:sz w:val="24"/>
            <w:szCs w:val="24"/>
          </w:rPr>
          <w:delText>.</w:delText>
        </w:r>
      </w:del>
    </w:p>
    <w:p w14:paraId="7E755335" w14:textId="77777777" w:rsidR="00F81A57" w:rsidRPr="00EF1D98" w:rsidRDefault="00F81A57" w:rsidP="00EF1D98">
      <w:pPr>
        <w:pStyle w:val="ListParagraph"/>
        <w:spacing w:after="0" w:line="276" w:lineRule="auto"/>
        <w:ind w:left="792"/>
        <w:rPr>
          <w:rFonts w:ascii="Arial" w:hAnsi="Arial" w:cs="Arial"/>
          <w:sz w:val="24"/>
          <w:szCs w:val="24"/>
        </w:rPr>
      </w:pPr>
    </w:p>
    <w:p w14:paraId="30EB3FA1" w14:textId="1F1CE118" w:rsidR="00B96722" w:rsidRPr="00EF1D98" w:rsidRDefault="00B96722"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Assemble a</w:t>
      </w:r>
      <w:r w:rsidR="00F81A57" w:rsidRPr="00EF1D98">
        <w:rPr>
          <w:rFonts w:ascii="Arial" w:hAnsi="Arial" w:cs="Arial"/>
          <w:sz w:val="24"/>
          <w:szCs w:val="24"/>
        </w:rPr>
        <w:t xml:space="preserve"> sample cell for each sample </w:t>
      </w:r>
      <w:r w:rsidRPr="00EF1D98">
        <w:rPr>
          <w:rFonts w:ascii="Arial" w:hAnsi="Arial" w:cs="Arial"/>
          <w:sz w:val="24"/>
          <w:szCs w:val="24"/>
        </w:rPr>
        <w:t xml:space="preserve">to </w:t>
      </w:r>
      <w:r w:rsidR="00F81A57" w:rsidRPr="00EF1D98">
        <w:rPr>
          <w:rFonts w:ascii="Arial" w:hAnsi="Arial" w:cs="Arial"/>
          <w:sz w:val="24"/>
          <w:szCs w:val="24"/>
        </w:rPr>
        <w:t xml:space="preserve">be </w:t>
      </w:r>
      <w:r w:rsidRPr="00EF1D98">
        <w:rPr>
          <w:rFonts w:ascii="Arial" w:hAnsi="Arial" w:cs="Arial"/>
          <w:sz w:val="24"/>
          <w:szCs w:val="24"/>
        </w:rPr>
        <w:t>extract</w:t>
      </w:r>
      <w:r w:rsidR="00F81A57" w:rsidRPr="00EF1D98">
        <w:rPr>
          <w:rFonts w:ascii="Arial" w:hAnsi="Arial" w:cs="Arial"/>
          <w:sz w:val="24"/>
          <w:szCs w:val="24"/>
        </w:rPr>
        <w:t>ed,</w:t>
      </w:r>
      <w:r w:rsidRPr="00EF1D98">
        <w:rPr>
          <w:rFonts w:ascii="Arial" w:hAnsi="Arial" w:cs="Arial"/>
          <w:sz w:val="24"/>
          <w:szCs w:val="24"/>
        </w:rPr>
        <w:t xml:space="preserve"> plus one blank</w:t>
      </w:r>
      <w:r w:rsidR="00F81A57" w:rsidRPr="00EF1D98">
        <w:rPr>
          <w:rFonts w:ascii="Arial" w:hAnsi="Arial" w:cs="Arial"/>
          <w:sz w:val="24"/>
          <w:szCs w:val="24"/>
        </w:rPr>
        <w:t>.</w:t>
      </w:r>
    </w:p>
    <w:p w14:paraId="05E1D428" w14:textId="77777777" w:rsidR="001423AE" w:rsidRPr="00EF1D98" w:rsidRDefault="001423AE" w:rsidP="00EF1D98">
      <w:pPr>
        <w:pStyle w:val="ListParagraph"/>
        <w:spacing w:after="0" w:line="276" w:lineRule="auto"/>
        <w:ind w:left="792"/>
        <w:rPr>
          <w:rFonts w:ascii="Arial" w:hAnsi="Arial" w:cs="Arial"/>
          <w:sz w:val="24"/>
          <w:szCs w:val="24"/>
        </w:rPr>
      </w:pPr>
    </w:p>
    <w:p w14:paraId="0BA513A6" w14:textId="170F52BA" w:rsidR="00B96722" w:rsidRPr="00EF1D98" w:rsidRDefault="00F81A57" w:rsidP="00EF1D98">
      <w:pPr>
        <w:pStyle w:val="ListParagraph"/>
        <w:numPr>
          <w:ilvl w:val="2"/>
          <w:numId w:val="2"/>
        </w:numPr>
        <w:spacing w:after="0" w:line="276" w:lineRule="auto"/>
        <w:rPr>
          <w:rFonts w:ascii="Arial" w:hAnsi="Arial" w:cs="Arial"/>
          <w:sz w:val="24"/>
          <w:szCs w:val="24"/>
        </w:rPr>
      </w:pPr>
      <w:r w:rsidRPr="00EF1D98">
        <w:rPr>
          <w:rFonts w:ascii="Arial" w:hAnsi="Arial" w:cs="Arial"/>
          <w:sz w:val="24"/>
          <w:szCs w:val="24"/>
        </w:rPr>
        <w:t>For each cell, screw an</w:t>
      </w:r>
      <w:r w:rsidR="00B96722" w:rsidRPr="00EF1D98">
        <w:rPr>
          <w:rFonts w:ascii="Arial" w:hAnsi="Arial" w:cs="Arial"/>
          <w:sz w:val="24"/>
          <w:szCs w:val="24"/>
        </w:rPr>
        <w:t xml:space="preserve"> end cap onto one end of the c</w:t>
      </w:r>
      <w:r w:rsidRPr="00EF1D98">
        <w:rPr>
          <w:rFonts w:ascii="Arial" w:hAnsi="Arial" w:cs="Arial"/>
          <w:sz w:val="24"/>
          <w:szCs w:val="24"/>
        </w:rPr>
        <w:t>ell body.</w:t>
      </w:r>
    </w:p>
    <w:p w14:paraId="4394C0CC" w14:textId="77777777" w:rsidR="001423AE" w:rsidRPr="00EF1D98" w:rsidRDefault="001423AE" w:rsidP="00EF1D98">
      <w:pPr>
        <w:pStyle w:val="ListParagraph"/>
        <w:spacing w:after="0" w:line="276" w:lineRule="auto"/>
        <w:ind w:left="1224"/>
        <w:rPr>
          <w:rFonts w:ascii="Arial" w:hAnsi="Arial" w:cs="Arial"/>
          <w:sz w:val="24"/>
          <w:szCs w:val="24"/>
        </w:rPr>
      </w:pPr>
    </w:p>
    <w:p w14:paraId="3CB529C7" w14:textId="4BD5A1CB" w:rsidR="001423AE" w:rsidRPr="00EF1D98" w:rsidRDefault="00B96722" w:rsidP="00EF1D98">
      <w:pPr>
        <w:pStyle w:val="ListParagraph"/>
        <w:numPr>
          <w:ilvl w:val="2"/>
          <w:numId w:val="2"/>
        </w:numPr>
        <w:spacing w:after="0" w:line="276" w:lineRule="auto"/>
        <w:rPr>
          <w:rFonts w:ascii="Arial" w:hAnsi="Arial" w:cs="Arial"/>
          <w:sz w:val="24"/>
          <w:szCs w:val="24"/>
        </w:rPr>
      </w:pPr>
      <w:r w:rsidRPr="00EF1D98">
        <w:rPr>
          <w:rFonts w:ascii="Arial" w:hAnsi="Arial" w:cs="Arial"/>
          <w:sz w:val="24"/>
          <w:szCs w:val="24"/>
        </w:rPr>
        <w:t xml:space="preserve">Place a combusted glass fiber filter on top of </w:t>
      </w:r>
      <w:r w:rsidR="00F81A57" w:rsidRPr="00EF1D98">
        <w:rPr>
          <w:rFonts w:ascii="Arial" w:hAnsi="Arial" w:cs="Arial"/>
          <w:sz w:val="24"/>
          <w:szCs w:val="24"/>
        </w:rPr>
        <w:t>each cell using solvent-</w:t>
      </w:r>
      <w:r w:rsidRPr="00EF1D98">
        <w:rPr>
          <w:rFonts w:ascii="Arial" w:hAnsi="Arial" w:cs="Arial"/>
          <w:sz w:val="24"/>
          <w:szCs w:val="24"/>
        </w:rPr>
        <w:t>rinsed tweezers. Then</w:t>
      </w:r>
      <w:r w:rsidR="00F81A57" w:rsidRPr="00EF1D98">
        <w:rPr>
          <w:rFonts w:ascii="Arial" w:hAnsi="Arial" w:cs="Arial"/>
          <w:sz w:val="24"/>
          <w:szCs w:val="24"/>
        </w:rPr>
        <w:t>,</w:t>
      </w:r>
      <w:r w:rsidRPr="00EF1D98">
        <w:rPr>
          <w:rFonts w:ascii="Arial" w:hAnsi="Arial" w:cs="Arial"/>
          <w:sz w:val="24"/>
          <w:szCs w:val="24"/>
        </w:rPr>
        <w:t xml:space="preserve"> gently and slowly press the filter down into the cell using the filter</w:t>
      </w:r>
      <w:r w:rsidR="00F81A57" w:rsidRPr="00EF1D98">
        <w:rPr>
          <w:rFonts w:ascii="Arial" w:hAnsi="Arial" w:cs="Arial"/>
          <w:sz w:val="24"/>
          <w:szCs w:val="24"/>
        </w:rPr>
        <w:t xml:space="preserve"> plunger.</w:t>
      </w:r>
    </w:p>
    <w:p w14:paraId="5DACCF52" w14:textId="77777777" w:rsidR="00F81A57" w:rsidRPr="00EF1D98" w:rsidRDefault="00F81A57" w:rsidP="00EF1D98">
      <w:pPr>
        <w:pStyle w:val="ListParagraph"/>
        <w:spacing w:after="0" w:line="276" w:lineRule="auto"/>
        <w:ind w:left="1224"/>
        <w:rPr>
          <w:rFonts w:ascii="Arial" w:hAnsi="Arial" w:cs="Arial"/>
          <w:sz w:val="24"/>
          <w:szCs w:val="24"/>
        </w:rPr>
      </w:pPr>
    </w:p>
    <w:p w14:paraId="2AB4E985" w14:textId="5BDB8515" w:rsidR="00B96722" w:rsidRPr="00EF1D98" w:rsidRDefault="00B96722" w:rsidP="00EF1D98">
      <w:pPr>
        <w:pStyle w:val="ListParagraph"/>
        <w:numPr>
          <w:ilvl w:val="2"/>
          <w:numId w:val="2"/>
        </w:numPr>
        <w:spacing w:after="0" w:line="276" w:lineRule="auto"/>
        <w:rPr>
          <w:rFonts w:ascii="Arial" w:hAnsi="Arial" w:cs="Arial"/>
          <w:sz w:val="24"/>
          <w:szCs w:val="24"/>
        </w:rPr>
      </w:pPr>
      <w:r w:rsidRPr="00EF1D98">
        <w:rPr>
          <w:rFonts w:ascii="Arial" w:hAnsi="Arial" w:cs="Arial"/>
          <w:sz w:val="24"/>
          <w:szCs w:val="24"/>
        </w:rPr>
        <w:t>Label the cell bodies</w:t>
      </w:r>
      <w:r w:rsidR="001423AE" w:rsidRPr="00EF1D98">
        <w:rPr>
          <w:rFonts w:ascii="Arial" w:hAnsi="Arial" w:cs="Arial"/>
          <w:sz w:val="24"/>
          <w:szCs w:val="24"/>
        </w:rPr>
        <w:t xml:space="preserve"> </w:t>
      </w:r>
      <w:r w:rsidRPr="00EF1D98">
        <w:rPr>
          <w:rFonts w:ascii="Arial" w:hAnsi="Arial" w:cs="Arial"/>
          <w:sz w:val="24"/>
          <w:szCs w:val="24"/>
        </w:rPr>
        <w:t>by number</w:t>
      </w:r>
      <w:r w:rsidR="00F81A57" w:rsidRPr="00EF1D98">
        <w:rPr>
          <w:rFonts w:ascii="Arial" w:hAnsi="Arial" w:cs="Arial"/>
          <w:sz w:val="24"/>
          <w:szCs w:val="24"/>
        </w:rPr>
        <w:t xml:space="preserve"> (1 –</w:t>
      </w:r>
      <w:r w:rsidR="001423AE" w:rsidRPr="00EF1D98">
        <w:rPr>
          <w:rFonts w:ascii="Arial" w:hAnsi="Arial" w:cs="Arial"/>
          <w:sz w:val="24"/>
          <w:szCs w:val="24"/>
        </w:rPr>
        <w:t xml:space="preserve"> 22) for</w:t>
      </w:r>
      <w:r w:rsidRPr="00EF1D98">
        <w:rPr>
          <w:rFonts w:ascii="Arial" w:hAnsi="Arial" w:cs="Arial"/>
          <w:sz w:val="24"/>
          <w:szCs w:val="24"/>
        </w:rPr>
        <w:t xml:space="preserve"> each sample and write </w:t>
      </w:r>
      <w:r w:rsidR="001F5494">
        <w:rPr>
          <w:rFonts w:ascii="Arial" w:hAnsi="Arial" w:cs="Arial"/>
          <w:sz w:val="24"/>
          <w:szCs w:val="24"/>
        </w:rPr>
        <w:t>“</w:t>
      </w:r>
      <w:r w:rsidRPr="00EF1D98">
        <w:rPr>
          <w:rFonts w:ascii="Arial" w:hAnsi="Arial" w:cs="Arial"/>
          <w:sz w:val="24"/>
          <w:szCs w:val="24"/>
        </w:rPr>
        <w:t>blank</w:t>
      </w:r>
      <w:r w:rsidR="001F5494">
        <w:rPr>
          <w:rFonts w:ascii="Arial" w:hAnsi="Arial" w:cs="Arial"/>
          <w:sz w:val="24"/>
          <w:szCs w:val="24"/>
        </w:rPr>
        <w:t>”</w:t>
      </w:r>
      <w:r w:rsidRPr="00EF1D98">
        <w:rPr>
          <w:rFonts w:ascii="Arial" w:hAnsi="Arial" w:cs="Arial"/>
          <w:sz w:val="24"/>
          <w:szCs w:val="24"/>
        </w:rPr>
        <w:t xml:space="preserve"> on the blank</w:t>
      </w:r>
      <w:ins w:id="65" w:author="Andrew Wilkens" w:date="2015-04-02T17:45:00Z">
        <w:r w:rsidR="00957203">
          <w:rPr>
            <w:rFonts w:ascii="Arial" w:hAnsi="Arial" w:cs="Arial"/>
            <w:sz w:val="24"/>
            <w:szCs w:val="24"/>
          </w:rPr>
          <w:t xml:space="preserve"> cell</w:t>
        </w:r>
      </w:ins>
      <w:r w:rsidRPr="00EF1D98">
        <w:rPr>
          <w:rFonts w:ascii="Arial" w:hAnsi="Arial" w:cs="Arial"/>
          <w:sz w:val="24"/>
          <w:szCs w:val="24"/>
        </w:rPr>
        <w:t>.</w:t>
      </w:r>
    </w:p>
    <w:p w14:paraId="21162E92" w14:textId="77777777" w:rsidR="001423AE" w:rsidRPr="00EF1D98" w:rsidRDefault="001423AE" w:rsidP="00EF1D98">
      <w:pPr>
        <w:pStyle w:val="ListParagraph"/>
        <w:spacing w:after="0" w:line="276" w:lineRule="auto"/>
        <w:ind w:left="1224"/>
        <w:rPr>
          <w:rFonts w:ascii="Arial" w:hAnsi="Arial" w:cs="Arial"/>
          <w:sz w:val="24"/>
          <w:szCs w:val="24"/>
        </w:rPr>
      </w:pPr>
    </w:p>
    <w:p w14:paraId="0222DD6C" w14:textId="4552E03F" w:rsidR="00B96722" w:rsidRPr="00EF1D98" w:rsidRDefault="00B96722" w:rsidP="00EF1D98">
      <w:pPr>
        <w:pStyle w:val="ListParagraph"/>
        <w:numPr>
          <w:ilvl w:val="2"/>
          <w:numId w:val="2"/>
        </w:numPr>
        <w:spacing w:after="0" w:line="276" w:lineRule="auto"/>
        <w:rPr>
          <w:rFonts w:ascii="Arial" w:hAnsi="Arial" w:cs="Arial"/>
          <w:sz w:val="24"/>
          <w:szCs w:val="24"/>
        </w:rPr>
      </w:pPr>
      <w:r w:rsidRPr="00EF1D98">
        <w:rPr>
          <w:rFonts w:ascii="Arial" w:hAnsi="Arial" w:cs="Arial"/>
          <w:sz w:val="24"/>
          <w:szCs w:val="24"/>
        </w:rPr>
        <w:t>Fill the blank with diatomaceous earth (or sand) and cap with a se</w:t>
      </w:r>
      <w:r w:rsidR="00F81A57" w:rsidRPr="00EF1D98">
        <w:rPr>
          <w:rFonts w:ascii="Arial" w:hAnsi="Arial" w:cs="Arial"/>
          <w:sz w:val="24"/>
          <w:szCs w:val="24"/>
        </w:rPr>
        <w:t>cond end cap. Tighten by hand</w:t>
      </w:r>
      <w:r w:rsidRPr="00EF1D98">
        <w:rPr>
          <w:rFonts w:ascii="Arial" w:hAnsi="Arial" w:cs="Arial"/>
          <w:sz w:val="24"/>
          <w:szCs w:val="24"/>
        </w:rPr>
        <w:t>.</w:t>
      </w:r>
    </w:p>
    <w:p w14:paraId="6E6CAADF" w14:textId="7A22204B" w:rsidR="00AB5182" w:rsidRPr="00EF1D98" w:rsidRDefault="00AB5182" w:rsidP="00EF1D98">
      <w:pPr>
        <w:pStyle w:val="ListParagraph"/>
        <w:spacing w:after="0" w:line="276" w:lineRule="auto"/>
        <w:ind w:left="792"/>
        <w:rPr>
          <w:rFonts w:ascii="Arial" w:hAnsi="Arial" w:cs="Arial"/>
          <w:sz w:val="24"/>
          <w:szCs w:val="24"/>
        </w:rPr>
      </w:pPr>
    </w:p>
    <w:p w14:paraId="5893B64F" w14:textId="16687BFD" w:rsidR="00AB5182" w:rsidRPr="00EF1D98" w:rsidRDefault="00AB5182" w:rsidP="00EF1D98">
      <w:pPr>
        <w:pStyle w:val="ListParagraph"/>
        <w:numPr>
          <w:ilvl w:val="0"/>
          <w:numId w:val="2"/>
        </w:numPr>
        <w:spacing w:after="0" w:line="276" w:lineRule="auto"/>
        <w:rPr>
          <w:rFonts w:ascii="Arial" w:hAnsi="Arial" w:cs="Arial"/>
          <w:sz w:val="24"/>
          <w:szCs w:val="24"/>
        </w:rPr>
      </w:pPr>
      <w:r w:rsidRPr="00EF1D98">
        <w:rPr>
          <w:rFonts w:ascii="Arial" w:hAnsi="Arial" w:cs="Arial"/>
          <w:sz w:val="24"/>
          <w:szCs w:val="24"/>
        </w:rPr>
        <w:t>Preparation of Sample</w:t>
      </w:r>
      <w:ins w:id="66" w:author="Andrew Wilkens" w:date="2015-04-02T17:46:00Z">
        <w:r w:rsidR="00957203">
          <w:rPr>
            <w:rFonts w:ascii="Arial" w:hAnsi="Arial" w:cs="Arial"/>
            <w:sz w:val="24"/>
            <w:szCs w:val="24"/>
          </w:rPr>
          <w:t>s</w:t>
        </w:r>
      </w:ins>
      <w:del w:id="67" w:author="Andrew Wilkens" w:date="2015-04-02T17:44:00Z">
        <w:r w:rsidR="00F81A57" w:rsidRPr="00EF1D98" w:rsidDel="00957203">
          <w:rPr>
            <w:rFonts w:ascii="Arial" w:hAnsi="Arial" w:cs="Arial"/>
            <w:sz w:val="24"/>
            <w:szCs w:val="24"/>
          </w:rPr>
          <w:delText>.</w:delText>
        </w:r>
      </w:del>
    </w:p>
    <w:p w14:paraId="6B05681C" w14:textId="77777777" w:rsidR="001423AE" w:rsidRPr="00EF1D98" w:rsidRDefault="001423AE" w:rsidP="00EF1D98">
      <w:pPr>
        <w:pStyle w:val="ListParagraph"/>
        <w:spacing w:after="0" w:line="276" w:lineRule="auto"/>
        <w:ind w:left="360"/>
        <w:rPr>
          <w:rFonts w:ascii="Arial" w:hAnsi="Arial" w:cs="Arial"/>
          <w:sz w:val="24"/>
          <w:szCs w:val="24"/>
        </w:rPr>
      </w:pPr>
    </w:p>
    <w:p w14:paraId="50E5BE35" w14:textId="65B7816E" w:rsidR="00506FD4" w:rsidRPr="00EF1D98" w:rsidRDefault="006F596C"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Place a combusted weighing tin on the lab scale and then tare</w:t>
      </w:r>
      <w:r w:rsidR="00F534B3" w:rsidRPr="00EF1D98">
        <w:rPr>
          <w:rFonts w:ascii="Arial" w:hAnsi="Arial" w:cs="Arial"/>
          <w:sz w:val="24"/>
          <w:szCs w:val="24"/>
        </w:rPr>
        <w:t>.</w:t>
      </w:r>
      <w:r w:rsidR="00F534B3" w:rsidRPr="00EF1D98">
        <w:rPr>
          <w:rFonts w:ascii="Arial" w:hAnsi="Arial" w:cs="Arial"/>
          <w:sz w:val="24"/>
          <w:szCs w:val="24"/>
        </w:rPr>
        <w:br/>
      </w:r>
    </w:p>
    <w:p w14:paraId="2FE84BAE" w14:textId="6B3ED79A" w:rsidR="00165A0C" w:rsidRPr="00EF1D98" w:rsidRDefault="00506FD4"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 xml:space="preserve">Rinse the </w:t>
      </w:r>
      <w:r w:rsidR="00F92A15" w:rsidRPr="00EF1D98">
        <w:rPr>
          <w:rFonts w:ascii="Arial" w:hAnsi="Arial" w:cs="Arial"/>
          <w:sz w:val="24"/>
          <w:szCs w:val="24"/>
        </w:rPr>
        <w:t xml:space="preserve">lab </w:t>
      </w:r>
      <w:r w:rsidRPr="00EF1D98">
        <w:rPr>
          <w:rFonts w:ascii="Arial" w:hAnsi="Arial" w:cs="Arial"/>
          <w:sz w:val="24"/>
          <w:szCs w:val="24"/>
        </w:rPr>
        <w:t>spatula with solvent, then use it to t</w:t>
      </w:r>
      <w:r w:rsidR="006F596C" w:rsidRPr="00EF1D98">
        <w:rPr>
          <w:rFonts w:ascii="Arial" w:hAnsi="Arial" w:cs="Arial"/>
          <w:sz w:val="24"/>
          <w:szCs w:val="24"/>
        </w:rPr>
        <w:t>ransfer an appropriate mass of sample</w:t>
      </w:r>
      <w:r w:rsidR="0086331A" w:rsidRPr="00EF1D98">
        <w:rPr>
          <w:rFonts w:ascii="Arial" w:hAnsi="Arial" w:cs="Arial"/>
          <w:sz w:val="24"/>
          <w:szCs w:val="24"/>
        </w:rPr>
        <w:t xml:space="preserve"> i</w:t>
      </w:r>
      <w:r w:rsidR="006F596C" w:rsidRPr="00EF1D98">
        <w:rPr>
          <w:rFonts w:ascii="Arial" w:hAnsi="Arial" w:cs="Arial"/>
          <w:sz w:val="24"/>
          <w:szCs w:val="24"/>
        </w:rPr>
        <w:t>nto the weighing tin</w:t>
      </w:r>
      <w:r w:rsidRPr="00EF1D98">
        <w:rPr>
          <w:rFonts w:ascii="Arial" w:hAnsi="Arial" w:cs="Arial"/>
          <w:sz w:val="24"/>
          <w:szCs w:val="24"/>
        </w:rPr>
        <w:t>,</w:t>
      </w:r>
      <w:r w:rsidR="006F596C" w:rsidRPr="00EF1D98">
        <w:rPr>
          <w:rFonts w:ascii="Arial" w:hAnsi="Arial" w:cs="Arial"/>
          <w:sz w:val="24"/>
          <w:szCs w:val="24"/>
        </w:rPr>
        <w:t xml:space="preserve"> and record the mass.</w:t>
      </w:r>
      <w:r w:rsidR="00F92A15" w:rsidRPr="00EF1D98">
        <w:rPr>
          <w:rFonts w:ascii="Arial" w:hAnsi="Arial" w:cs="Arial"/>
          <w:sz w:val="24"/>
          <w:szCs w:val="24"/>
        </w:rPr>
        <w:br/>
      </w:r>
    </w:p>
    <w:p w14:paraId="7DAC29B9" w14:textId="2807CC60" w:rsidR="006F596C" w:rsidRPr="00EF1D98" w:rsidRDefault="006F596C" w:rsidP="00EF1D98">
      <w:pPr>
        <w:pStyle w:val="ListParagraph"/>
        <w:numPr>
          <w:ilvl w:val="2"/>
          <w:numId w:val="2"/>
        </w:numPr>
        <w:spacing w:after="0" w:line="276" w:lineRule="auto"/>
        <w:rPr>
          <w:rFonts w:ascii="Arial" w:hAnsi="Arial" w:cs="Arial"/>
          <w:sz w:val="24"/>
          <w:szCs w:val="24"/>
        </w:rPr>
      </w:pPr>
      <w:r w:rsidRPr="00EF1D98">
        <w:rPr>
          <w:rFonts w:ascii="Arial" w:hAnsi="Arial" w:cs="Arial"/>
          <w:sz w:val="24"/>
          <w:szCs w:val="24"/>
        </w:rPr>
        <w:t xml:space="preserve">The mass of </w:t>
      </w:r>
      <w:r w:rsidR="00506FD4" w:rsidRPr="00EF1D98">
        <w:rPr>
          <w:rFonts w:ascii="Arial" w:hAnsi="Arial" w:cs="Arial"/>
          <w:sz w:val="24"/>
          <w:szCs w:val="24"/>
        </w:rPr>
        <w:t>the</w:t>
      </w:r>
      <w:r w:rsidR="00742E09" w:rsidRPr="00EF1D98">
        <w:rPr>
          <w:rFonts w:ascii="Arial" w:hAnsi="Arial" w:cs="Arial"/>
          <w:sz w:val="24"/>
          <w:szCs w:val="24"/>
        </w:rPr>
        <w:t xml:space="preserve"> sample varies</w:t>
      </w:r>
      <w:r w:rsidRPr="00EF1D98">
        <w:rPr>
          <w:rFonts w:ascii="Arial" w:hAnsi="Arial" w:cs="Arial"/>
          <w:sz w:val="24"/>
          <w:szCs w:val="24"/>
        </w:rPr>
        <w:t xml:space="preserve"> depending on its organic matter content. Relatively organic matter lean material (marine mud) may require several grams, while organic matter rich material (leaf t</w:t>
      </w:r>
      <w:r w:rsidR="00742E09" w:rsidRPr="00EF1D98">
        <w:rPr>
          <w:rFonts w:ascii="Arial" w:hAnsi="Arial" w:cs="Arial"/>
          <w:sz w:val="24"/>
          <w:szCs w:val="24"/>
        </w:rPr>
        <w:t>issue) may</w:t>
      </w:r>
      <w:r w:rsidRPr="00EF1D98">
        <w:rPr>
          <w:rFonts w:ascii="Arial" w:hAnsi="Arial" w:cs="Arial"/>
          <w:sz w:val="24"/>
          <w:szCs w:val="24"/>
        </w:rPr>
        <w:t xml:space="preserve"> require much less.</w:t>
      </w:r>
      <w:r w:rsidR="00F534B3" w:rsidRPr="00EF1D98">
        <w:rPr>
          <w:rFonts w:ascii="Arial" w:hAnsi="Arial" w:cs="Arial"/>
          <w:sz w:val="24"/>
          <w:szCs w:val="24"/>
        </w:rPr>
        <w:br/>
      </w:r>
    </w:p>
    <w:p w14:paraId="62B4E98B" w14:textId="5FFB8C52" w:rsidR="004A240A" w:rsidRPr="00EF1D98" w:rsidRDefault="00742E09"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lastRenderedPageBreak/>
        <w:t>T</w:t>
      </w:r>
      <w:r w:rsidR="006F596C" w:rsidRPr="00EF1D98">
        <w:rPr>
          <w:rFonts w:ascii="Arial" w:hAnsi="Arial" w:cs="Arial"/>
          <w:sz w:val="24"/>
          <w:szCs w:val="24"/>
        </w:rPr>
        <w:t xml:space="preserve">ransfer all of the material in the weighing tin into a </w:t>
      </w:r>
      <w:r w:rsidR="00B96722" w:rsidRPr="00EF1D98">
        <w:rPr>
          <w:rFonts w:ascii="Arial" w:hAnsi="Arial" w:cs="Arial"/>
          <w:sz w:val="24"/>
          <w:szCs w:val="24"/>
        </w:rPr>
        <w:t>prepared ASE cell.</w:t>
      </w:r>
    </w:p>
    <w:p w14:paraId="36139676" w14:textId="77777777" w:rsidR="00B96722" w:rsidRPr="00EF1D98" w:rsidRDefault="00B96722" w:rsidP="00EF1D98">
      <w:pPr>
        <w:pStyle w:val="ListParagraph"/>
        <w:spacing w:after="0" w:line="276" w:lineRule="auto"/>
        <w:ind w:left="792"/>
        <w:rPr>
          <w:rFonts w:ascii="Arial" w:hAnsi="Arial" w:cs="Arial"/>
          <w:sz w:val="24"/>
          <w:szCs w:val="24"/>
        </w:rPr>
      </w:pPr>
    </w:p>
    <w:p w14:paraId="288C6A07" w14:textId="52C95E7F" w:rsidR="001423AE" w:rsidRPr="00EF1D98" w:rsidRDefault="00B96722"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Place another glass fiber filter onto the top of the cell</w:t>
      </w:r>
      <w:r w:rsidR="00742E09" w:rsidRPr="00EF1D98">
        <w:rPr>
          <w:rFonts w:ascii="Arial" w:hAnsi="Arial" w:cs="Arial"/>
          <w:sz w:val="24"/>
          <w:szCs w:val="24"/>
        </w:rPr>
        <w:t>,</w:t>
      </w:r>
      <w:r w:rsidRPr="00EF1D98">
        <w:rPr>
          <w:rFonts w:ascii="Arial" w:hAnsi="Arial" w:cs="Arial"/>
          <w:sz w:val="24"/>
          <w:szCs w:val="24"/>
        </w:rPr>
        <w:t xml:space="preserve"> then slowly and gently press down until it reaches the top of the sample using the filter plunger.</w:t>
      </w:r>
    </w:p>
    <w:p w14:paraId="123B1205" w14:textId="77777777" w:rsidR="00742E09" w:rsidRPr="00EF1D98" w:rsidRDefault="00742E09" w:rsidP="00EF1D98">
      <w:pPr>
        <w:pStyle w:val="ListParagraph"/>
        <w:spacing w:after="0" w:line="276" w:lineRule="auto"/>
        <w:ind w:left="792"/>
        <w:rPr>
          <w:rFonts w:ascii="Arial" w:hAnsi="Arial" w:cs="Arial"/>
          <w:sz w:val="24"/>
          <w:szCs w:val="24"/>
        </w:rPr>
      </w:pPr>
    </w:p>
    <w:p w14:paraId="27FA2DE8" w14:textId="023FED53" w:rsidR="00B96722" w:rsidRPr="00EF1D98" w:rsidRDefault="00B96722"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Add diatomaceous earth (or sand) to the cell until it is almost full. Be careful to remove any debris from the cell body threads.</w:t>
      </w:r>
    </w:p>
    <w:p w14:paraId="5B1B6A55" w14:textId="77777777" w:rsidR="001423AE" w:rsidRPr="00EF1D98" w:rsidRDefault="001423AE" w:rsidP="00EF1D98">
      <w:pPr>
        <w:pStyle w:val="ListParagraph"/>
        <w:spacing w:after="0" w:line="276" w:lineRule="auto"/>
        <w:ind w:left="792"/>
        <w:rPr>
          <w:rFonts w:ascii="Arial" w:hAnsi="Arial" w:cs="Arial"/>
          <w:sz w:val="24"/>
          <w:szCs w:val="24"/>
        </w:rPr>
      </w:pPr>
    </w:p>
    <w:p w14:paraId="7F633388" w14:textId="773C9884" w:rsidR="001423AE" w:rsidRPr="00EF1D98" w:rsidRDefault="00B96722"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 xml:space="preserve">Cap </w:t>
      </w:r>
      <w:r w:rsidR="00742E09" w:rsidRPr="00EF1D98">
        <w:rPr>
          <w:rFonts w:ascii="Arial" w:hAnsi="Arial" w:cs="Arial"/>
          <w:sz w:val="24"/>
          <w:szCs w:val="24"/>
        </w:rPr>
        <w:t xml:space="preserve">the </w:t>
      </w:r>
      <w:r w:rsidR="001423AE" w:rsidRPr="00EF1D98">
        <w:rPr>
          <w:rFonts w:ascii="Arial" w:hAnsi="Arial" w:cs="Arial"/>
          <w:sz w:val="24"/>
          <w:szCs w:val="24"/>
        </w:rPr>
        <w:t xml:space="preserve">top of </w:t>
      </w:r>
      <w:r w:rsidR="00742E09" w:rsidRPr="00EF1D98">
        <w:rPr>
          <w:rFonts w:ascii="Arial" w:hAnsi="Arial" w:cs="Arial"/>
          <w:sz w:val="24"/>
          <w:szCs w:val="24"/>
        </w:rPr>
        <w:t xml:space="preserve">the </w:t>
      </w:r>
      <w:r w:rsidR="001423AE" w:rsidRPr="00EF1D98">
        <w:rPr>
          <w:rFonts w:ascii="Arial" w:hAnsi="Arial" w:cs="Arial"/>
          <w:sz w:val="24"/>
          <w:szCs w:val="24"/>
        </w:rPr>
        <w:t xml:space="preserve">cell </w:t>
      </w:r>
      <w:r w:rsidRPr="00EF1D98">
        <w:rPr>
          <w:rFonts w:ascii="Arial" w:hAnsi="Arial" w:cs="Arial"/>
          <w:sz w:val="24"/>
          <w:szCs w:val="24"/>
        </w:rPr>
        <w:t>with another end cap</w:t>
      </w:r>
      <w:r w:rsidR="00742E09" w:rsidRPr="00EF1D98">
        <w:rPr>
          <w:rFonts w:ascii="Arial" w:hAnsi="Arial" w:cs="Arial"/>
          <w:sz w:val="24"/>
          <w:szCs w:val="24"/>
        </w:rPr>
        <w:t>.</w:t>
      </w:r>
    </w:p>
    <w:p w14:paraId="6AB3F2F7" w14:textId="77777777" w:rsidR="00742E09" w:rsidRPr="00EF1D98" w:rsidRDefault="00742E09" w:rsidP="00EF1D98">
      <w:pPr>
        <w:pStyle w:val="ListParagraph"/>
        <w:spacing w:after="0" w:line="276" w:lineRule="auto"/>
        <w:ind w:left="792"/>
        <w:rPr>
          <w:rFonts w:ascii="Arial" w:hAnsi="Arial" w:cs="Arial"/>
          <w:sz w:val="24"/>
          <w:szCs w:val="24"/>
        </w:rPr>
      </w:pPr>
    </w:p>
    <w:p w14:paraId="12A3B878" w14:textId="7671B3F2" w:rsidR="00B96722" w:rsidRPr="00EF1D98" w:rsidRDefault="00B96722"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 xml:space="preserve"> Repeat </w:t>
      </w:r>
      <w:r w:rsidR="00742E09" w:rsidRPr="00EF1D98">
        <w:rPr>
          <w:rFonts w:ascii="Arial" w:hAnsi="Arial" w:cs="Arial"/>
          <w:sz w:val="24"/>
          <w:szCs w:val="24"/>
        </w:rPr>
        <w:t xml:space="preserve">steps 3.1 – </w:t>
      </w:r>
      <w:r w:rsidR="001423AE" w:rsidRPr="00EF1D98">
        <w:rPr>
          <w:rFonts w:ascii="Arial" w:hAnsi="Arial" w:cs="Arial"/>
          <w:sz w:val="24"/>
          <w:szCs w:val="24"/>
        </w:rPr>
        <w:t>3.6 for each sample.</w:t>
      </w:r>
    </w:p>
    <w:p w14:paraId="4018F442" w14:textId="77777777" w:rsidR="001423AE" w:rsidRPr="00EF1D98" w:rsidRDefault="001423AE" w:rsidP="00EF1D98">
      <w:pPr>
        <w:pStyle w:val="ListParagraph"/>
        <w:spacing w:after="0" w:line="276" w:lineRule="auto"/>
        <w:ind w:left="792"/>
        <w:rPr>
          <w:rFonts w:ascii="Arial" w:hAnsi="Arial" w:cs="Arial"/>
          <w:sz w:val="24"/>
          <w:szCs w:val="24"/>
        </w:rPr>
      </w:pPr>
    </w:p>
    <w:p w14:paraId="63E8B51F" w14:textId="14EEDEA9" w:rsidR="001423AE" w:rsidRPr="00EF1D98" w:rsidRDefault="001423AE" w:rsidP="00EF1D98">
      <w:pPr>
        <w:pStyle w:val="ListParagraph"/>
        <w:numPr>
          <w:ilvl w:val="0"/>
          <w:numId w:val="2"/>
        </w:numPr>
        <w:spacing w:after="0" w:line="276" w:lineRule="auto"/>
        <w:rPr>
          <w:rFonts w:ascii="Arial" w:hAnsi="Arial" w:cs="Arial"/>
          <w:sz w:val="24"/>
          <w:szCs w:val="24"/>
        </w:rPr>
      </w:pPr>
      <w:r w:rsidRPr="00EF1D98">
        <w:rPr>
          <w:rFonts w:ascii="Arial" w:hAnsi="Arial" w:cs="Arial"/>
          <w:sz w:val="24"/>
          <w:szCs w:val="24"/>
        </w:rPr>
        <w:t xml:space="preserve">Preparation of </w:t>
      </w:r>
      <w:ins w:id="68" w:author="Andrew Wilkens" w:date="2015-04-02T17:47:00Z">
        <w:r w:rsidR="00957203">
          <w:rPr>
            <w:rFonts w:ascii="Arial" w:hAnsi="Arial" w:cs="Arial"/>
            <w:sz w:val="24"/>
            <w:szCs w:val="24"/>
          </w:rPr>
          <w:t>C</w:t>
        </w:r>
      </w:ins>
      <w:del w:id="69" w:author="Andrew Wilkens" w:date="2015-04-02T17:47:00Z">
        <w:r w:rsidRPr="00EF1D98" w:rsidDel="00957203">
          <w:rPr>
            <w:rFonts w:ascii="Arial" w:hAnsi="Arial" w:cs="Arial"/>
            <w:sz w:val="24"/>
            <w:szCs w:val="24"/>
          </w:rPr>
          <w:delText>c</w:delText>
        </w:r>
      </w:del>
      <w:r w:rsidRPr="00EF1D98">
        <w:rPr>
          <w:rFonts w:ascii="Arial" w:hAnsi="Arial" w:cs="Arial"/>
          <w:sz w:val="24"/>
          <w:szCs w:val="24"/>
        </w:rPr>
        <w:t xml:space="preserve">ollection </w:t>
      </w:r>
      <w:ins w:id="70" w:author="Andrew Wilkens" w:date="2015-04-02T17:47:00Z">
        <w:r w:rsidR="00957203">
          <w:rPr>
            <w:rFonts w:ascii="Arial" w:hAnsi="Arial" w:cs="Arial"/>
            <w:sz w:val="24"/>
            <w:szCs w:val="24"/>
          </w:rPr>
          <w:t>V</w:t>
        </w:r>
      </w:ins>
      <w:del w:id="71" w:author="Andrew Wilkens" w:date="2015-04-02T17:47:00Z">
        <w:r w:rsidRPr="00EF1D98" w:rsidDel="00957203">
          <w:rPr>
            <w:rFonts w:ascii="Arial" w:hAnsi="Arial" w:cs="Arial"/>
            <w:sz w:val="24"/>
            <w:szCs w:val="24"/>
          </w:rPr>
          <w:delText>v</w:delText>
        </w:r>
      </w:del>
      <w:r w:rsidRPr="00EF1D98">
        <w:rPr>
          <w:rFonts w:ascii="Arial" w:hAnsi="Arial" w:cs="Arial"/>
          <w:sz w:val="24"/>
          <w:szCs w:val="24"/>
        </w:rPr>
        <w:t>ials</w:t>
      </w:r>
      <w:del w:id="72" w:author="Andrew Wilkens" w:date="2015-04-02T17:46:00Z">
        <w:r w:rsidR="00742E09" w:rsidRPr="00EF1D98" w:rsidDel="00957203">
          <w:rPr>
            <w:rFonts w:ascii="Arial" w:hAnsi="Arial" w:cs="Arial"/>
            <w:sz w:val="24"/>
            <w:szCs w:val="24"/>
          </w:rPr>
          <w:delText>.</w:delText>
        </w:r>
      </w:del>
    </w:p>
    <w:p w14:paraId="03114640" w14:textId="77777777" w:rsidR="00742E09" w:rsidRPr="00EF1D98" w:rsidRDefault="00742E09" w:rsidP="00EF1D98">
      <w:pPr>
        <w:pStyle w:val="ListParagraph"/>
        <w:spacing w:after="0" w:line="276" w:lineRule="auto"/>
        <w:ind w:left="792"/>
        <w:rPr>
          <w:rFonts w:ascii="Arial" w:hAnsi="Arial" w:cs="Arial"/>
          <w:sz w:val="24"/>
          <w:szCs w:val="24"/>
        </w:rPr>
      </w:pPr>
    </w:p>
    <w:p w14:paraId="185F4B7D" w14:textId="6BE86F6D" w:rsidR="001423AE" w:rsidRPr="00EF1D98" w:rsidRDefault="001423AE"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Label each vial with the nu</w:t>
      </w:r>
      <w:r w:rsidR="00742E09" w:rsidRPr="00EF1D98">
        <w:rPr>
          <w:rFonts w:ascii="Arial" w:hAnsi="Arial" w:cs="Arial"/>
          <w:sz w:val="24"/>
          <w:szCs w:val="24"/>
        </w:rPr>
        <w:t xml:space="preserve">mber of a corresponding cell (1 – </w:t>
      </w:r>
      <w:r w:rsidRPr="00EF1D98">
        <w:rPr>
          <w:rFonts w:ascii="Arial" w:hAnsi="Arial" w:cs="Arial"/>
          <w:sz w:val="24"/>
          <w:szCs w:val="24"/>
        </w:rPr>
        <w:t>22 or blank) and cap with ASE collection vial cap.</w:t>
      </w:r>
    </w:p>
    <w:p w14:paraId="51706970" w14:textId="77777777" w:rsidR="004A240A" w:rsidRPr="00EF1D98" w:rsidRDefault="004A240A" w:rsidP="00EF1D98">
      <w:pPr>
        <w:pStyle w:val="ListParagraph"/>
        <w:spacing w:after="0" w:line="276" w:lineRule="auto"/>
        <w:ind w:left="1080"/>
        <w:rPr>
          <w:rFonts w:ascii="Arial" w:hAnsi="Arial" w:cs="Arial"/>
          <w:sz w:val="24"/>
          <w:szCs w:val="24"/>
        </w:rPr>
      </w:pPr>
    </w:p>
    <w:p w14:paraId="6089D5C3" w14:textId="4F078C54" w:rsidR="004A240A" w:rsidRPr="00EF1D98" w:rsidRDefault="004A240A" w:rsidP="00EF1D98">
      <w:pPr>
        <w:pStyle w:val="ListParagraph"/>
        <w:numPr>
          <w:ilvl w:val="0"/>
          <w:numId w:val="2"/>
        </w:numPr>
        <w:spacing w:after="0" w:line="276" w:lineRule="auto"/>
        <w:rPr>
          <w:rFonts w:ascii="Arial" w:hAnsi="Arial" w:cs="Arial"/>
          <w:sz w:val="24"/>
          <w:szCs w:val="24"/>
        </w:rPr>
      </w:pPr>
      <w:r w:rsidRPr="00EF1D98">
        <w:rPr>
          <w:rFonts w:ascii="Arial" w:hAnsi="Arial" w:cs="Arial"/>
          <w:sz w:val="24"/>
          <w:szCs w:val="24"/>
        </w:rPr>
        <w:t>Extraction</w:t>
      </w:r>
      <w:del w:id="73" w:author="Andrew Wilkens" w:date="2015-04-02T17:46:00Z">
        <w:r w:rsidR="00742E09" w:rsidRPr="00EF1D98" w:rsidDel="00957203">
          <w:rPr>
            <w:rFonts w:ascii="Arial" w:hAnsi="Arial" w:cs="Arial"/>
            <w:sz w:val="24"/>
            <w:szCs w:val="24"/>
          </w:rPr>
          <w:delText>.</w:delText>
        </w:r>
      </w:del>
    </w:p>
    <w:p w14:paraId="48C0B820" w14:textId="77777777" w:rsidR="00742E09" w:rsidRPr="00EF1D98" w:rsidRDefault="00742E09" w:rsidP="00EF1D98">
      <w:pPr>
        <w:pStyle w:val="ListParagraph"/>
        <w:spacing w:after="0" w:line="276" w:lineRule="auto"/>
        <w:ind w:left="792"/>
        <w:rPr>
          <w:rFonts w:ascii="Arial" w:hAnsi="Arial" w:cs="Arial"/>
          <w:sz w:val="24"/>
          <w:szCs w:val="24"/>
        </w:rPr>
      </w:pPr>
    </w:p>
    <w:p w14:paraId="3B93F91C" w14:textId="6F9F435C" w:rsidR="001423AE" w:rsidRPr="00EF1D98" w:rsidRDefault="001423AE"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Place each sample cell into a numbered slot on the upper ASE tray</w:t>
      </w:r>
      <w:r w:rsidR="00742E09" w:rsidRPr="00EF1D98">
        <w:rPr>
          <w:rFonts w:ascii="Arial" w:hAnsi="Arial" w:cs="Arial"/>
          <w:sz w:val="24"/>
          <w:szCs w:val="24"/>
        </w:rPr>
        <w:t>.</w:t>
      </w:r>
    </w:p>
    <w:p w14:paraId="15F7648B" w14:textId="77777777" w:rsidR="001423AE" w:rsidRPr="00EF1D98" w:rsidRDefault="001423AE" w:rsidP="00EF1D98">
      <w:pPr>
        <w:pStyle w:val="ListParagraph"/>
        <w:spacing w:after="0" w:line="276" w:lineRule="auto"/>
        <w:ind w:left="792"/>
        <w:rPr>
          <w:rFonts w:ascii="Arial" w:hAnsi="Arial" w:cs="Arial"/>
          <w:sz w:val="24"/>
          <w:szCs w:val="24"/>
        </w:rPr>
      </w:pPr>
    </w:p>
    <w:p w14:paraId="4ED8F6F2" w14:textId="1DBC45E7" w:rsidR="001423AE" w:rsidRPr="00EF1D98" w:rsidRDefault="001423AE"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Place the corresponding collection vial in the same number slot on the lower ASE tray</w:t>
      </w:r>
      <w:r w:rsidR="00742E09" w:rsidRPr="00EF1D98">
        <w:rPr>
          <w:rFonts w:ascii="Arial" w:hAnsi="Arial" w:cs="Arial"/>
          <w:sz w:val="24"/>
          <w:szCs w:val="24"/>
        </w:rPr>
        <w:t>.</w:t>
      </w:r>
    </w:p>
    <w:p w14:paraId="5AD281A3" w14:textId="77777777" w:rsidR="00742E09" w:rsidRPr="00EF1D98" w:rsidRDefault="00742E09" w:rsidP="00EF1D98">
      <w:pPr>
        <w:pStyle w:val="ListParagraph"/>
        <w:spacing w:after="0" w:line="276" w:lineRule="auto"/>
        <w:ind w:left="792"/>
        <w:rPr>
          <w:rFonts w:ascii="Arial" w:hAnsi="Arial" w:cs="Arial"/>
          <w:sz w:val="24"/>
          <w:szCs w:val="24"/>
        </w:rPr>
      </w:pPr>
    </w:p>
    <w:p w14:paraId="62BF7B17" w14:textId="5C76D354" w:rsidR="001423AE" w:rsidRPr="00EF1D98" w:rsidRDefault="00742E09" w:rsidP="00EF1D98">
      <w:pPr>
        <w:pStyle w:val="ListParagraph"/>
        <w:numPr>
          <w:ilvl w:val="1"/>
          <w:numId w:val="2"/>
        </w:numPr>
        <w:spacing w:after="0" w:line="276" w:lineRule="auto"/>
        <w:rPr>
          <w:rFonts w:ascii="Arial" w:hAnsi="Arial" w:cs="Arial"/>
          <w:sz w:val="24"/>
          <w:szCs w:val="24"/>
        </w:rPr>
      </w:pPr>
      <w:commentRangeStart w:id="74"/>
      <w:commentRangeStart w:id="75"/>
      <w:r w:rsidRPr="00EF1D98">
        <w:rPr>
          <w:rFonts w:ascii="Arial" w:hAnsi="Arial" w:cs="Arial"/>
          <w:sz w:val="24"/>
          <w:szCs w:val="24"/>
        </w:rPr>
        <w:t>Create the</w:t>
      </w:r>
      <w:r w:rsidR="001423AE" w:rsidRPr="00EF1D98">
        <w:rPr>
          <w:rFonts w:ascii="Arial" w:hAnsi="Arial" w:cs="Arial"/>
          <w:sz w:val="24"/>
          <w:szCs w:val="24"/>
        </w:rPr>
        <w:t xml:space="preserve"> extraction method u</w:t>
      </w:r>
      <w:r w:rsidRPr="00EF1D98">
        <w:rPr>
          <w:rFonts w:ascii="Arial" w:hAnsi="Arial" w:cs="Arial"/>
          <w:sz w:val="24"/>
          <w:szCs w:val="24"/>
        </w:rPr>
        <w:t>sing the keypad on the ASE. E</w:t>
      </w:r>
      <w:r w:rsidR="001423AE" w:rsidRPr="00EF1D98">
        <w:rPr>
          <w:rFonts w:ascii="Arial" w:hAnsi="Arial" w:cs="Arial"/>
          <w:sz w:val="24"/>
          <w:szCs w:val="24"/>
        </w:rPr>
        <w:t>xtract at 100</w:t>
      </w:r>
      <w:r w:rsidRPr="00EF1D98">
        <w:rPr>
          <w:rFonts w:ascii="Arial" w:hAnsi="Arial" w:cs="Arial"/>
          <w:sz w:val="24"/>
          <w:szCs w:val="24"/>
        </w:rPr>
        <w:t xml:space="preserve"> °C and 1</w:t>
      </w:r>
      <w:ins w:id="76" w:author="Andrew Wilkens" w:date="2015-04-02T18:05:00Z">
        <w:r w:rsidR="00823DAC">
          <w:rPr>
            <w:rFonts w:ascii="Arial" w:hAnsi="Arial" w:cs="Arial"/>
            <w:sz w:val="24"/>
            <w:szCs w:val="24"/>
          </w:rPr>
          <w:t>,</w:t>
        </w:r>
      </w:ins>
      <w:r w:rsidRPr="00EF1D98">
        <w:rPr>
          <w:rFonts w:ascii="Arial" w:hAnsi="Arial" w:cs="Arial"/>
          <w:sz w:val="24"/>
          <w:szCs w:val="24"/>
        </w:rPr>
        <w:t>200 psi. E</w:t>
      </w:r>
      <w:r w:rsidR="001423AE" w:rsidRPr="00EF1D98">
        <w:rPr>
          <w:rFonts w:ascii="Arial" w:hAnsi="Arial" w:cs="Arial"/>
          <w:sz w:val="24"/>
          <w:szCs w:val="24"/>
        </w:rPr>
        <w:t xml:space="preserve">xtract each sample </w:t>
      </w:r>
      <w:del w:id="77" w:author="Andrew Wilkens" w:date="2015-04-02T18:05:00Z">
        <w:r w:rsidR="001423AE" w:rsidRPr="00EF1D98" w:rsidDel="00823DAC">
          <w:rPr>
            <w:rFonts w:ascii="Arial" w:hAnsi="Arial" w:cs="Arial"/>
            <w:sz w:val="24"/>
            <w:szCs w:val="24"/>
          </w:rPr>
          <w:delText>three times</w:delText>
        </w:r>
      </w:del>
      <w:ins w:id="78" w:author="Andrew Wilkens" w:date="2015-04-02T18:05:00Z">
        <w:r w:rsidR="00823DAC">
          <w:rPr>
            <w:rFonts w:ascii="Arial" w:hAnsi="Arial" w:cs="Arial"/>
            <w:sz w:val="24"/>
            <w:szCs w:val="24"/>
          </w:rPr>
          <w:t>3x</w:t>
        </w:r>
      </w:ins>
      <w:r w:rsidR="001423AE" w:rsidRPr="00EF1D98">
        <w:rPr>
          <w:rFonts w:ascii="Arial" w:hAnsi="Arial" w:cs="Arial"/>
          <w:sz w:val="24"/>
          <w:szCs w:val="24"/>
        </w:rPr>
        <w:t xml:space="preserve"> </w:t>
      </w:r>
      <w:r w:rsidRPr="00EF1D98">
        <w:rPr>
          <w:rFonts w:ascii="Arial" w:hAnsi="Arial" w:cs="Arial"/>
          <w:sz w:val="24"/>
          <w:szCs w:val="24"/>
        </w:rPr>
        <w:t>with a static hold of 10 min</w:t>
      </w:r>
      <w:r w:rsidR="001423AE" w:rsidRPr="00EF1D98">
        <w:rPr>
          <w:rFonts w:ascii="Arial" w:hAnsi="Arial" w:cs="Arial"/>
          <w:sz w:val="24"/>
          <w:szCs w:val="24"/>
        </w:rPr>
        <w:t xml:space="preserve"> and flush the cell body with 50% of its total volume between static holds.</w:t>
      </w:r>
      <w:commentRangeEnd w:id="74"/>
      <w:r w:rsidR="00823DAC">
        <w:rPr>
          <w:rStyle w:val="CommentReference"/>
        </w:rPr>
        <w:commentReference w:id="74"/>
      </w:r>
      <w:commentRangeEnd w:id="75"/>
      <w:r w:rsidR="003A0299">
        <w:rPr>
          <w:rStyle w:val="CommentReference"/>
        </w:rPr>
        <w:commentReference w:id="75"/>
      </w:r>
    </w:p>
    <w:p w14:paraId="272F2947" w14:textId="77777777" w:rsidR="001423AE" w:rsidRPr="00EF1D98" w:rsidRDefault="001423AE" w:rsidP="00EF1D98">
      <w:pPr>
        <w:pStyle w:val="ListParagraph"/>
        <w:spacing w:after="0" w:line="276" w:lineRule="auto"/>
        <w:ind w:left="792"/>
        <w:rPr>
          <w:rFonts w:ascii="Arial" w:hAnsi="Arial" w:cs="Arial"/>
          <w:sz w:val="24"/>
          <w:szCs w:val="24"/>
        </w:rPr>
      </w:pPr>
    </w:p>
    <w:p w14:paraId="2FC81385" w14:textId="7D843B36" w:rsidR="001423AE" w:rsidRPr="00EF1D98" w:rsidRDefault="001423AE"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Make sure the solvent bottle contains enoug</w:t>
      </w:r>
      <w:r w:rsidR="00742E09" w:rsidRPr="00EF1D98">
        <w:rPr>
          <w:rFonts w:ascii="Arial" w:hAnsi="Arial" w:cs="Arial"/>
          <w:sz w:val="24"/>
          <w:szCs w:val="24"/>
        </w:rPr>
        <w:t>h solvent to extract all of the</w:t>
      </w:r>
      <w:r w:rsidRPr="00EF1D98">
        <w:rPr>
          <w:rFonts w:ascii="Arial" w:hAnsi="Arial" w:cs="Arial"/>
          <w:sz w:val="24"/>
          <w:szCs w:val="24"/>
        </w:rPr>
        <w:t xml:space="preserve"> samples.</w:t>
      </w:r>
    </w:p>
    <w:p w14:paraId="165AA526" w14:textId="77777777" w:rsidR="001423AE" w:rsidRPr="00EF1D98" w:rsidRDefault="001423AE" w:rsidP="00EF1D98">
      <w:pPr>
        <w:pStyle w:val="ListParagraph"/>
        <w:spacing w:after="0" w:line="276" w:lineRule="auto"/>
        <w:rPr>
          <w:rFonts w:ascii="Arial" w:hAnsi="Arial" w:cs="Arial"/>
          <w:sz w:val="24"/>
          <w:szCs w:val="24"/>
        </w:rPr>
      </w:pPr>
    </w:p>
    <w:p w14:paraId="4E217367" w14:textId="7A0F8DC1" w:rsidR="001423AE" w:rsidRPr="00EF1D98" w:rsidRDefault="001423AE"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 xml:space="preserve">Rinse the ASE </w:t>
      </w:r>
      <w:r w:rsidR="00742E09" w:rsidRPr="00EF1D98">
        <w:rPr>
          <w:rFonts w:ascii="Arial" w:hAnsi="Arial" w:cs="Arial"/>
          <w:sz w:val="24"/>
          <w:szCs w:val="24"/>
        </w:rPr>
        <w:t>three times before starting the run by pushing the “rinse”</w:t>
      </w:r>
      <w:r w:rsidRPr="00EF1D98">
        <w:rPr>
          <w:rFonts w:ascii="Arial" w:hAnsi="Arial" w:cs="Arial"/>
          <w:sz w:val="24"/>
          <w:szCs w:val="24"/>
        </w:rPr>
        <w:t xml:space="preserve"> button on the ASE control pad.</w:t>
      </w:r>
    </w:p>
    <w:p w14:paraId="0C016753" w14:textId="77777777" w:rsidR="001423AE" w:rsidRPr="00EF1D98" w:rsidRDefault="001423AE" w:rsidP="00EF1D98">
      <w:pPr>
        <w:pStyle w:val="ListParagraph"/>
        <w:spacing w:after="0" w:line="276" w:lineRule="auto"/>
        <w:rPr>
          <w:rFonts w:ascii="Arial" w:hAnsi="Arial" w:cs="Arial"/>
          <w:sz w:val="24"/>
          <w:szCs w:val="24"/>
        </w:rPr>
      </w:pPr>
    </w:p>
    <w:p w14:paraId="25FD931C" w14:textId="2B7B829D" w:rsidR="001423AE" w:rsidRPr="00EF1D98" w:rsidRDefault="001423AE"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Press start.</w:t>
      </w:r>
    </w:p>
    <w:p w14:paraId="02DBFD20" w14:textId="77777777" w:rsidR="00C7060D" w:rsidRPr="00EF1D98" w:rsidRDefault="00C7060D" w:rsidP="00EF1D98">
      <w:pPr>
        <w:spacing w:after="0" w:line="276" w:lineRule="auto"/>
        <w:rPr>
          <w:rFonts w:ascii="Arial" w:hAnsi="Arial" w:cs="Arial"/>
          <w:sz w:val="24"/>
          <w:szCs w:val="24"/>
        </w:rPr>
      </w:pPr>
    </w:p>
    <w:p w14:paraId="41540314" w14:textId="0564CC05" w:rsidR="00234510" w:rsidRPr="0030351E" w:rsidRDefault="00C7060D" w:rsidP="00EF1D98">
      <w:pPr>
        <w:spacing w:after="0" w:line="276" w:lineRule="auto"/>
        <w:rPr>
          <w:rFonts w:ascii="Arial" w:hAnsi="Arial" w:cs="Arial"/>
          <w:sz w:val="28"/>
          <w:szCs w:val="24"/>
          <w:u w:val="single"/>
        </w:rPr>
      </w:pPr>
      <w:r w:rsidRPr="0030351E">
        <w:rPr>
          <w:rFonts w:ascii="Arial" w:hAnsi="Arial" w:cs="Arial"/>
          <w:b/>
          <w:sz w:val="28"/>
          <w:szCs w:val="24"/>
        </w:rPr>
        <w:t xml:space="preserve">Representative </w:t>
      </w:r>
      <w:r w:rsidR="0018006B" w:rsidRPr="0030351E">
        <w:rPr>
          <w:rFonts w:ascii="Arial" w:hAnsi="Arial" w:cs="Arial"/>
          <w:b/>
          <w:sz w:val="28"/>
          <w:szCs w:val="24"/>
        </w:rPr>
        <w:t>Results:</w:t>
      </w:r>
    </w:p>
    <w:p w14:paraId="1674DAD1" w14:textId="2FF3EE39" w:rsidR="003F56B8" w:rsidRPr="00EF1D98" w:rsidRDefault="00742E09" w:rsidP="00EF1D98">
      <w:pPr>
        <w:spacing w:after="0" w:line="276" w:lineRule="auto"/>
        <w:rPr>
          <w:rFonts w:ascii="Arial" w:hAnsi="Arial" w:cs="Arial"/>
          <w:sz w:val="24"/>
          <w:szCs w:val="24"/>
        </w:rPr>
      </w:pPr>
      <w:r w:rsidRPr="00EF1D98">
        <w:rPr>
          <w:rFonts w:ascii="Arial" w:hAnsi="Arial" w:cs="Arial"/>
          <w:sz w:val="24"/>
          <w:szCs w:val="24"/>
        </w:rPr>
        <w:t>At the end of the</w:t>
      </w:r>
      <w:r w:rsidR="004078DF" w:rsidRPr="00EF1D98">
        <w:rPr>
          <w:rFonts w:ascii="Arial" w:hAnsi="Arial" w:cs="Arial"/>
          <w:sz w:val="24"/>
          <w:szCs w:val="24"/>
        </w:rPr>
        <w:t xml:space="preserve"> extraction</w:t>
      </w:r>
      <w:r w:rsidRPr="00EF1D98">
        <w:rPr>
          <w:rFonts w:ascii="Arial" w:hAnsi="Arial" w:cs="Arial"/>
          <w:sz w:val="24"/>
          <w:szCs w:val="24"/>
        </w:rPr>
        <w:t xml:space="preserve">, there </w:t>
      </w:r>
      <w:r w:rsidR="00416D3D">
        <w:rPr>
          <w:rFonts w:ascii="Arial" w:hAnsi="Arial" w:cs="Arial"/>
          <w:sz w:val="24"/>
          <w:szCs w:val="24"/>
        </w:rPr>
        <w:t>is</w:t>
      </w:r>
      <w:r w:rsidRPr="00EF1D98">
        <w:rPr>
          <w:rFonts w:ascii="Arial" w:hAnsi="Arial" w:cs="Arial"/>
          <w:sz w:val="24"/>
          <w:szCs w:val="24"/>
        </w:rPr>
        <w:t xml:space="preserve"> </w:t>
      </w:r>
      <w:r w:rsidR="004078DF" w:rsidRPr="00EF1D98">
        <w:rPr>
          <w:rFonts w:ascii="Arial" w:hAnsi="Arial" w:cs="Arial"/>
          <w:sz w:val="24"/>
          <w:szCs w:val="24"/>
        </w:rPr>
        <w:t xml:space="preserve">a total lipid extract (TLE) for each sample. Each vial now contains the extractable organic matter from a sediment, soil, or </w:t>
      </w:r>
      <w:r w:rsidRPr="00EF1D98">
        <w:rPr>
          <w:rFonts w:ascii="Arial" w:hAnsi="Arial" w:cs="Arial"/>
          <w:sz w:val="24"/>
          <w:szCs w:val="24"/>
        </w:rPr>
        <w:t>plant tissue. These TLEs can</w:t>
      </w:r>
      <w:r w:rsidR="004078DF" w:rsidRPr="00EF1D98">
        <w:rPr>
          <w:rFonts w:ascii="Arial" w:hAnsi="Arial" w:cs="Arial"/>
          <w:sz w:val="24"/>
          <w:szCs w:val="24"/>
        </w:rPr>
        <w:t xml:space="preserve"> be analyzed</w:t>
      </w:r>
      <w:r w:rsidRPr="00EF1D98">
        <w:rPr>
          <w:rFonts w:ascii="Arial" w:hAnsi="Arial" w:cs="Arial"/>
          <w:sz w:val="24"/>
          <w:szCs w:val="24"/>
        </w:rPr>
        <w:t>,</w:t>
      </w:r>
      <w:r w:rsidR="004078DF" w:rsidRPr="00EF1D98">
        <w:rPr>
          <w:rFonts w:ascii="Arial" w:hAnsi="Arial" w:cs="Arial"/>
          <w:sz w:val="24"/>
          <w:szCs w:val="24"/>
        </w:rPr>
        <w:t xml:space="preserve"> and their chemical constituents </w:t>
      </w:r>
      <w:r w:rsidR="007D6969" w:rsidRPr="00EF1D98">
        <w:rPr>
          <w:rFonts w:ascii="Arial" w:hAnsi="Arial" w:cs="Arial"/>
          <w:sz w:val="24"/>
          <w:szCs w:val="24"/>
        </w:rPr>
        <w:t>identified and quantified.</w:t>
      </w:r>
    </w:p>
    <w:p w14:paraId="67D509B1" w14:textId="23B1C695" w:rsidR="00B52FD7" w:rsidRDefault="0018006B" w:rsidP="00EF1D98">
      <w:pPr>
        <w:spacing w:after="0" w:line="276" w:lineRule="auto"/>
        <w:rPr>
          <w:ins w:id="79" w:author="Jeff Salacup" w:date="2015-04-06T10:36:00Z"/>
          <w:rFonts w:ascii="Arial" w:hAnsi="Arial" w:cs="Arial"/>
          <w:sz w:val="24"/>
          <w:szCs w:val="24"/>
        </w:rPr>
      </w:pPr>
      <w:r w:rsidRPr="00EF1D98">
        <w:rPr>
          <w:rFonts w:ascii="Arial" w:hAnsi="Arial" w:cs="Arial"/>
          <w:b/>
          <w:sz w:val="24"/>
          <w:szCs w:val="24"/>
        </w:rPr>
        <w:br/>
      </w:r>
      <w:r w:rsidR="00C7060D" w:rsidRPr="0030351E">
        <w:rPr>
          <w:rFonts w:ascii="Arial" w:hAnsi="Arial" w:cs="Arial"/>
          <w:b/>
          <w:sz w:val="28"/>
          <w:szCs w:val="24"/>
        </w:rPr>
        <w:t xml:space="preserve">Applications: </w:t>
      </w:r>
      <w:r w:rsidRPr="00EF1D98">
        <w:rPr>
          <w:rFonts w:ascii="Arial" w:hAnsi="Arial" w:cs="Arial"/>
          <w:b/>
          <w:sz w:val="24"/>
          <w:szCs w:val="24"/>
        </w:rPr>
        <w:br/>
      </w:r>
      <w:r w:rsidR="00B52FD7" w:rsidRPr="00EF1D98">
        <w:rPr>
          <w:rFonts w:ascii="Arial" w:hAnsi="Arial" w:cs="Arial"/>
          <w:sz w:val="24"/>
          <w:szCs w:val="24"/>
        </w:rPr>
        <w:t xml:space="preserve">The TLEs of the extracted samples contain a wide spectrum of different organic compounds, including the GDGTs to </w:t>
      </w:r>
      <w:r w:rsidR="00416D3D">
        <w:rPr>
          <w:rFonts w:ascii="Arial" w:hAnsi="Arial" w:cs="Arial"/>
          <w:sz w:val="24"/>
          <w:szCs w:val="24"/>
        </w:rPr>
        <w:t xml:space="preserve">be </w:t>
      </w:r>
      <w:r w:rsidR="00B52FD7" w:rsidRPr="00EF1D98">
        <w:rPr>
          <w:rFonts w:ascii="Arial" w:hAnsi="Arial" w:cs="Arial"/>
          <w:sz w:val="24"/>
          <w:szCs w:val="24"/>
        </w:rPr>
        <w:t>use</w:t>
      </w:r>
      <w:r w:rsidR="00416D3D">
        <w:rPr>
          <w:rFonts w:ascii="Arial" w:hAnsi="Arial" w:cs="Arial"/>
          <w:sz w:val="24"/>
          <w:szCs w:val="24"/>
        </w:rPr>
        <w:t>d</w:t>
      </w:r>
      <w:r w:rsidR="00B52FD7" w:rsidRPr="00EF1D98">
        <w:rPr>
          <w:rFonts w:ascii="Arial" w:hAnsi="Arial" w:cs="Arial"/>
          <w:sz w:val="24"/>
          <w:szCs w:val="24"/>
        </w:rPr>
        <w:t xml:space="preserve"> to reconstruct ancient temperatures</w:t>
      </w:r>
      <w:r w:rsidR="00D471B3" w:rsidRPr="00EF1D98">
        <w:rPr>
          <w:rFonts w:ascii="Arial" w:hAnsi="Arial" w:cs="Arial"/>
          <w:sz w:val="24"/>
          <w:szCs w:val="24"/>
        </w:rPr>
        <w:t>. Glycerol-</w:t>
      </w:r>
      <w:proofErr w:type="spellStart"/>
      <w:r w:rsidR="00D471B3" w:rsidRPr="00EF1D98">
        <w:rPr>
          <w:rFonts w:ascii="Arial" w:hAnsi="Arial" w:cs="Arial"/>
          <w:sz w:val="24"/>
          <w:szCs w:val="24"/>
        </w:rPr>
        <w:t>dialkyl</w:t>
      </w:r>
      <w:proofErr w:type="spellEnd"/>
      <w:r w:rsidR="00D471B3" w:rsidRPr="00EF1D98">
        <w:rPr>
          <w:rFonts w:ascii="Arial" w:hAnsi="Arial" w:cs="Arial"/>
          <w:sz w:val="24"/>
          <w:szCs w:val="24"/>
        </w:rPr>
        <w:t xml:space="preserve"> glycerol-</w:t>
      </w:r>
      <w:proofErr w:type="spellStart"/>
      <w:r w:rsidR="00D471B3" w:rsidRPr="00EF1D98">
        <w:rPr>
          <w:rFonts w:ascii="Arial" w:hAnsi="Arial" w:cs="Arial"/>
          <w:sz w:val="24"/>
          <w:szCs w:val="24"/>
        </w:rPr>
        <w:t>tetraethers</w:t>
      </w:r>
      <w:proofErr w:type="spellEnd"/>
      <w:r w:rsidR="00D471B3" w:rsidRPr="00EF1D98">
        <w:rPr>
          <w:rFonts w:ascii="Arial" w:hAnsi="Arial" w:cs="Arial"/>
          <w:sz w:val="24"/>
          <w:szCs w:val="24"/>
        </w:rPr>
        <w:t xml:space="preserve"> are a large suite of biomarkers that show sensitivity to growth temperatures. There are two groups of GDGTs, branched and isoprenoid, which differ in the character of the branching patterns on the core alkyl groups</w:t>
      </w:r>
      <w:r w:rsidR="00AB1761">
        <w:rPr>
          <w:rFonts w:ascii="Arial" w:hAnsi="Arial" w:cs="Arial"/>
          <w:sz w:val="24"/>
          <w:szCs w:val="24"/>
        </w:rPr>
        <w:t xml:space="preserve"> </w:t>
      </w:r>
      <w:r w:rsidR="00AB1761" w:rsidRPr="00EF1D98">
        <w:rPr>
          <w:rFonts w:ascii="Arial" w:hAnsi="Arial" w:cs="Arial"/>
          <w:sz w:val="24"/>
          <w:szCs w:val="24"/>
        </w:rPr>
        <w:t>(</w:t>
      </w:r>
      <w:r w:rsidR="00AB1761" w:rsidRPr="00C53FF0">
        <w:rPr>
          <w:rFonts w:ascii="Arial" w:hAnsi="Arial" w:cs="Arial"/>
          <w:b/>
          <w:sz w:val="24"/>
          <w:szCs w:val="24"/>
        </w:rPr>
        <w:t>Figure 3</w:t>
      </w:r>
      <w:r w:rsidR="00AB1761" w:rsidRPr="00EF1D98">
        <w:rPr>
          <w:rFonts w:ascii="Arial" w:hAnsi="Arial" w:cs="Arial"/>
          <w:sz w:val="24"/>
          <w:szCs w:val="24"/>
        </w:rPr>
        <w:t>)</w:t>
      </w:r>
      <w:r w:rsidR="00D471B3" w:rsidRPr="00EF1D98">
        <w:rPr>
          <w:rFonts w:ascii="Arial" w:hAnsi="Arial" w:cs="Arial"/>
          <w:sz w:val="24"/>
          <w:szCs w:val="24"/>
        </w:rPr>
        <w:t xml:space="preserve">. In the ocean, a cosmopolitan group of archaea, called </w:t>
      </w:r>
      <w:proofErr w:type="spellStart"/>
      <w:r w:rsidR="00D471B3" w:rsidRPr="00EF1D98">
        <w:rPr>
          <w:rFonts w:ascii="Arial" w:hAnsi="Arial" w:cs="Arial"/>
          <w:sz w:val="24"/>
          <w:szCs w:val="24"/>
        </w:rPr>
        <w:t>Thaumarchaeota</w:t>
      </w:r>
      <w:proofErr w:type="spellEnd"/>
      <w:r w:rsidR="00D471B3" w:rsidRPr="00EF1D98">
        <w:rPr>
          <w:rFonts w:ascii="Arial" w:hAnsi="Arial" w:cs="Arial"/>
          <w:sz w:val="24"/>
          <w:szCs w:val="24"/>
        </w:rPr>
        <w:t xml:space="preserve">, produce </w:t>
      </w:r>
      <w:proofErr w:type="spellStart"/>
      <w:r w:rsidR="00D471B3" w:rsidRPr="00EF1D98">
        <w:rPr>
          <w:rFonts w:ascii="Arial" w:hAnsi="Arial" w:cs="Arial"/>
          <w:sz w:val="24"/>
          <w:szCs w:val="24"/>
        </w:rPr>
        <w:t>isoprenoidal</w:t>
      </w:r>
      <w:proofErr w:type="spellEnd"/>
      <w:r w:rsidR="00D471B3" w:rsidRPr="00EF1D98">
        <w:rPr>
          <w:rFonts w:ascii="Arial" w:hAnsi="Arial" w:cs="Arial"/>
          <w:sz w:val="24"/>
          <w:szCs w:val="24"/>
        </w:rPr>
        <w:t xml:space="preserve"> GDGTs</w:t>
      </w:r>
      <w:r w:rsidR="002A181B" w:rsidRPr="00EF1D98">
        <w:rPr>
          <w:rFonts w:ascii="Arial" w:hAnsi="Arial" w:cs="Arial"/>
          <w:sz w:val="24"/>
          <w:szCs w:val="24"/>
        </w:rPr>
        <w:t xml:space="preserve"> </w:t>
      </w:r>
      <w:r w:rsidR="002A181B" w:rsidRPr="00EF1D98">
        <w:rPr>
          <w:rFonts w:ascii="Arial" w:hAnsi="Arial" w:cs="Arial"/>
          <w:sz w:val="24"/>
          <w:szCs w:val="24"/>
        </w:rPr>
        <w:fldChar w:fldCharType="begin">
          <w:fldData xml:space="preserve">PEVuZE5vdGU+PENpdGU+PEF1dGhvcj5EYW1zdGU8L0F1dGhvcj48WWVhcj4yMDAyPC9ZZWFyPjxS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</w:fldData>
        </w:fldChar>
      </w:r>
      <w:r w:rsidR="002A181B" w:rsidRPr="00EF1D98">
        <w:rPr>
          <w:rFonts w:ascii="Arial" w:hAnsi="Arial" w:cs="Arial"/>
          <w:sz w:val="24"/>
          <w:szCs w:val="24"/>
        </w:rPr>
        <w:instrText xml:space="preserve"> ADDIN EN.CITE </w:instrText>
      </w:r>
      <w:r w:rsidR="002A181B" w:rsidRPr="00EF1D98">
        <w:rPr>
          <w:rFonts w:ascii="Arial" w:hAnsi="Arial" w:cs="Arial"/>
          <w:sz w:val="24"/>
          <w:szCs w:val="24"/>
        </w:rPr>
        <w:fldChar w:fldCharType="begin">
          <w:fldData xml:space="preserve">PEVuZE5vdGU+PENpdGU+PEF1dGhvcj5EYW1zdGU8L0F1dGhvcj48WWVhcj4yMDAyPC9ZZWFyPjxS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</w:fldData>
        </w:fldChar>
      </w:r>
      <w:r w:rsidR="002A181B" w:rsidRPr="00EF1D98">
        <w:rPr>
          <w:rFonts w:ascii="Arial" w:hAnsi="Arial" w:cs="Arial"/>
          <w:sz w:val="24"/>
          <w:szCs w:val="24"/>
        </w:rPr>
        <w:instrText xml:space="preserve"> ADDIN EN.CITE.DATA </w:instrText>
      </w:r>
      <w:r w:rsidR="002A181B" w:rsidRPr="00EF1D98">
        <w:rPr>
          <w:rFonts w:ascii="Arial" w:hAnsi="Arial" w:cs="Arial"/>
          <w:sz w:val="24"/>
          <w:szCs w:val="24"/>
        </w:rPr>
      </w:r>
      <w:r w:rsidR="002A181B" w:rsidRPr="00EF1D98">
        <w:rPr>
          <w:rFonts w:ascii="Arial" w:hAnsi="Arial" w:cs="Arial"/>
          <w:sz w:val="24"/>
          <w:szCs w:val="24"/>
        </w:rPr>
        <w:fldChar w:fldCharType="end"/>
      </w:r>
      <w:r w:rsidR="002A181B" w:rsidRPr="00EF1D98">
        <w:rPr>
          <w:rFonts w:ascii="Arial" w:hAnsi="Arial" w:cs="Arial"/>
          <w:sz w:val="24"/>
          <w:szCs w:val="24"/>
        </w:rPr>
      </w:r>
      <w:r w:rsidR="002A181B" w:rsidRPr="00EF1D98">
        <w:rPr>
          <w:rFonts w:ascii="Arial" w:hAnsi="Arial" w:cs="Arial"/>
          <w:sz w:val="24"/>
          <w:szCs w:val="24"/>
        </w:rPr>
        <w:fldChar w:fldCharType="separate"/>
      </w:r>
      <w:r w:rsidR="002A181B" w:rsidRPr="00EF1D98">
        <w:rPr>
          <w:rFonts w:ascii="Arial" w:hAnsi="Arial" w:cs="Arial"/>
          <w:noProof/>
          <w:sz w:val="24"/>
          <w:szCs w:val="24"/>
        </w:rPr>
        <w:t>[</w:t>
      </w:r>
      <w:hyperlink w:anchor="_ENREF_2" w:tooltip="Damste, 2002 #871" w:history="1">
        <w:r w:rsidR="007168AE" w:rsidRPr="00EF1D98">
          <w:rPr>
            <w:rFonts w:ascii="Arial" w:hAnsi="Arial" w:cs="Arial"/>
            <w:i/>
            <w:noProof/>
            <w:sz w:val="24"/>
            <w:szCs w:val="24"/>
          </w:rPr>
          <w:t>Damste et al.</w:t>
        </w:r>
        <w:r w:rsidR="007168AE" w:rsidRPr="00EF1D98">
          <w:rPr>
            <w:rFonts w:ascii="Arial" w:hAnsi="Arial" w:cs="Arial"/>
            <w:noProof/>
            <w:sz w:val="24"/>
            <w:szCs w:val="24"/>
          </w:rPr>
          <w:t>, 2002</w:t>
        </w:r>
      </w:hyperlink>
      <w:r w:rsidR="002A181B" w:rsidRPr="00EF1D98">
        <w:rPr>
          <w:rFonts w:ascii="Arial" w:hAnsi="Arial" w:cs="Arial"/>
          <w:noProof/>
          <w:sz w:val="24"/>
          <w:szCs w:val="24"/>
        </w:rPr>
        <w:t>]</w:t>
      </w:r>
      <w:r w:rsidR="002A181B" w:rsidRPr="00EF1D98">
        <w:rPr>
          <w:rFonts w:ascii="Arial" w:hAnsi="Arial" w:cs="Arial"/>
          <w:sz w:val="24"/>
          <w:szCs w:val="24"/>
        </w:rPr>
        <w:fldChar w:fldCharType="end"/>
      </w:r>
      <w:r w:rsidR="00D471B3" w:rsidRPr="00EF1D98">
        <w:rPr>
          <w:rFonts w:ascii="Arial" w:hAnsi="Arial" w:cs="Arial"/>
          <w:sz w:val="24"/>
          <w:szCs w:val="24"/>
        </w:rPr>
        <w:t>. Branched GDGTs are produced on land in soils</w:t>
      </w:r>
      <w:r w:rsidR="002A181B" w:rsidRPr="00EF1D98">
        <w:rPr>
          <w:rFonts w:ascii="Arial" w:hAnsi="Arial" w:cs="Arial"/>
          <w:sz w:val="24"/>
          <w:szCs w:val="24"/>
        </w:rPr>
        <w:t xml:space="preserve"> </w:t>
      </w:r>
      <w:r w:rsidR="002A181B" w:rsidRPr="00EF1D98">
        <w:rPr>
          <w:rFonts w:ascii="Arial" w:hAnsi="Arial" w:cs="Arial"/>
          <w:sz w:val="24"/>
          <w:szCs w:val="24"/>
        </w:rPr>
        <w:fldChar w:fldCharType="begin">
          <w:fldData xml:space="preserve">PEVuZE5vdGU+PENpdGU+PEF1dGhvcj5Ib3BtYW5zPC9BdXRob3I+PFllYXI+MjAwNDwvWWVhcj48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</w:fldData>
        </w:fldChar>
      </w:r>
      <w:r w:rsidR="002A181B" w:rsidRPr="00EF1D98">
        <w:rPr>
          <w:rFonts w:ascii="Arial" w:hAnsi="Arial" w:cs="Arial"/>
          <w:sz w:val="24"/>
          <w:szCs w:val="24"/>
        </w:rPr>
        <w:instrText xml:space="preserve"> ADDIN EN.CITE </w:instrText>
      </w:r>
      <w:r w:rsidR="002A181B" w:rsidRPr="00EF1D98">
        <w:rPr>
          <w:rFonts w:ascii="Arial" w:hAnsi="Arial" w:cs="Arial"/>
          <w:sz w:val="24"/>
          <w:szCs w:val="24"/>
        </w:rPr>
        <w:fldChar w:fldCharType="begin">
          <w:fldData xml:space="preserve">PEVuZE5vdGU+PENpdGU+PEF1dGhvcj5Ib3BtYW5zPC9BdXRob3I+PFllYXI+MjAwNDwvWWVhcj48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</w:fldData>
        </w:fldChar>
      </w:r>
      <w:r w:rsidR="002A181B" w:rsidRPr="00EF1D98">
        <w:rPr>
          <w:rFonts w:ascii="Arial" w:hAnsi="Arial" w:cs="Arial"/>
          <w:sz w:val="24"/>
          <w:szCs w:val="24"/>
        </w:rPr>
        <w:instrText xml:space="preserve"> ADDIN EN.CITE.DATA </w:instrText>
      </w:r>
      <w:r w:rsidR="002A181B" w:rsidRPr="00EF1D98">
        <w:rPr>
          <w:rFonts w:ascii="Arial" w:hAnsi="Arial" w:cs="Arial"/>
          <w:sz w:val="24"/>
          <w:szCs w:val="24"/>
        </w:rPr>
      </w:r>
      <w:r w:rsidR="002A181B" w:rsidRPr="00EF1D98">
        <w:rPr>
          <w:rFonts w:ascii="Arial" w:hAnsi="Arial" w:cs="Arial"/>
          <w:sz w:val="24"/>
          <w:szCs w:val="24"/>
        </w:rPr>
        <w:fldChar w:fldCharType="end"/>
      </w:r>
      <w:r w:rsidR="002A181B" w:rsidRPr="00EF1D98">
        <w:rPr>
          <w:rFonts w:ascii="Arial" w:hAnsi="Arial" w:cs="Arial"/>
          <w:sz w:val="24"/>
          <w:szCs w:val="24"/>
        </w:rPr>
      </w:r>
      <w:r w:rsidR="002A181B" w:rsidRPr="00EF1D98">
        <w:rPr>
          <w:rFonts w:ascii="Arial" w:hAnsi="Arial" w:cs="Arial"/>
          <w:sz w:val="24"/>
          <w:szCs w:val="24"/>
        </w:rPr>
        <w:fldChar w:fldCharType="separate"/>
      </w:r>
      <w:r w:rsidR="002A181B" w:rsidRPr="00EF1D98">
        <w:rPr>
          <w:rFonts w:ascii="Arial" w:hAnsi="Arial" w:cs="Arial"/>
          <w:noProof/>
          <w:sz w:val="24"/>
          <w:szCs w:val="24"/>
        </w:rPr>
        <w:t>[</w:t>
      </w:r>
      <w:hyperlink w:anchor="_ENREF_4" w:tooltip="Hopmans, 2004 #2142" w:history="1">
        <w:r w:rsidR="007168AE" w:rsidRPr="00EF1D98">
          <w:rPr>
            <w:rFonts w:ascii="Arial" w:hAnsi="Arial" w:cs="Arial"/>
            <w:i/>
            <w:noProof/>
            <w:sz w:val="24"/>
            <w:szCs w:val="24"/>
          </w:rPr>
          <w:t>Hopmans et al.</w:t>
        </w:r>
        <w:r w:rsidR="007168AE" w:rsidRPr="00EF1D98">
          <w:rPr>
            <w:rFonts w:ascii="Arial" w:hAnsi="Arial" w:cs="Arial"/>
            <w:noProof/>
            <w:sz w:val="24"/>
            <w:szCs w:val="24"/>
          </w:rPr>
          <w:t>, 2004</w:t>
        </w:r>
      </w:hyperlink>
      <w:r w:rsidR="002A181B" w:rsidRPr="00EF1D98">
        <w:rPr>
          <w:rFonts w:ascii="Arial" w:hAnsi="Arial" w:cs="Arial"/>
          <w:noProof/>
          <w:sz w:val="24"/>
          <w:szCs w:val="24"/>
        </w:rPr>
        <w:t>]</w:t>
      </w:r>
      <w:r w:rsidR="002A181B" w:rsidRPr="00EF1D98">
        <w:rPr>
          <w:rFonts w:ascii="Arial" w:hAnsi="Arial" w:cs="Arial"/>
          <w:sz w:val="24"/>
          <w:szCs w:val="24"/>
        </w:rPr>
        <w:fldChar w:fldCharType="end"/>
      </w:r>
      <w:r w:rsidR="002A181B" w:rsidRPr="00EF1D98">
        <w:rPr>
          <w:rFonts w:ascii="Arial" w:hAnsi="Arial" w:cs="Arial"/>
          <w:sz w:val="24"/>
          <w:szCs w:val="24"/>
        </w:rPr>
        <w:t xml:space="preserve">, lakes, and in lake sediments </w:t>
      </w:r>
      <w:r w:rsidR="002A181B" w:rsidRPr="00EF1D98">
        <w:rPr>
          <w:rFonts w:ascii="Arial" w:hAnsi="Arial" w:cs="Arial"/>
          <w:sz w:val="24"/>
          <w:szCs w:val="24"/>
        </w:rPr>
        <w:fldChar w:fldCharType="begin"/>
      </w:r>
      <w:r w:rsidR="002A181B" w:rsidRPr="00EF1D98">
        <w:rPr>
          <w:rFonts w:ascii="Arial" w:hAnsi="Arial" w:cs="Arial"/>
          <w:sz w:val="24"/>
          <w:szCs w:val="24"/>
        </w:rPr>
        <w:instrText xml:space="preserve"> ADDIN EN.CITE &lt;EndNote&gt;&lt;Cite&gt;&lt;Author&gt;Tierney&lt;/Author&gt;&lt;Year&gt;2009&lt;/Year&gt;&lt;RecNum&gt;801&lt;/RecNum&gt;&lt;DisplayText&gt;[&lt;style face="italic"&gt;Tierney and Russell&lt;/style&gt;, 2009]&lt;/DisplayText&gt;&lt;record&gt;&lt;rec-number&gt;801&lt;/rec-number&gt;&lt;foreign-keys&gt;&lt;key app="EN" db-id="xsx2zrea892sdqe0ds9v99p9v9pze0f05w2t"&gt;801&lt;/key&gt;&lt;/foreign-keys&gt;&lt;ref-type name="Journal Article"&gt;17&lt;/ref-type&gt;&lt;contributors&gt;&lt;authors&gt;&lt;author&gt;Tierney, J. E.&lt;/author&gt;&lt;author&gt;Russell, J. M.&lt;/author&gt;&lt;/authors&gt;&lt;/contributors&gt;&lt;auth-address&gt;Tierney, JE&amp;#xD;Brown Univ, Dept Geol Sci, Box 1846,324 Brook St, Providence, RI 02912 USA&amp;#xD;Brown Univ, Dept Geol Sci, Providence, RI 02912 USA&lt;/auth-address&gt;&lt;titles&gt;&lt;title&gt;Distributions of branched GDGTs in a tropical lake system: Implications for lacustrine application of the MBT/CBT paleoproxy&lt;/title&gt;&lt;secondary-title&gt;Organic Geochemistry&lt;/secondary-title&gt;&lt;alt-title&gt;Org Geochem&amp;#xD;Org Geochem&lt;/alt-title&gt;&lt;/titles&gt;&lt;periodical&gt;&lt;full-title&gt;Organic Geochemistry&lt;/full-title&gt;&lt;/periodical&gt;&lt;pages&gt;1032-1036&lt;/pages&gt;&lt;volume&gt;40&lt;/volume&gt;&lt;number&gt;9&lt;/number&gt;&lt;keywords&gt;&lt;keyword&gt;membrane-lipids&lt;/keyword&gt;&lt;keyword&gt;tetraether lipids&lt;/keyword&gt;&lt;keyword&gt;central sulawesi&lt;/keyword&gt;&lt;keyword&gt;organic-matter&lt;/keyword&gt;&lt;keyword&gt;sediments&lt;/keyword&gt;&lt;keyword&gt;indonesia&lt;/keyword&gt;&lt;keyword&gt;proxy&lt;/keyword&gt;&lt;keyword&gt;soils&lt;/keyword&gt;&lt;/keywords&gt;&lt;dates&gt;&lt;year&gt;2009&lt;/year&gt;&lt;pub-dates&gt;&lt;date&gt;Sep&lt;/date&gt;&lt;/pub-dates&gt;&lt;/dates&gt;&lt;isbn&gt;0146-6380&lt;/isbn&gt;&lt;accession-num&gt;ISI:000270165400011&lt;/accession-num&gt;&lt;urls&gt;&lt;related-urls&gt;&lt;url&gt;&amp;lt;Go to ISI&amp;gt;://000270165400011&lt;/url&gt;&lt;/related-urls&gt;&lt;/urls&gt;&lt;language&gt;English&lt;/language&gt;&lt;/record&gt;&lt;/Cite&gt;&lt;/EndNote&gt;</w:instrText>
      </w:r>
      <w:r w:rsidR="002A181B" w:rsidRPr="00EF1D98">
        <w:rPr>
          <w:rFonts w:ascii="Arial" w:hAnsi="Arial" w:cs="Arial"/>
          <w:sz w:val="24"/>
          <w:szCs w:val="24"/>
        </w:rPr>
        <w:fldChar w:fldCharType="separate"/>
      </w:r>
      <w:r w:rsidR="002A181B" w:rsidRPr="00EF1D98">
        <w:rPr>
          <w:rFonts w:ascii="Arial" w:hAnsi="Arial" w:cs="Arial"/>
          <w:noProof/>
          <w:sz w:val="24"/>
          <w:szCs w:val="24"/>
        </w:rPr>
        <w:t>[</w:t>
      </w:r>
      <w:hyperlink w:anchor="_ENREF_6" w:tooltip="Tierney, 2009 #801" w:history="1">
        <w:r w:rsidR="007168AE" w:rsidRPr="00EF1D98">
          <w:rPr>
            <w:rFonts w:ascii="Arial" w:hAnsi="Arial" w:cs="Arial"/>
            <w:i/>
            <w:noProof/>
            <w:sz w:val="24"/>
            <w:szCs w:val="24"/>
          </w:rPr>
          <w:t>Tierney and Russell</w:t>
        </w:r>
        <w:r w:rsidR="007168AE" w:rsidRPr="00EF1D98">
          <w:rPr>
            <w:rFonts w:ascii="Arial" w:hAnsi="Arial" w:cs="Arial"/>
            <w:noProof/>
            <w:sz w:val="24"/>
            <w:szCs w:val="24"/>
          </w:rPr>
          <w:t>, 2009</w:t>
        </w:r>
      </w:hyperlink>
      <w:r w:rsidR="002A181B" w:rsidRPr="00EF1D98">
        <w:rPr>
          <w:rFonts w:ascii="Arial" w:hAnsi="Arial" w:cs="Arial"/>
          <w:noProof/>
          <w:sz w:val="24"/>
          <w:szCs w:val="24"/>
        </w:rPr>
        <w:t>]</w:t>
      </w:r>
      <w:r w:rsidR="002A181B" w:rsidRPr="00EF1D98">
        <w:rPr>
          <w:rFonts w:ascii="Arial" w:hAnsi="Arial" w:cs="Arial"/>
          <w:sz w:val="24"/>
          <w:szCs w:val="24"/>
        </w:rPr>
        <w:fldChar w:fldCharType="end"/>
      </w:r>
      <w:r w:rsidR="002A181B" w:rsidRPr="00EF1D98">
        <w:rPr>
          <w:rFonts w:ascii="Arial" w:hAnsi="Arial" w:cs="Arial"/>
          <w:sz w:val="24"/>
          <w:szCs w:val="24"/>
        </w:rPr>
        <w:t xml:space="preserve"> </w:t>
      </w:r>
      <w:r w:rsidR="00D471B3" w:rsidRPr="00EF1D98">
        <w:rPr>
          <w:rFonts w:ascii="Arial" w:hAnsi="Arial" w:cs="Arial"/>
          <w:sz w:val="24"/>
          <w:szCs w:val="24"/>
        </w:rPr>
        <w:t>by as yet unidentified bacteria</w:t>
      </w:r>
      <w:r w:rsidR="00EC25AA" w:rsidRPr="00EF1D98">
        <w:rPr>
          <w:rFonts w:ascii="Arial" w:hAnsi="Arial" w:cs="Arial"/>
          <w:sz w:val="24"/>
          <w:szCs w:val="24"/>
        </w:rPr>
        <w:t xml:space="preserve">, likely </w:t>
      </w:r>
      <w:proofErr w:type="spellStart"/>
      <w:r w:rsidR="00EC25AA" w:rsidRPr="00EF1D98">
        <w:rPr>
          <w:rFonts w:ascii="Arial" w:hAnsi="Arial" w:cs="Arial"/>
          <w:sz w:val="24"/>
          <w:szCs w:val="24"/>
        </w:rPr>
        <w:t>Acido</w:t>
      </w:r>
      <w:r w:rsidR="002A181B" w:rsidRPr="00EF1D98">
        <w:rPr>
          <w:rFonts w:ascii="Arial" w:hAnsi="Arial" w:cs="Arial"/>
          <w:sz w:val="24"/>
          <w:szCs w:val="24"/>
        </w:rPr>
        <w:t>bacteria</w:t>
      </w:r>
      <w:proofErr w:type="spellEnd"/>
      <w:r w:rsidR="002A181B" w:rsidRPr="00EF1D98">
        <w:rPr>
          <w:rFonts w:ascii="Arial" w:hAnsi="Arial" w:cs="Arial"/>
          <w:sz w:val="24"/>
          <w:szCs w:val="24"/>
        </w:rPr>
        <w:t xml:space="preserve"> </w:t>
      </w:r>
      <w:r w:rsidR="002A181B" w:rsidRPr="00EF1D98">
        <w:rPr>
          <w:rFonts w:ascii="Arial" w:hAnsi="Arial" w:cs="Arial"/>
          <w:sz w:val="24"/>
          <w:szCs w:val="24"/>
        </w:rPr>
        <w:fldChar w:fldCharType="begin"/>
      </w:r>
      <w:r w:rsidR="002A181B" w:rsidRPr="00EF1D98">
        <w:rPr>
          <w:rFonts w:ascii="Arial" w:hAnsi="Arial" w:cs="Arial"/>
          <w:sz w:val="24"/>
          <w:szCs w:val="24"/>
        </w:rPr>
        <w:instrText xml:space="preserve"> ADDIN EN.CITE &lt;EndNote&gt;&lt;Cite&gt;&lt;Author&gt;Damste&lt;/Author&gt;&lt;Year&gt;2011&lt;/Year&gt;&lt;RecNum&gt;2241&lt;/RecNum&gt;&lt;DisplayText&gt;[&lt;style face="italic"&gt;Damste et al.&lt;/style&gt;, 2011]&lt;/DisplayText&gt;&lt;record&gt;&lt;rec-number&gt;2241&lt;/rec-number&gt;&lt;foreign-keys&gt;&lt;key app="EN" db-id="xsx2zrea892sdqe0ds9v99p9v9pze0f05w2t"&gt;2241&lt;/key&gt;&lt;/foreign-keys&gt;&lt;ref-type name="Journal Article"&gt;17&lt;/ref-type&gt;&lt;contributors&gt;&lt;authors&gt;&lt;author&gt;Damste, J. S. S.&lt;/author&gt;&lt;author&gt;Rijpstra, W. I. C.&lt;/author&gt;&lt;author&gt;Hopmans, E. C.&lt;/author&gt;&lt;author&gt;Weijers, J. W. H.&lt;/author&gt;&lt;author&gt;Foesel, B. U.&lt;/author&gt;&lt;author&gt;Overmann, J.&lt;/author&gt;&lt;author&gt;Dedysh, S. N.&lt;/author&gt;&lt;/authors&gt;&lt;/contributors&gt;&lt;titles&gt;&lt;title&gt;13,16-Dimethyl Octacosanedioic Acid (iso-Diabolic Acid), a Common Membrane-Spanning Lipid of Acidobacteria Subdivisions 1 and 3&lt;/title&gt;&lt;secondary-title&gt;Applied and Environmental Microbiology&lt;/secondary-title&gt;&lt;/titles&gt;&lt;periodical&gt;&lt;full-title&gt;Applied and Environmental Microbiology&lt;/full-title&gt;&lt;abbr-1&gt;Appl Environ Microb&lt;/abbr-1&gt;&lt;/periodical&gt;&lt;pages&gt;4147-4154&lt;/pages&gt;&lt;volume&gt;77&lt;/volume&gt;&lt;number&gt;12&lt;/number&gt;&lt;dates&gt;&lt;year&gt;2011&lt;/year&gt;&lt;pub-dates&gt;&lt;date&gt;Jun&lt;/date&gt;&lt;/pub-dates&gt;&lt;/dates&gt;&lt;isbn&gt;0099-2240&lt;/isbn&gt;&lt;accession-num&gt;WOS:000291341800028&lt;/accession-num&gt;&lt;urls&gt;&lt;related-urls&gt;&lt;url&gt;&amp;lt;Go to ISI&amp;gt;://WOS:000291341800028&lt;/url&gt;&lt;/related-urls&gt;&lt;/urls&gt;&lt;electronic-resource-num&gt;10.1128/aem.00466-11&lt;/electronic-resource-num&gt;&lt;/record&gt;&lt;/Cite&gt;&lt;/EndNote&gt;</w:instrText>
      </w:r>
      <w:r w:rsidR="002A181B" w:rsidRPr="00EF1D98">
        <w:rPr>
          <w:rFonts w:ascii="Arial" w:hAnsi="Arial" w:cs="Arial"/>
          <w:sz w:val="24"/>
          <w:szCs w:val="24"/>
        </w:rPr>
        <w:fldChar w:fldCharType="separate"/>
      </w:r>
      <w:r w:rsidR="002A181B" w:rsidRPr="00EF1D98">
        <w:rPr>
          <w:rFonts w:ascii="Arial" w:hAnsi="Arial" w:cs="Arial"/>
          <w:noProof/>
          <w:sz w:val="24"/>
          <w:szCs w:val="24"/>
        </w:rPr>
        <w:t>[</w:t>
      </w:r>
      <w:hyperlink w:anchor="_ENREF_3" w:tooltip="Damste, 2011 #2241" w:history="1">
        <w:r w:rsidR="007168AE" w:rsidRPr="00EF1D98">
          <w:rPr>
            <w:rFonts w:ascii="Arial" w:hAnsi="Arial" w:cs="Arial"/>
            <w:i/>
            <w:noProof/>
            <w:sz w:val="24"/>
            <w:szCs w:val="24"/>
          </w:rPr>
          <w:t>Damste et al.</w:t>
        </w:r>
        <w:r w:rsidR="007168AE" w:rsidRPr="00EF1D98">
          <w:rPr>
            <w:rFonts w:ascii="Arial" w:hAnsi="Arial" w:cs="Arial"/>
            <w:noProof/>
            <w:sz w:val="24"/>
            <w:szCs w:val="24"/>
          </w:rPr>
          <w:t>, 2011</w:t>
        </w:r>
      </w:hyperlink>
      <w:r w:rsidR="002A181B" w:rsidRPr="00EF1D98">
        <w:rPr>
          <w:rFonts w:ascii="Arial" w:hAnsi="Arial" w:cs="Arial"/>
          <w:noProof/>
          <w:sz w:val="24"/>
          <w:szCs w:val="24"/>
        </w:rPr>
        <w:t>]</w:t>
      </w:r>
      <w:r w:rsidR="002A181B" w:rsidRPr="00EF1D98">
        <w:rPr>
          <w:rFonts w:ascii="Arial" w:hAnsi="Arial" w:cs="Arial"/>
          <w:sz w:val="24"/>
          <w:szCs w:val="24"/>
        </w:rPr>
        <w:fldChar w:fldCharType="end"/>
      </w:r>
      <w:r w:rsidR="00D471B3" w:rsidRPr="00EF1D98">
        <w:rPr>
          <w:rFonts w:ascii="Arial" w:hAnsi="Arial" w:cs="Arial"/>
          <w:sz w:val="24"/>
          <w:szCs w:val="24"/>
        </w:rPr>
        <w:t>. Both archaea and bacteria adjust the number of methyl branches</w:t>
      </w:r>
      <w:ins w:id="80" w:author="Jeff Salacup" w:date="2015-04-06T10:49:00Z">
        <w:r w:rsidR="00435D16">
          <w:rPr>
            <w:rFonts w:ascii="Arial" w:hAnsi="Arial" w:cs="Arial"/>
            <w:sz w:val="24"/>
            <w:szCs w:val="24"/>
          </w:rPr>
          <w:t xml:space="preserve"> and ring structures</w:t>
        </w:r>
      </w:ins>
      <w:r w:rsidR="00D471B3" w:rsidRPr="00EF1D98">
        <w:rPr>
          <w:rFonts w:ascii="Arial" w:hAnsi="Arial" w:cs="Arial"/>
          <w:sz w:val="24"/>
          <w:szCs w:val="24"/>
        </w:rPr>
        <w:t xml:space="preserve"> in the core alkyl group according to growth temperature</w:t>
      </w:r>
      <w:r w:rsidR="00EC25AA" w:rsidRPr="00EF1D98">
        <w:rPr>
          <w:rFonts w:ascii="Arial" w:hAnsi="Arial" w:cs="Arial"/>
          <w:sz w:val="24"/>
          <w:szCs w:val="24"/>
        </w:rPr>
        <w:t>, and because GDGTs are stable in sedimen</w:t>
      </w:r>
      <w:r w:rsidR="002A181B" w:rsidRPr="00EF1D98">
        <w:rPr>
          <w:rFonts w:ascii="Arial" w:hAnsi="Arial" w:cs="Arial"/>
          <w:sz w:val="24"/>
          <w:szCs w:val="24"/>
        </w:rPr>
        <w:t>ts for millions of years</w:t>
      </w:r>
      <w:r w:rsidR="00416D3D">
        <w:rPr>
          <w:rFonts w:ascii="Arial" w:hAnsi="Arial" w:cs="Arial"/>
          <w:sz w:val="24"/>
          <w:szCs w:val="24"/>
        </w:rPr>
        <w:t>,</w:t>
      </w:r>
      <w:r w:rsidR="00EC25AA" w:rsidRPr="00EF1D98">
        <w:rPr>
          <w:rFonts w:ascii="Arial" w:hAnsi="Arial" w:cs="Arial"/>
          <w:sz w:val="24"/>
          <w:szCs w:val="24"/>
        </w:rPr>
        <w:t xml:space="preserve"> long high resolution records of climate change </w:t>
      </w:r>
      <w:r w:rsidR="00416D3D">
        <w:rPr>
          <w:rFonts w:ascii="Arial" w:hAnsi="Arial" w:cs="Arial"/>
          <w:sz w:val="24"/>
          <w:szCs w:val="24"/>
        </w:rPr>
        <w:t xml:space="preserve">are generated </w:t>
      </w:r>
      <w:r w:rsidR="00EC25AA" w:rsidRPr="00EF1D98">
        <w:rPr>
          <w:rFonts w:ascii="Arial" w:hAnsi="Arial" w:cs="Arial"/>
          <w:sz w:val="24"/>
          <w:szCs w:val="24"/>
        </w:rPr>
        <w:t>using them.</w:t>
      </w:r>
    </w:p>
    <w:p w14:paraId="6A2E2B8A" w14:textId="77777777" w:rsidR="00C86030" w:rsidRDefault="00C86030" w:rsidP="00EF1D98">
      <w:pPr>
        <w:spacing w:after="0" w:line="276" w:lineRule="auto"/>
        <w:rPr>
          <w:ins w:id="81" w:author="Jacob Roundy" w:date="2015-04-06T16:49:00Z"/>
          <w:rFonts w:ascii="Arial" w:hAnsi="Arial" w:cs="Arial"/>
          <w:sz w:val="24"/>
          <w:szCs w:val="24"/>
        </w:rPr>
      </w:pPr>
    </w:p>
    <w:p w14:paraId="4829C102" w14:textId="7C2C1050" w:rsidR="00ED3A9E" w:rsidRDefault="00ED3A9E" w:rsidP="00EF1D98">
      <w:pPr>
        <w:spacing w:after="0" w:line="276" w:lineRule="auto"/>
        <w:rPr>
          <w:ins w:id="82" w:author="Jeff Salacup" w:date="2015-04-06T10:47:00Z"/>
          <w:rFonts w:ascii="Arial" w:hAnsi="Arial" w:cs="Arial"/>
          <w:sz w:val="24"/>
          <w:szCs w:val="24"/>
        </w:rPr>
      </w:pPr>
      <w:ins w:id="83" w:author="Jeff Salacup" w:date="2015-04-06T10:36:00Z">
        <w:del w:id="84" w:author="Jacob Roundy" w:date="2015-04-06T16:49:00Z">
          <w:r w:rsidDel="00C86030">
            <w:rPr>
              <w:rFonts w:ascii="Arial" w:hAnsi="Arial" w:cs="Arial"/>
              <w:sz w:val="24"/>
              <w:szCs w:val="24"/>
            </w:rPr>
            <w:tab/>
          </w:r>
        </w:del>
        <w:r>
          <w:rPr>
            <w:rFonts w:ascii="Arial" w:hAnsi="Arial" w:cs="Arial"/>
            <w:sz w:val="24"/>
            <w:szCs w:val="24"/>
          </w:rPr>
          <w:t>The TEX</w:t>
        </w:r>
        <w:bookmarkStart w:id="85" w:name="_GoBack"/>
        <w:r w:rsidRPr="00ED3A9E">
          <w:rPr>
            <w:rFonts w:ascii="Arial" w:hAnsi="Arial" w:cs="Arial"/>
            <w:sz w:val="24"/>
            <w:szCs w:val="24"/>
            <w:vertAlign w:val="subscript"/>
            <w:rPrChange w:id="86" w:author="Jeff Salacup" w:date="2015-04-06T10:36:00Z">
              <w:rPr>
                <w:rFonts w:ascii="Arial" w:hAnsi="Arial" w:cs="Arial"/>
                <w:sz w:val="24"/>
                <w:szCs w:val="24"/>
              </w:rPr>
            </w:rPrChange>
          </w:rPr>
          <w:t>86</w:t>
        </w:r>
        <w:bookmarkEnd w:id="85"/>
        <w:r>
          <w:rPr>
            <w:rFonts w:ascii="Arial" w:hAnsi="Arial" w:cs="Arial"/>
            <w:sz w:val="24"/>
            <w:szCs w:val="24"/>
            <w:vertAlign w:val="subscript"/>
          </w:rPr>
          <w:t xml:space="preserve"> </w:t>
        </w:r>
        <w:r>
          <w:rPr>
            <w:rFonts w:ascii="Arial" w:hAnsi="Arial" w:cs="Arial"/>
            <w:sz w:val="24"/>
            <w:szCs w:val="24"/>
          </w:rPr>
          <w:t xml:space="preserve">paleo </w:t>
        </w:r>
      </w:ins>
      <w:ins w:id="87" w:author="Jeff Salacup" w:date="2015-04-06T10:49:00Z">
        <w:r w:rsidR="00435D16">
          <w:rPr>
            <w:rFonts w:ascii="Arial" w:hAnsi="Arial" w:cs="Arial"/>
            <w:sz w:val="24"/>
            <w:szCs w:val="24"/>
          </w:rPr>
          <w:t>water</w:t>
        </w:r>
      </w:ins>
      <w:ins w:id="88" w:author="Jeff Salacup" w:date="2015-04-06T10:36:00Z">
        <w:r>
          <w:rPr>
            <w:rFonts w:ascii="Arial" w:hAnsi="Arial" w:cs="Arial"/>
            <w:sz w:val="24"/>
            <w:szCs w:val="24"/>
          </w:rPr>
          <w:t xml:space="preserve"> temperature proxy is based on </w:t>
        </w:r>
      </w:ins>
      <w:ins w:id="89" w:author="Jeff Salacup" w:date="2015-04-06T10:37:00Z">
        <w:r>
          <w:rPr>
            <w:rFonts w:ascii="Arial" w:hAnsi="Arial" w:cs="Arial"/>
            <w:sz w:val="24"/>
            <w:szCs w:val="24"/>
          </w:rPr>
          <w:t xml:space="preserve">the ratio of certain </w:t>
        </w:r>
        <w:proofErr w:type="spellStart"/>
        <w:r>
          <w:rPr>
            <w:rFonts w:ascii="Arial" w:hAnsi="Arial" w:cs="Arial"/>
            <w:sz w:val="24"/>
            <w:szCs w:val="24"/>
          </w:rPr>
          <w:t>isoprenoidal</w:t>
        </w:r>
        <w:proofErr w:type="spellEnd"/>
        <w:r>
          <w:rPr>
            <w:rFonts w:ascii="Arial" w:hAnsi="Arial" w:cs="Arial"/>
            <w:sz w:val="24"/>
            <w:szCs w:val="24"/>
          </w:rPr>
          <w:t xml:space="preserve"> GDGTs</w:t>
        </w:r>
      </w:ins>
      <w:ins w:id="90" w:author="Jacob Roundy" w:date="2015-04-06T16:49:00Z">
        <w:r w:rsidR="00C86030">
          <w:rPr>
            <w:rFonts w:ascii="Arial" w:hAnsi="Arial" w:cs="Arial"/>
            <w:sz w:val="24"/>
            <w:szCs w:val="24"/>
          </w:rPr>
          <w:t>,</w:t>
        </w:r>
      </w:ins>
      <w:ins w:id="91" w:author="Jeff Salacup" w:date="2015-04-06T10:37:00Z">
        <w:r>
          <w:rPr>
            <w:rFonts w:ascii="Arial" w:hAnsi="Arial" w:cs="Arial"/>
            <w:sz w:val="24"/>
            <w:szCs w:val="24"/>
          </w:rPr>
          <w:t xml:space="preserve"> </w:t>
        </w:r>
      </w:ins>
      <w:ins w:id="92" w:author="Jeff Salacup" w:date="2015-04-06T10:58:00Z">
        <w:r w:rsidR="007168AE">
          <w:rPr>
            <w:rFonts w:ascii="Arial" w:hAnsi="Arial" w:cs="Arial"/>
            <w:sz w:val="24"/>
            <w:szCs w:val="24"/>
          </w:rPr>
          <w:t xml:space="preserve">each containing 86 carbon atoms in its core alkyl group </w:t>
        </w:r>
      </w:ins>
      <w:ins w:id="93" w:author="Jeff Salacup" w:date="2015-04-06T10:37:00Z">
        <w:r>
          <w:rPr>
            <w:rFonts w:ascii="Arial" w:hAnsi="Arial" w:cs="Arial"/>
            <w:sz w:val="24"/>
            <w:szCs w:val="24"/>
          </w:rPr>
          <w:t>(</w:t>
        </w:r>
        <w:r w:rsidRPr="00C86030">
          <w:rPr>
            <w:rFonts w:ascii="Arial" w:hAnsi="Arial" w:cs="Arial"/>
            <w:b/>
            <w:sz w:val="24"/>
            <w:szCs w:val="24"/>
            <w:rPrChange w:id="94" w:author="Jacob Roundy" w:date="2015-04-06T16:49:00Z">
              <w:rPr>
                <w:rFonts w:ascii="Arial" w:hAnsi="Arial" w:cs="Arial"/>
                <w:sz w:val="24"/>
                <w:szCs w:val="24"/>
              </w:rPr>
            </w:rPrChange>
          </w:rPr>
          <w:t>Fig</w:t>
        </w:r>
      </w:ins>
      <w:ins w:id="95" w:author="Jacob Roundy" w:date="2015-04-06T16:49:00Z">
        <w:r w:rsidR="00C86030" w:rsidRPr="00C86030">
          <w:rPr>
            <w:rFonts w:ascii="Arial" w:hAnsi="Arial" w:cs="Arial"/>
            <w:b/>
            <w:sz w:val="24"/>
            <w:szCs w:val="24"/>
            <w:rPrChange w:id="96" w:author="Jacob Roundy" w:date="2015-04-06T16:49:00Z">
              <w:rPr>
                <w:rFonts w:ascii="Arial" w:hAnsi="Arial" w:cs="Arial"/>
                <w:sz w:val="24"/>
                <w:szCs w:val="24"/>
              </w:rPr>
            </w:rPrChange>
          </w:rPr>
          <w:t>ure</w:t>
        </w:r>
      </w:ins>
      <w:ins w:id="97" w:author="Jeff Salacup" w:date="2015-04-06T10:37:00Z">
        <w:del w:id="98" w:author="Jacob Roundy" w:date="2015-04-06T16:49:00Z">
          <w:r w:rsidRPr="00C86030" w:rsidDel="00C86030">
            <w:rPr>
              <w:rFonts w:ascii="Arial" w:hAnsi="Arial" w:cs="Arial"/>
              <w:b/>
              <w:sz w:val="24"/>
              <w:szCs w:val="24"/>
              <w:rPrChange w:id="99" w:author="Jacob Roundy" w:date="2015-04-06T16:49:00Z">
                <w:rPr>
                  <w:rFonts w:ascii="Arial" w:hAnsi="Arial" w:cs="Arial"/>
                  <w:sz w:val="24"/>
                  <w:szCs w:val="24"/>
                </w:rPr>
              </w:rPrChange>
            </w:rPr>
            <w:delText>.</w:delText>
          </w:r>
        </w:del>
        <w:r w:rsidRPr="00C86030">
          <w:rPr>
            <w:rFonts w:ascii="Arial" w:hAnsi="Arial" w:cs="Arial"/>
            <w:b/>
            <w:sz w:val="24"/>
            <w:szCs w:val="24"/>
            <w:rPrChange w:id="100" w:author="Jacob Roundy" w:date="2015-04-06T16:49:00Z">
              <w:rPr>
                <w:rFonts w:ascii="Arial" w:hAnsi="Arial" w:cs="Arial"/>
                <w:sz w:val="24"/>
                <w:szCs w:val="24"/>
              </w:rPr>
            </w:rPrChange>
          </w:rPr>
          <w:t xml:space="preserve"> 3</w:t>
        </w:r>
        <w:r>
          <w:rPr>
            <w:rFonts w:ascii="Arial" w:hAnsi="Arial" w:cs="Arial"/>
            <w:sz w:val="24"/>
            <w:szCs w:val="24"/>
          </w:rPr>
          <w:t>)</w:t>
        </w:r>
      </w:ins>
      <w:ins w:id="101" w:author="Jeff Salacup" w:date="2015-04-06T10:41:00Z">
        <w:r>
          <w:rPr>
            <w:rFonts w:ascii="Arial" w:hAnsi="Arial" w:cs="Arial"/>
            <w:sz w:val="24"/>
            <w:szCs w:val="24"/>
          </w:rPr>
          <w:t>:</w:t>
        </w:r>
      </w:ins>
    </w:p>
    <w:p w14:paraId="281DB516" w14:textId="77777777" w:rsidR="00435D16" w:rsidRDefault="00435D16" w:rsidP="00EF1D98">
      <w:pPr>
        <w:spacing w:after="0" w:line="276" w:lineRule="auto"/>
        <w:rPr>
          <w:ins w:id="102" w:author="Jeff Salacup" w:date="2015-04-06T10:41:00Z"/>
          <w:rFonts w:ascii="Arial" w:hAnsi="Arial" w:cs="Arial"/>
          <w:sz w:val="24"/>
          <w:szCs w:val="24"/>
        </w:rPr>
      </w:pPr>
    </w:p>
    <w:p w14:paraId="02BFAB27" w14:textId="417ABC7B" w:rsidR="00ED3A9E" w:rsidRDefault="00435D16">
      <w:pPr>
        <w:spacing w:after="0" w:line="276" w:lineRule="auto"/>
        <w:jc w:val="center"/>
        <w:rPr>
          <w:ins w:id="103" w:author="Jeff Salacup" w:date="2015-04-06T10:47:00Z"/>
          <w:rFonts w:ascii="Arial" w:hAnsi="Arial" w:cs="Arial"/>
          <w:sz w:val="24"/>
          <w:szCs w:val="24"/>
        </w:rPr>
        <w:pPrChange w:id="104" w:author="Jacob Roundy" w:date="2015-04-06T16:50:00Z">
          <w:pPr>
            <w:spacing w:after="0" w:line="276" w:lineRule="auto"/>
          </w:pPr>
        </w:pPrChange>
      </w:pPr>
      <w:ins w:id="105" w:author="Jeff Salacup" w:date="2015-04-06T10:44:00Z">
        <w:r>
          <w:rPr>
            <w:rFonts w:ascii="Arial" w:hAnsi="Arial" w:cs="Arial"/>
            <w:sz w:val="24"/>
            <w:szCs w:val="24"/>
          </w:rPr>
          <w:t>TEX</w:t>
        </w:r>
        <w:r w:rsidRPr="00435D16">
          <w:rPr>
            <w:rFonts w:ascii="Arial" w:hAnsi="Arial" w:cs="Arial"/>
            <w:sz w:val="24"/>
            <w:szCs w:val="24"/>
            <w:vertAlign w:val="subscript"/>
            <w:rPrChange w:id="106" w:author="Jeff Salacup" w:date="2015-04-06T10:48:00Z">
              <w:rPr>
                <w:rFonts w:ascii="Arial" w:hAnsi="Arial" w:cs="Arial"/>
                <w:sz w:val="24"/>
                <w:szCs w:val="24"/>
              </w:rPr>
            </w:rPrChange>
          </w:rPr>
          <w:t>86</w:t>
        </w:r>
        <w:r>
          <w:rPr>
            <w:rFonts w:ascii="Arial" w:hAnsi="Arial" w:cs="Arial"/>
            <w:sz w:val="24"/>
            <w:szCs w:val="24"/>
          </w:rPr>
          <w:t xml:space="preserve"> = (GDGT-2</w:t>
        </w:r>
        <w:r w:rsidR="00ED3A9E">
          <w:rPr>
            <w:rFonts w:ascii="Arial" w:hAnsi="Arial" w:cs="Arial"/>
            <w:sz w:val="24"/>
            <w:szCs w:val="24"/>
          </w:rPr>
          <w:t xml:space="preserve"> + </w:t>
        </w:r>
        <w:r>
          <w:rPr>
            <w:rFonts w:ascii="Arial" w:hAnsi="Arial" w:cs="Arial"/>
            <w:sz w:val="24"/>
            <w:szCs w:val="24"/>
          </w:rPr>
          <w:t>GDGT-3 + GDGT-</w:t>
        </w:r>
      </w:ins>
      <w:ins w:id="107" w:author="Jeff Salacup" w:date="2015-04-06T10:45:00Z">
        <w:r>
          <w:rPr>
            <w:rFonts w:ascii="Arial" w:hAnsi="Arial" w:cs="Arial"/>
            <w:sz w:val="24"/>
            <w:szCs w:val="24"/>
          </w:rPr>
          <w:t>4’</w:t>
        </w:r>
      </w:ins>
      <w:ins w:id="108" w:author="Jeff Salacup" w:date="2015-04-06T10:47:00Z">
        <w:r>
          <w:rPr>
            <w:rFonts w:ascii="Arial" w:hAnsi="Arial" w:cs="Arial"/>
            <w:sz w:val="24"/>
            <w:szCs w:val="24"/>
          </w:rPr>
          <w:t>) /</w:t>
        </w:r>
      </w:ins>
    </w:p>
    <w:p w14:paraId="081FBBFB" w14:textId="713562D7" w:rsidR="00435D16" w:rsidRDefault="00435D16">
      <w:pPr>
        <w:spacing w:after="0" w:line="276" w:lineRule="auto"/>
        <w:jc w:val="center"/>
        <w:rPr>
          <w:ins w:id="109" w:author="Jeff Salacup" w:date="2015-04-06T10:48:00Z"/>
          <w:rFonts w:ascii="Arial" w:hAnsi="Arial" w:cs="Arial"/>
          <w:sz w:val="24"/>
          <w:szCs w:val="24"/>
        </w:rPr>
        <w:pPrChange w:id="110" w:author="Jeff Salacup" w:date="2015-04-06T10:44:00Z">
          <w:pPr>
            <w:spacing w:after="0" w:line="276" w:lineRule="auto"/>
          </w:pPr>
        </w:pPrChange>
      </w:pPr>
      <w:ins w:id="111" w:author="Jeff Salacup" w:date="2015-04-06T10:47:00Z">
        <w:r>
          <w:rPr>
            <w:rFonts w:ascii="Arial" w:hAnsi="Arial" w:cs="Arial"/>
            <w:sz w:val="24"/>
            <w:szCs w:val="24"/>
          </w:rPr>
          <w:t>(GDGT-1 + GDGT-2 + GDGT-3 + GDGT-4’)</w:t>
        </w:r>
      </w:ins>
    </w:p>
    <w:p w14:paraId="5E3149F4" w14:textId="77777777" w:rsidR="00435D16" w:rsidRDefault="00435D16">
      <w:pPr>
        <w:spacing w:after="0" w:line="276" w:lineRule="auto"/>
        <w:jc w:val="center"/>
        <w:rPr>
          <w:ins w:id="112" w:author="Jeff Salacup" w:date="2015-04-06T10:48:00Z"/>
          <w:rFonts w:ascii="Arial" w:hAnsi="Arial" w:cs="Arial"/>
          <w:sz w:val="24"/>
          <w:szCs w:val="24"/>
        </w:rPr>
        <w:pPrChange w:id="113" w:author="Jeff Salacup" w:date="2015-04-06T10:44:00Z">
          <w:pPr>
            <w:spacing w:after="0" w:line="276" w:lineRule="auto"/>
          </w:pPr>
        </w:pPrChange>
      </w:pPr>
    </w:p>
    <w:p w14:paraId="16B8E4E3" w14:textId="1C9D986C" w:rsidR="00435D16" w:rsidRDefault="00435D16" w:rsidP="00435D16">
      <w:pPr>
        <w:spacing w:after="0" w:line="276" w:lineRule="auto"/>
        <w:rPr>
          <w:ins w:id="114" w:author="Jeff Salacup" w:date="2015-04-06T10:54:00Z"/>
          <w:rFonts w:ascii="Arial" w:hAnsi="Arial" w:cs="Arial"/>
          <w:sz w:val="24"/>
          <w:szCs w:val="24"/>
        </w:rPr>
      </w:pPr>
      <w:ins w:id="115" w:author="Jeff Salacup" w:date="2015-04-06T10:48:00Z">
        <w:r>
          <w:rPr>
            <w:rFonts w:ascii="Arial" w:hAnsi="Arial" w:cs="Arial"/>
            <w:sz w:val="24"/>
            <w:szCs w:val="24"/>
          </w:rPr>
          <w:t xml:space="preserve">Paleo </w:t>
        </w:r>
      </w:ins>
      <w:ins w:id="116" w:author="Jeff Salacup" w:date="2015-04-06T10:50:00Z">
        <w:r>
          <w:rPr>
            <w:rFonts w:ascii="Arial" w:hAnsi="Arial" w:cs="Arial"/>
            <w:sz w:val="24"/>
            <w:szCs w:val="24"/>
          </w:rPr>
          <w:t>water</w:t>
        </w:r>
      </w:ins>
      <w:ins w:id="117" w:author="Jeff Salacup" w:date="2015-04-06T10:48:00Z">
        <w:r>
          <w:rPr>
            <w:rFonts w:ascii="Arial" w:hAnsi="Arial" w:cs="Arial"/>
            <w:sz w:val="24"/>
            <w:szCs w:val="24"/>
          </w:rPr>
          <w:t xml:space="preserve"> temperature is then inferred using a calibration</w:t>
        </w:r>
      </w:ins>
      <w:ins w:id="118" w:author="Jacob Roundy" w:date="2015-04-06T16:50:00Z">
        <w:r w:rsidR="00C86030">
          <w:rPr>
            <w:rFonts w:ascii="Arial" w:hAnsi="Arial" w:cs="Arial"/>
            <w:sz w:val="24"/>
            <w:szCs w:val="24"/>
          </w:rPr>
          <w:t>,</w:t>
        </w:r>
      </w:ins>
      <w:ins w:id="119" w:author="Jeff Salacup" w:date="2015-04-06T10:54:00Z">
        <w:r>
          <w:rPr>
            <w:rFonts w:ascii="Arial" w:hAnsi="Arial" w:cs="Arial"/>
            <w:sz w:val="24"/>
            <w:szCs w:val="24"/>
          </w:rPr>
          <w:t xml:space="preserve"> such as the original</w:t>
        </w:r>
        <w:r w:rsidR="007168AE">
          <w:rPr>
            <w:rFonts w:ascii="Arial" w:hAnsi="Arial" w:cs="Arial"/>
            <w:sz w:val="24"/>
            <w:szCs w:val="24"/>
          </w:rPr>
          <w:t xml:space="preserve"> equation:</w:t>
        </w:r>
      </w:ins>
    </w:p>
    <w:p w14:paraId="3BA5CB88" w14:textId="77777777" w:rsidR="007168AE" w:rsidRDefault="007168AE" w:rsidP="00435D16">
      <w:pPr>
        <w:spacing w:after="0" w:line="276" w:lineRule="auto"/>
        <w:rPr>
          <w:ins w:id="120" w:author="Jeff Salacup" w:date="2015-04-06T10:54:00Z"/>
          <w:rFonts w:ascii="Arial" w:hAnsi="Arial" w:cs="Arial"/>
          <w:sz w:val="24"/>
          <w:szCs w:val="24"/>
        </w:rPr>
      </w:pPr>
    </w:p>
    <w:p w14:paraId="1652106C" w14:textId="1121FA96" w:rsidR="007168AE" w:rsidRDefault="007168AE">
      <w:pPr>
        <w:spacing w:after="0" w:line="276" w:lineRule="auto"/>
        <w:jc w:val="center"/>
        <w:rPr>
          <w:ins w:id="121" w:author="Jeff Salacup" w:date="2015-04-06T10:56:00Z"/>
          <w:rFonts w:ascii="Arial" w:hAnsi="Arial" w:cs="Arial"/>
          <w:sz w:val="24"/>
          <w:szCs w:val="24"/>
        </w:rPr>
        <w:pPrChange w:id="122" w:author="Jeff Salacup" w:date="2015-04-06T10:55:00Z">
          <w:pPr>
            <w:spacing w:after="0" w:line="276" w:lineRule="auto"/>
          </w:pPr>
        </w:pPrChange>
      </w:pPr>
      <w:ins w:id="123" w:author="Jeff Salacup" w:date="2015-04-06T10:55:00Z">
        <w:r w:rsidRPr="007168AE">
          <w:rPr>
            <w:rFonts w:ascii="Arial" w:hAnsi="Arial" w:cs="Arial"/>
            <w:sz w:val="24"/>
            <w:szCs w:val="24"/>
          </w:rPr>
          <w:t>TEX</w:t>
        </w:r>
        <w:r w:rsidRPr="007168AE">
          <w:rPr>
            <w:rFonts w:ascii="Arial" w:hAnsi="Arial" w:cs="Arial"/>
            <w:sz w:val="24"/>
            <w:szCs w:val="24"/>
            <w:vertAlign w:val="subscript"/>
            <w:rPrChange w:id="124" w:author="Jeff Salacup" w:date="2015-04-06T10:56:00Z">
              <w:rPr>
                <w:rFonts w:ascii="Arial" w:hAnsi="Arial" w:cs="Arial"/>
                <w:sz w:val="24"/>
                <w:szCs w:val="24"/>
              </w:rPr>
            </w:rPrChange>
          </w:rPr>
          <w:t>86</w:t>
        </w:r>
        <w:r w:rsidRPr="007168AE">
          <w:rPr>
            <w:rFonts w:ascii="Arial" w:hAnsi="Arial" w:cs="Arial"/>
            <w:sz w:val="24"/>
            <w:szCs w:val="24"/>
          </w:rPr>
          <w:t xml:space="preserve"> = </w:t>
        </w:r>
        <w:r>
          <w:rPr>
            <w:rFonts w:ascii="Arial" w:hAnsi="Arial" w:cs="Arial"/>
            <w:sz w:val="24"/>
            <w:szCs w:val="24"/>
          </w:rPr>
          <w:t>0.</w:t>
        </w:r>
        <w:r w:rsidRPr="007168AE">
          <w:rPr>
            <w:rFonts w:ascii="Arial" w:hAnsi="Arial" w:cs="Arial"/>
            <w:sz w:val="24"/>
            <w:szCs w:val="24"/>
          </w:rPr>
          <w:t>015T +</w:t>
        </w:r>
        <w:r>
          <w:rPr>
            <w:rFonts w:ascii="Arial" w:hAnsi="Arial" w:cs="Arial"/>
            <w:sz w:val="24"/>
            <w:szCs w:val="24"/>
          </w:rPr>
          <w:t xml:space="preserve"> 0.28 (R</w:t>
        </w:r>
        <w:r w:rsidRPr="007168AE">
          <w:rPr>
            <w:rFonts w:ascii="Arial" w:hAnsi="Arial" w:cs="Arial"/>
            <w:sz w:val="24"/>
            <w:szCs w:val="24"/>
            <w:vertAlign w:val="superscript"/>
            <w:rPrChange w:id="125" w:author="Jeff Salacup" w:date="2015-04-06T10:55:00Z">
              <w:rPr>
                <w:rFonts w:ascii="Arial" w:hAnsi="Arial" w:cs="Arial"/>
                <w:sz w:val="24"/>
                <w:szCs w:val="24"/>
              </w:rPr>
            </w:rPrChange>
          </w:rPr>
          <w:t>2</w:t>
        </w:r>
        <w:r w:rsidRPr="007168AE">
          <w:rPr>
            <w:rFonts w:ascii="Arial" w:hAnsi="Arial" w:cs="Arial"/>
            <w:sz w:val="24"/>
            <w:szCs w:val="24"/>
          </w:rPr>
          <w:t xml:space="preserve"> = 0.</w:t>
        </w:r>
        <w:r w:rsidRPr="007168AE">
          <w:rPr>
            <w:rFonts w:ascii="Arial" w:hAnsi="Arial" w:cs="Arial"/>
            <w:sz w:val="24"/>
            <w:szCs w:val="24"/>
            <w:rPrChange w:id="126" w:author="Jeff Salacup" w:date="2015-04-06T10:55:00Z">
              <w:rPr/>
            </w:rPrChange>
          </w:rPr>
          <w:t>92</w:t>
        </w:r>
        <w:r w:rsidRPr="007168AE">
          <w:rPr>
            <w:rFonts w:ascii="Arial" w:hAnsi="Arial" w:cs="Arial"/>
            <w:sz w:val="24"/>
            <w:szCs w:val="24"/>
          </w:rPr>
          <w:t>)</w:t>
        </w:r>
      </w:ins>
    </w:p>
    <w:p w14:paraId="6483517E" w14:textId="77777777" w:rsidR="007168AE" w:rsidRDefault="007168AE">
      <w:pPr>
        <w:spacing w:after="0" w:line="276" w:lineRule="auto"/>
        <w:jc w:val="center"/>
        <w:rPr>
          <w:ins w:id="127" w:author="Jeff Salacup" w:date="2015-04-06T10:56:00Z"/>
          <w:rFonts w:ascii="Arial" w:hAnsi="Arial" w:cs="Arial"/>
          <w:sz w:val="24"/>
          <w:szCs w:val="24"/>
        </w:rPr>
        <w:pPrChange w:id="128" w:author="Jeff Salacup" w:date="2015-04-06T10:55:00Z">
          <w:pPr>
            <w:spacing w:after="0" w:line="276" w:lineRule="auto"/>
          </w:pPr>
        </w:pPrChange>
      </w:pPr>
    </w:p>
    <w:p w14:paraId="1CDA3B1F" w14:textId="661D2DAF" w:rsidR="007168AE" w:rsidRPr="007168AE" w:rsidRDefault="007168AE" w:rsidP="007168AE">
      <w:pPr>
        <w:spacing w:after="0" w:line="276" w:lineRule="auto"/>
        <w:rPr>
          <w:rFonts w:ascii="Arial" w:hAnsi="Arial" w:cs="Arial"/>
          <w:sz w:val="24"/>
          <w:szCs w:val="24"/>
        </w:rPr>
      </w:pPr>
      <w:ins w:id="129" w:author="Jeff Salacup" w:date="2015-04-06T10:58:00Z">
        <w:r>
          <w:rPr>
            <w:rFonts w:ascii="Arial" w:hAnsi="Arial" w:cs="Arial"/>
            <w:sz w:val="24"/>
            <w:szCs w:val="24"/>
          </w:rPr>
          <w:t xml:space="preserve">Proposed by </w:t>
        </w:r>
      </w:ins>
      <w:r>
        <w:rPr>
          <w:rFonts w:ascii="Arial" w:hAnsi="Arial" w:cs="Arial"/>
          <w:sz w:val="24"/>
          <w:szCs w:val="24"/>
        </w:rPr>
        <w:fldChar w:fldCharType="begin"/>
      </w:r>
      <w:r>
        <w:rPr>
          <w:rFonts w:ascii="Arial" w:hAnsi="Arial" w:cs="Arial"/>
          <w:sz w:val="24"/>
          <w:szCs w:val="24"/>
        </w:rPr>
        <w:instrText xml:space="preserve"> ADDIN EN.CITE &lt;EndNote&gt;&lt;Cite&gt;&lt;Author&gt;Schouten&lt;/Author&gt;&lt;Year&gt;2002&lt;/Year&gt;&lt;RecNum&gt;875&lt;/RecNum&gt;&lt;DisplayText&gt;[&lt;style face="italic"&gt;Schouten et al.&lt;/style&gt;, 2002]&lt;/DisplayText&gt;&lt;record&gt;&lt;rec-number&gt;875&lt;/rec-number&gt;&lt;foreign-keys&gt;&lt;key app="EN" db-id="xsx2zrea892sdqe0ds9v99p9v9pze0f05w2t"&gt;875&lt;/key&gt;&lt;/foreign-keys&gt;&lt;ref-type name="Journal Article"&gt;17&lt;/ref-type&gt;&lt;contributors&gt;&lt;authors&gt;&lt;author&gt;Schouten, S.&lt;/author&gt;&lt;author&gt;Hopmans, E. C.&lt;/author&gt;&lt;author&gt;Schefuss, E.&lt;/author&gt;&lt;author&gt;Damste, J. S. S.&lt;/author&gt;&lt;/authors&gt;&lt;/contributors&gt;&lt;auth-address&gt;Schouten, S&amp;#xD;Royal Netherlands Inst Sea Res, Dept Marine Biogeochem &amp;amp; Toxicol, POB 59, NL-1790 AB Den Burg, Texel, Netherlands&amp;#xD;Royal Netherlands Inst Sea Res, Dept Marine Biogeochem &amp;amp; Toxicol, NL-1790 AB Den Burg, Texel, Netherlands&lt;/auth-address&gt;&lt;titles&gt;&lt;title&gt;Distributional variations in marine crenarchaeotal membrane lipids: a new tool for reconstructing ancient sea water temperatures?&lt;/title&gt;&lt;secondary-title&gt;Earth and Planetary Science Letters&lt;/secondary-title&gt;&lt;alt-title&gt;Earth Planet Sc Lett&amp;#xD;Earth Planet Sc Lett&lt;/alt-title&gt;&lt;/titles&gt;&lt;periodical&gt;&lt;full-title&gt;Earth and Planetary Science Letters&lt;/full-title&gt;&lt;/periodical&gt;&lt;pages&gt;265-274&lt;/pages&gt;&lt;volume&gt;204&lt;/volume&gt;&lt;number&gt;1-2&lt;/number&gt;&lt;keywords&gt;&lt;keyword&gt;tetraether lipids&lt;/keyword&gt;&lt;keyword&gt;crenarchaeota&lt;/keyword&gt;&lt;keyword&gt;sea-surface temperature&lt;/keyword&gt;&lt;keyword&gt;organic proxy&lt;/keyword&gt;&lt;keyword&gt;sediments&lt;/keyword&gt;&lt;keyword&gt;archaeal assemblages&lt;/keyword&gt;&lt;keyword&gt;archaebacteria&lt;/keyword&gt;&lt;keyword&gt;calibration&lt;/keyword&gt;&lt;keyword&gt;variability&lt;/keyword&gt;&lt;keyword&gt;methane&lt;/keyword&gt;&lt;keyword&gt;ocean&lt;/keyword&gt;&lt;/keywords&gt;&lt;dates&gt;&lt;year&gt;2002&lt;/year&gt;&lt;pub-dates&gt;&lt;date&gt;Nov 30&lt;/date&gt;&lt;/pub-dates&gt;&lt;/dates&gt;&lt;isbn&gt;0012-821X&lt;/isbn&gt;&lt;accession-num&gt;ISI:000179477200018&lt;/accession-num&gt;&lt;urls&gt;&lt;related-urls&gt;&lt;url&gt;&amp;lt;Go to ISI&amp;gt;://000179477200018&lt;/url&gt;&lt;/related-urls&gt;&lt;/urls&gt;&lt;language&gt;English&lt;/language&gt;&lt;/record&gt;&lt;/Cite&gt;&lt;/EndNote&gt;</w:instrText>
      </w:r>
      <w:r>
        <w:rPr>
          <w:rFonts w:ascii="Arial" w:hAnsi="Arial" w:cs="Arial"/>
          <w:sz w:val="24"/>
          <w:szCs w:val="24"/>
        </w:rPr>
        <w:fldChar w:fldCharType="separate"/>
      </w:r>
      <w:r>
        <w:rPr>
          <w:rFonts w:ascii="Arial" w:hAnsi="Arial" w:cs="Arial"/>
          <w:noProof/>
          <w:sz w:val="24"/>
          <w:szCs w:val="24"/>
        </w:rPr>
        <w:t>[</w:t>
      </w:r>
      <w:hyperlink w:anchor="_ENREF_5" w:tooltip="Schouten, 2002 #875" w:history="1">
        <w:r w:rsidRPr="007168AE">
          <w:rPr>
            <w:rFonts w:ascii="Arial" w:hAnsi="Arial" w:cs="Arial"/>
            <w:i/>
            <w:noProof/>
            <w:sz w:val="24"/>
            <w:szCs w:val="24"/>
          </w:rPr>
          <w:t>Schouten et al.</w:t>
        </w:r>
        <w:r>
          <w:rPr>
            <w:rFonts w:ascii="Arial" w:hAnsi="Arial" w:cs="Arial"/>
            <w:noProof/>
            <w:sz w:val="24"/>
            <w:szCs w:val="24"/>
          </w:rPr>
          <w:t>, 2002</w:t>
        </w:r>
      </w:hyperlink>
      <w:r>
        <w:rPr>
          <w:rFonts w:ascii="Arial" w:hAnsi="Arial" w:cs="Arial"/>
          <w:noProof/>
          <w:sz w:val="24"/>
          <w:szCs w:val="24"/>
        </w:rPr>
        <w:t>]</w:t>
      </w:r>
      <w:r>
        <w:rPr>
          <w:rFonts w:ascii="Arial" w:hAnsi="Arial" w:cs="Arial"/>
          <w:sz w:val="24"/>
          <w:szCs w:val="24"/>
        </w:rPr>
        <w:fldChar w:fldCharType="end"/>
      </w:r>
      <w:ins w:id="130" w:author="Jeff Salacup" w:date="2015-04-06T10:59:00Z">
        <w:r>
          <w:rPr>
            <w:rFonts w:ascii="Arial" w:hAnsi="Arial" w:cs="Arial"/>
            <w:sz w:val="24"/>
            <w:szCs w:val="24"/>
          </w:rPr>
          <w:t>, w</w:t>
        </w:r>
      </w:ins>
      <w:ins w:id="131" w:author="Jeff Salacup" w:date="2015-04-06T10:56:00Z">
        <w:r>
          <w:rPr>
            <w:rFonts w:ascii="Arial" w:hAnsi="Arial" w:cs="Arial"/>
            <w:sz w:val="24"/>
            <w:szCs w:val="24"/>
          </w:rPr>
          <w:t xml:space="preserve">here T is </w:t>
        </w:r>
        <w:proofErr w:type="spellStart"/>
        <w:r>
          <w:rPr>
            <w:rFonts w:ascii="Arial" w:hAnsi="Arial" w:cs="Arial"/>
            <w:sz w:val="24"/>
            <w:szCs w:val="24"/>
          </w:rPr>
          <w:t>paleotemperature</w:t>
        </w:r>
        <w:proofErr w:type="spellEnd"/>
        <w:r>
          <w:rPr>
            <w:rFonts w:ascii="Arial" w:hAnsi="Arial" w:cs="Arial"/>
            <w:sz w:val="24"/>
            <w:szCs w:val="24"/>
          </w:rPr>
          <w:t>. Several other regional and local calibrations have been developed</w:t>
        </w:r>
        <w:del w:id="132" w:author="Jacob Roundy" w:date="2015-04-06T16:50:00Z">
          <w:r w:rsidDel="00C86030">
            <w:rPr>
              <w:rFonts w:ascii="Arial" w:hAnsi="Arial" w:cs="Arial"/>
              <w:sz w:val="24"/>
              <w:szCs w:val="24"/>
            </w:rPr>
            <w:delText xml:space="preserve"> since</w:delText>
          </w:r>
        </w:del>
        <w:r>
          <w:rPr>
            <w:rFonts w:ascii="Arial" w:hAnsi="Arial" w:cs="Arial"/>
            <w:sz w:val="24"/>
            <w:szCs w:val="24"/>
          </w:rPr>
          <w:t xml:space="preserve"> to further refine the proxy for use in large lakes or in the tropics, for example.</w:t>
        </w:r>
      </w:ins>
    </w:p>
    <w:p w14:paraId="31C94DFF" w14:textId="0B27B489" w:rsidR="004004C5" w:rsidRDefault="004004C5" w:rsidP="00EF1D98">
      <w:pPr>
        <w:spacing w:after="0" w:line="276" w:lineRule="auto"/>
        <w:rPr>
          <w:ins w:id="133" w:author="Jeff Salacup" w:date="2015-04-06T10:56:00Z"/>
          <w:rFonts w:ascii="Arial" w:hAnsi="Arial" w:cs="Arial"/>
          <w:b/>
          <w:sz w:val="24"/>
          <w:szCs w:val="24"/>
        </w:rPr>
      </w:pPr>
    </w:p>
    <w:p w14:paraId="48C5BA27" w14:textId="77777777" w:rsidR="007168AE" w:rsidRPr="00EF1D98" w:rsidRDefault="007168AE" w:rsidP="00EF1D98">
      <w:pPr>
        <w:spacing w:after="0" w:line="276" w:lineRule="auto"/>
        <w:rPr>
          <w:rFonts w:ascii="Arial" w:hAnsi="Arial" w:cs="Arial"/>
          <w:b/>
          <w:sz w:val="24"/>
          <w:szCs w:val="24"/>
        </w:rPr>
      </w:pPr>
    </w:p>
    <w:p w14:paraId="22C086AB" w14:textId="42F38EED" w:rsidR="004004C5" w:rsidRPr="0030351E" w:rsidRDefault="004004C5" w:rsidP="00EF1D98">
      <w:pPr>
        <w:spacing w:after="0" w:line="276" w:lineRule="auto"/>
        <w:rPr>
          <w:rFonts w:ascii="Arial" w:hAnsi="Arial" w:cs="Arial"/>
          <w:b/>
          <w:sz w:val="28"/>
          <w:szCs w:val="24"/>
        </w:rPr>
      </w:pPr>
      <w:r w:rsidRPr="0030351E">
        <w:rPr>
          <w:rFonts w:ascii="Arial" w:hAnsi="Arial" w:cs="Arial"/>
          <w:b/>
          <w:sz w:val="28"/>
          <w:szCs w:val="24"/>
        </w:rPr>
        <w:t>Legend:</w:t>
      </w:r>
    </w:p>
    <w:p w14:paraId="0DBB1196" w14:textId="1D0988C6" w:rsidR="00D44D00" w:rsidRDefault="00D44D00" w:rsidP="00EF1D98">
      <w:pPr>
        <w:spacing w:after="0" w:line="276" w:lineRule="auto"/>
        <w:rPr>
          <w:rFonts w:ascii="Arial" w:hAnsi="Arial" w:cs="Arial"/>
          <w:sz w:val="24"/>
          <w:szCs w:val="24"/>
        </w:rPr>
      </w:pPr>
      <w:r w:rsidRPr="00EF1D98">
        <w:rPr>
          <w:rFonts w:ascii="Arial" w:hAnsi="Arial" w:cs="Arial"/>
          <w:sz w:val="24"/>
          <w:szCs w:val="24"/>
        </w:rPr>
        <w:t xml:space="preserve">Figure </w:t>
      </w:r>
      <w:r w:rsidR="00987361">
        <w:rPr>
          <w:rFonts w:ascii="Arial" w:hAnsi="Arial" w:cs="Arial"/>
          <w:sz w:val="24"/>
          <w:szCs w:val="24"/>
        </w:rPr>
        <w:t>1</w:t>
      </w:r>
      <w:r w:rsidRPr="00EF1D98">
        <w:rPr>
          <w:rFonts w:ascii="Arial" w:hAnsi="Arial" w:cs="Arial"/>
          <w:sz w:val="24"/>
          <w:szCs w:val="24"/>
        </w:rPr>
        <w:t>. An example of a paleoclimate record showing changes in sea surface temperature (SST) in the eastern Mediterranean Sea during the past ~27,000 years</w:t>
      </w:r>
      <w:r w:rsidR="002A181B" w:rsidRPr="00EF1D98">
        <w:rPr>
          <w:rFonts w:ascii="Arial" w:hAnsi="Arial" w:cs="Arial"/>
          <w:sz w:val="24"/>
          <w:szCs w:val="24"/>
        </w:rPr>
        <w:t xml:space="preserve"> </w:t>
      </w:r>
      <w:r w:rsidR="002A181B" w:rsidRPr="00EF1D98">
        <w:rPr>
          <w:rFonts w:ascii="Arial" w:hAnsi="Arial" w:cs="Arial"/>
          <w:sz w:val="24"/>
          <w:szCs w:val="24"/>
        </w:rPr>
        <w:fldChar w:fldCharType="begin"/>
      </w:r>
      <w:r w:rsidR="002A181B" w:rsidRPr="00EF1D98">
        <w:rPr>
          <w:rFonts w:ascii="Arial" w:hAnsi="Arial" w:cs="Arial"/>
          <w:sz w:val="24"/>
          <w:szCs w:val="24"/>
        </w:rPr>
        <w:instrText xml:space="preserve"> ADDIN EN.CITE &lt;EndNote&gt;&lt;Cite&gt;&lt;Author&gt;Castaneda&lt;/Author&gt;&lt;Year&gt;2010&lt;/Year&gt;&lt;RecNum&gt;2352&lt;/RecNum&gt;&lt;DisplayText&gt;[&lt;style face="italic"&gt;Castaneda et al.&lt;/style&gt;, 2010]&lt;/DisplayText&gt;&lt;record&gt;&lt;rec-number&gt;2352&lt;/rec-number&gt;&lt;foreign-keys&gt;&lt;key app="EN" db-id="xsx2zrea892sdqe0ds9v99p9v9pze0f05w2t"&gt;2352&lt;/key&gt;&lt;/foreign-keys&gt;&lt;ref-type name="Journal Article"&gt;17&lt;/ref-type&gt;&lt;contributors&gt;&lt;authors&gt;&lt;author&gt;Castaneda, I. S.&lt;/author&gt;&lt;author&gt;Schefuss, E.&lt;/author&gt;&lt;author&gt;Patzold, J.&lt;/author&gt;&lt;author&gt;Damste, J. S. S.&lt;/author&gt;&lt;author&gt;Weldeab, S.&lt;/author&gt;&lt;author&gt;Schouten, S.&lt;/author&gt;&lt;/authors&gt;&lt;/contributors&gt;&lt;titles&gt;&lt;title&gt;Millennial-scale sea surface temperature changes in the eastern Mediterranean (Nile River Delta region) over the last 27,000 years&lt;/title&gt;&lt;secondary-title&gt;Paleoceanography&lt;/secondary-title&gt;&lt;/titles&gt;&lt;periodical&gt;&lt;full-title&gt;Paleoceanography&lt;/full-title&gt;&lt;abbr-1&gt;Paleoceanography&lt;/abbr-1&gt;&lt;/periodical&gt;&lt;pages&gt;13&lt;/pages&gt;&lt;volume&gt;25&lt;/volume&gt;&lt;dates&gt;&lt;year&gt;2010&lt;/year&gt;&lt;/dates&gt;&lt;urls&gt;&lt;/urls&gt;&lt;/record&gt;&lt;/Cite&gt;&lt;/EndNote&gt;</w:instrText>
      </w:r>
      <w:r w:rsidR="002A181B" w:rsidRPr="00EF1D98">
        <w:rPr>
          <w:rFonts w:ascii="Arial" w:hAnsi="Arial" w:cs="Arial"/>
          <w:sz w:val="24"/>
          <w:szCs w:val="24"/>
        </w:rPr>
        <w:fldChar w:fldCharType="separate"/>
      </w:r>
      <w:r w:rsidR="002A181B" w:rsidRPr="00EF1D98">
        <w:rPr>
          <w:rFonts w:ascii="Arial" w:hAnsi="Arial" w:cs="Arial"/>
          <w:noProof/>
          <w:sz w:val="24"/>
          <w:szCs w:val="24"/>
        </w:rPr>
        <w:t>[</w:t>
      </w:r>
      <w:hyperlink w:anchor="_ENREF_1" w:tooltip="Castaneda, 2010 #2352" w:history="1">
        <w:r w:rsidR="007168AE" w:rsidRPr="00EF1D98">
          <w:rPr>
            <w:rFonts w:ascii="Arial" w:hAnsi="Arial" w:cs="Arial"/>
            <w:i/>
            <w:noProof/>
            <w:sz w:val="24"/>
            <w:szCs w:val="24"/>
          </w:rPr>
          <w:t>Castaneda et al.</w:t>
        </w:r>
        <w:r w:rsidR="007168AE" w:rsidRPr="00EF1D98">
          <w:rPr>
            <w:rFonts w:ascii="Arial" w:hAnsi="Arial" w:cs="Arial"/>
            <w:noProof/>
            <w:sz w:val="24"/>
            <w:szCs w:val="24"/>
          </w:rPr>
          <w:t>, 2010</w:t>
        </w:r>
      </w:hyperlink>
      <w:r w:rsidR="002A181B" w:rsidRPr="00EF1D98">
        <w:rPr>
          <w:rFonts w:ascii="Arial" w:hAnsi="Arial" w:cs="Arial"/>
          <w:noProof/>
          <w:sz w:val="24"/>
          <w:szCs w:val="24"/>
        </w:rPr>
        <w:t>]</w:t>
      </w:r>
      <w:r w:rsidR="002A181B" w:rsidRPr="00EF1D98">
        <w:rPr>
          <w:rFonts w:ascii="Arial" w:hAnsi="Arial" w:cs="Arial"/>
          <w:sz w:val="24"/>
          <w:szCs w:val="24"/>
        </w:rPr>
        <w:fldChar w:fldCharType="end"/>
      </w:r>
      <w:r w:rsidRPr="00EF1D98">
        <w:rPr>
          <w:rFonts w:ascii="Arial" w:hAnsi="Arial" w:cs="Arial"/>
          <w:sz w:val="24"/>
          <w:szCs w:val="24"/>
        </w:rPr>
        <w:t xml:space="preserve">. This record comprises ~115 samples and is based on the </w:t>
      </w:r>
      <w:proofErr w:type="spellStart"/>
      <w:r w:rsidRPr="00EF1D98">
        <w:rPr>
          <w:rFonts w:ascii="Arial" w:hAnsi="Arial" w:cs="Arial"/>
          <w:sz w:val="24"/>
          <w:szCs w:val="24"/>
        </w:rPr>
        <w:t>isoprenoidal</w:t>
      </w:r>
      <w:proofErr w:type="spellEnd"/>
      <w:r w:rsidRPr="00EF1D98">
        <w:rPr>
          <w:rFonts w:ascii="Arial" w:hAnsi="Arial" w:cs="Arial"/>
          <w:sz w:val="24"/>
          <w:szCs w:val="24"/>
        </w:rPr>
        <w:t xml:space="preserve"> GDGT-based </w:t>
      </w:r>
      <w:commentRangeStart w:id="134"/>
      <w:r w:rsidRPr="00EF1D98">
        <w:rPr>
          <w:rFonts w:ascii="Arial" w:hAnsi="Arial" w:cs="Arial"/>
          <w:sz w:val="24"/>
          <w:szCs w:val="24"/>
        </w:rPr>
        <w:t>TEX</w:t>
      </w:r>
      <w:r w:rsidRPr="00ED3A9E">
        <w:rPr>
          <w:rFonts w:ascii="Arial" w:hAnsi="Arial" w:cs="Arial"/>
          <w:sz w:val="24"/>
          <w:szCs w:val="24"/>
          <w:vertAlign w:val="subscript"/>
          <w:rPrChange w:id="135" w:author="Jeff Salacup" w:date="2015-04-06T10:36:00Z">
            <w:rPr>
              <w:rFonts w:ascii="Arial" w:hAnsi="Arial" w:cs="Arial"/>
              <w:sz w:val="24"/>
              <w:szCs w:val="24"/>
            </w:rPr>
          </w:rPrChange>
        </w:rPr>
        <w:t>86</w:t>
      </w:r>
      <w:commentRangeEnd w:id="134"/>
      <w:r w:rsidR="00A43A01" w:rsidRPr="00ED3A9E">
        <w:rPr>
          <w:rStyle w:val="CommentReference"/>
          <w:vertAlign w:val="subscript"/>
          <w:rPrChange w:id="136" w:author="Jeff Salacup" w:date="2015-04-06T10:36:00Z">
            <w:rPr>
              <w:rStyle w:val="CommentReference"/>
            </w:rPr>
          </w:rPrChange>
        </w:rPr>
        <w:commentReference w:id="134"/>
      </w:r>
      <w:r w:rsidRPr="00EF1D98">
        <w:rPr>
          <w:rFonts w:ascii="Arial" w:hAnsi="Arial" w:cs="Arial"/>
          <w:sz w:val="24"/>
          <w:szCs w:val="24"/>
        </w:rPr>
        <w:t xml:space="preserve"> SST proxy.</w:t>
      </w:r>
    </w:p>
    <w:p w14:paraId="003C5448" w14:textId="77777777" w:rsidR="00987361" w:rsidRDefault="00987361" w:rsidP="00EF1D98">
      <w:pPr>
        <w:spacing w:after="0" w:line="276" w:lineRule="auto"/>
        <w:rPr>
          <w:rFonts w:ascii="Arial" w:hAnsi="Arial" w:cs="Arial"/>
          <w:sz w:val="24"/>
          <w:szCs w:val="24"/>
        </w:rPr>
      </w:pPr>
    </w:p>
    <w:p w14:paraId="4B58E67F" w14:textId="77777777" w:rsidR="00987361" w:rsidRPr="00EF1D98" w:rsidRDefault="00987361" w:rsidP="00987361">
      <w:pPr>
        <w:spacing w:after="0" w:line="276" w:lineRule="auto"/>
        <w:rPr>
          <w:rFonts w:ascii="Arial" w:hAnsi="Arial" w:cs="Arial"/>
          <w:sz w:val="24"/>
          <w:szCs w:val="24"/>
        </w:rPr>
      </w:pPr>
      <w:r w:rsidRPr="00EF1D98">
        <w:rPr>
          <w:rFonts w:ascii="Arial" w:hAnsi="Arial" w:cs="Arial"/>
          <w:sz w:val="24"/>
          <w:szCs w:val="24"/>
        </w:rPr>
        <w:t xml:space="preserve">Figure </w:t>
      </w:r>
      <w:r>
        <w:rPr>
          <w:rFonts w:ascii="Arial" w:hAnsi="Arial" w:cs="Arial"/>
          <w:sz w:val="24"/>
          <w:szCs w:val="24"/>
        </w:rPr>
        <w:t>2</w:t>
      </w:r>
      <w:r w:rsidRPr="00EF1D98">
        <w:rPr>
          <w:rFonts w:ascii="Arial" w:hAnsi="Arial" w:cs="Arial"/>
          <w:sz w:val="24"/>
          <w:szCs w:val="24"/>
        </w:rPr>
        <w:t>.  An Accelerated Solvent Extractor (ASE).</w:t>
      </w:r>
    </w:p>
    <w:p w14:paraId="27CA45B9" w14:textId="22F06027" w:rsidR="00D44D00" w:rsidRPr="00EF1D98" w:rsidRDefault="00D44D00" w:rsidP="00EF1D98">
      <w:pPr>
        <w:spacing w:after="0" w:line="276" w:lineRule="auto"/>
        <w:rPr>
          <w:rFonts w:ascii="Arial" w:hAnsi="Arial" w:cs="Arial"/>
          <w:sz w:val="24"/>
          <w:szCs w:val="24"/>
        </w:rPr>
      </w:pPr>
    </w:p>
    <w:p w14:paraId="0E2EDF56" w14:textId="15E18494" w:rsidR="00EC25AA" w:rsidRPr="00EF1D98" w:rsidRDefault="00EC25AA" w:rsidP="00EF1D98">
      <w:pPr>
        <w:spacing w:after="0" w:line="276" w:lineRule="auto"/>
        <w:rPr>
          <w:rFonts w:ascii="Arial" w:hAnsi="Arial" w:cs="Arial"/>
          <w:sz w:val="24"/>
          <w:szCs w:val="24"/>
        </w:rPr>
      </w:pPr>
      <w:r w:rsidRPr="00EF1D98">
        <w:rPr>
          <w:rFonts w:ascii="Arial" w:hAnsi="Arial" w:cs="Arial"/>
          <w:sz w:val="24"/>
          <w:szCs w:val="24"/>
        </w:rPr>
        <w:t xml:space="preserve">Figure 3. Chemical structures of </w:t>
      </w:r>
      <w:proofErr w:type="spellStart"/>
      <w:r w:rsidRPr="00EF1D98">
        <w:rPr>
          <w:rFonts w:ascii="Arial" w:hAnsi="Arial" w:cs="Arial"/>
          <w:sz w:val="24"/>
          <w:szCs w:val="24"/>
        </w:rPr>
        <w:t>isoprenoidal</w:t>
      </w:r>
      <w:proofErr w:type="spellEnd"/>
      <w:r w:rsidRPr="00EF1D98">
        <w:rPr>
          <w:rFonts w:ascii="Arial" w:hAnsi="Arial" w:cs="Arial"/>
          <w:sz w:val="24"/>
          <w:szCs w:val="24"/>
        </w:rPr>
        <w:t xml:space="preserve"> and branched GDGTs.</w:t>
      </w:r>
    </w:p>
    <w:p w14:paraId="76D7F00B" w14:textId="6AF080BE" w:rsidR="002A181B" w:rsidRDefault="002A181B" w:rsidP="00EF1D98">
      <w:pPr>
        <w:spacing w:after="0" w:line="276" w:lineRule="auto"/>
        <w:rPr>
          <w:ins w:id="137" w:author="Jacob Roundy" w:date="2015-04-06T16:47:00Z"/>
          <w:rFonts w:ascii="Arial" w:hAnsi="Arial" w:cs="Arial"/>
          <w:sz w:val="24"/>
          <w:szCs w:val="24"/>
        </w:rPr>
      </w:pPr>
    </w:p>
    <w:p w14:paraId="75BCE1C5" w14:textId="77777777" w:rsidR="00C86030" w:rsidRPr="00EF1D98" w:rsidRDefault="00C86030" w:rsidP="00EF1D98">
      <w:pPr>
        <w:spacing w:after="0" w:line="276" w:lineRule="auto"/>
        <w:rPr>
          <w:rFonts w:ascii="Arial" w:hAnsi="Arial" w:cs="Arial"/>
          <w:sz w:val="24"/>
          <w:szCs w:val="24"/>
        </w:rPr>
      </w:pPr>
    </w:p>
    <w:p w14:paraId="68E5A757" w14:textId="2787F4E2" w:rsidR="002A181B" w:rsidRPr="0030351E" w:rsidRDefault="00EF1D98" w:rsidP="00EF1D98">
      <w:pPr>
        <w:spacing w:after="0" w:line="276" w:lineRule="auto"/>
        <w:rPr>
          <w:rFonts w:ascii="Arial" w:hAnsi="Arial" w:cs="Arial"/>
          <w:b/>
          <w:sz w:val="28"/>
          <w:szCs w:val="24"/>
        </w:rPr>
      </w:pPr>
      <w:r>
        <w:rPr>
          <w:rFonts w:ascii="Arial" w:hAnsi="Arial" w:cs="Arial"/>
          <w:b/>
          <w:sz w:val="28"/>
          <w:szCs w:val="24"/>
        </w:rPr>
        <w:t>References:</w:t>
      </w:r>
    </w:p>
    <w:p w14:paraId="515734BD" w14:textId="77777777" w:rsidR="007168AE" w:rsidRDefault="002A181B" w:rsidP="007168AE">
      <w:pPr>
        <w:spacing w:after="480" w:line="240" w:lineRule="auto"/>
        <w:rPr>
          <w:rFonts w:ascii="Arial" w:hAnsi="Arial" w:cs="Arial"/>
          <w:noProof/>
          <w:sz w:val="24"/>
          <w:szCs w:val="24"/>
        </w:rPr>
      </w:pPr>
      <w:r w:rsidRPr="00EF1D98">
        <w:rPr>
          <w:rFonts w:ascii="Arial" w:hAnsi="Arial" w:cs="Arial"/>
          <w:sz w:val="24"/>
          <w:szCs w:val="24"/>
        </w:rPr>
        <w:fldChar w:fldCharType="begin"/>
      </w:r>
      <w:r w:rsidRPr="00EF1D98">
        <w:rPr>
          <w:rFonts w:ascii="Arial" w:hAnsi="Arial" w:cs="Arial"/>
          <w:sz w:val="24"/>
          <w:szCs w:val="24"/>
        </w:rPr>
        <w:instrText xml:space="preserve"> ADDIN EN.REFLIST </w:instrText>
      </w:r>
      <w:r w:rsidRPr="00EF1D98">
        <w:rPr>
          <w:rFonts w:ascii="Arial" w:hAnsi="Arial" w:cs="Arial"/>
          <w:sz w:val="24"/>
          <w:szCs w:val="24"/>
        </w:rPr>
        <w:fldChar w:fldCharType="separate"/>
      </w:r>
      <w:bookmarkStart w:id="138" w:name="_ENREF_1"/>
      <w:r w:rsidR="007168AE">
        <w:rPr>
          <w:rFonts w:ascii="Arial" w:hAnsi="Arial" w:cs="Arial"/>
          <w:noProof/>
          <w:sz w:val="24"/>
          <w:szCs w:val="24"/>
        </w:rPr>
        <w:t xml:space="preserve">Castaneda, I. S., E. Schefuss, J. Patzold, J. S. S. Damste, S. Weldeab, and S. Schouten (2010), Millennial-scale sea surface temperature changes in the eastern Mediterranean (Nile River Delta region) over the last 27,000 years, </w:t>
      </w:r>
      <w:r w:rsidR="007168AE" w:rsidRPr="007168AE">
        <w:rPr>
          <w:rFonts w:ascii="Arial" w:hAnsi="Arial" w:cs="Arial"/>
          <w:i/>
          <w:noProof/>
          <w:sz w:val="24"/>
          <w:szCs w:val="24"/>
        </w:rPr>
        <w:t>Paleoceanography</w:t>
      </w:r>
      <w:r w:rsidR="007168AE">
        <w:rPr>
          <w:rFonts w:ascii="Arial" w:hAnsi="Arial" w:cs="Arial"/>
          <w:noProof/>
          <w:sz w:val="24"/>
          <w:szCs w:val="24"/>
        </w:rPr>
        <w:t xml:space="preserve">, </w:t>
      </w:r>
      <w:r w:rsidR="007168AE" w:rsidRPr="007168AE">
        <w:rPr>
          <w:rFonts w:ascii="Arial" w:hAnsi="Arial" w:cs="Arial"/>
          <w:i/>
          <w:noProof/>
          <w:sz w:val="24"/>
          <w:szCs w:val="24"/>
        </w:rPr>
        <w:t>25</w:t>
      </w:r>
      <w:r w:rsidR="007168AE">
        <w:rPr>
          <w:rFonts w:ascii="Arial" w:hAnsi="Arial" w:cs="Arial"/>
          <w:noProof/>
          <w:sz w:val="24"/>
          <w:szCs w:val="24"/>
        </w:rPr>
        <w:t>, 13.</w:t>
      </w:r>
      <w:bookmarkEnd w:id="138"/>
    </w:p>
    <w:p w14:paraId="363D35D3" w14:textId="77777777" w:rsidR="007168AE" w:rsidRDefault="007168AE" w:rsidP="007168AE">
      <w:pPr>
        <w:spacing w:after="480" w:line="240" w:lineRule="auto"/>
        <w:rPr>
          <w:rFonts w:ascii="Arial" w:hAnsi="Arial" w:cs="Arial"/>
          <w:noProof/>
          <w:sz w:val="24"/>
          <w:szCs w:val="24"/>
        </w:rPr>
      </w:pPr>
      <w:bookmarkStart w:id="139" w:name="_ENREF_2"/>
      <w:r>
        <w:rPr>
          <w:rFonts w:ascii="Arial" w:hAnsi="Arial" w:cs="Arial"/>
          <w:noProof/>
          <w:sz w:val="24"/>
          <w:szCs w:val="24"/>
        </w:rPr>
        <w:t xml:space="preserve">Damste, J. S. S., S. Schouten, E. C. Hopmans, A. C. T. van Duin, and J. A. J. Geenevasen (2002), Crenarchaeol: the characteristic core glycerol dibiphytanyl glycerol tetraether membrane lipid of cosmopolitan pelagic crenarchaeota, </w:t>
      </w:r>
      <w:r w:rsidRPr="007168AE">
        <w:rPr>
          <w:rFonts w:ascii="Arial" w:hAnsi="Arial" w:cs="Arial"/>
          <w:i/>
          <w:noProof/>
          <w:sz w:val="24"/>
          <w:szCs w:val="24"/>
        </w:rPr>
        <w:t>J Lipid Res</w:t>
      </w:r>
      <w:r>
        <w:rPr>
          <w:rFonts w:ascii="Arial" w:hAnsi="Arial" w:cs="Arial"/>
          <w:noProof/>
          <w:sz w:val="24"/>
          <w:szCs w:val="24"/>
        </w:rPr>
        <w:t xml:space="preserve">, </w:t>
      </w:r>
      <w:r w:rsidRPr="007168AE">
        <w:rPr>
          <w:rFonts w:ascii="Arial" w:hAnsi="Arial" w:cs="Arial"/>
          <w:i/>
          <w:noProof/>
          <w:sz w:val="24"/>
          <w:szCs w:val="24"/>
        </w:rPr>
        <w:t>43</w:t>
      </w:r>
      <w:r>
        <w:rPr>
          <w:rFonts w:ascii="Arial" w:hAnsi="Arial" w:cs="Arial"/>
          <w:noProof/>
          <w:sz w:val="24"/>
          <w:szCs w:val="24"/>
        </w:rPr>
        <w:t>(10), 1641-1651.</w:t>
      </w:r>
      <w:bookmarkEnd w:id="139"/>
    </w:p>
    <w:p w14:paraId="3B2F76D1" w14:textId="77777777" w:rsidR="007168AE" w:rsidRDefault="007168AE" w:rsidP="007168AE">
      <w:pPr>
        <w:spacing w:after="480" w:line="240" w:lineRule="auto"/>
        <w:rPr>
          <w:rFonts w:ascii="Arial" w:hAnsi="Arial" w:cs="Arial"/>
          <w:noProof/>
          <w:sz w:val="24"/>
          <w:szCs w:val="24"/>
        </w:rPr>
      </w:pPr>
      <w:bookmarkStart w:id="140" w:name="_ENREF_3"/>
      <w:r>
        <w:rPr>
          <w:rFonts w:ascii="Arial" w:hAnsi="Arial" w:cs="Arial"/>
          <w:noProof/>
          <w:sz w:val="24"/>
          <w:szCs w:val="24"/>
        </w:rPr>
        <w:t xml:space="preserve">Damste, J. S. S., W. I. C. Rijpstra, E. C. Hopmans, J. W. H. Weijers, B. U. Foesel, J. Overmann, and S. N. Dedysh (2011), 13,16-Dimethyl Octacosanedioic Acid (iso-Diabolic Acid), a Common Membrane-Spanning Lipid of Acidobacteria Subdivisions 1 and 3, </w:t>
      </w:r>
      <w:r w:rsidRPr="007168AE">
        <w:rPr>
          <w:rFonts w:ascii="Arial" w:hAnsi="Arial" w:cs="Arial"/>
          <w:i/>
          <w:noProof/>
          <w:sz w:val="24"/>
          <w:szCs w:val="24"/>
        </w:rPr>
        <w:t>Appl Environ Microb</w:t>
      </w:r>
      <w:r>
        <w:rPr>
          <w:rFonts w:ascii="Arial" w:hAnsi="Arial" w:cs="Arial"/>
          <w:noProof/>
          <w:sz w:val="24"/>
          <w:szCs w:val="24"/>
        </w:rPr>
        <w:t xml:space="preserve">, </w:t>
      </w:r>
      <w:r w:rsidRPr="007168AE">
        <w:rPr>
          <w:rFonts w:ascii="Arial" w:hAnsi="Arial" w:cs="Arial"/>
          <w:i/>
          <w:noProof/>
          <w:sz w:val="24"/>
          <w:szCs w:val="24"/>
        </w:rPr>
        <w:t>77</w:t>
      </w:r>
      <w:r>
        <w:rPr>
          <w:rFonts w:ascii="Arial" w:hAnsi="Arial" w:cs="Arial"/>
          <w:noProof/>
          <w:sz w:val="24"/>
          <w:szCs w:val="24"/>
        </w:rPr>
        <w:t>(12), 4147-4154.</w:t>
      </w:r>
      <w:bookmarkEnd w:id="140"/>
    </w:p>
    <w:p w14:paraId="13B9D6CD" w14:textId="77777777" w:rsidR="007168AE" w:rsidRDefault="007168AE" w:rsidP="007168AE">
      <w:pPr>
        <w:spacing w:after="480" w:line="240" w:lineRule="auto"/>
        <w:rPr>
          <w:rFonts w:ascii="Arial" w:hAnsi="Arial" w:cs="Arial"/>
          <w:noProof/>
          <w:sz w:val="24"/>
          <w:szCs w:val="24"/>
        </w:rPr>
      </w:pPr>
      <w:bookmarkStart w:id="141" w:name="_ENREF_4"/>
      <w:r>
        <w:rPr>
          <w:rFonts w:ascii="Arial" w:hAnsi="Arial" w:cs="Arial"/>
          <w:noProof/>
          <w:sz w:val="24"/>
          <w:szCs w:val="24"/>
        </w:rPr>
        <w:t xml:space="preserve">Hopmans, E. C., J. W. H. Weijers, E. Schefuss, L. Herfort, J. S. S. Damste, and S. Schouten (2004), A novel proxy for terrestrial organic matter in sediments based on branched and isoprenoid tetraether lipids, </w:t>
      </w:r>
      <w:r w:rsidRPr="007168AE">
        <w:rPr>
          <w:rFonts w:ascii="Arial" w:hAnsi="Arial" w:cs="Arial"/>
          <w:i/>
          <w:noProof/>
          <w:sz w:val="24"/>
          <w:szCs w:val="24"/>
        </w:rPr>
        <w:t>Earth and Planetary Science Letters</w:t>
      </w:r>
      <w:r>
        <w:rPr>
          <w:rFonts w:ascii="Arial" w:hAnsi="Arial" w:cs="Arial"/>
          <w:noProof/>
          <w:sz w:val="24"/>
          <w:szCs w:val="24"/>
        </w:rPr>
        <w:t xml:space="preserve">, </w:t>
      </w:r>
      <w:r w:rsidRPr="007168AE">
        <w:rPr>
          <w:rFonts w:ascii="Arial" w:hAnsi="Arial" w:cs="Arial"/>
          <w:i/>
          <w:noProof/>
          <w:sz w:val="24"/>
          <w:szCs w:val="24"/>
        </w:rPr>
        <w:t>224</w:t>
      </w:r>
      <w:r>
        <w:rPr>
          <w:rFonts w:ascii="Arial" w:hAnsi="Arial" w:cs="Arial"/>
          <w:noProof/>
          <w:sz w:val="24"/>
          <w:szCs w:val="24"/>
        </w:rPr>
        <w:t>(1-2), 107-116.</w:t>
      </w:r>
      <w:bookmarkEnd w:id="141"/>
    </w:p>
    <w:p w14:paraId="4EE05DC9" w14:textId="77777777" w:rsidR="007168AE" w:rsidRDefault="007168AE" w:rsidP="007168AE">
      <w:pPr>
        <w:spacing w:after="480" w:line="240" w:lineRule="auto"/>
        <w:rPr>
          <w:rFonts w:ascii="Arial" w:hAnsi="Arial" w:cs="Arial"/>
          <w:noProof/>
          <w:sz w:val="24"/>
          <w:szCs w:val="24"/>
        </w:rPr>
      </w:pPr>
      <w:bookmarkStart w:id="142" w:name="_ENREF_5"/>
      <w:r>
        <w:rPr>
          <w:rFonts w:ascii="Arial" w:hAnsi="Arial" w:cs="Arial"/>
          <w:noProof/>
          <w:sz w:val="24"/>
          <w:szCs w:val="24"/>
        </w:rPr>
        <w:t xml:space="preserve">Schouten, S., E. C. Hopmans, E. Schefuss, and J. S. S. Damste (2002), Distributional variations in marine crenarchaeotal membrane lipids: a new tool for reconstructing ancient sea water temperatures?, </w:t>
      </w:r>
      <w:r w:rsidRPr="007168AE">
        <w:rPr>
          <w:rFonts w:ascii="Arial" w:hAnsi="Arial" w:cs="Arial"/>
          <w:i/>
          <w:noProof/>
          <w:sz w:val="24"/>
          <w:szCs w:val="24"/>
        </w:rPr>
        <w:t>Earth and Planetary Science Letters</w:t>
      </w:r>
      <w:r>
        <w:rPr>
          <w:rFonts w:ascii="Arial" w:hAnsi="Arial" w:cs="Arial"/>
          <w:noProof/>
          <w:sz w:val="24"/>
          <w:szCs w:val="24"/>
        </w:rPr>
        <w:t xml:space="preserve">, </w:t>
      </w:r>
      <w:r w:rsidRPr="007168AE">
        <w:rPr>
          <w:rFonts w:ascii="Arial" w:hAnsi="Arial" w:cs="Arial"/>
          <w:i/>
          <w:noProof/>
          <w:sz w:val="24"/>
          <w:szCs w:val="24"/>
        </w:rPr>
        <w:t>204</w:t>
      </w:r>
      <w:r>
        <w:rPr>
          <w:rFonts w:ascii="Arial" w:hAnsi="Arial" w:cs="Arial"/>
          <w:noProof/>
          <w:sz w:val="24"/>
          <w:szCs w:val="24"/>
        </w:rPr>
        <w:t>(1-2), 265-274.</w:t>
      </w:r>
      <w:bookmarkEnd w:id="142"/>
    </w:p>
    <w:p w14:paraId="30E1E41D" w14:textId="77777777" w:rsidR="007168AE" w:rsidRDefault="007168AE" w:rsidP="007168AE">
      <w:pPr>
        <w:spacing w:after="480" w:line="240" w:lineRule="auto"/>
        <w:rPr>
          <w:rFonts w:ascii="Arial" w:hAnsi="Arial" w:cs="Arial"/>
          <w:noProof/>
          <w:sz w:val="24"/>
          <w:szCs w:val="24"/>
        </w:rPr>
      </w:pPr>
      <w:bookmarkStart w:id="143" w:name="_ENREF_6"/>
      <w:r>
        <w:rPr>
          <w:rFonts w:ascii="Arial" w:hAnsi="Arial" w:cs="Arial"/>
          <w:noProof/>
          <w:sz w:val="24"/>
          <w:szCs w:val="24"/>
        </w:rPr>
        <w:t xml:space="preserve">Tierney, J. E., and J. M. Russell (2009), Distributions of branched GDGTs in a tropical lake system: Implications for lacustrine application of the MBT/CBT paleoproxy, </w:t>
      </w:r>
      <w:r w:rsidRPr="007168AE">
        <w:rPr>
          <w:rFonts w:ascii="Arial" w:hAnsi="Arial" w:cs="Arial"/>
          <w:i/>
          <w:noProof/>
          <w:sz w:val="24"/>
          <w:szCs w:val="24"/>
        </w:rPr>
        <w:t>Organic Geochemistry</w:t>
      </w:r>
      <w:r>
        <w:rPr>
          <w:rFonts w:ascii="Arial" w:hAnsi="Arial" w:cs="Arial"/>
          <w:noProof/>
          <w:sz w:val="24"/>
          <w:szCs w:val="24"/>
        </w:rPr>
        <w:t xml:space="preserve">, </w:t>
      </w:r>
      <w:r w:rsidRPr="007168AE">
        <w:rPr>
          <w:rFonts w:ascii="Arial" w:hAnsi="Arial" w:cs="Arial"/>
          <w:i/>
          <w:noProof/>
          <w:sz w:val="24"/>
          <w:szCs w:val="24"/>
        </w:rPr>
        <w:t>40</w:t>
      </w:r>
      <w:r>
        <w:rPr>
          <w:rFonts w:ascii="Arial" w:hAnsi="Arial" w:cs="Arial"/>
          <w:noProof/>
          <w:sz w:val="24"/>
          <w:szCs w:val="24"/>
        </w:rPr>
        <w:t>(9), 1032-1036.</w:t>
      </w:r>
      <w:bookmarkEnd w:id="143"/>
    </w:p>
    <w:p w14:paraId="3E5CDABB" w14:textId="77777777" w:rsidR="007168AE" w:rsidRDefault="007168AE" w:rsidP="007168AE">
      <w:pPr>
        <w:spacing w:line="240" w:lineRule="auto"/>
        <w:rPr>
          <w:rFonts w:ascii="Arial" w:hAnsi="Arial" w:cs="Arial"/>
          <w:noProof/>
          <w:sz w:val="24"/>
          <w:szCs w:val="24"/>
        </w:rPr>
      </w:pPr>
      <w:bookmarkStart w:id="144" w:name="_ENREF_7"/>
      <w:r>
        <w:rPr>
          <w:rFonts w:ascii="Arial" w:hAnsi="Arial" w:cs="Arial"/>
          <w:noProof/>
          <w:sz w:val="24"/>
          <w:szCs w:val="24"/>
        </w:rPr>
        <w:t xml:space="preserve">Weijers, J. W. H., S. Schouten, J. C. van den Donker, E. C. Hopmans, and J. S. S. Damste (2007), Environmental controls on bacterial tetraether membrane lipid distribution in soils, </w:t>
      </w:r>
      <w:r w:rsidRPr="007168AE">
        <w:rPr>
          <w:rFonts w:ascii="Arial" w:hAnsi="Arial" w:cs="Arial"/>
          <w:i/>
          <w:noProof/>
          <w:sz w:val="24"/>
          <w:szCs w:val="24"/>
        </w:rPr>
        <w:t>Geochimica et Cosmochimica Acta</w:t>
      </w:r>
      <w:r>
        <w:rPr>
          <w:rFonts w:ascii="Arial" w:hAnsi="Arial" w:cs="Arial"/>
          <w:noProof/>
          <w:sz w:val="24"/>
          <w:szCs w:val="24"/>
        </w:rPr>
        <w:t xml:space="preserve">, </w:t>
      </w:r>
      <w:r w:rsidRPr="007168AE">
        <w:rPr>
          <w:rFonts w:ascii="Arial" w:hAnsi="Arial" w:cs="Arial"/>
          <w:i/>
          <w:noProof/>
          <w:sz w:val="24"/>
          <w:szCs w:val="24"/>
        </w:rPr>
        <w:t>71</w:t>
      </w:r>
      <w:r>
        <w:rPr>
          <w:rFonts w:ascii="Arial" w:hAnsi="Arial" w:cs="Arial"/>
          <w:noProof/>
          <w:sz w:val="24"/>
          <w:szCs w:val="24"/>
        </w:rPr>
        <w:t>(3), 703-713.</w:t>
      </w:r>
      <w:bookmarkEnd w:id="144"/>
    </w:p>
    <w:p w14:paraId="14B96116" w14:textId="64F8F85C" w:rsidR="007168AE" w:rsidRDefault="007168AE" w:rsidP="007168AE">
      <w:pPr>
        <w:spacing w:line="240" w:lineRule="auto"/>
        <w:rPr>
          <w:rFonts w:ascii="Arial" w:hAnsi="Arial" w:cs="Arial"/>
          <w:noProof/>
          <w:sz w:val="24"/>
          <w:szCs w:val="24"/>
        </w:rPr>
      </w:pPr>
    </w:p>
    <w:p w14:paraId="6E6C5C0F" w14:textId="21F37AC3" w:rsidR="00742E09" w:rsidRPr="00EF1D98" w:rsidRDefault="002A181B" w:rsidP="00EF1D98">
      <w:pPr>
        <w:spacing w:after="0" w:line="276" w:lineRule="auto"/>
        <w:rPr>
          <w:rFonts w:ascii="Arial" w:hAnsi="Arial" w:cs="Arial"/>
          <w:sz w:val="24"/>
          <w:szCs w:val="24"/>
        </w:rPr>
      </w:pPr>
      <w:r w:rsidRPr="00EF1D98">
        <w:rPr>
          <w:rFonts w:ascii="Arial" w:hAnsi="Arial" w:cs="Arial"/>
          <w:sz w:val="24"/>
          <w:szCs w:val="24"/>
        </w:rPr>
        <w:fldChar w:fldCharType="end"/>
      </w:r>
    </w:p>
    <w:sectPr w:rsidR="00742E09" w:rsidRPr="00EF1D9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ennis McGonagle" w:date="2015-04-03T14:52:00Z" w:initials="DM">
    <w:p w14:paraId="288D415C" w14:textId="05694E0D" w:rsidR="0065255D" w:rsidRDefault="0065255D">
      <w:pPr>
        <w:pStyle w:val="CommentText"/>
      </w:pPr>
      <w:r>
        <w:rPr>
          <w:rStyle w:val="CommentReference"/>
        </w:rPr>
        <w:annotationRef/>
      </w:r>
      <w:r>
        <w:t xml:space="preserve">Jeff, production mentioned they wanted this spelled out, and that they also don’t want the video to come across as promoting </w:t>
      </w:r>
      <w:proofErr w:type="spellStart"/>
      <w:r>
        <w:t>Dionex</w:t>
      </w:r>
      <w:proofErr w:type="spellEnd"/>
      <w:r>
        <w:t xml:space="preserve"> too much. I realize that could be a challenge as they own the trademark to ASE. Do you think just mentioning that fact and their name once (as below) will suffice?</w:t>
      </w:r>
    </w:p>
  </w:comment>
  <w:comment w:id="1" w:author="Jeff Salacup" w:date="2015-04-06T10:32:00Z" w:initials="JS">
    <w:p w14:paraId="2966BB3E" w14:textId="257E8669" w:rsidR="00ED3A9E" w:rsidRDefault="00ED3A9E">
      <w:pPr>
        <w:pStyle w:val="CommentText"/>
      </w:pPr>
      <w:r>
        <w:rPr>
          <w:rStyle w:val="CommentReference"/>
        </w:rPr>
        <w:annotationRef/>
      </w:r>
      <w:r>
        <w:t>Yes I do.</w:t>
      </w:r>
    </w:p>
  </w:comment>
  <w:comment w:id="13" w:author="Jeff Salacup" w:date="2015-03-02T14:23:00Z" w:initials="JS">
    <w:p w14:paraId="1A830D63" w14:textId="182C96A1" w:rsidR="00A43A01" w:rsidRDefault="00A43A01" w:rsidP="00551462">
      <w:pPr>
        <w:pStyle w:val="CommentText"/>
      </w:pPr>
      <w:r>
        <w:rPr>
          <w:rStyle w:val="CommentReference"/>
        </w:rPr>
        <w:annotationRef/>
      </w:r>
      <w:r>
        <w:t>We can do fewer. I just wanted to highlight one of the major differences between this method and the others.</w:t>
      </w:r>
    </w:p>
  </w:comment>
  <w:comment w:id="14" w:author="Andrew Wilkens" w:date="2015-04-02T17:38:00Z" w:initials="AW">
    <w:p w14:paraId="3A06557F" w14:textId="6FE13052" w:rsidR="00A43A01" w:rsidRDefault="00A43A01">
      <w:pPr>
        <w:pStyle w:val="CommentText"/>
      </w:pPr>
      <w:r>
        <w:rPr>
          <w:rStyle w:val="CommentReference"/>
        </w:rPr>
        <w:annotationRef/>
      </w:r>
      <w:r>
        <w:t xml:space="preserve">Is this process identical to that found in the </w:t>
      </w:r>
      <w:proofErr w:type="spellStart"/>
      <w:r>
        <w:t>Soxhlet</w:t>
      </w:r>
      <w:proofErr w:type="spellEnd"/>
      <w:r>
        <w:t xml:space="preserve"> manuscript?</w:t>
      </w:r>
    </w:p>
  </w:comment>
  <w:comment w:id="15" w:author="Dennis McGonagle" w:date="2015-04-03T14:54:00Z" w:initials="DM">
    <w:p w14:paraId="4EA7C72B" w14:textId="206FF983" w:rsidR="0065255D" w:rsidRDefault="0065255D">
      <w:pPr>
        <w:pStyle w:val="CommentText"/>
      </w:pPr>
      <w:r>
        <w:rPr>
          <w:rStyle w:val="CommentReference"/>
        </w:rPr>
        <w:annotationRef/>
      </w:r>
      <w:r>
        <w:t xml:space="preserve">Jeff, they’re wondering about this as if it is, we can get away with filming it only once and reuse it in each video. Would save you and us some time. </w:t>
      </w:r>
    </w:p>
  </w:comment>
  <w:comment w:id="16" w:author="Jeff Salacup" w:date="2015-04-06T10:33:00Z" w:initials="JS">
    <w:p w14:paraId="01F72A5D" w14:textId="7DDF612C" w:rsidR="00ED3A9E" w:rsidRDefault="00ED3A9E">
      <w:pPr>
        <w:pStyle w:val="CommentText"/>
      </w:pPr>
      <w:r>
        <w:rPr>
          <w:rStyle w:val="CommentReference"/>
        </w:rPr>
        <w:annotationRef/>
      </w:r>
      <w:r>
        <w:t>Yes, sample prep will be the same for each video.</w:t>
      </w:r>
    </w:p>
  </w:comment>
  <w:comment w:id="45" w:author="Andrew Wilkens" w:date="2015-04-02T17:40:00Z" w:initials="AW">
    <w:p w14:paraId="3E02716B" w14:textId="4DE6131B" w:rsidR="00A43A01" w:rsidRDefault="00A43A01">
      <w:pPr>
        <w:pStyle w:val="CommentText"/>
      </w:pPr>
      <w:r>
        <w:rPr>
          <w:rStyle w:val="CommentReference"/>
        </w:rPr>
        <w:annotationRef/>
      </w:r>
      <w:r>
        <w:t>Does the order in which you rinse matter?</w:t>
      </w:r>
    </w:p>
  </w:comment>
  <w:comment w:id="74" w:author="Andrew Wilkens" w:date="2015-04-02T18:10:00Z" w:initials="AW">
    <w:p w14:paraId="5F78D9DD" w14:textId="7B5C4E77" w:rsidR="00A43A01" w:rsidRDefault="00A43A01">
      <w:pPr>
        <w:pStyle w:val="CommentText"/>
      </w:pPr>
      <w:r>
        <w:rPr>
          <w:rStyle w:val="CommentReference"/>
        </w:rPr>
        <w:annotationRef/>
      </w:r>
      <w:r>
        <w:t>Are these the parameters you use for all samples? Provide some background in the Principles of when you would raise (or lower) the temperature and pressure.</w:t>
      </w:r>
    </w:p>
  </w:comment>
  <w:comment w:id="75" w:author="Jeff Salacup" w:date="2015-04-06T11:48:00Z" w:initials="JS">
    <w:p w14:paraId="5A344CE4" w14:textId="71DAC82A" w:rsidR="003A0299" w:rsidRDefault="003A0299">
      <w:pPr>
        <w:pStyle w:val="CommentText"/>
      </w:pPr>
      <w:r>
        <w:rPr>
          <w:rStyle w:val="CommentReference"/>
        </w:rPr>
        <w:annotationRef/>
      </w:r>
      <w:r>
        <w:t xml:space="preserve">These are parameters that have been tested to result in the highest TLE yield without submitting the samples to heats and pressures that may degrade them. There is no reason to go cooler or lower pressure in our field. If a certain sample needed delicate extraction techniques, to get a highly labile or </w:t>
      </w:r>
      <w:proofErr w:type="spellStart"/>
      <w:r>
        <w:t>volitaile</w:t>
      </w:r>
      <w:proofErr w:type="spellEnd"/>
      <w:r>
        <w:t xml:space="preserve"> compounds for example, you’d use a different extraction method all together. However, pharma labs also use ASE and may run them at different parameters.</w:t>
      </w:r>
    </w:p>
  </w:comment>
  <w:comment w:id="134" w:author="Andrew Wilkens" w:date="2015-04-02T18:23:00Z" w:initials="AW">
    <w:p w14:paraId="2765C0B2" w14:textId="13C04124" w:rsidR="00A43A01" w:rsidRDefault="00A43A01">
      <w:pPr>
        <w:pStyle w:val="CommentText"/>
      </w:pPr>
      <w:r>
        <w:rPr>
          <w:rStyle w:val="CommentReference"/>
        </w:rPr>
        <w:annotationRef/>
      </w:r>
      <w:r>
        <w:t xml:space="preserve">Provide more detail on this. What does the 86 notate? Does this test look at all </w:t>
      </w:r>
      <w:proofErr w:type="spellStart"/>
      <w:r>
        <w:t>isoprenoidal</w:t>
      </w:r>
      <w:proofErr w:type="spellEnd"/>
      <w:r>
        <w:t xml:space="preserve"> GDGTs, or 1 specific one?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8D415C" w15:done="0"/>
  <w15:commentEx w15:paraId="2966BB3E" w15:paraIdParent="288D415C" w15:done="0"/>
  <w15:commentEx w15:paraId="1A830D63" w15:done="0"/>
  <w15:commentEx w15:paraId="3A06557F" w15:done="0"/>
  <w15:commentEx w15:paraId="4EA7C72B" w15:paraIdParent="3A06557F" w15:done="0"/>
  <w15:commentEx w15:paraId="01F72A5D" w15:paraIdParent="3A06557F" w15:done="0"/>
  <w15:commentEx w15:paraId="3E02716B" w15:done="0"/>
  <w15:commentEx w15:paraId="5F78D9DD" w15:done="0"/>
  <w15:commentEx w15:paraId="5A344CE4" w15:paraIdParent="5F78D9DD" w15:done="0"/>
  <w15:commentEx w15:paraId="2765C0B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23761"/>
    <w:multiLevelType w:val="hybridMultilevel"/>
    <w:tmpl w:val="EBEA1E7C"/>
    <w:lvl w:ilvl="0" w:tplc="F20A093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67773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rson w15:author="Jeff Salacup">
    <w15:presenceInfo w15:providerId="Windows Live" w15:userId="3bfdb66d9c62deb9"/>
  </w15:person>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ENInstantFormat&gt;"/>
    <w:docVar w:name="EN.Layout" w:val="&lt;ENLayout&gt;&lt;Style&gt;AGU Style Guide&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3&lt;/SpaceAfter&gt;&lt;HyperlinksEnabled&gt;1&lt;/HyperlinksEnabled&gt;&lt;HyperlinksVisible&gt;0&lt;/HyperlinksVisible&gt;&lt;/ENLayout&gt;"/>
    <w:docVar w:name="EN.Libraries" w:val="&lt;Libraries&gt;&lt;item db-id=&quot;xsx2zrea892sdqe0ds9v99p9v9pze0f05w2t&quot;&gt;homelib&lt;record-ids&gt;&lt;item&gt;801&lt;/item&gt;&lt;item&gt;855&lt;/item&gt;&lt;item&gt;871&lt;/item&gt;&lt;item&gt;875&lt;/item&gt;&lt;item&gt;2142&lt;/item&gt;&lt;item&gt;2241&lt;/item&gt;&lt;item&gt;2352&lt;/item&gt;&lt;/record-ids&gt;&lt;/item&gt;&lt;/Libraries&gt;"/>
  </w:docVars>
  <w:rsids>
    <w:rsidRoot w:val="00862E00"/>
    <w:rsid w:val="00040F9C"/>
    <w:rsid w:val="00042929"/>
    <w:rsid w:val="00051519"/>
    <w:rsid w:val="00056F89"/>
    <w:rsid w:val="000739C1"/>
    <w:rsid w:val="00094346"/>
    <w:rsid w:val="000A481A"/>
    <w:rsid w:val="000D0EEB"/>
    <w:rsid w:val="000E75C3"/>
    <w:rsid w:val="000F1F05"/>
    <w:rsid w:val="001138A7"/>
    <w:rsid w:val="00133E75"/>
    <w:rsid w:val="00135A37"/>
    <w:rsid w:val="001423AE"/>
    <w:rsid w:val="0016418C"/>
    <w:rsid w:val="00165A0C"/>
    <w:rsid w:val="0018006B"/>
    <w:rsid w:val="001A497C"/>
    <w:rsid w:val="001A4D59"/>
    <w:rsid w:val="001D3A06"/>
    <w:rsid w:val="001D46C9"/>
    <w:rsid w:val="001F5494"/>
    <w:rsid w:val="001F5B18"/>
    <w:rsid w:val="00234510"/>
    <w:rsid w:val="0025116F"/>
    <w:rsid w:val="00266561"/>
    <w:rsid w:val="00270F1B"/>
    <w:rsid w:val="00272651"/>
    <w:rsid w:val="00292DF3"/>
    <w:rsid w:val="00294929"/>
    <w:rsid w:val="002A181B"/>
    <w:rsid w:val="002B23DC"/>
    <w:rsid w:val="002B2B93"/>
    <w:rsid w:val="002F47E9"/>
    <w:rsid w:val="002F7F17"/>
    <w:rsid w:val="0030351E"/>
    <w:rsid w:val="00324C2E"/>
    <w:rsid w:val="00326E4A"/>
    <w:rsid w:val="003548B5"/>
    <w:rsid w:val="003610EE"/>
    <w:rsid w:val="0038409E"/>
    <w:rsid w:val="00386B73"/>
    <w:rsid w:val="003A0299"/>
    <w:rsid w:val="003A094F"/>
    <w:rsid w:val="003B375E"/>
    <w:rsid w:val="003D1E76"/>
    <w:rsid w:val="003D7E9D"/>
    <w:rsid w:val="003E46A6"/>
    <w:rsid w:val="003F5518"/>
    <w:rsid w:val="003F56B8"/>
    <w:rsid w:val="004004C5"/>
    <w:rsid w:val="00407508"/>
    <w:rsid w:val="004078DF"/>
    <w:rsid w:val="00416D3D"/>
    <w:rsid w:val="00422552"/>
    <w:rsid w:val="00423BF6"/>
    <w:rsid w:val="004277E5"/>
    <w:rsid w:val="00435D16"/>
    <w:rsid w:val="004724D2"/>
    <w:rsid w:val="00473432"/>
    <w:rsid w:val="004736B5"/>
    <w:rsid w:val="00491BBE"/>
    <w:rsid w:val="004A240A"/>
    <w:rsid w:val="004B0024"/>
    <w:rsid w:val="004D5B80"/>
    <w:rsid w:val="004E1873"/>
    <w:rsid w:val="004E6568"/>
    <w:rsid w:val="0050155E"/>
    <w:rsid w:val="00504E71"/>
    <w:rsid w:val="00506FD4"/>
    <w:rsid w:val="005349D0"/>
    <w:rsid w:val="00536769"/>
    <w:rsid w:val="00542036"/>
    <w:rsid w:val="00551462"/>
    <w:rsid w:val="00593D86"/>
    <w:rsid w:val="005A5774"/>
    <w:rsid w:val="005B5E23"/>
    <w:rsid w:val="005B6EF9"/>
    <w:rsid w:val="005C3083"/>
    <w:rsid w:val="005F69BA"/>
    <w:rsid w:val="00612CEA"/>
    <w:rsid w:val="0063243B"/>
    <w:rsid w:val="0065255D"/>
    <w:rsid w:val="006672A1"/>
    <w:rsid w:val="006777C8"/>
    <w:rsid w:val="00686DB3"/>
    <w:rsid w:val="006E6008"/>
    <w:rsid w:val="006F596C"/>
    <w:rsid w:val="00705B78"/>
    <w:rsid w:val="007168AE"/>
    <w:rsid w:val="00742E09"/>
    <w:rsid w:val="00766C51"/>
    <w:rsid w:val="0077718B"/>
    <w:rsid w:val="007C5929"/>
    <w:rsid w:val="007D1249"/>
    <w:rsid w:val="007D2F6B"/>
    <w:rsid w:val="007D6969"/>
    <w:rsid w:val="008035E3"/>
    <w:rsid w:val="00823DAC"/>
    <w:rsid w:val="008328AD"/>
    <w:rsid w:val="008363F7"/>
    <w:rsid w:val="008472AF"/>
    <w:rsid w:val="00862E00"/>
    <w:rsid w:val="0086331A"/>
    <w:rsid w:val="0087383C"/>
    <w:rsid w:val="00880FC8"/>
    <w:rsid w:val="008A3199"/>
    <w:rsid w:val="008C0967"/>
    <w:rsid w:val="009312E7"/>
    <w:rsid w:val="009451B1"/>
    <w:rsid w:val="00957203"/>
    <w:rsid w:val="00973B47"/>
    <w:rsid w:val="00987361"/>
    <w:rsid w:val="00994709"/>
    <w:rsid w:val="00A2798A"/>
    <w:rsid w:val="00A43A01"/>
    <w:rsid w:val="00A4566C"/>
    <w:rsid w:val="00A952D8"/>
    <w:rsid w:val="00AA3F5A"/>
    <w:rsid w:val="00AA7464"/>
    <w:rsid w:val="00AB1761"/>
    <w:rsid w:val="00AB5182"/>
    <w:rsid w:val="00AC1882"/>
    <w:rsid w:val="00AD47F5"/>
    <w:rsid w:val="00AE529B"/>
    <w:rsid w:val="00AE791E"/>
    <w:rsid w:val="00B1201E"/>
    <w:rsid w:val="00B35255"/>
    <w:rsid w:val="00B447EA"/>
    <w:rsid w:val="00B52FD7"/>
    <w:rsid w:val="00B6582E"/>
    <w:rsid w:val="00B96722"/>
    <w:rsid w:val="00BD68C6"/>
    <w:rsid w:val="00BE4D5E"/>
    <w:rsid w:val="00BE5F9D"/>
    <w:rsid w:val="00C063CE"/>
    <w:rsid w:val="00C30EDC"/>
    <w:rsid w:val="00C429EC"/>
    <w:rsid w:val="00C43AE4"/>
    <w:rsid w:val="00C46B76"/>
    <w:rsid w:val="00C478A2"/>
    <w:rsid w:val="00C50C02"/>
    <w:rsid w:val="00C7060D"/>
    <w:rsid w:val="00C7381B"/>
    <w:rsid w:val="00C8162C"/>
    <w:rsid w:val="00C85512"/>
    <w:rsid w:val="00C86030"/>
    <w:rsid w:val="00C8631F"/>
    <w:rsid w:val="00CA7D0C"/>
    <w:rsid w:val="00CC2E92"/>
    <w:rsid w:val="00CD1788"/>
    <w:rsid w:val="00CD1918"/>
    <w:rsid w:val="00CF20F8"/>
    <w:rsid w:val="00CF3CCE"/>
    <w:rsid w:val="00D44D00"/>
    <w:rsid w:val="00D471B3"/>
    <w:rsid w:val="00D94C51"/>
    <w:rsid w:val="00DD1052"/>
    <w:rsid w:val="00E03D5E"/>
    <w:rsid w:val="00E43D08"/>
    <w:rsid w:val="00E5577C"/>
    <w:rsid w:val="00E87B34"/>
    <w:rsid w:val="00E907B2"/>
    <w:rsid w:val="00EC25AA"/>
    <w:rsid w:val="00ED3A9E"/>
    <w:rsid w:val="00EF1D98"/>
    <w:rsid w:val="00F255C2"/>
    <w:rsid w:val="00F25A79"/>
    <w:rsid w:val="00F3475B"/>
    <w:rsid w:val="00F534B3"/>
    <w:rsid w:val="00F54C4C"/>
    <w:rsid w:val="00F637BB"/>
    <w:rsid w:val="00F81A57"/>
    <w:rsid w:val="00F91C2A"/>
    <w:rsid w:val="00F92A15"/>
    <w:rsid w:val="00F96D3F"/>
    <w:rsid w:val="00FA3DF4"/>
    <w:rsid w:val="00FB2E6F"/>
    <w:rsid w:val="00FB6F7E"/>
    <w:rsid w:val="00FC1CFD"/>
    <w:rsid w:val="00FC7661"/>
    <w:rsid w:val="00FD57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CF92F5"/>
  <w15:docId w15:val="{2024F95F-3011-4B3B-9C55-C87EB143D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6F7E"/>
    <w:pPr>
      <w:ind w:left="720"/>
      <w:contextualSpacing/>
    </w:pPr>
  </w:style>
  <w:style w:type="character" w:styleId="CommentReference">
    <w:name w:val="annotation reference"/>
    <w:basedOn w:val="DefaultParagraphFont"/>
    <w:uiPriority w:val="99"/>
    <w:semiHidden/>
    <w:unhideWhenUsed/>
    <w:rsid w:val="004724D2"/>
    <w:rPr>
      <w:sz w:val="16"/>
      <w:szCs w:val="16"/>
    </w:rPr>
  </w:style>
  <w:style w:type="paragraph" w:styleId="CommentText">
    <w:name w:val="annotation text"/>
    <w:basedOn w:val="Normal"/>
    <w:link w:val="CommentTextChar"/>
    <w:uiPriority w:val="99"/>
    <w:semiHidden/>
    <w:unhideWhenUsed/>
    <w:rsid w:val="004724D2"/>
    <w:pPr>
      <w:spacing w:line="240" w:lineRule="auto"/>
    </w:pPr>
    <w:rPr>
      <w:sz w:val="20"/>
      <w:szCs w:val="20"/>
    </w:rPr>
  </w:style>
  <w:style w:type="character" w:customStyle="1" w:styleId="CommentTextChar">
    <w:name w:val="Comment Text Char"/>
    <w:basedOn w:val="DefaultParagraphFont"/>
    <w:link w:val="CommentText"/>
    <w:uiPriority w:val="99"/>
    <w:semiHidden/>
    <w:rsid w:val="004724D2"/>
    <w:rPr>
      <w:sz w:val="20"/>
      <w:szCs w:val="20"/>
    </w:rPr>
  </w:style>
  <w:style w:type="paragraph" w:styleId="CommentSubject">
    <w:name w:val="annotation subject"/>
    <w:basedOn w:val="CommentText"/>
    <w:next w:val="CommentText"/>
    <w:link w:val="CommentSubjectChar"/>
    <w:uiPriority w:val="99"/>
    <w:semiHidden/>
    <w:unhideWhenUsed/>
    <w:rsid w:val="004724D2"/>
    <w:rPr>
      <w:b/>
      <w:bCs/>
    </w:rPr>
  </w:style>
  <w:style w:type="character" w:customStyle="1" w:styleId="CommentSubjectChar">
    <w:name w:val="Comment Subject Char"/>
    <w:basedOn w:val="CommentTextChar"/>
    <w:link w:val="CommentSubject"/>
    <w:uiPriority w:val="99"/>
    <w:semiHidden/>
    <w:rsid w:val="004724D2"/>
    <w:rPr>
      <w:b/>
      <w:bCs/>
      <w:sz w:val="20"/>
      <w:szCs w:val="20"/>
    </w:rPr>
  </w:style>
  <w:style w:type="paragraph" w:styleId="BalloonText">
    <w:name w:val="Balloon Text"/>
    <w:basedOn w:val="Normal"/>
    <w:link w:val="BalloonTextChar"/>
    <w:uiPriority w:val="99"/>
    <w:semiHidden/>
    <w:unhideWhenUsed/>
    <w:rsid w:val="004724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4D2"/>
    <w:rPr>
      <w:rFonts w:ascii="Segoe UI" w:hAnsi="Segoe UI" w:cs="Segoe UI"/>
      <w:sz w:val="18"/>
      <w:szCs w:val="18"/>
    </w:rPr>
  </w:style>
  <w:style w:type="character" w:styleId="Hyperlink">
    <w:name w:val="Hyperlink"/>
    <w:basedOn w:val="DefaultParagraphFont"/>
    <w:uiPriority w:val="99"/>
    <w:unhideWhenUsed/>
    <w:rsid w:val="002A181B"/>
    <w:rPr>
      <w:color w:val="0563C1" w:themeColor="hyperlink"/>
      <w:u w:val="single"/>
    </w:rPr>
  </w:style>
  <w:style w:type="paragraph" w:styleId="Revision">
    <w:name w:val="Revision"/>
    <w:hidden/>
    <w:uiPriority w:val="99"/>
    <w:semiHidden/>
    <w:rsid w:val="00EF1D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395657">
      <w:bodyDiv w:val="1"/>
      <w:marLeft w:val="0"/>
      <w:marRight w:val="0"/>
      <w:marTop w:val="0"/>
      <w:marBottom w:val="0"/>
      <w:divBdr>
        <w:top w:val="none" w:sz="0" w:space="0" w:color="auto"/>
        <w:left w:val="none" w:sz="0" w:space="0" w:color="auto"/>
        <w:bottom w:val="none" w:sz="0" w:space="0" w:color="auto"/>
        <w:right w:val="none" w:sz="0" w:space="0" w:color="auto"/>
      </w:divBdr>
      <w:divsChild>
        <w:div w:id="484787784">
          <w:marLeft w:val="0"/>
          <w:marRight w:val="0"/>
          <w:marTop w:val="0"/>
          <w:marBottom w:val="0"/>
          <w:divBdr>
            <w:top w:val="none" w:sz="0" w:space="0" w:color="auto"/>
            <w:left w:val="none" w:sz="0" w:space="0" w:color="auto"/>
            <w:bottom w:val="none" w:sz="0" w:space="0" w:color="auto"/>
            <w:right w:val="none" w:sz="0" w:space="0" w:color="auto"/>
          </w:divBdr>
        </w:div>
        <w:div w:id="1346397543">
          <w:marLeft w:val="0"/>
          <w:marRight w:val="0"/>
          <w:marTop w:val="0"/>
          <w:marBottom w:val="0"/>
          <w:divBdr>
            <w:top w:val="none" w:sz="0" w:space="0" w:color="auto"/>
            <w:left w:val="none" w:sz="0" w:space="0" w:color="auto"/>
            <w:bottom w:val="none" w:sz="0" w:space="0" w:color="auto"/>
            <w:right w:val="none" w:sz="0" w:space="0" w:color="auto"/>
          </w:divBdr>
        </w:div>
        <w:div w:id="989334170">
          <w:marLeft w:val="0"/>
          <w:marRight w:val="0"/>
          <w:marTop w:val="0"/>
          <w:marBottom w:val="0"/>
          <w:divBdr>
            <w:top w:val="none" w:sz="0" w:space="0" w:color="auto"/>
            <w:left w:val="none" w:sz="0" w:space="0" w:color="auto"/>
            <w:bottom w:val="none" w:sz="0" w:space="0" w:color="auto"/>
            <w:right w:val="none" w:sz="0" w:space="0" w:color="auto"/>
          </w:divBdr>
        </w:div>
        <w:div w:id="940717766">
          <w:marLeft w:val="0"/>
          <w:marRight w:val="0"/>
          <w:marTop w:val="0"/>
          <w:marBottom w:val="0"/>
          <w:divBdr>
            <w:top w:val="none" w:sz="0" w:space="0" w:color="auto"/>
            <w:left w:val="none" w:sz="0" w:space="0" w:color="auto"/>
            <w:bottom w:val="none" w:sz="0" w:space="0" w:color="auto"/>
            <w:right w:val="none" w:sz="0" w:space="0" w:color="auto"/>
          </w:divBdr>
        </w:div>
        <w:div w:id="1881283409">
          <w:marLeft w:val="0"/>
          <w:marRight w:val="0"/>
          <w:marTop w:val="0"/>
          <w:marBottom w:val="0"/>
          <w:divBdr>
            <w:top w:val="none" w:sz="0" w:space="0" w:color="auto"/>
            <w:left w:val="none" w:sz="0" w:space="0" w:color="auto"/>
            <w:bottom w:val="none" w:sz="0" w:space="0" w:color="auto"/>
            <w:right w:val="none" w:sz="0" w:space="0" w:color="auto"/>
          </w:divBdr>
        </w:div>
        <w:div w:id="229731293">
          <w:marLeft w:val="0"/>
          <w:marRight w:val="0"/>
          <w:marTop w:val="0"/>
          <w:marBottom w:val="0"/>
          <w:divBdr>
            <w:top w:val="none" w:sz="0" w:space="0" w:color="auto"/>
            <w:left w:val="none" w:sz="0" w:space="0" w:color="auto"/>
            <w:bottom w:val="none" w:sz="0" w:space="0" w:color="auto"/>
            <w:right w:val="none" w:sz="0" w:space="0" w:color="auto"/>
          </w:divBdr>
        </w:div>
        <w:div w:id="501776219">
          <w:marLeft w:val="0"/>
          <w:marRight w:val="0"/>
          <w:marTop w:val="0"/>
          <w:marBottom w:val="0"/>
          <w:divBdr>
            <w:top w:val="none" w:sz="0" w:space="0" w:color="auto"/>
            <w:left w:val="none" w:sz="0" w:space="0" w:color="auto"/>
            <w:bottom w:val="none" w:sz="0" w:space="0" w:color="auto"/>
            <w:right w:val="none" w:sz="0" w:space="0" w:color="auto"/>
          </w:divBdr>
        </w:div>
        <w:div w:id="1827359349">
          <w:marLeft w:val="0"/>
          <w:marRight w:val="0"/>
          <w:marTop w:val="0"/>
          <w:marBottom w:val="0"/>
          <w:divBdr>
            <w:top w:val="none" w:sz="0" w:space="0" w:color="auto"/>
            <w:left w:val="none" w:sz="0" w:space="0" w:color="auto"/>
            <w:bottom w:val="none" w:sz="0" w:space="0" w:color="auto"/>
            <w:right w:val="none" w:sz="0" w:space="0" w:color="auto"/>
          </w:divBdr>
        </w:div>
        <w:div w:id="320735205">
          <w:marLeft w:val="0"/>
          <w:marRight w:val="0"/>
          <w:marTop w:val="0"/>
          <w:marBottom w:val="0"/>
          <w:divBdr>
            <w:top w:val="none" w:sz="0" w:space="0" w:color="auto"/>
            <w:left w:val="none" w:sz="0" w:space="0" w:color="auto"/>
            <w:bottom w:val="none" w:sz="0" w:space="0" w:color="auto"/>
            <w:right w:val="none" w:sz="0" w:space="0" w:color="auto"/>
          </w:divBdr>
        </w:div>
        <w:div w:id="1450052224">
          <w:marLeft w:val="0"/>
          <w:marRight w:val="0"/>
          <w:marTop w:val="0"/>
          <w:marBottom w:val="0"/>
          <w:divBdr>
            <w:top w:val="none" w:sz="0" w:space="0" w:color="auto"/>
            <w:left w:val="none" w:sz="0" w:space="0" w:color="auto"/>
            <w:bottom w:val="none" w:sz="0" w:space="0" w:color="auto"/>
            <w:right w:val="none" w:sz="0" w:space="0" w:color="auto"/>
          </w:divBdr>
        </w:div>
        <w:div w:id="1686596920">
          <w:marLeft w:val="0"/>
          <w:marRight w:val="0"/>
          <w:marTop w:val="0"/>
          <w:marBottom w:val="0"/>
          <w:divBdr>
            <w:top w:val="none" w:sz="0" w:space="0" w:color="auto"/>
            <w:left w:val="none" w:sz="0" w:space="0" w:color="auto"/>
            <w:bottom w:val="none" w:sz="0" w:space="0" w:color="auto"/>
            <w:right w:val="none" w:sz="0" w:space="0" w:color="auto"/>
          </w:divBdr>
        </w:div>
        <w:div w:id="365761835">
          <w:marLeft w:val="0"/>
          <w:marRight w:val="0"/>
          <w:marTop w:val="0"/>
          <w:marBottom w:val="0"/>
          <w:divBdr>
            <w:top w:val="none" w:sz="0" w:space="0" w:color="auto"/>
            <w:left w:val="none" w:sz="0" w:space="0" w:color="auto"/>
            <w:bottom w:val="none" w:sz="0" w:space="0" w:color="auto"/>
            <w:right w:val="none" w:sz="0" w:space="0" w:color="auto"/>
          </w:divBdr>
        </w:div>
        <w:div w:id="737480610">
          <w:marLeft w:val="0"/>
          <w:marRight w:val="0"/>
          <w:marTop w:val="0"/>
          <w:marBottom w:val="0"/>
          <w:divBdr>
            <w:top w:val="none" w:sz="0" w:space="0" w:color="auto"/>
            <w:left w:val="none" w:sz="0" w:space="0" w:color="auto"/>
            <w:bottom w:val="none" w:sz="0" w:space="0" w:color="auto"/>
            <w:right w:val="none" w:sz="0" w:space="0" w:color="auto"/>
          </w:divBdr>
        </w:div>
        <w:div w:id="1311205599">
          <w:marLeft w:val="0"/>
          <w:marRight w:val="0"/>
          <w:marTop w:val="0"/>
          <w:marBottom w:val="0"/>
          <w:divBdr>
            <w:top w:val="none" w:sz="0" w:space="0" w:color="auto"/>
            <w:left w:val="none" w:sz="0" w:space="0" w:color="auto"/>
            <w:bottom w:val="none" w:sz="0" w:space="0" w:color="auto"/>
            <w:right w:val="none" w:sz="0" w:space="0" w:color="auto"/>
          </w:divBdr>
        </w:div>
        <w:div w:id="1524395298">
          <w:marLeft w:val="0"/>
          <w:marRight w:val="0"/>
          <w:marTop w:val="0"/>
          <w:marBottom w:val="0"/>
          <w:divBdr>
            <w:top w:val="none" w:sz="0" w:space="0" w:color="auto"/>
            <w:left w:val="none" w:sz="0" w:space="0" w:color="auto"/>
            <w:bottom w:val="none" w:sz="0" w:space="0" w:color="auto"/>
            <w:right w:val="none" w:sz="0" w:space="0" w:color="auto"/>
          </w:divBdr>
        </w:div>
        <w:div w:id="1809668879">
          <w:marLeft w:val="0"/>
          <w:marRight w:val="0"/>
          <w:marTop w:val="0"/>
          <w:marBottom w:val="0"/>
          <w:divBdr>
            <w:top w:val="none" w:sz="0" w:space="0" w:color="auto"/>
            <w:left w:val="none" w:sz="0" w:space="0" w:color="auto"/>
            <w:bottom w:val="none" w:sz="0" w:space="0" w:color="auto"/>
            <w:right w:val="none" w:sz="0" w:space="0" w:color="auto"/>
          </w:divBdr>
        </w:div>
        <w:div w:id="2136874293">
          <w:marLeft w:val="0"/>
          <w:marRight w:val="0"/>
          <w:marTop w:val="0"/>
          <w:marBottom w:val="0"/>
          <w:divBdr>
            <w:top w:val="none" w:sz="0" w:space="0" w:color="auto"/>
            <w:left w:val="none" w:sz="0" w:space="0" w:color="auto"/>
            <w:bottom w:val="none" w:sz="0" w:space="0" w:color="auto"/>
            <w:right w:val="none" w:sz="0" w:space="0" w:color="auto"/>
          </w:divBdr>
        </w:div>
        <w:div w:id="168522268">
          <w:marLeft w:val="0"/>
          <w:marRight w:val="0"/>
          <w:marTop w:val="0"/>
          <w:marBottom w:val="0"/>
          <w:divBdr>
            <w:top w:val="none" w:sz="0" w:space="0" w:color="auto"/>
            <w:left w:val="none" w:sz="0" w:space="0" w:color="auto"/>
            <w:bottom w:val="none" w:sz="0" w:space="0" w:color="auto"/>
            <w:right w:val="none" w:sz="0" w:space="0" w:color="auto"/>
          </w:divBdr>
        </w:div>
        <w:div w:id="913393698">
          <w:marLeft w:val="0"/>
          <w:marRight w:val="0"/>
          <w:marTop w:val="0"/>
          <w:marBottom w:val="0"/>
          <w:divBdr>
            <w:top w:val="none" w:sz="0" w:space="0" w:color="auto"/>
            <w:left w:val="none" w:sz="0" w:space="0" w:color="auto"/>
            <w:bottom w:val="none" w:sz="0" w:space="0" w:color="auto"/>
            <w:right w:val="none" w:sz="0" w:space="0" w:color="auto"/>
          </w:divBdr>
        </w:div>
        <w:div w:id="1611356747">
          <w:marLeft w:val="0"/>
          <w:marRight w:val="0"/>
          <w:marTop w:val="0"/>
          <w:marBottom w:val="0"/>
          <w:divBdr>
            <w:top w:val="none" w:sz="0" w:space="0" w:color="auto"/>
            <w:left w:val="none" w:sz="0" w:space="0" w:color="auto"/>
            <w:bottom w:val="none" w:sz="0" w:space="0" w:color="auto"/>
            <w:right w:val="none" w:sz="0" w:space="0" w:color="auto"/>
          </w:divBdr>
        </w:div>
      </w:divsChild>
    </w:div>
    <w:div w:id="1776442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2330</Words>
  <Characters>13286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Salacup</dc:creator>
  <cp:keywords/>
  <dc:description/>
  <cp:lastModifiedBy>Dennis McGonagle</cp:lastModifiedBy>
  <cp:revision>2</cp:revision>
  <dcterms:created xsi:type="dcterms:W3CDTF">2015-04-06T21:25:00Z</dcterms:created>
  <dcterms:modified xsi:type="dcterms:W3CDTF">2015-04-06T21:25:00Z</dcterms:modified>
</cp:coreProperties>
</file>