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9856C5" w14:textId="624FA46B" w:rsidR="001D3A06" w:rsidRPr="00A96ABF" w:rsidRDefault="001D3A06" w:rsidP="00766C51">
      <w:pPr>
        <w:spacing w:line="360" w:lineRule="auto"/>
        <w:rPr>
          <w:rFonts w:ascii="Cambria" w:hAnsi="Cambria" w:cs="Arial"/>
          <w:b/>
        </w:rPr>
      </w:pPr>
      <w:bookmarkStart w:id="0" w:name="_GoBack"/>
      <w:bookmarkEnd w:id="0"/>
      <w:r w:rsidRPr="00A96ABF">
        <w:rPr>
          <w:rFonts w:ascii="Cambria" w:hAnsi="Cambria" w:cs="Arial"/>
          <w:b/>
          <w:sz w:val="28"/>
          <w:szCs w:val="24"/>
        </w:rPr>
        <w:t>Author:</w:t>
      </w:r>
      <w:r w:rsidRPr="00A96ABF">
        <w:rPr>
          <w:rFonts w:ascii="Cambria" w:hAnsi="Cambria" w:cs="Arial"/>
        </w:rPr>
        <w:t xml:space="preserve"> </w:t>
      </w:r>
      <w:r w:rsidRPr="00A96ABF">
        <w:rPr>
          <w:rFonts w:ascii="Cambria" w:hAnsi="Cambria" w:cs="Arial"/>
          <w:sz w:val="24"/>
        </w:rPr>
        <w:t>Jeff Salacup, Ph.D, UMass – Amherst</w:t>
      </w:r>
      <w:r w:rsidRPr="00A96ABF">
        <w:rPr>
          <w:rFonts w:ascii="Cambria" w:hAnsi="Cambria" w:cs="Arial"/>
          <w:b/>
          <w:sz w:val="24"/>
          <w:szCs w:val="24"/>
        </w:rPr>
        <w:br/>
      </w:r>
      <w:r w:rsidR="00862E00" w:rsidRPr="00A96ABF">
        <w:rPr>
          <w:rFonts w:ascii="Cambria" w:hAnsi="Cambria" w:cs="Arial"/>
          <w:b/>
          <w:sz w:val="28"/>
          <w:szCs w:val="24"/>
        </w:rPr>
        <w:t>Title:</w:t>
      </w:r>
      <w:r w:rsidR="00862E00" w:rsidRPr="00A96ABF">
        <w:rPr>
          <w:rFonts w:ascii="Cambria" w:hAnsi="Cambria" w:cs="Arial"/>
          <w:sz w:val="24"/>
        </w:rPr>
        <w:t xml:space="preserve"> Extraction of </w:t>
      </w:r>
      <w:r w:rsidR="005F69BA" w:rsidRPr="00A96ABF">
        <w:rPr>
          <w:rFonts w:ascii="Cambria" w:hAnsi="Cambria" w:cs="Arial"/>
          <w:sz w:val="24"/>
        </w:rPr>
        <w:t>L</w:t>
      </w:r>
      <w:r w:rsidR="00862E00" w:rsidRPr="00A96ABF">
        <w:rPr>
          <w:rFonts w:ascii="Cambria" w:hAnsi="Cambria" w:cs="Arial"/>
          <w:sz w:val="24"/>
        </w:rPr>
        <w:t xml:space="preserve">ipid </w:t>
      </w:r>
      <w:r w:rsidR="005F69BA" w:rsidRPr="00A96ABF">
        <w:rPr>
          <w:rFonts w:ascii="Cambria" w:hAnsi="Cambria" w:cs="Arial"/>
          <w:sz w:val="24"/>
        </w:rPr>
        <w:t>B</w:t>
      </w:r>
      <w:r w:rsidR="00862E00" w:rsidRPr="00A96ABF">
        <w:rPr>
          <w:rFonts w:ascii="Cambria" w:hAnsi="Cambria" w:cs="Arial"/>
          <w:sz w:val="24"/>
        </w:rPr>
        <w:t xml:space="preserve">iomarkers from </w:t>
      </w:r>
      <w:r w:rsidR="005F69BA" w:rsidRPr="00A96ABF">
        <w:rPr>
          <w:rFonts w:ascii="Cambria" w:hAnsi="Cambria" w:cs="Arial"/>
          <w:sz w:val="24"/>
        </w:rPr>
        <w:t>G</w:t>
      </w:r>
      <w:r w:rsidR="00862E00" w:rsidRPr="00A96ABF">
        <w:rPr>
          <w:rFonts w:ascii="Cambria" w:hAnsi="Cambria" w:cs="Arial"/>
          <w:sz w:val="24"/>
        </w:rPr>
        <w:t>eological</w:t>
      </w:r>
      <w:r w:rsidR="005F69BA" w:rsidRPr="00A96ABF">
        <w:rPr>
          <w:rFonts w:ascii="Cambria" w:hAnsi="Cambria" w:cs="Arial"/>
          <w:sz w:val="24"/>
        </w:rPr>
        <w:t xml:space="preserve"> Archive</w:t>
      </w:r>
      <w:r w:rsidR="00862E00" w:rsidRPr="00A96ABF">
        <w:rPr>
          <w:rFonts w:ascii="Cambria" w:hAnsi="Cambria" w:cs="Arial"/>
          <w:sz w:val="24"/>
        </w:rPr>
        <w:t xml:space="preserve"> </w:t>
      </w:r>
      <w:r w:rsidR="005F69BA" w:rsidRPr="00A96ABF">
        <w:rPr>
          <w:rFonts w:ascii="Cambria" w:hAnsi="Cambria" w:cs="Arial"/>
          <w:sz w:val="24"/>
        </w:rPr>
        <w:t>S</w:t>
      </w:r>
      <w:r w:rsidR="009A29DC" w:rsidRPr="00A96ABF">
        <w:rPr>
          <w:rFonts w:ascii="Cambria" w:hAnsi="Cambria" w:cs="Arial"/>
          <w:sz w:val="24"/>
        </w:rPr>
        <w:t xml:space="preserve">ediments – </w:t>
      </w:r>
      <w:r w:rsidR="00A96ABF">
        <w:rPr>
          <w:rFonts w:ascii="Cambria" w:hAnsi="Cambria" w:cs="Arial"/>
          <w:sz w:val="24"/>
        </w:rPr>
        <w:t xml:space="preserve">2. </w:t>
      </w:r>
      <w:r w:rsidR="003B375E" w:rsidRPr="00A96ABF">
        <w:rPr>
          <w:rFonts w:ascii="Cambria" w:hAnsi="Cambria" w:cs="Arial"/>
          <w:sz w:val="24"/>
        </w:rPr>
        <w:t>Soxhlet</w:t>
      </w:r>
    </w:p>
    <w:p w14:paraId="61D58EEC" w14:textId="77777777" w:rsidR="009A29DC" w:rsidRPr="00A96ABF" w:rsidRDefault="009A29DC" w:rsidP="00E87B34">
      <w:pPr>
        <w:spacing w:line="360" w:lineRule="auto"/>
        <w:rPr>
          <w:rFonts w:ascii="Cambria" w:hAnsi="Cambria" w:cs="Arial"/>
          <w:b/>
          <w:sz w:val="24"/>
          <w:szCs w:val="24"/>
        </w:rPr>
      </w:pPr>
    </w:p>
    <w:p w14:paraId="6A855971" w14:textId="77777777" w:rsidR="009A29DC" w:rsidRPr="00A96ABF" w:rsidRDefault="001D3A06" w:rsidP="00E87B34">
      <w:pPr>
        <w:spacing w:line="360" w:lineRule="auto"/>
        <w:rPr>
          <w:rFonts w:ascii="Cambria" w:hAnsi="Cambria" w:cs="Arial"/>
          <w:sz w:val="24"/>
        </w:rPr>
      </w:pPr>
      <w:commentRangeStart w:id="1"/>
      <w:r w:rsidRPr="00A96ABF">
        <w:rPr>
          <w:rFonts w:ascii="Cambria" w:hAnsi="Cambria" w:cs="Arial"/>
          <w:b/>
          <w:sz w:val="28"/>
          <w:szCs w:val="24"/>
        </w:rPr>
        <w:t>Overview</w:t>
      </w:r>
      <w:r w:rsidR="00862E00" w:rsidRPr="00A96ABF">
        <w:rPr>
          <w:rFonts w:ascii="Cambria" w:hAnsi="Cambria" w:cs="Arial"/>
          <w:b/>
          <w:sz w:val="24"/>
        </w:rPr>
        <w:t>:</w:t>
      </w:r>
      <w:r w:rsidR="00862E00" w:rsidRPr="00A96ABF">
        <w:rPr>
          <w:rFonts w:ascii="Cambria" w:hAnsi="Cambria" w:cs="Arial"/>
          <w:sz w:val="24"/>
        </w:rPr>
        <w:t xml:space="preserve"> </w:t>
      </w:r>
      <w:commentRangeEnd w:id="1"/>
      <w:r w:rsidR="001D0996">
        <w:rPr>
          <w:rStyle w:val="CommentReference"/>
        </w:rPr>
        <w:commentReference w:id="1"/>
      </w:r>
    </w:p>
    <w:p w14:paraId="147E1897" w14:textId="057E48D6" w:rsidR="004622EE" w:rsidDel="00E57985" w:rsidRDefault="001D3A06" w:rsidP="00E87B34">
      <w:pPr>
        <w:spacing w:line="360" w:lineRule="auto"/>
        <w:rPr>
          <w:ins w:id="2" w:author="Jeff Salacup" w:date="2015-03-19T13:06:00Z"/>
          <w:del w:id="3" w:author="Jacob Roundy" w:date="2015-03-21T14:25:00Z"/>
          <w:rFonts w:ascii="Cambria" w:hAnsi="Cambria" w:cs="Arial"/>
          <w:sz w:val="24"/>
        </w:rPr>
      </w:pPr>
      <w:commentRangeStart w:id="4"/>
      <w:del w:id="5" w:author="Jeff Salacup" w:date="2015-03-19T13:06:00Z">
        <w:r w:rsidRPr="00A96ABF" w:rsidDel="004622EE">
          <w:rPr>
            <w:rFonts w:ascii="Cambria" w:hAnsi="Cambria" w:cs="Arial"/>
            <w:sz w:val="24"/>
          </w:rPr>
          <w:delText xml:space="preserve">The </w:delText>
        </w:r>
        <w:r w:rsidR="00B35255" w:rsidRPr="00A96ABF" w:rsidDel="004622EE">
          <w:rPr>
            <w:rFonts w:ascii="Cambria" w:hAnsi="Cambria" w:cs="Arial"/>
            <w:sz w:val="24"/>
          </w:rPr>
          <w:delText>material</w:delText>
        </w:r>
        <w:r w:rsidR="00862E00" w:rsidRPr="00A96ABF" w:rsidDel="004622EE">
          <w:rPr>
            <w:rFonts w:ascii="Cambria" w:hAnsi="Cambria" w:cs="Arial"/>
            <w:sz w:val="24"/>
          </w:rPr>
          <w:delText xml:space="preserve"> comprising the living </w:delText>
        </w:r>
        <w:r w:rsidR="008363F7" w:rsidRPr="00A96ABF" w:rsidDel="004622EE">
          <w:rPr>
            <w:rFonts w:ascii="Cambria" w:hAnsi="Cambria" w:cs="Arial"/>
            <w:sz w:val="24"/>
          </w:rPr>
          <w:delText xml:space="preserve">“organic” </w:delText>
        </w:r>
        <w:r w:rsidR="00862E00" w:rsidRPr="00A96ABF" w:rsidDel="004622EE">
          <w:rPr>
            <w:rFonts w:ascii="Cambria" w:hAnsi="Cambria" w:cs="Arial"/>
            <w:sz w:val="24"/>
          </w:rPr>
          <w:delText>share of any ecosystem</w:delText>
        </w:r>
        <w:r w:rsidR="00CF20F8" w:rsidRPr="00A96ABF" w:rsidDel="004622EE">
          <w:rPr>
            <w:rFonts w:ascii="Cambria" w:hAnsi="Cambria" w:cs="Arial"/>
            <w:sz w:val="24"/>
          </w:rPr>
          <w:delText xml:space="preserve"> (leaves, fungi, bark, </w:delText>
        </w:r>
        <w:r w:rsidR="00234510" w:rsidRPr="00A96ABF" w:rsidDel="004622EE">
          <w:rPr>
            <w:rFonts w:ascii="Cambria" w:hAnsi="Cambria" w:cs="Arial"/>
            <w:sz w:val="24"/>
          </w:rPr>
          <w:delText>tissue</w:delText>
        </w:r>
        <w:r w:rsidR="00E2759A" w:rsidDel="004622EE">
          <w:rPr>
            <w:rFonts w:ascii="Cambria" w:hAnsi="Cambria" w:cs="Arial"/>
            <w:sz w:val="24"/>
          </w:rPr>
          <w:delText xml:space="preserve">; </w:delText>
        </w:r>
        <w:r w:rsidR="00E2759A" w:rsidDel="004622EE">
          <w:rPr>
            <w:rFonts w:ascii="Cambria" w:hAnsi="Cambria" w:cs="Arial"/>
            <w:b/>
            <w:sz w:val="24"/>
          </w:rPr>
          <w:delText>Figure 1</w:delText>
        </w:r>
        <w:r w:rsidR="00CF20F8" w:rsidRPr="00A96ABF" w:rsidDel="004622EE">
          <w:rPr>
            <w:rFonts w:ascii="Cambria" w:hAnsi="Cambria" w:cs="Arial"/>
            <w:sz w:val="24"/>
          </w:rPr>
          <w:delText>)</w:delText>
        </w:r>
        <w:r w:rsidR="00862E00" w:rsidRPr="00A96ABF" w:rsidDel="004622EE">
          <w:rPr>
            <w:rFonts w:ascii="Cambria" w:hAnsi="Cambria" w:cs="Arial"/>
            <w:sz w:val="24"/>
          </w:rPr>
          <w:delText xml:space="preserve"> differs fundamentally from the </w:delText>
        </w:r>
        <w:r w:rsidR="00B35255" w:rsidRPr="00A96ABF" w:rsidDel="004622EE">
          <w:rPr>
            <w:rFonts w:ascii="Cambria" w:hAnsi="Cambria" w:cs="Arial"/>
            <w:sz w:val="24"/>
          </w:rPr>
          <w:delText>material</w:delText>
        </w:r>
        <w:r w:rsidR="00862E00" w:rsidRPr="00A96ABF" w:rsidDel="004622EE">
          <w:rPr>
            <w:rFonts w:ascii="Cambria" w:hAnsi="Cambria" w:cs="Arial"/>
            <w:sz w:val="24"/>
          </w:rPr>
          <w:delText xml:space="preserve"> of the non-living</w:delText>
        </w:r>
        <w:r w:rsidR="008363F7" w:rsidRPr="00A96ABF" w:rsidDel="004622EE">
          <w:rPr>
            <w:rFonts w:ascii="Cambria" w:hAnsi="Cambria" w:cs="Arial"/>
            <w:sz w:val="24"/>
          </w:rPr>
          <w:delText xml:space="preserve"> “inorganic”</w:delText>
        </w:r>
        <w:r w:rsidR="00CF20F8" w:rsidRPr="00A96ABF" w:rsidDel="004622EE">
          <w:rPr>
            <w:rFonts w:ascii="Cambria" w:hAnsi="Cambria" w:cs="Arial"/>
            <w:sz w:val="24"/>
          </w:rPr>
          <w:delText xml:space="preserve"> </w:delText>
        </w:r>
        <w:r w:rsidR="00B35255" w:rsidRPr="00A96ABF" w:rsidDel="004622EE">
          <w:rPr>
            <w:rFonts w:ascii="Cambria" w:hAnsi="Cambria" w:cs="Arial"/>
            <w:sz w:val="24"/>
          </w:rPr>
          <w:delText xml:space="preserve">share </w:delText>
        </w:r>
        <w:r w:rsidR="00CF20F8" w:rsidRPr="00A96ABF" w:rsidDel="004622EE">
          <w:rPr>
            <w:rFonts w:ascii="Cambria" w:hAnsi="Cambria" w:cs="Arial"/>
            <w:sz w:val="24"/>
          </w:rPr>
          <w:delText>(rocks and their constituent minerals, oxygen, water, metals)</w:delText>
        </w:r>
        <w:r w:rsidR="00862E00" w:rsidRPr="00A96ABF" w:rsidDel="004622EE">
          <w:rPr>
            <w:rFonts w:ascii="Cambria" w:hAnsi="Cambria" w:cs="Arial"/>
            <w:sz w:val="24"/>
          </w:rPr>
          <w:delText>.</w:delText>
        </w:r>
        <w:r w:rsidR="00CF20F8" w:rsidRPr="00A96ABF" w:rsidDel="004622EE">
          <w:rPr>
            <w:rFonts w:ascii="Cambria" w:hAnsi="Cambria" w:cs="Arial"/>
            <w:sz w:val="24"/>
          </w:rPr>
          <w:delText xml:space="preserve"> Organic</w:delText>
        </w:r>
        <w:r w:rsidR="00B35255" w:rsidRPr="00A96ABF" w:rsidDel="004622EE">
          <w:rPr>
            <w:rFonts w:ascii="Cambria" w:hAnsi="Cambria" w:cs="Arial"/>
            <w:sz w:val="24"/>
          </w:rPr>
          <w:delText xml:space="preserve"> material </w:delText>
        </w:r>
        <w:r w:rsidRPr="00A96ABF" w:rsidDel="004622EE">
          <w:rPr>
            <w:rFonts w:ascii="Cambria" w:hAnsi="Cambria" w:cs="Arial"/>
            <w:sz w:val="24"/>
          </w:rPr>
          <w:delText xml:space="preserve">contains carbon linked to </w:delText>
        </w:r>
        <w:r w:rsidR="00B35255" w:rsidRPr="00A96ABF" w:rsidDel="004622EE">
          <w:rPr>
            <w:rFonts w:ascii="Cambria" w:hAnsi="Cambria" w:cs="Arial"/>
            <w:sz w:val="24"/>
          </w:rPr>
          <w:delText xml:space="preserve">a </w:delText>
        </w:r>
        <w:r w:rsidR="00CF20F8" w:rsidRPr="00A96ABF" w:rsidDel="004622EE">
          <w:rPr>
            <w:rFonts w:ascii="Cambria" w:hAnsi="Cambria" w:cs="Arial"/>
            <w:sz w:val="24"/>
          </w:rPr>
          <w:delText>series of other carbon and hydrogen molecules</w:delText>
        </w:r>
        <w:r w:rsidR="00B35255" w:rsidRPr="00A96ABF" w:rsidDel="004622EE">
          <w:rPr>
            <w:rFonts w:ascii="Cambria" w:hAnsi="Cambria" w:cs="Arial"/>
            <w:sz w:val="24"/>
          </w:rPr>
          <w:delText xml:space="preserve"> (</w:delText>
        </w:r>
        <w:r w:rsidR="00B35255" w:rsidRPr="00A96ABF" w:rsidDel="004622EE">
          <w:rPr>
            <w:rFonts w:ascii="Cambria" w:hAnsi="Cambria" w:cs="Arial"/>
            <w:b/>
            <w:sz w:val="24"/>
          </w:rPr>
          <w:delText>Fig</w:delText>
        </w:r>
        <w:r w:rsidR="00E2759A" w:rsidRPr="003963BA" w:rsidDel="004622EE">
          <w:rPr>
            <w:rFonts w:ascii="Cambria" w:hAnsi="Cambria" w:cs="Arial"/>
            <w:b/>
            <w:sz w:val="24"/>
          </w:rPr>
          <w:delText>ure</w:delText>
        </w:r>
        <w:r w:rsidR="00B35255" w:rsidRPr="00A96ABF" w:rsidDel="004622EE">
          <w:rPr>
            <w:rFonts w:ascii="Cambria" w:hAnsi="Cambria" w:cs="Arial"/>
            <w:b/>
            <w:sz w:val="24"/>
          </w:rPr>
          <w:delText xml:space="preserve"> </w:delText>
        </w:r>
        <w:r w:rsidR="00FD57C1" w:rsidRPr="00A96ABF" w:rsidDel="004622EE">
          <w:rPr>
            <w:rFonts w:ascii="Cambria" w:hAnsi="Cambria" w:cs="Arial"/>
            <w:b/>
            <w:sz w:val="24"/>
          </w:rPr>
          <w:delText>2</w:delText>
        </w:r>
        <w:r w:rsidR="00B35255" w:rsidRPr="00A96ABF" w:rsidDel="004622EE">
          <w:rPr>
            <w:rFonts w:ascii="Cambria" w:hAnsi="Cambria" w:cs="Arial"/>
            <w:sz w:val="24"/>
          </w:rPr>
          <w:delText>)</w:delText>
        </w:r>
        <w:r w:rsidRPr="00A96ABF" w:rsidDel="004622EE">
          <w:rPr>
            <w:rFonts w:ascii="Cambria" w:hAnsi="Cambria" w:cs="Arial"/>
            <w:sz w:val="24"/>
          </w:rPr>
          <w:delText>, which distinguishes it from inorganic material</w:delText>
        </w:r>
        <w:r w:rsidR="00CF20F8" w:rsidRPr="00A96ABF" w:rsidDel="004622EE">
          <w:rPr>
            <w:rFonts w:ascii="Cambria" w:hAnsi="Cambria" w:cs="Arial"/>
            <w:sz w:val="24"/>
          </w:rPr>
          <w:delText xml:space="preserve">. Carbon’s wide valency range (-4 to +4) allows it to form </w:delText>
        </w:r>
        <w:r w:rsidR="00B35255" w:rsidRPr="00A96ABF" w:rsidDel="004622EE">
          <w:rPr>
            <w:rFonts w:ascii="Cambria" w:hAnsi="Cambria" w:cs="Arial"/>
            <w:sz w:val="24"/>
          </w:rPr>
          <w:delText xml:space="preserve">up to four separate </w:delText>
        </w:r>
        <w:r w:rsidR="008363F7" w:rsidRPr="00A96ABF" w:rsidDel="004622EE">
          <w:rPr>
            <w:rFonts w:ascii="Cambria" w:hAnsi="Cambria" w:cs="Arial"/>
            <w:sz w:val="24"/>
          </w:rPr>
          <w:delText>covalent</w:delText>
        </w:r>
        <w:r w:rsidR="00CF20F8" w:rsidRPr="00A96ABF" w:rsidDel="004622EE">
          <w:rPr>
            <w:rFonts w:ascii="Cambria" w:hAnsi="Cambria" w:cs="Arial"/>
            <w:sz w:val="24"/>
          </w:rPr>
          <w:delText xml:space="preserve"> bonds with neighboring atoms</w:delText>
        </w:r>
        <w:r w:rsidR="00B35255" w:rsidRPr="00A96ABF" w:rsidDel="004622EE">
          <w:rPr>
            <w:rFonts w:ascii="Cambria" w:hAnsi="Cambria" w:cs="Arial"/>
            <w:sz w:val="24"/>
          </w:rPr>
          <w:delText>, usually C, H, O, N, S, and P</w:delText>
        </w:r>
        <w:r w:rsidR="008363F7" w:rsidRPr="00A96ABF" w:rsidDel="004622EE">
          <w:rPr>
            <w:rFonts w:ascii="Cambria" w:hAnsi="Cambria" w:cs="Arial"/>
            <w:sz w:val="24"/>
          </w:rPr>
          <w:delText xml:space="preserve">. </w:delText>
        </w:r>
        <w:r w:rsidR="00B35255" w:rsidRPr="00A96ABF" w:rsidDel="004622EE">
          <w:rPr>
            <w:rFonts w:ascii="Cambria" w:hAnsi="Cambria" w:cs="Arial"/>
            <w:sz w:val="24"/>
          </w:rPr>
          <w:delText xml:space="preserve">It can also share up to </w:delText>
        </w:r>
        <w:r w:rsidRPr="00A96ABF" w:rsidDel="004622EE">
          <w:rPr>
            <w:rFonts w:ascii="Cambria" w:hAnsi="Cambria" w:cs="Arial"/>
            <w:sz w:val="24"/>
          </w:rPr>
          <w:delText>three</w:delText>
        </w:r>
        <w:r w:rsidR="00B35255" w:rsidRPr="00A96ABF" w:rsidDel="004622EE">
          <w:rPr>
            <w:rFonts w:ascii="Cambria" w:hAnsi="Cambria" w:cs="Arial"/>
            <w:sz w:val="24"/>
          </w:rPr>
          <w:delText xml:space="preserve"> covalent bonds with a single other atom, such as the triple bond in the </w:delText>
        </w:r>
        <w:r w:rsidR="00AC1882" w:rsidRPr="00A96ABF" w:rsidDel="004622EE">
          <w:rPr>
            <w:rFonts w:ascii="Cambria" w:hAnsi="Cambria" w:cs="Arial"/>
            <w:sz w:val="24"/>
          </w:rPr>
          <w:delText xml:space="preserve">often </w:delText>
        </w:r>
        <w:r w:rsidR="00B35255" w:rsidRPr="00A96ABF" w:rsidDel="004622EE">
          <w:rPr>
            <w:rFonts w:ascii="Cambria" w:hAnsi="Cambria" w:cs="Arial"/>
            <w:sz w:val="24"/>
          </w:rPr>
          <w:delText>poison</w:delText>
        </w:r>
        <w:r w:rsidR="00AC1882" w:rsidRPr="00A96ABF" w:rsidDel="004622EE">
          <w:rPr>
            <w:rFonts w:ascii="Cambria" w:hAnsi="Cambria" w:cs="Arial"/>
            <w:sz w:val="24"/>
          </w:rPr>
          <w:delText>ous</w:delText>
        </w:r>
        <w:r w:rsidR="00B35255" w:rsidRPr="00A96ABF" w:rsidDel="004622EE">
          <w:rPr>
            <w:rFonts w:ascii="Cambria" w:hAnsi="Cambria" w:cs="Arial"/>
            <w:sz w:val="24"/>
          </w:rPr>
          <w:delText xml:space="preserve"> cyanide</w:delText>
        </w:r>
        <w:r w:rsidR="00AC1882" w:rsidRPr="00A96ABF" w:rsidDel="004622EE">
          <w:rPr>
            <w:rFonts w:ascii="Cambria" w:hAnsi="Cambria" w:cs="Arial"/>
            <w:sz w:val="24"/>
          </w:rPr>
          <w:delText>, or nitrile, group</w:delText>
        </w:r>
        <w:r w:rsidR="00B35255" w:rsidRPr="00A96ABF" w:rsidDel="004622EE">
          <w:rPr>
            <w:rFonts w:ascii="Cambria" w:hAnsi="Cambria" w:cs="Arial"/>
            <w:sz w:val="24"/>
          </w:rPr>
          <w:delText xml:space="preserve">. </w:delText>
        </w:r>
        <w:r w:rsidRPr="00A96ABF" w:rsidDel="004622EE">
          <w:rPr>
            <w:rFonts w:ascii="Cambria" w:hAnsi="Cambria" w:cs="Arial"/>
            <w:sz w:val="24"/>
          </w:rPr>
          <w:delText>Over the past 4.6 billion years, this</w:delText>
        </w:r>
        <w:r w:rsidR="008363F7" w:rsidRPr="00A96ABF" w:rsidDel="004622EE">
          <w:rPr>
            <w:rFonts w:ascii="Cambria" w:hAnsi="Cambria" w:cs="Arial"/>
            <w:sz w:val="24"/>
          </w:rPr>
          <w:delText xml:space="preserve"> flexibility has led to an amazing array of chemical structures which vary in size, complexity, polarity, shape, and function. </w:delText>
        </w:r>
        <w:r w:rsidR="00862E00" w:rsidRPr="00A96ABF" w:rsidDel="004622EE">
          <w:rPr>
            <w:rFonts w:ascii="Cambria" w:hAnsi="Cambria" w:cs="Arial"/>
            <w:sz w:val="24"/>
          </w:rPr>
          <w:delText>The scientific field of organic geochemistry is</w:delText>
        </w:r>
        <w:r w:rsidR="008363F7" w:rsidRPr="00A96ABF" w:rsidDel="004622EE">
          <w:rPr>
            <w:rFonts w:ascii="Cambria" w:hAnsi="Cambria" w:cs="Arial"/>
            <w:sz w:val="24"/>
          </w:rPr>
          <w:delText xml:space="preserve"> concerned with the identification and characterization</w:delText>
        </w:r>
        <w:r w:rsidR="00862E00" w:rsidRPr="00A96ABF" w:rsidDel="004622EE">
          <w:rPr>
            <w:rFonts w:ascii="Cambria" w:hAnsi="Cambria" w:cs="Arial"/>
            <w:sz w:val="24"/>
          </w:rPr>
          <w:delText xml:space="preserve"> of the whole range of </w:delText>
        </w:r>
        <w:r w:rsidR="008363F7" w:rsidRPr="00A96ABF" w:rsidDel="004622EE">
          <w:rPr>
            <w:rFonts w:ascii="Cambria" w:hAnsi="Cambria" w:cs="Arial"/>
            <w:sz w:val="24"/>
          </w:rPr>
          <w:delText>detectable organic compounds</w:delText>
        </w:r>
        <w:r w:rsidR="00AC1882" w:rsidRPr="00A96ABF" w:rsidDel="004622EE">
          <w:rPr>
            <w:rFonts w:ascii="Cambria" w:hAnsi="Cambria" w:cs="Arial"/>
            <w:sz w:val="24"/>
          </w:rPr>
          <w:delText>, called biomarkers,</w:delText>
        </w:r>
        <w:r w:rsidR="00862E00" w:rsidRPr="00A96ABF" w:rsidDel="004622EE">
          <w:rPr>
            <w:rFonts w:ascii="Cambria" w:hAnsi="Cambria" w:cs="Arial"/>
            <w:sz w:val="24"/>
          </w:rPr>
          <w:delText xml:space="preserve"> produced by life on this planet, as well as others, thr</w:delText>
        </w:r>
        <w:r w:rsidRPr="00A96ABF" w:rsidDel="004622EE">
          <w:rPr>
            <w:rFonts w:ascii="Cambria" w:hAnsi="Cambria" w:cs="Arial"/>
            <w:sz w:val="24"/>
          </w:rPr>
          <w:delText>ough</w:delText>
        </w:r>
        <w:r w:rsidR="00862E00" w:rsidRPr="00A96ABF" w:rsidDel="004622EE">
          <w:rPr>
            <w:rFonts w:ascii="Cambria" w:hAnsi="Cambria" w:cs="Arial"/>
            <w:sz w:val="24"/>
          </w:rPr>
          <w:delText xml:space="preserve"> geologic time</w:delText>
        </w:r>
      </w:del>
      <w:del w:id="6" w:author="Jacob Roundy" w:date="2015-03-21T14:25:00Z">
        <w:r w:rsidR="00862E00" w:rsidRPr="00A96ABF" w:rsidDel="00E57985">
          <w:rPr>
            <w:rFonts w:ascii="Cambria" w:hAnsi="Cambria" w:cs="Arial"/>
            <w:sz w:val="24"/>
          </w:rPr>
          <w:delText xml:space="preserve">. </w:delText>
        </w:r>
        <w:commentRangeEnd w:id="4"/>
        <w:r w:rsidR="00601EAC" w:rsidDel="00E57985">
          <w:rPr>
            <w:rStyle w:val="CommentReference"/>
          </w:rPr>
          <w:commentReference w:id="4"/>
        </w:r>
      </w:del>
    </w:p>
    <w:p w14:paraId="21DEA691" w14:textId="339B83E6" w:rsidR="009A29DC" w:rsidRPr="00A96ABF" w:rsidRDefault="004622EE" w:rsidP="00E87B34">
      <w:pPr>
        <w:spacing w:line="360" w:lineRule="auto"/>
        <w:rPr>
          <w:rFonts w:ascii="Cambria" w:hAnsi="Cambria" w:cs="Arial"/>
        </w:rPr>
      </w:pPr>
      <w:ins w:id="7" w:author="Jeff Salacup" w:date="2015-03-19T13:25:00Z">
        <w:r w:rsidRPr="000E35AC">
          <w:rPr>
            <w:rFonts w:ascii="Cambria" w:hAnsi="Cambria" w:cs="Arial"/>
            <w:sz w:val="24"/>
          </w:rPr>
          <w:t xml:space="preserve">Every lab needs standards </w:t>
        </w:r>
      </w:ins>
      <w:ins w:id="8" w:author="Jacob Roundy" w:date="2015-03-21T14:37:00Z">
        <w:r w:rsidR="00044C41">
          <w:rPr>
            <w:rFonts w:ascii="Cambria" w:hAnsi="Cambria" w:cs="Arial"/>
            <w:sz w:val="24"/>
          </w:rPr>
          <w:t xml:space="preserve">that </w:t>
        </w:r>
      </w:ins>
      <w:ins w:id="9" w:author="Jeff Salacup" w:date="2015-03-19T13:25:00Z">
        <w:del w:id="10" w:author="Jacob Roundy" w:date="2015-03-21T14:37:00Z">
          <w:r w:rsidRPr="000E35AC" w:rsidDel="00044C41">
            <w:rPr>
              <w:rFonts w:ascii="Cambria" w:hAnsi="Cambria" w:cs="Arial"/>
              <w:sz w:val="24"/>
            </w:rPr>
            <w:delText xml:space="preserve">with which to </w:delText>
          </w:r>
        </w:del>
        <w:r w:rsidRPr="000E35AC">
          <w:rPr>
            <w:rFonts w:ascii="Cambria" w:hAnsi="Cambria" w:cs="Arial"/>
            <w:sz w:val="24"/>
          </w:rPr>
          <w:t>track the performance, accuracy, and precision</w:t>
        </w:r>
        <w:r w:rsidR="008E3675" w:rsidRPr="000E35AC">
          <w:rPr>
            <w:rFonts w:ascii="Cambria" w:hAnsi="Cambria" w:cs="Arial"/>
            <w:sz w:val="24"/>
          </w:rPr>
          <w:t xml:space="preserve"> of its instruments over time t</w:t>
        </w:r>
        <w:r w:rsidRPr="000E35AC">
          <w:rPr>
            <w:rFonts w:ascii="Cambria" w:hAnsi="Cambria" w:cs="Arial"/>
            <w:sz w:val="24"/>
          </w:rPr>
          <w:t>o ensure a measurement made today is the same as a measurement made a year from n</w:t>
        </w:r>
        <w:r w:rsidR="008E3675" w:rsidRPr="000E35AC">
          <w:rPr>
            <w:rFonts w:ascii="Cambria" w:hAnsi="Cambria" w:cs="Arial"/>
            <w:sz w:val="24"/>
          </w:rPr>
          <w:t>ow</w:t>
        </w:r>
      </w:ins>
      <w:ins w:id="11" w:author="Jacob Roundy" w:date="2015-03-24T15:46:00Z">
        <w:r w:rsidR="00CC58D6">
          <w:rPr>
            <w:rFonts w:ascii="Cambria" w:hAnsi="Cambria" w:cs="Arial"/>
            <w:sz w:val="24"/>
          </w:rPr>
          <w:t xml:space="preserve"> (</w:t>
        </w:r>
        <w:r w:rsidR="00CC58D6">
          <w:rPr>
            <w:rFonts w:ascii="Cambria" w:hAnsi="Cambria" w:cs="Arial"/>
            <w:b/>
            <w:sz w:val="24"/>
          </w:rPr>
          <w:t>Figure 1</w:t>
        </w:r>
        <w:r w:rsidR="00CC58D6">
          <w:rPr>
            <w:rFonts w:ascii="Cambria" w:hAnsi="Cambria" w:cs="Arial"/>
            <w:sz w:val="24"/>
          </w:rPr>
          <w:t>)</w:t>
        </w:r>
      </w:ins>
      <w:ins w:id="12" w:author="Jeff Salacup" w:date="2015-03-19T13:25:00Z">
        <w:r w:rsidR="008E3675" w:rsidRPr="000E35AC">
          <w:rPr>
            <w:rFonts w:ascii="Cambria" w:hAnsi="Cambria" w:cs="Arial"/>
            <w:sz w:val="24"/>
          </w:rPr>
          <w:t>. Because standards must test</w:t>
        </w:r>
        <w:r w:rsidRPr="000E35AC">
          <w:rPr>
            <w:rFonts w:ascii="Cambria" w:hAnsi="Cambria" w:cs="Arial"/>
            <w:sz w:val="24"/>
          </w:rPr>
          <w:t xml:space="preserve"> the performance of instruments over a long period of time, large volumes of the standards are often required. Many chemical standards can be purchased from retail scientific companies</w:t>
        </w:r>
      </w:ins>
      <w:ins w:id="13" w:author="Jacob Roundy" w:date="2015-03-24T14:21:00Z">
        <w:r w:rsidR="00746093">
          <w:rPr>
            <w:rFonts w:ascii="Cambria" w:hAnsi="Cambria" w:cs="Arial"/>
            <w:sz w:val="24"/>
          </w:rPr>
          <w:t>,</w:t>
        </w:r>
      </w:ins>
      <w:ins w:id="14" w:author="Jeff Salacup" w:date="2015-03-19T13:25:00Z">
        <w:r w:rsidRPr="000E35AC">
          <w:rPr>
            <w:rFonts w:ascii="Cambria" w:hAnsi="Cambria" w:cs="Arial"/>
            <w:sz w:val="24"/>
          </w:rPr>
          <w:t xml:space="preserve"> like Sigma-Aldrich and Fisher. However, some compounds that occur in nature and that are relevant to paleoclimatic studies have not yet been isolated and purified for </w:t>
        </w:r>
      </w:ins>
      <w:ins w:id="15" w:author="Jeff Salacup" w:date="2015-03-19T14:52:00Z">
        <w:r w:rsidR="000771FF" w:rsidRPr="000E35AC">
          <w:rPr>
            <w:rFonts w:ascii="Cambria" w:hAnsi="Cambria" w:cs="Arial"/>
            <w:sz w:val="24"/>
          </w:rPr>
          <w:t xml:space="preserve">purchase. </w:t>
        </w:r>
      </w:ins>
      <w:ins w:id="16" w:author="Jeff Salacup" w:date="2015-03-19T13:25:00Z">
        <w:r w:rsidRPr="000E35AC">
          <w:rPr>
            <w:rFonts w:ascii="Cambria" w:hAnsi="Cambria" w:cs="Arial"/>
            <w:sz w:val="24"/>
          </w:rPr>
          <w:t>Therefore,</w:t>
        </w:r>
        <w:del w:id="17" w:author="Jacob Roundy" w:date="2015-03-24T14:22:00Z">
          <w:r w:rsidRPr="000E35AC" w:rsidDel="00746093">
            <w:rPr>
              <w:rFonts w:ascii="Cambria" w:hAnsi="Cambria" w:cs="Arial"/>
              <w:sz w:val="24"/>
            </w:rPr>
            <w:delText xml:space="preserve"> we need to extract</w:delText>
          </w:r>
        </w:del>
        <w:r w:rsidRPr="000E35AC">
          <w:rPr>
            <w:rFonts w:ascii="Cambria" w:hAnsi="Cambria" w:cs="Arial"/>
            <w:sz w:val="24"/>
          </w:rPr>
          <w:t xml:space="preserve"> these compounds</w:t>
        </w:r>
      </w:ins>
      <w:ins w:id="18" w:author="Jacob Roundy" w:date="2015-03-24T14:22:00Z">
        <w:r w:rsidR="00746093">
          <w:rPr>
            <w:rFonts w:ascii="Cambria" w:hAnsi="Cambria" w:cs="Arial"/>
            <w:sz w:val="24"/>
          </w:rPr>
          <w:t xml:space="preserve"> need to be extracted</w:t>
        </w:r>
      </w:ins>
      <w:ins w:id="19" w:author="Jeff Salacup" w:date="2015-03-19T13:25:00Z">
        <w:r w:rsidRPr="000E35AC">
          <w:rPr>
            <w:rFonts w:ascii="Cambria" w:hAnsi="Cambria" w:cs="Arial"/>
            <w:sz w:val="24"/>
          </w:rPr>
          <w:t xml:space="preserve"> from natural samples</w:t>
        </w:r>
      </w:ins>
      <w:ins w:id="20" w:author="Jacob Roundy" w:date="2015-03-24T14:28:00Z">
        <w:r w:rsidR="00746093">
          <w:rPr>
            <w:rFonts w:ascii="Cambria" w:hAnsi="Cambria" w:cs="Arial"/>
            <w:sz w:val="24"/>
          </w:rPr>
          <w:t>, and</w:t>
        </w:r>
      </w:ins>
      <w:ins w:id="21" w:author="Jeff Salacup" w:date="2015-03-19T13:25:00Z">
        <w:del w:id="22" w:author="Jacob Roundy" w:date="2015-03-24T14:23:00Z">
          <w:r w:rsidRPr="000E35AC" w:rsidDel="00746093">
            <w:rPr>
              <w:rFonts w:ascii="Cambria" w:hAnsi="Cambria" w:cs="Arial"/>
              <w:sz w:val="24"/>
            </w:rPr>
            <w:delText xml:space="preserve"> and</w:delText>
          </w:r>
        </w:del>
        <w:r w:rsidRPr="000E35AC">
          <w:rPr>
            <w:rFonts w:ascii="Cambria" w:hAnsi="Cambria" w:cs="Arial"/>
            <w:sz w:val="24"/>
          </w:rPr>
          <w:t xml:space="preserve"> because of the large volumes of standard</w:t>
        </w:r>
      </w:ins>
      <w:ins w:id="23" w:author="Jacob Roundy" w:date="2015-03-24T14:23:00Z">
        <w:r w:rsidR="00746093">
          <w:rPr>
            <w:rFonts w:ascii="Cambria" w:hAnsi="Cambria" w:cs="Arial"/>
            <w:sz w:val="24"/>
          </w:rPr>
          <w:t>s</w:t>
        </w:r>
      </w:ins>
      <w:ins w:id="24" w:author="Jeff Salacup" w:date="2015-03-19T13:25:00Z">
        <w:r w:rsidRPr="000E35AC">
          <w:rPr>
            <w:rFonts w:ascii="Cambria" w:hAnsi="Cambria" w:cs="Arial"/>
            <w:sz w:val="24"/>
          </w:rPr>
          <w:t xml:space="preserve"> required</w:t>
        </w:r>
      </w:ins>
      <w:ins w:id="25" w:author="Jacob Roundy" w:date="2015-03-24T14:29:00Z">
        <w:r w:rsidR="00746093">
          <w:rPr>
            <w:rFonts w:ascii="Cambria" w:hAnsi="Cambria" w:cs="Arial"/>
            <w:sz w:val="24"/>
          </w:rPr>
          <w:t>,</w:t>
        </w:r>
      </w:ins>
      <w:ins w:id="26" w:author="Jeff Salacup" w:date="2015-03-19T13:25:00Z">
        <w:del w:id="27" w:author="Jacob Roundy" w:date="2015-03-24T14:29:00Z">
          <w:r w:rsidRPr="000E35AC" w:rsidDel="00746093">
            <w:rPr>
              <w:rFonts w:ascii="Cambria" w:hAnsi="Cambria" w:cs="Arial"/>
              <w:sz w:val="24"/>
            </w:rPr>
            <w:delText xml:space="preserve"> we often need to extract </w:delText>
          </w:r>
        </w:del>
      </w:ins>
      <w:ins w:id="28" w:author="Jacob Roundy" w:date="2015-03-24T14:29:00Z">
        <w:r w:rsidR="00746093">
          <w:rPr>
            <w:rFonts w:ascii="Cambria" w:hAnsi="Cambria" w:cs="Arial"/>
            <w:sz w:val="24"/>
          </w:rPr>
          <w:t xml:space="preserve"> </w:t>
        </w:r>
      </w:ins>
      <w:ins w:id="29" w:author="Jeff Salacup" w:date="2015-03-19T13:25:00Z">
        <w:r w:rsidRPr="000E35AC">
          <w:rPr>
            <w:rFonts w:ascii="Cambria" w:hAnsi="Cambria" w:cs="Arial"/>
            <w:sz w:val="24"/>
          </w:rPr>
          <w:t>large volumes of sediment</w:t>
        </w:r>
      </w:ins>
      <w:ins w:id="30" w:author="Jacob Roundy" w:date="2015-03-24T14:29:00Z">
        <w:r w:rsidR="00746093">
          <w:rPr>
            <w:rFonts w:ascii="Cambria" w:hAnsi="Cambria" w:cs="Arial"/>
            <w:sz w:val="24"/>
          </w:rPr>
          <w:t xml:space="preserve"> need to be extracted</w:t>
        </w:r>
      </w:ins>
      <w:ins w:id="31" w:author="Jeff Salacup" w:date="2015-03-19T13:25:00Z">
        <w:r w:rsidRPr="000E35AC">
          <w:rPr>
            <w:rFonts w:ascii="Cambria" w:hAnsi="Cambria" w:cs="Arial"/>
            <w:sz w:val="24"/>
          </w:rPr>
          <w:t>.</w:t>
        </w:r>
        <w:del w:id="32" w:author="Jacob Roundy" w:date="2015-03-24T14:29:00Z">
          <w:r w:rsidRPr="000E35AC" w:rsidDel="00746093">
            <w:rPr>
              <w:rFonts w:ascii="Cambria" w:hAnsi="Cambria" w:cs="Arial"/>
              <w:sz w:val="24"/>
            </w:rPr>
            <w:delText xml:space="preserve"> .</w:delText>
          </w:r>
        </w:del>
        <w:r w:rsidRPr="000E35AC">
          <w:rPr>
            <w:rFonts w:ascii="Cambria" w:hAnsi="Cambria" w:cs="Arial"/>
            <w:sz w:val="24"/>
          </w:rPr>
          <w:t xml:space="preserve"> The Accelerated Solvent Extraction (Dionex) and sonication extractions are not appropriate for the extraction of such large sediment volumes. In these circumstances</w:t>
        </w:r>
      </w:ins>
      <w:ins w:id="33" w:author="Jacob Roundy" w:date="2015-03-24T14:29:00Z">
        <w:r w:rsidR="00746093">
          <w:rPr>
            <w:rFonts w:ascii="Cambria" w:hAnsi="Cambria" w:cs="Arial"/>
            <w:sz w:val="24"/>
          </w:rPr>
          <w:t>,</w:t>
        </w:r>
      </w:ins>
      <w:ins w:id="34" w:author="Jeff Salacup" w:date="2015-03-19T13:25:00Z">
        <w:r w:rsidRPr="000E35AC">
          <w:rPr>
            <w:rFonts w:ascii="Cambria" w:hAnsi="Cambria" w:cs="Arial"/>
            <w:sz w:val="24"/>
          </w:rPr>
          <w:t xml:space="preserve"> </w:t>
        </w:r>
        <w:del w:id="35" w:author="Jacob Roundy" w:date="2015-03-24T14:29:00Z">
          <w:r w:rsidRPr="000E35AC" w:rsidDel="00746093">
            <w:rPr>
              <w:rFonts w:ascii="Cambria" w:hAnsi="Cambria" w:cs="Arial"/>
              <w:sz w:val="24"/>
            </w:rPr>
            <w:delText xml:space="preserve">we instead use </w:delText>
          </w:r>
        </w:del>
        <w:r w:rsidRPr="000E35AC">
          <w:rPr>
            <w:rFonts w:ascii="Cambria" w:hAnsi="Cambria" w:cs="Arial"/>
            <w:sz w:val="24"/>
          </w:rPr>
          <w:t>a Soxhlet extraction</w:t>
        </w:r>
      </w:ins>
      <w:ins w:id="36" w:author="Jacob Roundy" w:date="2015-03-24T14:29:00Z">
        <w:r w:rsidR="00746093">
          <w:rPr>
            <w:rFonts w:ascii="Cambria" w:hAnsi="Cambria" w:cs="Arial"/>
            <w:sz w:val="24"/>
          </w:rPr>
          <w:t xml:space="preserve"> is used</w:t>
        </w:r>
      </w:ins>
      <w:ins w:id="37" w:author="Jeff Salacup" w:date="2015-03-19T13:25:00Z">
        <w:r w:rsidRPr="000E35AC">
          <w:rPr>
            <w:rFonts w:ascii="Cambria" w:hAnsi="Cambria" w:cs="Arial"/>
            <w:sz w:val="24"/>
          </w:rPr>
          <w:t>.</w:t>
        </w:r>
      </w:ins>
      <w:r w:rsidR="0018006B" w:rsidRPr="00A96ABF">
        <w:rPr>
          <w:rFonts w:ascii="Cambria" w:hAnsi="Cambria" w:cs="Arial"/>
        </w:rPr>
        <w:br/>
      </w:r>
      <w:r w:rsidR="0018006B" w:rsidRPr="00A96ABF">
        <w:rPr>
          <w:rFonts w:ascii="Cambria" w:hAnsi="Cambria" w:cs="Arial"/>
          <w:b/>
          <w:sz w:val="24"/>
          <w:szCs w:val="24"/>
        </w:rPr>
        <w:lastRenderedPageBreak/>
        <w:br/>
      </w:r>
      <w:r w:rsidR="001D3A06" w:rsidRPr="00A96ABF">
        <w:rPr>
          <w:rFonts w:ascii="Cambria" w:hAnsi="Cambria" w:cs="Arial"/>
          <w:b/>
          <w:sz w:val="28"/>
          <w:szCs w:val="24"/>
        </w:rPr>
        <w:t>Principles:</w:t>
      </w:r>
      <w:r w:rsidR="00E03D5E" w:rsidRPr="00A96ABF">
        <w:rPr>
          <w:rFonts w:ascii="Cambria" w:hAnsi="Cambria" w:cs="Arial"/>
          <w:sz w:val="24"/>
        </w:rPr>
        <w:t xml:space="preserve"> </w:t>
      </w:r>
    </w:p>
    <w:p w14:paraId="51DBBC4B" w14:textId="49D9E151" w:rsidR="0087383C" w:rsidRPr="00A96ABF" w:rsidRDefault="0087383C" w:rsidP="00E87B34">
      <w:pPr>
        <w:spacing w:line="360" w:lineRule="auto"/>
        <w:rPr>
          <w:rFonts w:ascii="Cambria" w:hAnsi="Cambria" w:cs="Arial"/>
          <w:sz w:val="24"/>
        </w:rPr>
      </w:pPr>
      <w:r w:rsidRPr="002B0423">
        <w:rPr>
          <w:rFonts w:ascii="Cambria" w:hAnsi="Cambria" w:cs="Arial"/>
          <w:sz w:val="24"/>
        </w:rPr>
        <w:t xml:space="preserve">Soxhlet extraction is likely the oldest form of organic matter extraction. </w:t>
      </w:r>
      <w:commentRangeStart w:id="38"/>
      <w:commentRangeStart w:id="39"/>
      <w:r w:rsidRPr="002B0423">
        <w:rPr>
          <w:rFonts w:ascii="Cambria" w:hAnsi="Cambria" w:cs="Arial"/>
          <w:sz w:val="24"/>
        </w:rPr>
        <w:t xml:space="preserve">Archeological evidence from Mesopotamia places the use of a </w:t>
      </w:r>
      <w:ins w:id="40" w:author="Andrew" w:date="2015-03-06T11:03:00Z">
        <w:r w:rsidR="009108BA">
          <w:rPr>
            <w:rFonts w:ascii="Cambria" w:hAnsi="Cambria" w:cs="Arial"/>
            <w:sz w:val="24"/>
          </w:rPr>
          <w:t>S</w:t>
        </w:r>
      </w:ins>
      <w:del w:id="41" w:author="Andrew" w:date="2015-03-06T11:03:00Z">
        <w:r w:rsidRPr="002B0423" w:rsidDel="009108BA">
          <w:rPr>
            <w:rFonts w:ascii="Cambria" w:hAnsi="Cambria" w:cs="Arial"/>
            <w:sz w:val="24"/>
          </w:rPr>
          <w:delText>s</w:delText>
        </w:r>
      </w:del>
      <w:r w:rsidRPr="002B0423">
        <w:rPr>
          <w:rFonts w:ascii="Cambria" w:hAnsi="Cambria" w:cs="Arial"/>
          <w:sz w:val="24"/>
        </w:rPr>
        <w:t xml:space="preserve">oxhlet-like device </w:t>
      </w:r>
      <w:r w:rsidR="002B0423">
        <w:rPr>
          <w:rFonts w:ascii="Cambria" w:hAnsi="Cambria" w:cs="Arial"/>
          <w:sz w:val="24"/>
        </w:rPr>
        <w:t xml:space="preserve">that utilized hot water </w:t>
      </w:r>
      <w:r w:rsidRPr="002B0423">
        <w:rPr>
          <w:rFonts w:ascii="Cambria" w:hAnsi="Cambria" w:cs="Arial"/>
          <w:sz w:val="24"/>
        </w:rPr>
        <w:t>at ~3</w:t>
      </w:r>
      <w:ins w:id="42" w:author="Andrew" w:date="2015-03-06T10:27:00Z">
        <w:r w:rsidR="00E3431B">
          <w:rPr>
            <w:rFonts w:ascii="Cambria" w:hAnsi="Cambria" w:cs="Arial"/>
            <w:sz w:val="24"/>
          </w:rPr>
          <w:t>,</w:t>
        </w:r>
      </w:ins>
      <w:r w:rsidRPr="002B0423">
        <w:rPr>
          <w:rFonts w:ascii="Cambria" w:hAnsi="Cambria" w:cs="Arial"/>
          <w:sz w:val="24"/>
        </w:rPr>
        <w:t>500 BC</w:t>
      </w:r>
      <w:ins w:id="43" w:author="Jeff Salacup" w:date="2015-03-19T13:34:00Z">
        <w:r w:rsidR="008E3675">
          <w:rPr>
            <w:rFonts w:ascii="Cambria" w:hAnsi="Cambria" w:cs="Arial"/>
            <w:sz w:val="24"/>
          </w:rPr>
          <w:t xml:space="preserve"> (</w:t>
        </w:r>
      </w:ins>
      <w:ins w:id="44" w:author="Jeff Salacup" w:date="2015-03-19T13:35:00Z">
        <w:r w:rsidR="008E3675">
          <w:rPr>
            <w:rFonts w:ascii="Cambria" w:hAnsi="Cambria" w:cs="Arial"/>
            <w:sz w:val="24"/>
          </w:rPr>
          <w:t xml:space="preserve">Levey, 1959; </w:t>
        </w:r>
      </w:ins>
      <w:ins w:id="45" w:author="Jeff Salacup" w:date="2015-03-19T13:34:00Z">
        <w:r w:rsidR="008E3675">
          <w:rPr>
            <w:rFonts w:ascii="Cambria" w:hAnsi="Cambria" w:cs="Arial"/>
            <w:sz w:val="24"/>
          </w:rPr>
          <w:t>Jensen, 2007)</w:t>
        </w:r>
      </w:ins>
      <w:r w:rsidRPr="002B0423">
        <w:rPr>
          <w:rFonts w:ascii="Cambria" w:hAnsi="Cambria" w:cs="Arial"/>
          <w:sz w:val="24"/>
        </w:rPr>
        <w:t xml:space="preserve">. </w:t>
      </w:r>
      <w:commentRangeEnd w:id="38"/>
      <w:r w:rsidR="001D0996">
        <w:rPr>
          <w:rStyle w:val="CommentReference"/>
        </w:rPr>
        <w:commentReference w:id="38"/>
      </w:r>
      <w:commentRangeEnd w:id="39"/>
      <w:r w:rsidR="008E3675">
        <w:rPr>
          <w:rStyle w:val="CommentReference"/>
        </w:rPr>
        <w:commentReference w:id="39"/>
      </w:r>
      <w:commentRangeStart w:id="46"/>
      <w:commentRangeStart w:id="47"/>
      <w:r w:rsidRPr="002B0423">
        <w:rPr>
          <w:rFonts w:ascii="Cambria" w:hAnsi="Cambria" w:cs="Arial"/>
          <w:sz w:val="24"/>
        </w:rPr>
        <w:t xml:space="preserve">Modern </w:t>
      </w:r>
      <w:ins w:id="48" w:author="Andrew" w:date="2015-03-06T11:03:00Z">
        <w:r w:rsidR="009108BA">
          <w:rPr>
            <w:rFonts w:ascii="Cambria" w:hAnsi="Cambria" w:cs="Arial"/>
            <w:sz w:val="24"/>
          </w:rPr>
          <w:t>S</w:t>
        </w:r>
      </w:ins>
      <w:del w:id="49" w:author="Andrew" w:date="2015-03-06T11:03:00Z">
        <w:r w:rsidR="002B0423" w:rsidDel="009108BA">
          <w:rPr>
            <w:rFonts w:ascii="Cambria" w:hAnsi="Cambria" w:cs="Arial"/>
            <w:sz w:val="24"/>
          </w:rPr>
          <w:delText>s</w:delText>
        </w:r>
      </w:del>
      <w:r w:rsidRPr="00A96ABF">
        <w:rPr>
          <w:rFonts w:ascii="Cambria" w:hAnsi="Cambria" w:cs="Arial"/>
          <w:sz w:val="24"/>
        </w:rPr>
        <w:t xml:space="preserve">oxhlets </w:t>
      </w:r>
      <w:commentRangeEnd w:id="46"/>
      <w:r w:rsidR="001C6A2A">
        <w:rPr>
          <w:rStyle w:val="CommentReference"/>
        </w:rPr>
        <w:commentReference w:id="46"/>
      </w:r>
      <w:commentRangeEnd w:id="47"/>
      <w:r w:rsidR="00AA3FCD">
        <w:rPr>
          <w:rStyle w:val="CommentReference"/>
        </w:rPr>
        <w:commentReference w:id="47"/>
      </w:r>
      <w:r w:rsidRPr="00A96ABF">
        <w:rPr>
          <w:rFonts w:ascii="Cambria" w:hAnsi="Cambria" w:cs="Arial"/>
          <w:sz w:val="24"/>
        </w:rPr>
        <w:t>use sophisticated blown</w:t>
      </w:r>
      <w:r w:rsidR="002B0423">
        <w:rPr>
          <w:rFonts w:ascii="Cambria" w:hAnsi="Cambria" w:cs="Arial"/>
          <w:sz w:val="24"/>
        </w:rPr>
        <w:t xml:space="preserve"> </w:t>
      </w:r>
      <w:r w:rsidRPr="00A96ABF">
        <w:rPr>
          <w:rFonts w:ascii="Cambria" w:hAnsi="Cambria" w:cs="Arial"/>
          <w:sz w:val="24"/>
        </w:rPr>
        <w:t>glass condensers and organic solvents in this “continu</w:t>
      </w:r>
      <w:r w:rsidR="00270F1B" w:rsidRPr="00A96ABF">
        <w:rPr>
          <w:rFonts w:ascii="Cambria" w:hAnsi="Cambria" w:cs="Arial"/>
          <w:sz w:val="24"/>
        </w:rPr>
        <w:t>ous” extraction method (</w:t>
      </w:r>
      <w:r w:rsidR="00270F1B" w:rsidRPr="00A96ABF">
        <w:rPr>
          <w:rFonts w:ascii="Cambria" w:hAnsi="Cambria" w:cs="Arial"/>
          <w:b/>
          <w:sz w:val="24"/>
        </w:rPr>
        <w:t>Fi</w:t>
      </w:r>
      <w:r w:rsidR="00602FB4" w:rsidRPr="003963BA">
        <w:rPr>
          <w:rFonts w:ascii="Cambria" w:hAnsi="Cambria" w:cs="Arial"/>
          <w:b/>
          <w:sz w:val="24"/>
        </w:rPr>
        <w:t xml:space="preserve">gure </w:t>
      </w:r>
      <w:ins w:id="50" w:author="Jeff Salacup" w:date="2015-03-19T14:44:00Z">
        <w:r w:rsidR="00757051">
          <w:rPr>
            <w:rFonts w:ascii="Cambria" w:hAnsi="Cambria" w:cs="Arial"/>
            <w:b/>
            <w:sz w:val="24"/>
          </w:rPr>
          <w:t>2</w:t>
        </w:r>
      </w:ins>
      <w:del w:id="51" w:author="Jeff Salacup" w:date="2015-03-19T14:44:00Z">
        <w:r w:rsidR="00602FB4" w:rsidRPr="003963BA" w:rsidDel="00757051">
          <w:rPr>
            <w:rFonts w:ascii="Cambria" w:hAnsi="Cambria" w:cs="Arial"/>
            <w:b/>
            <w:sz w:val="24"/>
          </w:rPr>
          <w:delText>3</w:delText>
        </w:r>
      </w:del>
      <w:r w:rsidRPr="00A96ABF">
        <w:rPr>
          <w:rFonts w:ascii="Cambria" w:hAnsi="Cambria" w:cs="Arial"/>
          <w:sz w:val="24"/>
        </w:rPr>
        <w:t>). Solvent is refluxed from a round</w:t>
      </w:r>
      <w:r w:rsidR="002B0423">
        <w:rPr>
          <w:rFonts w:ascii="Cambria" w:hAnsi="Cambria" w:cs="Arial"/>
          <w:sz w:val="24"/>
        </w:rPr>
        <w:t>-</w:t>
      </w:r>
      <w:r w:rsidRPr="00A96ABF">
        <w:rPr>
          <w:rFonts w:ascii="Cambria" w:hAnsi="Cambria" w:cs="Arial"/>
          <w:sz w:val="24"/>
        </w:rPr>
        <w:t>bottomed flask upward into a condenser with a recirculating cold</w:t>
      </w:r>
      <w:ins w:id="52" w:author="Andrew" w:date="2015-03-06T10:52:00Z">
        <w:r w:rsidR="001C6A2A">
          <w:rPr>
            <w:rFonts w:ascii="Cambria" w:hAnsi="Cambria" w:cs="Arial"/>
            <w:sz w:val="24"/>
          </w:rPr>
          <w:t>-</w:t>
        </w:r>
      </w:ins>
      <w:del w:id="53" w:author="Andrew" w:date="2015-03-06T10:52:00Z">
        <w:r w:rsidRPr="00A96ABF" w:rsidDel="001C6A2A">
          <w:rPr>
            <w:rFonts w:ascii="Cambria" w:hAnsi="Cambria" w:cs="Arial"/>
            <w:sz w:val="24"/>
          </w:rPr>
          <w:delText xml:space="preserve"> </w:delText>
        </w:r>
      </w:del>
      <w:r w:rsidRPr="00A96ABF">
        <w:rPr>
          <w:rFonts w:ascii="Cambria" w:hAnsi="Cambria" w:cs="Arial"/>
          <w:sz w:val="24"/>
        </w:rPr>
        <w:t>water coil. When the gaseous solvent contacts the coil</w:t>
      </w:r>
      <w:r w:rsidR="002B0423">
        <w:rPr>
          <w:rFonts w:ascii="Cambria" w:hAnsi="Cambria" w:cs="Arial"/>
          <w:sz w:val="24"/>
        </w:rPr>
        <w:t>,</w:t>
      </w:r>
      <w:r w:rsidRPr="00A96ABF">
        <w:rPr>
          <w:rFonts w:ascii="Cambria" w:hAnsi="Cambria" w:cs="Arial"/>
          <w:sz w:val="24"/>
        </w:rPr>
        <w:t xml:space="preserve"> it condenses into a chamber </w:t>
      </w:r>
      <w:r w:rsidR="00467987">
        <w:rPr>
          <w:rFonts w:ascii="Cambria" w:hAnsi="Cambria" w:cs="Arial"/>
          <w:sz w:val="24"/>
        </w:rPr>
        <w:t xml:space="preserve">with </w:t>
      </w:r>
      <w:r w:rsidRPr="00A96ABF">
        <w:rPr>
          <w:rFonts w:ascii="Cambria" w:hAnsi="Cambria" w:cs="Arial"/>
          <w:sz w:val="24"/>
        </w:rPr>
        <w:t>a glass fiber thimble holding the sample. This chamber is se</w:t>
      </w:r>
      <w:r w:rsidR="00270F1B" w:rsidRPr="00A96ABF">
        <w:rPr>
          <w:rFonts w:ascii="Cambria" w:hAnsi="Cambria" w:cs="Arial"/>
          <w:sz w:val="24"/>
        </w:rPr>
        <w:t>t with a recirculator</w:t>
      </w:r>
      <w:r w:rsidR="00467987">
        <w:rPr>
          <w:rFonts w:ascii="Cambria" w:hAnsi="Cambria" w:cs="Arial"/>
          <w:sz w:val="24"/>
        </w:rPr>
        <w:t>,</w:t>
      </w:r>
      <w:r w:rsidR="00270F1B" w:rsidRPr="00A96ABF">
        <w:rPr>
          <w:rFonts w:ascii="Cambria" w:hAnsi="Cambria" w:cs="Arial"/>
          <w:sz w:val="24"/>
        </w:rPr>
        <w:t xml:space="preserve"> </w:t>
      </w:r>
      <w:r w:rsidR="00467987">
        <w:rPr>
          <w:rFonts w:ascii="Cambria" w:hAnsi="Cambria" w:cs="Arial"/>
          <w:sz w:val="24"/>
        </w:rPr>
        <w:t xml:space="preserve">and </w:t>
      </w:r>
      <w:r w:rsidRPr="00A96ABF">
        <w:rPr>
          <w:rFonts w:ascii="Cambria" w:hAnsi="Cambria" w:cs="Arial"/>
          <w:sz w:val="24"/>
        </w:rPr>
        <w:t xml:space="preserve">when a certain volume is reached </w:t>
      </w:r>
      <w:r w:rsidR="00467987">
        <w:rPr>
          <w:rFonts w:ascii="Cambria" w:hAnsi="Cambria" w:cs="Arial"/>
          <w:sz w:val="24"/>
        </w:rPr>
        <w:t>(</w:t>
      </w:r>
      <w:r w:rsidRPr="00A96ABF">
        <w:rPr>
          <w:rFonts w:ascii="Cambria" w:hAnsi="Cambria" w:cs="Arial"/>
          <w:sz w:val="24"/>
        </w:rPr>
        <w:t>generally a volume large enough to submerge the whole sample</w:t>
      </w:r>
      <w:r w:rsidR="00467987">
        <w:rPr>
          <w:rFonts w:ascii="Cambria" w:hAnsi="Cambria" w:cs="Arial"/>
          <w:sz w:val="24"/>
        </w:rPr>
        <w:t>)</w:t>
      </w:r>
      <w:r w:rsidRPr="00A96ABF">
        <w:rPr>
          <w:rFonts w:ascii="Cambria" w:hAnsi="Cambria" w:cs="Arial"/>
          <w:sz w:val="24"/>
        </w:rPr>
        <w:t>, the chamber is flushed back into the round</w:t>
      </w:r>
      <w:r w:rsidR="00467987">
        <w:rPr>
          <w:rFonts w:ascii="Cambria" w:hAnsi="Cambria" w:cs="Arial"/>
          <w:sz w:val="24"/>
        </w:rPr>
        <w:t>-</w:t>
      </w:r>
      <w:r w:rsidRPr="00A96ABF">
        <w:rPr>
          <w:rFonts w:ascii="Cambria" w:hAnsi="Cambria" w:cs="Arial"/>
          <w:sz w:val="24"/>
        </w:rPr>
        <w:t>bottomed flask via a built</w:t>
      </w:r>
      <w:r w:rsidR="00467987">
        <w:rPr>
          <w:rFonts w:ascii="Cambria" w:hAnsi="Cambria" w:cs="Arial"/>
          <w:sz w:val="24"/>
        </w:rPr>
        <w:t>-</w:t>
      </w:r>
      <w:r w:rsidRPr="00A96ABF">
        <w:rPr>
          <w:rFonts w:ascii="Cambria" w:hAnsi="Cambria" w:cs="Arial"/>
          <w:sz w:val="24"/>
        </w:rPr>
        <w:t>in siphon, where the lipid extract accumulates while the solvent becomes</w:t>
      </w:r>
      <w:r w:rsidR="00467987">
        <w:rPr>
          <w:rFonts w:ascii="Cambria" w:hAnsi="Cambria" w:cs="Arial"/>
          <w:sz w:val="24"/>
        </w:rPr>
        <w:t xml:space="preserve"> </w:t>
      </w:r>
      <w:r w:rsidRPr="00A96ABF">
        <w:rPr>
          <w:rFonts w:ascii="Cambria" w:hAnsi="Cambria" w:cs="Arial"/>
          <w:sz w:val="24"/>
        </w:rPr>
        <w:t>part of the next cycle. Hence</w:t>
      </w:r>
      <w:r w:rsidR="00467987">
        <w:rPr>
          <w:rFonts w:ascii="Cambria" w:hAnsi="Cambria" w:cs="Arial"/>
          <w:sz w:val="24"/>
        </w:rPr>
        <w:t>,</w:t>
      </w:r>
      <w:r w:rsidRPr="00A96ABF">
        <w:rPr>
          <w:rFonts w:ascii="Cambria" w:hAnsi="Cambria" w:cs="Arial"/>
          <w:sz w:val="24"/>
        </w:rPr>
        <w:t xml:space="preserve"> the term “continuous” </w:t>
      </w:r>
      <w:r w:rsidR="007D1249" w:rsidRPr="00A96ABF">
        <w:rPr>
          <w:rFonts w:ascii="Cambria" w:hAnsi="Cambria" w:cs="Arial"/>
          <w:sz w:val="24"/>
        </w:rPr>
        <w:t>extraction</w:t>
      </w:r>
      <w:r w:rsidRPr="00A96ABF">
        <w:rPr>
          <w:rFonts w:ascii="Cambria" w:hAnsi="Cambria" w:cs="Arial"/>
          <w:sz w:val="24"/>
        </w:rPr>
        <w:t>.</w:t>
      </w:r>
      <w:r w:rsidR="007D1249" w:rsidRPr="00A96ABF">
        <w:rPr>
          <w:rFonts w:ascii="Cambria" w:hAnsi="Cambria" w:cs="Arial"/>
          <w:sz w:val="24"/>
        </w:rPr>
        <w:t xml:space="preserve"> Soxhlet extraction is often used for the extraction of larger (&gt;10 g) samples.</w:t>
      </w:r>
    </w:p>
    <w:p w14:paraId="2783C809" w14:textId="338F8AC9" w:rsidR="00705B78" w:rsidRPr="00A96ABF" w:rsidDel="00AA3FCD" w:rsidRDefault="00E03D5E" w:rsidP="00A96ABF">
      <w:pPr>
        <w:spacing w:line="360" w:lineRule="auto"/>
        <w:rPr>
          <w:del w:id="54" w:author="Jeff Salacup" w:date="2015-03-19T13:49:00Z"/>
          <w:rFonts w:ascii="Cambria" w:hAnsi="Cambria" w:cs="Arial"/>
          <w:sz w:val="24"/>
        </w:rPr>
      </w:pPr>
      <w:commentRangeStart w:id="55"/>
      <w:del w:id="56" w:author="Jeff Salacup" w:date="2015-03-19T13:49:00Z">
        <w:r w:rsidRPr="00A96ABF" w:rsidDel="00AA3FCD">
          <w:rPr>
            <w:rFonts w:ascii="Cambria" w:hAnsi="Cambria" w:cs="Arial"/>
            <w:sz w:val="24"/>
          </w:rPr>
          <w:delText xml:space="preserve">Biomarkers contained in the </w:delText>
        </w:r>
        <w:r w:rsidR="00BE5F9D" w:rsidRPr="00A96ABF" w:rsidDel="00AA3FCD">
          <w:rPr>
            <w:rFonts w:ascii="Cambria" w:hAnsi="Cambria" w:cs="Arial"/>
            <w:sz w:val="24"/>
          </w:rPr>
          <w:delText xml:space="preserve">sample </w:delText>
        </w:r>
        <w:r w:rsidRPr="00A96ABF" w:rsidDel="00AA3FCD">
          <w:rPr>
            <w:rFonts w:ascii="Cambria" w:hAnsi="Cambria" w:cs="Arial"/>
            <w:sz w:val="24"/>
          </w:rPr>
          <w:delText xml:space="preserve">dissolve into the organic phase based on the rules of </w:delText>
        </w:r>
        <w:r w:rsidR="00051519" w:rsidRPr="00A96ABF" w:rsidDel="00AA3FCD">
          <w:rPr>
            <w:rFonts w:ascii="Cambria" w:hAnsi="Cambria" w:cs="Arial"/>
            <w:sz w:val="24"/>
          </w:rPr>
          <w:delText>solubility, which</w:delText>
        </w:r>
        <w:r w:rsidRPr="00A96ABF" w:rsidDel="00AA3FCD">
          <w:rPr>
            <w:rFonts w:ascii="Cambria" w:hAnsi="Cambria" w:cs="Arial"/>
            <w:sz w:val="24"/>
          </w:rPr>
          <w:delText xml:space="preserve"> with organic compounds,</w:delText>
        </w:r>
        <w:r w:rsidR="00051519" w:rsidRPr="00A96ABF" w:rsidDel="00AA3FCD">
          <w:rPr>
            <w:rFonts w:ascii="Cambria" w:hAnsi="Cambria" w:cs="Arial"/>
            <w:sz w:val="24"/>
          </w:rPr>
          <w:delText xml:space="preserve"> are</w:delText>
        </w:r>
        <w:r w:rsidRPr="00A96ABF" w:rsidDel="00AA3FCD">
          <w:rPr>
            <w:rFonts w:ascii="Cambria" w:hAnsi="Cambria" w:cs="Arial"/>
            <w:sz w:val="24"/>
          </w:rPr>
          <w:delText xml:space="preserve"> controlled primarily by the polarity of </w:delText>
        </w:r>
        <w:r w:rsidR="00FB6F7E" w:rsidRPr="00A96ABF" w:rsidDel="00AA3FCD">
          <w:rPr>
            <w:rFonts w:ascii="Cambria" w:hAnsi="Cambria" w:cs="Arial"/>
            <w:sz w:val="24"/>
          </w:rPr>
          <w:delText xml:space="preserve">both </w:delText>
        </w:r>
        <w:r w:rsidRPr="00A96ABF" w:rsidDel="00AA3FCD">
          <w:rPr>
            <w:rFonts w:ascii="Cambria" w:hAnsi="Cambria" w:cs="Arial"/>
            <w:sz w:val="24"/>
          </w:rPr>
          <w:delText>the biomarker and the so</w:delText>
        </w:r>
        <w:r w:rsidR="000E75C3" w:rsidRPr="00A96ABF" w:rsidDel="00AA3FCD">
          <w:rPr>
            <w:rFonts w:ascii="Cambria" w:hAnsi="Cambria" w:cs="Arial"/>
            <w:sz w:val="24"/>
          </w:rPr>
          <w:delText>l</w:delText>
        </w:r>
        <w:r w:rsidRPr="00A96ABF" w:rsidDel="00AA3FCD">
          <w:rPr>
            <w:rFonts w:ascii="Cambria" w:hAnsi="Cambria" w:cs="Arial"/>
            <w:sz w:val="24"/>
          </w:rPr>
          <w:delText xml:space="preserve">vent. This is summarized by the so-called </w:delText>
        </w:r>
        <w:r w:rsidR="00467987" w:rsidDel="00AA3FCD">
          <w:rPr>
            <w:rFonts w:ascii="Cambria" w:hAnsi="Cambria" w:cs="Arial"/>
            <w:sz w:val="24"/>
          </w:rPr>
          <w:delText>“</w:delText>
        </w:r>
        <w:r w:rsidRPr="00A96ABF" w:rsidDel="00AA3FCD">
          <w:rPr>
            <w:rFonts w:ascii="Cambria" w:hAnsi="Cambria" w:cs="Arial"/>
            <w:sz w:val="24"/>
          </w:rPr>
          <w:delText>like dissolves like</w:delText>
        </w:r>
        <w:r w:rsidR="00467987" w:rsidDel="00AA3FCD">
          <w:rPr>
            <w:rFonts w:ascii="Cambria" w:hAnsi="Cambria" w:cs="Arial"/>
            <w:sz w:val="24"/>
          </w:rPr>
          <w:delText>”</w:delText>
        </w:r>
        <w:r w:rsidRPr="00A96ABF" w:rsidDel="00AA3FCD">
          <w:rPr>
            <w:rFonts w:ascii="Cambria" w:hAnsi="Cambria" w:cs="Arial"/>
            <w:sz w:val="24"/>
          </w:rPr>
          <w:delText xml:space="preserve"> rule, </w:delText>
        </w:r>
        <w:r w:rsidR="000E75C3" w:rsidRPr="00A96ABF" w:rsidDel="00AA3FCD">
          <w:rPr>
            <w:rFonts w:ascii="Cambria" w:hAnsi="Cambria" w:cs="Arial"/>
            <w:sz w:val="24"/>
          </w:rPr>
          <w:delText>where</w:delText>
        </w:r>
        <w:r w:rsidR="00051519" w:rsidRPr="00A96ABF" w:rsidDel="00AA3FCD">
          <w:rPr>
            <w:rFonts w:ascii="Cambria" w:hAnsi="Cambria" w:cs="Arial"/>
            <w:sz w:val="24"/>
          </w:rPr>
          <w:delText>by</w:delText>
        </w:r>
        <w:r w:rsidR="000E75C3" w:rsidRPr="00A96ABF" w:rsidDel="00AA3FCD">
          <w:rPr>
            <w:rFonts w:ascii="Cambria" w:hAnsi="Cambria" w:cs="Arial"/>
            <w:sz w:val="24"/>
          </w:rPr>
          <w:delText xml:space="preserve"> relatively apolar biomarkers (those containing exclusively C and H</w:delText>
        </w:r>
        <w:r w:rsidR="00FB6F7E" w:rsidRPr="00A96ABF" w:rsidDel="00AA3FCD">
          <w:rPr>
            <w:rFonts w:ascii="Cambria" w:hAnsi="Cambria" w:cs="Arial"/>
            <w:sz w:val="24"/>
          </w:rPr>
          <w:delText xml:space="preserve">; </w:delText>
        </w:r>
        <w:r w:rsidR="00FD57C1" w:rsidRPr="00A96ABF" w:rsidDel="00AA3FCD">
          <w:rPr>
            <w:rFonts w:ascii="Cambria" w:hAnsi="Cambria" w:cs="Arial"/>
            <w:sz w:val="24"/>
          </w:rPr>
          <w:delText>isoprene</w:delText>
        </w:r>
        <w:r w:rsidR="000E75C3" w:rsidRPr="00A96ABF" w:rsidDel="00AA3FCD">
          <w:rPr>
            <w:rFonts w:ascii="Cambria" w:hAnsi="Cambria" w:cs="Arial"/>
            <w:sz w:val="24"/>
          </w:rPr>
          <w:delText xml:space="preserve">) dissolve in apolar solvents (such as hexane, polarity = </w:delText>
        </w:r>
        <w:r w:rsidR="00FD57C1" w:rsidRPr="00A96ABF" w:rsidDel="00AA3FCD">
          <w:rPr>
            <w:rFonts w:ascii="Cambria" w:hAnsi="Cambria" w:cs="Arial"/>
            <w:sz w:val="24"/>
          </w:rPr>
          <w:delText>0.1</w:delText>
        </w:r>
        <w:r w:rsidR="000E75C3" w:rsidRPr="00A96ABF" w:rsidDel="00AA3FCD">
          <w:rPr>
            <w:rFonts w:ascii="Cambria" w:hAnsi="Cambria" w:cs="Arial"/>
            <w:sz w:val="24"/>
          </w:rPr>
          <w:delText>) and more polar biomarkers (those containing O, N, S, P</w:delText>
        </w:r>
        <w:r w:rsidR="00FB6F7E" w:rsidRPr="00A96ABF" w:rsidDel="00AA3FCD">
          <w:rPr>
            <w:rFonts w:ascii="Cambria" w:hAnsi="Cambria" w:cs="Arial"/>
            <w:sz w:val="24"/>
          </w:rPr>
          <w:delText>; GDGTs</w:delText>
        </w:r>
        <w:r w:rsidR="000E75C3" w:rsidRPr="00A96ABF" w:rsidDel="00AA3FCD">
          <w:rPr>
            <w:rFonts w:ascii="Cambria" w:hAnsi="Cambria" w:cs="Arial"/>
            <w:sz w:val="24"/>
          </w:rPr>
          <w:delText xml:space="preserve">) dissolve in more polar solvents (such as methanol or dichloromethane, polarity = </w:delText>
        </w:r>
        <w:r w:rsidR="00FD57C1" w:rsidRPr="00A96ABF" w:rsidDel="00AA3FCD">
          <w:rPr>
            <w:rFonts w:ascii="Cambria" w:hAnsi="Cambria" w:cs="Arial"/>
            <w:sz w:val="24"/>
          </w:rPr>
          <w:delText>5.1</w:delText>
        </w:r>
        <w:r w:rsidR="000E75C3" w:rsidRPr="00A96ABF" w:rsidDel="00AA3FCD">
          <w:rPr>
            <w:rFonts w:ascii="Cambria" w:hAnsi="Cambria" w:cs="Arial"/>
            <w:sz w:val="24"/>
          </w:rPr>
          <w:delText xml:space="preserve"> and </w:delText>
        </w:r>
        <w:r w:rsidR="00FD57C1" w:rsidRPr="00A96ABF" w:rsidDel="00AA3FCD">
          <w:rPr>
            <w:rFonts w:ascii="Cambria" w:hAnsi="Cambria" w:cs="Arial"/>
            <w:sz w:val="24"/>
          </w:rPr>
          <w:delText>3.1</w:delText>
        </w:r>
        <w:r w:rsidR="000E75C3" w:rsidRPr="00A96ABF" w:rsidDel="00AA3FCD">
          <w:rPr>
            <w:rFonts w:ascii="Cambria" w:hAnsi="Cambria" w:cs="Arial"/>
            <w:sz w:val="24"/>
          </w:rPr>
          <w:delText>).</w:delText>
        </w:r>
        <w:r w:rsidR="0087383C" w:rsidRPr="00A96ABF" w:rsidDel="00AA3FCD">
          <w:rPr>
            <w:rFonts w:ascii="Cambria" w:hAnsi="Cambria" w:cs="Arial"/>
            <w:sz w:val="24"/>
          </w:rPr>
          <w:delText xml:space="preserve"> A mixture of dichloromethane and methanol (9:1) is commonly used.</w:delText>
        </w:r>
        <w:commentRangeEnd w:id="55"/>
        <w:r w:rsidR="00C27542" w:rsidDel="00AA3FCD">
          <w:rPr>
            <w:rStyle w:val="CommentReference"/>
          </w:rPr>
          <w:commentReference w:id="55"/>
        </w:r>
      </w:del>
    </w:p>
    <w:p w14:paraId="779458C6" w14:textId="77777777" w:rsidR="009A29DC" w:rsidRPr="00A96ABF" w:rsidRDefault="009A29DC" w:rsidP="00A96ABF">
      <w:pPr>
        <w:spacing w:line="360" w:lineRule="auto"/>
        <w:rPr>
          <w:rFonts w:ascii="Cambria" w:hAnsi="Cambria"/>
        </w:rPr>
      </w:pPr>
    </w:p>
    <w:p w14:paraId="059DD678" w14:textId="77777777" w:rsidR="00705B78" w:rsidRPr="00A96ABF" w:rsidRDefault="00705B78" w:rsidP="00705B78">
      <w:pPr>
        <w:spacing w:line="360" w:lineRule="auto"/>
        <w:rPr>
          <w:rFonts w:ascii="Cambria" w:hAnsi="Cambria" w:cs="Arial"/>
          <w:sz w:val="28"/>
          <w:szCs w:val="24"/>
        </w:rPr>
      </w:pPr>
      <w:r w:rsidRPr="00A96ABF">
        <w:rPr>
          <w:rFonts w:ascii="Cambria" w:hAnsi="Cambria" w:cs="Arial"/>
          <w:b/>
          <w:sz w:val="28"/>
          <w:szCs w:val="24"/>
        </w:rPr>
        <w:t>Procedure:</w:t>
      </w:r>
    </w:p>
    <w:p w14:paraId="3EDBEFD6" w14:textId="2BFDEC4C" w:rsidR="003B73E2" w:rsidRDefault="003B73E2">
      <w:pPr>
        <w:pStyle w:val="ListParagraph"/>
        <w:numPr>
          <w:ilvl w:val="0"/>
          <w:numId w:val="2"/>
        </w:numPr>
        <w:spacing w:line="360" w:lineRule="auto"/>
        <w:rPr>
          <w:ins w:id="57" w:author="Jacob Roundy" w:date="2015-03-24T15:08:00Z"/>
          <w:rFonts w:ascii="Cambria" w:hAnsi="Cambria" w:cs="Arial"/>
          <w:sz w:val="24"/>
        </w:rPr>
      </w:pPr>
      <w:ins w:id="58" w:author="Jacob Roundy" w:date="2015-03-24T15:08:00Z">
        <w:r>
          <w:rPr>
            <w:rFonts w:ascii="Cambria" w:hAnsi="Cambria" w:cs="Arial"/>
            <w:sz w:val="24"/>
          </w:rPr>
          <w:t>Setup and Preparation</w:t>
        </w:r>
      </w:ins>
      <w:ins w:id="59" w:author="Jacob Roundy" w:date="2015-03-24T15:20:00Z">
        <w:r w:rsidR="00035F0B">
          <w:rPr>
            <w:rFonts w:ascii="Cambria" w:hAnsi="Cambria" w:cs="Arial"/>
            <w:sz w:val="24"/>
          </w:rPr>
          <w:t xml:space="preserve"> of Materials</w:t>
        </w:r>
      </w:ins>
      <w:ins w:id="60" w:author="Jacob Roundy" w:date="2015-03-24T15:08:00Z">
        <w:r>
          <w:rPr>
            <w:rFonts w:ascii="Cambria" w:hAnsi="Cambria" w:cs="Arial"/>
            <w:sz w:val="24"/>
          </w:rPr>
          <w:t>.</w:t>
        </w:r>
      </w:ins>
    </w:p>
    <w:p w14:paraId="314162C0" w14:textId="77777777" w:rsidR="003B73E2" w:rsidRDefault="003B73E2" w:rsidP="00787CC6">
      <w:pPr>
        <w:pStyle w:val="ListParagraph"/>
        <w:spacing w:line="360" w:lineRule="auto"/>
        <w:ind w:left="792"/>
        <w:rPr>
          <w:ins w:id="61" w:author="Jacob Roundy" w:date="2015-03-24T15:08:00Z"/>
          <w:rFonts w:ascii="Cambria" w:hAnsi="Cambria" w:cs="Arial"/>
          <w:sz w:val="24"/>
        </w:rPr>
      </w:pPr>
    </w:p>
    <w:p w14:paraId="4BD1B15C" w14:textId="725641DE" w:rsidR="00AB5182" w:rsidRPr="00A96ABF" w:rsidDel="003B73E2" w:rsidRDefault="00AB5182" w:rsidP="00787CC6">
      <w:pPr>
        <w:pStyle w:val="ListParagraph"/>
        <w:numPr>
          <w:ilvl w:val="1"/>
          <w:numId w:val="2"/>
        </w:numPr>
        <w:spacing w:line="360" w:lineRule="auto"/>
        <w:rPr>
          <w:del w:id="62" w:author="Jacob Roundy" w:date="2015-03-24T15:09:00Z"/>
          <w:rFonts w:ascii="Cambria" w:hAnsi="Cambria" w:cs="Arial"/>
          <w:sz w:val="24"/>
        </w:rPr>
      </w:pPr>
      <w:commentRangeStart w:id="63"/>
      <w:commentRangeStart w:id="64"/>
      <w:commentRangeStart w:id="65"/>
      <w:r w:rsidRPr="00DF1CBC">
        <w:rPr>
          <w:rFonts w:ascii="Cambria" w:hAnsi="Cambria" w:cs="Arial"/>
          <w:sz w:val="24"/>
        </w:rPr>
        <w:t xml:space="preserve">Collect </w:t>
      </w:r>
      <w:ins w:id="66" w:author="Jacob Roundy" w:date="2015-03-24T15:09:00Z">
        <w:r w:rsidR="003B73E2">
          <w:rPr>
            <w:rFonts w:ascii="Cambria" w:hAnsi="Cambria" w:cs="Arial"/>
            <w:sz w:val="24"/>
          </w:rPr>
          <w:t>a</w:t>
        </w:r>
      </w:ins>
      <w:del w:id="67" w:author="Jacob Roundy" w:date="2015-03-24T15:09:00Z">
        <w:r w:rsidRPr="00DF1CBC" w:rsidDel="003B73E2">
          <w:rPr>
            <w:rFonts w:ascii="Cambria" w:hAnsi="Cambria" w:cs="Arial"/>
            <w:sz w:val="24"/>
          </w:rPr>
          <w:delText>the ne</w:delText>
        </w:r>
        <w:r w:rsidRPr="000E35AC" w:rsidDel="003B73E2">
          <w:rPr>
            <w:rFonts w:ascii="Cambria" w:hAnsi="Cambria" w:cs="Arial"/>
            <w:sz w:val="24"/>
          </w:rPr>
          <w:delText>cessary materials</w:delText>
        </w:r>
        <w:r w:rsidRPr="00A96ABF" w:rsidDel="003B73E2">
          <w:rPr>
            <w:rFonts w:ascii="Cambria" w:hAnsi="Cambria" w:cs="Arial"/>
            <w:sz w:val="24"/>
          </w:rPr>
          <w:delText>:</w:delText>
        </w:r>
        <w:commentRangeEnd w:id="63"/>
        <w:r w:rsidR="001C6A2A" w:rsidDel="003B73E2">
          <w:rPr>
            <w:rStyle w:val="CommentReference"/>
          </w:rPr>
          <w:commentReference w:id="63"/>
        </w:r>
        <w:commentRangeEnd w:id="64"/>
        <w:r w:rsidR="00AA3FCD" w:rsidDel="003B73E2">
          <w:rPr>
            <w:rStyle w:val="CommentReference"/>
          </w:rPr>
          <w:commentReference w:id="64"/>
        </w:r>
        <w:commentRangeEnd w:id="65"/>
        <w:r w:rsidR="00825E28" w:rsidDel="003B73E2">
          <w:rPr>
            <w:rStyle w:val="CommentReference"/>
          </w:rPr>
          <w:commentReference w:id="65"/>
        </w:r>
      </w:del>
    </w:p>
    <w:p w14:paraId="111EAA81" w14:textId="00E37BB1" w:rsidR="009A29DC" w:rsidRPr="00DF1CBC" w:rsidDel="003B73E2" w:rsidRDefault="009A29DC" w:rsidP="00787CC6">
      <w:pPr>
        <w:pStyle w:val="ListParagraph"/>
        <w:numPr>
          <w:ilvl w:val="1"/>
          <w:numId w:val="2"/>
        </w:numPr>
        <w:spacing w:line="360" w:lineRule="auto"/>
        <w:rPr>
          <w:del w:id="68" w:author="Jacob Roundy" w:date="2015-03-24T15:09:00Z"/>
          <w:rFonts w:ascii="Cambria" w:hAnsi="Cambria" w:cs="Arial"/>
          <w:sz w:val="24"/>
        </w:rPr>
      </w:pPr>
    </w:p>
    <w:p w14:paraId="121EF7C7" w14:textId="6D1BEBCA" w:rsidR="00AB5182" w:rsidRPr="00A96ABF" w:rsidRDefault="008C77E6" w:rsidP="0087383C">
      <w:pPr>
        <w:pStyle w:val="ListParagraph"/>
        <w:numPr>
          <w:ilvl w:val="1"/>
          <w:numId w:val="2"/>
        </w:numPr>
        <w:spacing w:line="360" w:lineRule="auto"/>
        <w:rPr>
          <w:rFonts w:ascii="Cambria" w:hAnsi="Cambria" w:cs="Arial"/>
          <w:sz w:val="24"/>
        </w:rPr>
      </w:pPr>
      <w:del w:id="69" w:author="Jeff Salacup" w:date="2015-03-19T13:56:00Z">
        <w:r w:rsidDel="003E7681">
          <w:rPr>
            <w:rFonts w:ascii="Cambria" w:hAnsi="Cambria" w:cs="Arial"/>
            <w:sz w:val="24"/>
          </w:rPr>
          <w:lastRenderedPageBreak/>
          <w:delText xml:space="preserve">Extract </w:delText>
        </w:r>
        <w:r w:rsidR="000238BB" w:rsidDel="003E7681">
          <w:rPr>
            <w:rFonts w:ascii="Cambria" w:hAnsi="Cambria" w:cs="Arial"/>
            <w:sz w:val="24"/>
          </w:rPr>
          <w:delText>one</w:delText>
        </w:r>
        <w:r w:rsidR="00CD74CD" w:rsidDel="003E7681">
          <w:rPr>
            <w:rFonts w:ascii="Cambria" w:hAnsi="Cambria" w:cs="Arial"/>
            <w:sz w:val="24"/>
          </w:rPr>
          <w:delText xml:space="preserve"> s</w:delText>
        </w:r>
      </w:del>
      <w:ins w:id="70" w:author="Jeff Salacup" w:date="2015-03-19T13:56:00Z">
        <w:del w:id="71" w:author="Jacob Roundy" w:date="2015-03-24T15:09:00Z">
          <w:r w:rsidR="003E7681" w:rsidDel="003B73E2">
            <w:rPr>
              <w:rFonts w:ascii="Cambria" w:hAnsi="Cambria" w:cs="Arial"/>
              <w:sz w:val="24"/>
            </w:rPr>
            <w:delText>S</w:delText>
          </w:r>
        </w:del>
      </w:ins>
      <w:ins w:id="72" w:author="Jacob Roundy" w:date="2015-03-24T15:09:00Z">
        <w:r w:rsidR="003B73E2">
          <w:rPr>
            <w:rFonts w:ascii="Cambria" w:hAnsi="Cambria" w:cs="Arial"/>
            <w:sz w:val="24"/>
          </w:rPr>
          <w:t xml:space="preserve"> s</w:t>
        </w:r>
      </w:ins>
      <w:r w:rsidR="00CD74CD">
        <w:rPr>
          <w:rFonts w:ascii="Cambria" w:hAnsi="Cambria" w:cs="Arial"/>
          <w:sz w:val="24"/>
        </w:rPr>
        <w:t>ample</w:t>
      </w:r>
      <w:ins w:id="73" w:author="Jacob Roundy" w:date="2015-03-24T15:09:00Z">
        <w:r w:rsidR="003B73E2">
          <w:rPr>
            <w:rFonts w:ascii="Cambria" w:hAnsi="Cambria" w:cs="Arial"/>
            <w:sz w:val="24"/>
          </w:rPr>
          <w:t xml:space="preserve"> of</w:t>
        </w:r>
      </w:ins>
      <w:del w:id="74" w:author="Jacob Roundy" w:date="2015-03-24T15:09:00Z">
        <w:r w:rsidR="00CD74CD" w:rsidDel="003B73E2">
          <w:rPr>
            <w:rFonts w:ascii="Cambria" w:hAnsi="Cambria" w:cs="Arial"/>
            <w:sz w:val="24"/>
          </w:rPr>
          <w:delText xml:space="preserve">. </w:delText>
        </w:r>
      </w:del>
      <w:del w:id="75" w:author="Jeff Salacup" w:date="2015-03-19T13:55:00Z">
        <w:r w:rsidR="00CD74CD" w:rsidDel="00AA3FCD">
          <w:rPr>
            <w:rFonts w:ascii="Cambria" w:hAnsi="Cambria" w:cs="Arial"/>
            <w:sz w:val="24"/>
          </w:rPr>
          <w:delText>S</w:delText>
        </w:r>
        <w:r w:rsidR="00AB5182" w:rsidRPr="00A96ABF" w:rsidDel="00AA3FCD">
          <w:rPr>
            <w:rFonts w:ascii="Cambria" w:hAnsi="Cambria" w:cs="Arial"/>
            <w:sz w:val="24"/>
          </w:rPr>
          <w:delText>amples</w:delText>
        </w:r>
        <w:r w:rsidR="00CD74CD" w:rsidDel="00AA3FCD">
          <w:rPr>
            <w:rFonts w:ascii="Cambria" w:hAnsi="Cambria" w:cs="Arial"/>
            <w:sz w:val="24"/>
          </w:rPr>
          <w:delText xml:space="preserve"> (leaves, dirt, fungi, bark, tissue)</w:delText>
        </w:r>
        <w:r w:rsidR="00AB5182" w:rsidRPr="00A96ABF" w:rsidDel="00AA3FCD">
          <w:rPr>
            <w:rFonts w:ascii="Cambria" w:hAnsi="Cambria" w:cs="Arial"/>
            <w:sz w:val="24"/>
          </w:rPr>
          <w:delText xml:space="preserve">, usually </w:delText>
        </w:r>
      </w:del>
      <w:ins w:id="76" w:author="Jeff Salacup" w:date="2015-03-19T13:55:00Z">
        <w:del w:id="77" w:author="Jacob Roundy" w:date="2015-03-24T15:09:00Z">
          <w:r w:rsidR="00AA3FCD" w:rsidDel="003B73E2">
            <w:rPr>
              <w:rFonts w:ascii="Cambria" w:hAnsi="Cambria" w:cs="Arial"/>
              <w:sz w:val="24"/>
            </w:rPr>
            <w:delText>We’ll use</w:delText>
          </w:r>
        </w:del>
        <w:r w:rsidR="00AA3FCD">
          <w:rPr>
            <w:rFonts w:ascii="Cambria" w:hAnsi="Cambria" w:cs="Arial"/>
            <w:sz w:val="24"/>
          </w:rPr>
          <w:t xml:space="preserve"> </w:t>
        </w:r>
      </w:ins>
      <w:r w:rsidR="00AB5182" w:rsidRPr="00A96ABF">
        <w:rPr>
          <w:rFonts w:ascii="Cambria" w:hAnsi="Cambria" w:cs="Arial"/>
          <w:sz w:val="24"/>
        </w:rPr>
        <w:t xml:space="preserve">frozen, freeze-dried, crushed, and homogenized </w:t>
      </w:r>
      <w:del w:id="78" w:author="Jeff Salacup" w:date="2015-03-19T13:56:00Z">
        <w:r w:rsidR="00AB5182" w:rsidRPr="00A96ABF" w:rsidDel="003E7681">
          <w:rPr>
            <w:rFonts w:ascii="Cambria" w:hAnsi="Cambria" w:cs="Arial"/>
            <w:sz w:val="24"/>
          </w:rPr>
          <w:delText xml:space="preserve">prior to extraction, </w:delText>
        </w:r>
        <w:r w:rsidR="00CD74CD" w:rsidDel="003E7681">
          <w:rPr>
            <w:rFonts w:ascii="Cambria" w:hAnsi="Cambria" w:cs="Arial"/>
            <w:sz w:val="24"/>
          </w:rPr>
          <w:delText xml:space="preserve">are extracted </w:delText>
        </w:r>
        <w:r w:rsidR="00AB5182" w:rsidRPr="00A96ABF" w:rsidDel="003E7681">
          <w:rPr>
            <w:rFonts w:ascii="Cambria" w:hAnsi="Cambria" w:cs="Arial"/>
            <w:sz w:val="24"/>
          </w:rPr>
          <w:delText>in groups to ma</w:delText>
        </w:r>
        <w:r w:rsidR="0087383C" w:rsidRPr="00A96ABF" w:rsidDel="003E7681">
          <w:rPr>
            <w:rFonts w:ascii="Cambria" w:hAnsi="Cambria" w:cs="Arial"/>
            <w:sz w:val="24"/>
          </w:rPr>
          <w:delText>ximize efficiency</w:delText>
        </w:r>
        <w:r w:rsidR="00CD74CD" w:rsidDel="003E7681">
          <w:rPr>
            <w:rFonts w:ascii="Cambria" w:hAnsi="Cambria" w:cs="Arial"/>
            <w:sz w:val="24"/>
          </w:rPr>
          <w:delText>.</w:delText>
        </w:r>
      </w:del>
      <w:ins w:id="79" w:author="Jeff Salacup" w:date="2015-03-19T13:56:00Z">
        <w:del w:id="80" w:author="Jacob Roundy" w:date="2015-03-24T15:09:00Z">
          <w:r w:rsidR="003E7681" w:rsidDel="003B73E2">
            <w:rPr>
              <w:rFonts w:ascii="Cambria" w:hAnsi="Cambria" w:cs="Arial"/>
              <w:sz w:val="24"/>
            </w:rPr>
            <w:delText xml:space="preserve"> </w:delText>
          </w:r>
        </w:del>
        <w:r w:rsidR="003E7681">
          <w:rPr>
            <w:rFonts w:ascii="Cambria" w:hAnsi="Cambria" w:cs="Arial"/>
            <w:sz w:val="24"/>
          </w:rPr>
          <w:t>marine sediment</w:t>
        </w:r>
      </w:ins>
      <w:ins w:id="81" w:author="Jacob Roundy" w:date="2015-03-24T15:09:00Z">
        <w:r w:rsidR="00035F0B">
          <w:rPr>
            <w:rFonts w:ascii="Cambria" w:hAnsi="Cambria" w:cs="Arial"/>
            <w:sz w:val="24"/>
          </w:rPr>
          <w:t xml:space="preserve">. </w:t>
        </w:r>
      </w:ins>
      <w:ins w:id="82" w:author="Jacob Roundy" w:date="2015-03-24T15:11:00Z">
        <w:r w:rsidR="00035F0B">
          <w:rPr>
            <w:rFonts w:ascii="Cambria" w:hAnsi="Cambria" w:cs="Arial"/>
            <w:sz w:val="24"/>
          </w:rPr>
          <w:t>A sample like this</w:t>
        </w:r>
      </w:ins>
      <w:ins w:id="83" w:author="Jacob Roundy" w:date="2015-03-24T15:09:00Z">
        <w:r w:rsidR="00035F0B">
          <w:rPr>
            <w:rFonts w:ascii="Cambria" w:hAnsi="Cambria" w:cs="Arial"/>
            <w:sz w:val="24"/>
          </w:rPr>
          <w:t xml:space="preserve"> </w:t>
        </w:r>
      </w:ins>
      <w:ins w:id="84" w:author="Jeff Salacup" w:date="2015-03-19T13:56:00Z">
        <w:del w:id="85" w:author="Jacob Roundy" w:date="2015-03-24T15:10:00Z">
          <w:r w:rsidR="003E7681" w:rsidDel="00035F0B">
            <w:rPr>
              <w:rFonts w:ascii="Cambria" w:hAnsi="Cambria" w:cs="Arial"/>
              <w:sz w:val="24"/>
            </w:rPr>
            <w:delText xml:space="preserve"> </w:delText>
          </w:r>
        </w:del>
        <w:del w:id="86" w:author="Jacob Roundy" w:date="2015-03-24T15:11:00Z">
          <w:r w:rsidR="003E7681" w:rsidDel="00035F0B">
            <w:rPr>
              <w:rFonts w:ascii="Cambria" w:hAnsi="Cambria" w:cs="Arial"/>
              <w:sz w:val="24"/>
            </w:rPr>
            <w:delText xml:space="preserve">as it should </w:delText>
          </w:r>
        </w:del>
        <w:r w:rsidR="003E7681">
          <w:rPr>
            <w:rFonts w:ascii="Cambria" w:hAnsi="Cambria" w:cs="Arial"/>
            <w:sz w:val="24"/>
          </w:rPr>
          <w:t>contain</w:t>
        </w:r>
      </w:ins>
      <w:ins w:id="87" w:author="Jacob Roundy" w:date="2015-03-24T15:11:00Z">
        <w:r w:rsidR="00035F0B">
          <w:rPr>
            <w:rFonts w:ascii="Cambria" w:hAnsi="Cambria" w:cs="Arial"/>
            <w:sz w:val="24"/>
          </w:rPr>
          <w:t>s</w:t>
        </w:r>
      </w:ins>
      <w:ins w:id="88" w:author="Jeff Salacup" w:date="2015-03-19T13:56:00Z">
        <w:r w:rsidR="003E7681">
          <w:rPr>
            <w:rFonts w:ascii="Cambria" w:hAnsi="Cambria" w:cs="Arial"/>
            <w:sz w:val="24"/>
          </w:rPr>
          <w:t xml:space="preserve"> many of the compounds</w:t>
        </w:r>
        <w:del w:id="89" w:author="Jacob Roundy" w:date="2015-03-24T15:11:00Z">
          <w:r w:rsidR="003E7681" w:rsidDel="00035F0B">
            <w:rPr>
              <w:rFonts w:ascii="Cambria" w:hAnsi="Cambria" w:cs="Arial"/>
              <w:sz w:val="24"/>
            </w:rPr>
            <w:delText xml:space="preserve"> we’ll</w:delText>
          </w:r>
        </w:del>
        <w:r w:rsidR="003E7681">
          <w:rPr>
            <w:rFonts w:ascii="Cambria" w:hAnsi="Cambria" w:cs="Arial"/>
            <w:sz w:val="24"/>
          </w:rPr>
          <w:t xml:space="preserve"> need</w:t>
        </w:r>
      </w:ins>
      <w:ins w:id="90" w:author="Jacob Roundy" w:date="2015-03-24T15:11:00Z">
        <w:r w:rsidR="00035F0B">
          <w:rPr>
            <w:rFonts w:ascii="Cambria" w:hAnsi="Cambria" w:cs="Arial"/>
            <w:sz w:val="24"/>
          </w:rPr>
          <w:t>ed</w:t>
        </w:r>
      </w:ins>
      <w:ins w:id="91" w:author="Jeff Salacup" w:date="2015-03-19T13:56:00Z">
        <w:r w:rsidR="003E7681">
          <w:rPr>
            <w:rFonts w:ascii="Cambria" w:hAnsi="Cambria" w:cs="Arial"/>
            <w:sz w:val="24"/>
          </w:rPr>
          <w:t xml:space="preserve"> </w:t>
        </w:r>
      </w:ins>
      <w:ins w:id="92" w:author="Jacob Roundy" w:date="2015-03-24T15:11:00Z">
        <w:r w:rsidR="00035F0B">
          <w:rPr>
            <w:rFonts w:ascii="Cambria" w:hAnsi="Cambria" w:cs="Arial"/>
            <w:sz w:val="24"/>
          </w:rPr>
          <w:t>for</w:t>
        </w:r>
      </w:ins>
      <w:ins w:id="93" w:author="Jeff Salacup" w:date="2015-03-19T13:56:00Z">
        <w:del w:id="94" w:author="Jacob Roundy" w:date="2015-03-24T15:11:00Z">
          <w:r w:rsidR="003E7681" w:rsidDel="00035F0B">
            <w:rPr>
              <w:rFonts w:ascii="Cambria" w:hAnsi="Cambria" w:cs="Arial"/>
              <w:sz w:val="24"/>
            </w:rPr>
            <w:delText>as</w:delText>
          </w:r>
        </w:del>
        <w:r w:rsidR="003E7681">
          <w:rPr>
            <w:rFonts w:ascii="Cambria" w:hAnsi="Cambria" w:cs="Arial"/>
            <w:sz w:val="24"/>
          </w:rPr>
          <w:t xml:space="preserve"> standards.</w:t>
        </w:r>
      </w:ins>
      <w:r w:rsidR="00F92A15" w:rsidRPr="00A96ABF">
        <w:rPr>
          <w:rFonts w:ascii="Cambria" w:hAnsi="Cambria" w:cs="Arial"/>
          <w:sz w:val="24"/>
        </w:rPr>
        <w:br/>
      </w:r>
    </w:p>
    <w:p w14:paraId="74A103C7" w14:textId="7FCF1F7A" w:rsidR="00AB5182" w:rsidRPr="003963BA" w:rsidRDefault="00CD74CD" w:rsidP="00CD74CD">
      <w:pPr>
        <w:pStyle w:val="ListParagraph"/>
        <w:numPr>
          <w:ilvl w:val="1"/>
          <w:numId w:val="2"/>
        </w:numPr>
        <w:spacing w:line="360" w:lineRule="auto"/>
        <w:rPr>
          <w:rFonts w:ascii="Cambria" w:hAnsi="Cambria" w:cs="Arial"/>
          <w:sz w:val="24"/>
        </w:rPr>
      </w:pPr>
      <w:r w:rsidRPr="00CD74CD">
        <w:rPr>
          <w:rFonts w:ascii="Cambria" w:hAnsi="Cambria" w:cs="Arial"/>
          <w:sz w:val="24"/>
        </w:rPr>
        <w:t>Depending on the size of the sample,</w:t>
      </w:r>
      <w:r>
        <w:rPr>
          <w:rFonts w:ascii="Cambria" w:hAnsi="Cambria" w:cs="Arial"/>
          <w:sz w:val="24"/>
        </w:rPr>
        <w:t xml:space="preserve"> use</w:t>
      </w:r>
      <w:r w:rsidRPr="00CD74CD">
        <w:rPr>
          <w:rFonts w:ascii="Cambria" w:hAnsi="Cambria" w:cs="Arial"/>
          <w:sz w:val="24"/>
        </w:rPr>
        <w:t xml:space="preserve"> vials with volumes </w:t>
      </w:r>
      <w:r>
        <w:rPr>
          <w:rFonts w:ascii="Cambria" w:hAnsi="Cambria" w:cs="Arial"/>
          <w:sz w:val="24"/>
        </w:rPr>
        <w:t>ranging from 4-60 m</w:t>
      </w:r>
      <w:ins w:id="95" w:author="Jacob Roundy" w:date="2015-03-24T15:12:00Z">
        <w:r w:rsidR="00035F0B">
          <w:rPr>
            <w:rFonts w:ascii="Cambria" w:hAnsi="Cambria" w:cs="Arial"/>
            <w:sz w:val="24"/>
          </w:rPr>
          <w:t>l</w:t>
        </w:r>
      </w:ins>
      <w:del w:id="96" w:author="Jacob Roundy" w:date="2015-03-24T15:12:00Z">
        <w:r w:rsidR="00CB26C4" w:rsidDel="00035F0B">
          <w:rPr>
            <w:rFonts w:ascii="Cambria" w:hAnsi="Cambria" w:cs="Arial"/>
            <w:sz w:val="24"/>
          </w:rPr>
          <w:delText>L</w:delText>
        </w:r>
      </w:del>
      <w:r w:rsidRPr="00CD74CD">
        <w:rPr>
          <w:rFonts w:ascii="Cambria" w:hAnsi="Cambria" w:cs="Arial"/>
          <w:sz w:val="24"/>
        </w:rPr>
        <w:t xml:space="preserve">. For this experiment, </w:t>
      </w:r>
      <w:r>
        <w:rPr>
          <w:rFonts w:ascii="Cambria" w:hAnsi="Cambria" w:cs="Arial"/>
          <w:sz w:val="24"/>
        </w:rPr>
        <w:t xml:space="preserve">use </w:t>
      </w:r>
      <w:r w:rsidR="00CB26C4">
        <w:rPr>
          <w:rFonts w:ascii="Cambria" w:hAnsi="Cambria" w:cs="Arial"/>
          <w:sz w:val="24"/>
        </w:rPr>
        <w:t>borosilicate glass vials (40 m</w:t>
      </w:r>
      <w:ins w:id="97" w:author="Andrew" w:date="2015-03-06T10:56:00Z">
        <w:r w:rsidR="001C6A2A">
          <w:rPr>
            <w:rFonts w:ascii="Cambria" w:hAnsi="Cambria" w:cs="Arial"/>
            <w:sz w:val="24"/>
          </w:rPr>
          <w:t>l</w:t>
        </w:r>
      </w:ins>
      <w:del w:id="98" w:author="Andrew" w:date="2015-03-06T10:56:00Z">
        <w:r w:rsidR="00CB26C4" w:rsidDel="001C6A2A">
          <w:rPr>
            <w:rFonts w:ascii="Cambria" w:hAnsi="Cambria" w:cs="Arial"/>
            <w:sz w:val="24"/>
          </w:rPr>
          <w:delText>L</w:delText>
        </w:r>
      </w:del>
      <w:r w:rsidRPr="00CD74CD">
        <w:rPr>
          <w:rFonts w:ascii="Cambria" w:hAnsi="Cambria" w:cs="Arial"/>
          <w:sz w:val="24"/>
        </w:rPr>
        <w:t xml:space="preserve">) and solvent safe caps. </w:t>
      </w:r>
      <w:r>
        <w:rPr>
          <w:rFonts w:ascii="Cambria" w:hAnsi="Cambria" w:cs="Arial"/>
          <w:sz w:val="24"/>
        </w:rPr>
        <w:t xml:space="preserve">Combust </w:t>
      </w:r>
      <w:ins w:id="99" w:author="Jacob Roundy" w:date="2015-03-24T15:12:00Z">
        <w:r w:rsidR="00035F0B">
          <w:rPr>
            <w:rFonts w:ascii="Cambria" w:hAnsi="Cambria" w:cs="Arial"/>
            <w:sz w:val="24"/>
          </w:rPr>
          <w:t xml:space="preserve">the </w:t>
        </w:r>
      </w:ins>
      <w:r>
        <w:rPr>
          <w:rFonts w:ascii="Cambria" w:hAnsi="Cambria" w:cs="Arial"/>
          <w:sz w:val="24"/>
        </w:rPr>
        <w:t>v</w:t>
      </w:r>
      <w:r w:rsidRPr="00CD74CD">
        <w:rPr>
          <w:rFonts w:ascii="Cambria" w:hAnsi="Cambria" w:cs="Arial"/>
          <w:sz w:val="24"/>
        </w:rPr>
        <w:t>ials, borosilicate glass pipettes, and weighing tins at 550 °C for 6 hr prior to ensure removal of possible organic contaminants.</w:t>
      </w:r>
      <w:r w:rsidR="00F534B3" w:rsidRPr="003963BA">
        <w:rPr>
          <w:rFonts w:ascii="Cambria" w:hAnsi="Cambria" w:cs="Arial"/>
          <w:sz w:val="24"/>
        </w:rPr>
        <w:br/>
      </w:r>
    </w:p>
    <w:p w14:paraId="74897E31" w14:textId="314511B1" w:rsidR="0050155E" w:rsidRPr="003963BA" w:rsidRDefault="00035F0B" w:rsidP="00F92A15">
      <w:pPr>
        <w:pStyle w:val="ListParagraph"/>
        <w:numPr>
          <w:ilvl w:val="1"/>
          <w:numId w:val="2"/>
        </w:numPr>
        <w:spacing w:line="360" w:lineRule="auto"/>
        <w:rPr>
          <w:rFonts w:ascii="Cambria" w:hAnsi="Cambria" w:cs="Arial"/>
          <w:sz w:val="24"/>
        </w:rPr>
      </w:pPr>
      <w:ins w:id="100" w:author="Jacob Roundy" w:date="2015-03-24T15:12:00Z">
        <w:r>
          <w:rPr>
            <w:rFonts w:ascii="Cambria" w:hAnsi="Cambria" w:cs="Arial"/>
            <w:sz w:val="24"/>
          </w:rPr>
          <w:t xml:space="preserve">Obtain </w:t>
        </w:r>
      </w:ins>
      <w:del w:id="101" w:author="Jacob Roundy" w:date="2015-03-24T15:13:00Z">
        <w:r w:rsidR="0050155E" w:rsidRPr="003963BA" w:rsidDel="00035F0B">
          <w:rPr>
            <w:rFonts w:ascii="Cambria" w:hAnsi="Cambria" w:cs="Arial"/>
            <w:sz w:val="24"/>
          </w:rPr>
          <w:delText>D</w:delText>
        </w:r>
      </w:del>
      <w:ins w:id="102" w:author="Jacob Roundy" w:date="2015-03-24T15:13:00Z">
        <w:r>
          <w:rPr>
            <w:rFonts w:ascii="Cambria" w:hAnsi="Cambria" w:cs="Arial"/>
            <w:sz w:val="24"/>
          </w:rPr>
          <w:t>d</w:t>
        </w:r>
      </w:ins>
      <w:r w:rsidR="0050155E" w:rsidRPr="003963BA">
        <w:rPr>
          <w:rFonts w:ascii="Cambria" w:hAnsi="Cambria" w:cs="Arial"/>
          <w:sz w:val="24"/>
        </w:rPr>
        <w:t xml:space="preserve">ichloromethane and methanol </w:t>
      </w:r>
      <w:del w:id="103" w:author="Jacob Roundy" w:date="2015-03-24T15:13:00Z">
        <w:r w:rsidR="0050155E" w:rsidRPr="003963BA" w:rsidDel="00035F0B">
          <w:rPr>
            <w:rFonts w:ascii="Cambria" w:hAnsi="Cambria" w:cs="Arial"/>
            <w:sz w:val="24"/>
          </w:rPr>
          <w:delText xml:space="preserve">are </w:delText>
        </w:r>
      </w:del>
      <w:ins w:id="104" w:author="Jacob Roundy" w:date="2015-03-24T15:13:00Z">
        <w:r>
          <w:rPr>
            <w:rFonts w:ascii="Cambria" w:hAnsi="Cambria" w:cs="Arial"/>
            <w:sz w:val="24"/>
          </w:rPr>
          <w:t xml:space="preserve">(both are </w:t>
        </w:r>
      </w:ins>
      <w:r w:rsidR="0050155E" w:rsidRPr="003963BA">
        <w:rPr>
          <w:rFonts w:ascii="Cambria" w:hAnsi="Cambria" w:cs="Arial"/>
          <w:sz w:val="24"/>
        </w:rPr>
        <w:t>common in most organic geochemistry laboratories</w:t>
      </w:r>
      <w:ins w:id="105" w:author="Jacob Roundy" w:date="2015-03-24T15:13:00Z">
        <w:r>
          <w:rPr>
            <w:rFonts w:ascii="Cambria" w:hAnsi="Cambria" w:cs="Arial"/>
            <w:sz w:val="24"/>
          </w:rPr>
          <w:t>), then</w:t>
        </w:r>
      </w:ins>
      <w:del w:id="106" w:author="Jacob Roundy" w:date="2015-03-24T15:13:00Z">
        <w:r w:rsidR="00CD74CD" w:rsidDel="00035F0B">
          <w:rPr>
            <w:rFonts w:ascii="Cambria" w:hAnsi="Cambria" w:cs="Arial"/>
            <w:sz w:val="24"/>
          </w:rPr>
          <w:delText>.</w:delText>
        </w:r>
      </w:del>
      <w:r w:rsidR="00CD74CD">
        <w:rPr>
          <w:rFonts w:ascii="Cambria" w:hAnsi="Cambria" w:cs="Arial"/>
          <w:sz w:val="24"/>
        </w:rPr>
        <w:t xml:space="preserve"> </w:t>
      </w:r>
      <w:del w:id="107" w:author="Jacob Roundy" w:date="2015-03-24T15:13:00Z">
        <w:r w:rsidR="00CD74CD" w:rsidDel="00035F0B">
          <w:rPr>
            <w:rFonts w:ascii="Cambria" w:hAnsi="Cambria" w:cs="Arial"/>
            <w:sz w:val="24"/>
          </w:rPr>
          <w:delText>U</w:delText>
        </w:r>
      </w:del>
      <w:ins w:id="108" w:author="Jacob Roundy" w:date="2015-03-24T15:13:00Z">
        <w:r>
          <w:rPr>
            <w:rFonts w:ascii="Cambria" w:hAnsi="Cambria" w:cs="Arial"/>
            <w:sz w:val="24"/>
          </w:rPr>
          <w:t>u</w:t>
        </w:r>
      </w:ins>
      <w:r w:rsidR="00CD74CD">
        <w:rPr>
          <w:rFonts w:ascii="Cambria" w:hAnsi="Cambria" w:cs="Arial"/>
          <w:sz w:val="24"/>
        </w:rPr>
        <w:t>se them</w:t>
      </w:r>
      <w:r w:rsidR="0050155E" w:rsidRPr="003963BA">
        <w:rPr>
          <w:rFonts w:ascii="Cambria" w:hAnsi="Cambria" w:cs="Arial"/>
          <w:sz w:val="24"/>
        </w:rPr>
        <w:t xml:space="preserve"> individually to rinse lab tools and glassware before use. A mixture of dichloromethane (DCM) to methanol (MeOH; 9:1) is used in many labs to efficiently extract biomarkers with a wide range of polarities. Solvents should be free of organic contaminants.</w:t>
      </w:r>
      <w:r w:rsidR="00F534B3" w:rsidRPr="003963BA">
        <w:rPr>
          <w:rFonts w:ascii="Cambria" w:hAnsi="Cambria" w:cs="Arial"/>
          <w:sz w:val="24"/>
        </w:rPr>
        <w:br/>
      </w:r>
    </w:p>
    <w:p w14:paraId="14DD346B" w14:textId="7CFE5E1D" w:rsidR="0087383C" w:rsidRPr="003963BA" w:rsidRDefault="00035F0B" w:rsidP="00CD74CD">
      <w:pPr>
        <w:pStyle w:val="ListParagraph"/>
        <w:numPr>
          <w:ilvl w:val="1"/>
          <w:numId w:val="2"/>
        </w:numPr>
        <w:spacing w:line="360" w:lineRule="auto"/>
        <w:rPr>
          <w:rFonts w:ascii="Cambria" w:hAnsi="Cambria" w:cs="Arial"/>
          <w:sz w:val="24"/>
        </w:rPr>
      </w:pPr>
      <w:ins w:id="109" w:author="Jacob Roundy" w:date="2015-03-24T15:14:00Z">
        <w:r>
          <w:rPr>
            <w:rFonts w:ascii="Cambria" w:hAnsi="Cambria" w:cs="Arial"/>
            <w:sz w:val="24"/>
          </w:rPr>
          <w:t xml:space="preserve">Acquire </w:t>
        </w:r>
      </w:ins>
      <w:del w:id="110" w:author="Jacob Roundy" w:date="2015-03-24T15:14:00Z">
        <w:r w:rsidR="00CD74CD" w:rsidDel="00035F0B">
          <w:rPr>
            <w:rFonts w:ascii="Cambria" w:hAnsi="Cambria" w:cs="Arial"/>
            <w:sz w:val="24"/>
          </w:rPr>
          <w:delText xml:space="preserve">Use </w:delText>
        </w:r>
      </w:del>
      <w:r w:rsidR="00CD74CD">
        <w:rPr>
          <w:rFonts w:ascii="Cambria" w:hAnsi="Cambria" w:cs="Arial"/>
          <w:sz w:val="24"/>
        </w:rPr>
        <w:t>a s</w:t>
      </w:r>
      <w:r w:rsidR="0087383C" w:rsidRPr="003963BA">
        <w:rPr>
          <w:rFonts w:ascii="Cambria" w:hAnsi="Cambria" w:cs="Arial"/>
          <w:sz w:val="24"/>
        </w:rPr>
        <w:t>oxhlet apparatus</w:t>
      </w:r>
      <w:ins w:id="111" w:author="Jacob Roundy" w:date="2015-03-24T15:14:00Z">
        <w:r>
          <w:rPr>
            <w:rFonts w:ascii="Cambria" w:hAnsi="Cambria" w:cs="Arial"/>
            <w:sz w:val="24"/>
          </w:rPr>
          <w:t xml:space="preserve"> to use in this experiment</w:t>
        </w:r>
      </w:ins>
      <w:del w:id="112" w:author="Jacob Roundy" w:date="2015-03-24T15:15:00Z">
        <w:r w:rsidR="0087383C" w:rsidRPr="003963BA" w:rsidDel="00035F0B">
          <w:rPr>
            <w:rFonts w:ascii="Cambria" w:hAnsi="Cambria" w:cs="Arial"/>
            <w:sz w:val="24"/>
          </w:rPr>
          <w:delText>.</w:delText>
        </w:r>
      </w:del>
      <w:r w:rsidR="0087383C" w:rsidRPr="003963BA">
        <w:rPr>
          <w:rFonts w:ascii="Cambria" w:hAnsi="Cambria" w:cs="Arial"/>
          <w:sz w:val="24"/>
        </w:rPr>
        <w:t xml:space="preserve"> </w:t>
      </w:r>
      <w:ins w:id="113" w:author="Jacob Roundy" w:date="2015-03-24T15:15:00Z">
        <w:r>
          <w:rPr>
            <w:rFonts w:ascii="Cambria" w:hAnsi="Cambria" w:cs="Arial"/>
            <w:sz w:val="24"/>
          </w:rPr>
          <w:t>(</w:t>
        </w:r>
      </w:ins>
      <w:del w:id="114" w:author="Jacob Roundy" w:date="2015-03-24T15:15:00Z">
        <w:r w:rsidR="0087383C" w:rsidRPr="003963BA" w:rsidDel="00035F0B">
          <w:rPr>
            <w:rFonts w:ascii="Cambria" w:hAnsi="Cambria" w:cs="Arial"/>
            <w:sz w:val="24"/>
          </w:rPr>
          <w:delText>T</w:delText>
        </w:r>
      </w:del>
      <w:ins w:id="115" w:author="Jacob Roundy" w:date="2015-03-24T15:15:00Z">
        <w:r>
          <w:rPr>
            <w:rFonts w:ascii="Cambria" w:hAnsi="Cambria" w:cs="Arial"/>
            <w:sz w:val="24"/>
          </w:rPr>
          <w:t>t</w:t>
        </w:r>
      </w:ins>
      <w:r w:rsidR="0087383C" w:rsidRPr="003963BA">
        <w:rPr>
          <w:rFonts w:ascii="Cambria" w:hAnsi="Cambria" w:cs="Arial"/>
          <w:sz w:val="24"/>
        </w:rPr>
        <w:t>hese can be purchased from Fisher Scientific or other science retailer</w:t>
      </w:r>
      <w:ins w:id="116" w:author="Jacob Roundy" w:date="2015-03-24T15:15:00Z">
        <w:r>
          <w:rPr>
            <w:rFonts w:ascii="Cambria" w:hAnsi="Cambria" w:cs="Arial"/>
            <w:sz w:val="24"/>
          </w:rPr>
          <w:t>)</w:t>
        </w:r>
      </w:ins>
      <w:ins w:id="117" w:author="Jacob Roundy" w:date="2015-03-24T15:16:00Z">
        <w:r>
          <w:rPr>
            <w:rFonts w:ascii="Cambria" w:hAnsi="Cambria" w:cs="Arial"/>
            <w:sz w:val="24"/>
          </w:rPr>
          <w:t>, then</w:t>
        </w:r>
      </w:ins>
      <w:del w:id="118" w:author="Jacob Roundy" w:date="2015-03-24T15:15:00Z">
        <w:r w:rsidR="0087383C" w:rsidRPr="003963BA" w:rsidDel="00035F0B">
          <w:rPr>
            <w:rFonts w:ascii="Cambria" w:hAnsi="Cambria" w:cs="Arial"/>
            <w:sz w:val="24"/>
          </w:rPr>
          <w:delText>.</w:delText>
        </w:r>
      </w:del>
      <w:del w:id="119" w:author="Jacob Roundy" w:date="2015-03-24T15:16:00Z">
        <w:r w:rsidR="007D1249" w:rsidRPr="003963BA" w:rsidDel="00035F0B">
          <w:rPr>
            <w:rFonts w:ascii="Cambria" w:hAnsi="Cambria" w:cs="Arial"/>
            <w:sz w:val="24"/>
          </w:rPr>
          <w:delText xml:space="preserve"> W</w:delText>
        </w:r>
      </w:del>
      <w:ins w:id="120" w:author="Jacob Roundy" w:date="2015-03-24T15:16:00Z">
        <w:r>
          <w:rPr>
            <w:rFonts w:ascii="Cambria" w:hAnsi="Cambria" w:cs="Arial"/>
            <w:sz w:val="24"/>
          </w:rPr>
          <w:t xml:space="preserve"> w</w:t>
        </w:r>
      </w:ins>
      <w:r w:rsidR="007D1249" w:rsidRPr="003963BA">
        <w:rPr>
          <w:rFonts w:ascii="Cambria" w:hAnsi="Cambria" w:cs="Arial"/>
          <w:sz w:val="24"/>
        </w:rPr>
        <w:t>ash</w:t>
      </w:r>
      <w:del w:id="121" w:author="Jacob Roundy" w:date="2015-03-24T15:16:00Z">
        <w:r w:rsidR="007D1249" w:rsidRPr="003963BA" w:rsidDel="00035F0B">
          <w:rPr>
            <w:rFonts w:ascii="Cambria" w:hAnsi="Cambria" w:cs="Arial"/>
            <w:sz w:val="24"/>
          </w:rPr>
          <w:delText xml:space="preserve"> </w:delText>
        </w:r>
      </w:del>
      <w:ins w:id="122" w:author="Jacob Roundy" w:date="2015-03-24T15:16:00Z">
        <w:r>
          <w:rPr>
            <w:rFonts w:ascii="Cambria" w:hAnsi="Cambria" w:cs="Arial"/>
            <w:sz w:val="24"/>
          </w:rPr>
          <w:t xml:space="preserve"> </w:t>
        </w:r>
      </w:ins>
      <w:r w:rsidR="007D1249" w:rsidRPr="003963BA">
        <w:rPr>
          <w:rFonts w:ascii="Cambria" w:hAnsi="Cambria" w:cs="Arial"/>
          <w:sz w:val="24"/>
        </w:rPr>
        <w:t>and combust</w:t>
      </w:r>
      <w:r w:rsidR="00CD74CD">
        <w:rPr>
          <w:rFonts w:ascii="Cambria" w:hAnsi="Cambria" w:cs="Arial"/>
          <w:sz w:val="24"/>
        </w:rPr>
        <w:t xml:space="preserve"> it</w:t>
      </w:r>
      <w:r w:rsidR="007D1249" w:rsidRPr="003963BA">
        <w:rPr>
          <w:rFonts w:ascii="Cambria" w:hAnsi="Cambria" w:cs="Arial"/>
          <w:sz w:val="24"/>
        </w:rPr>
        <w:t xml:space="preserve"> at 550</w:t>
      </w:r>
      <w:r w:rsidR="00CD74CD">
        <w:rPr>
          <w:rFonts w:ascii="Cambria" w:hAnsi="Cambria" w:cs="Arial"/>
          <w:sz w:val="24"/>
        </w:rPr>
        <w:t xml:space="preserve"> </w:t>
      </w:r>
      <w:r w:rsidR="00CD74CD" w:rsidRPr="00CD74CD">
        <w:rPr>
          <w:rFonts w:ascii="Cambria" w:hAnsi="Cambria" w:cs="Arial"/>
          <w:sz w:val="24"/>
        </w:rPr>
        <w:t>°</w:t>
      </w:r>
      <w:r w:rsidR="007D1249" w:rsidRPr="003963BA">
        <w:rPr>
          <w:rFonts w:ascii="Cambria" w:hAnsi="Cambria" w:cs="Arial"/>
          <w:sz w:val="24"/>
        </w:rPr>
        <w:t xml:space="preserve">C for </w:t>
      </w:r>
      <w:r w:rsidR="00CD74CD">
        <w:rPr>
          <w:rFonts w:ascii="Cambria" w:hAnsi="Cambria" w:cs="Arial"/>
          <w:sz w:val="24"/>
        </w:rPr>
        <w:t>6</w:t>
      </w:r>
      <w:r w:rsidR="007D1249" w:rsidRPr="003963BA">
        <w:rPr>
          <w:rFonts w:ascii="Cambria" w:hAnsi="Cambria" w:cs="Arial"/>
          <w:sz w:val="24"/>
        </w:rPr>
        <w:t xml:space="preserve"> h</w:t>
      </w:r>
      <w:r w:rsidR="00CD74CD">
        <w:rPr>
          <w:rFonts w:ascii="Cambria" w:hAnsi="Cambria" w:cs="Arial"/>
          <w:sz w:val="24"/>
        </w:rPr>
        <w:t>r</w:t>
      </w:r>
      <w:r w:rsidR="007D1249" w:rsidRPr="003963BA">
        <w:rPr>
          <w:rFonts w:ascii="Cambria" w:hAnsi="Cambria" w:cs="Arial"/>
          <w:sz w:val="24"/>
        </w:rPr>
        <w:t xml:space="preserve"> prior to use.</w:t>
      </w:r>
    </w:p>
    <w:p w14:paraId="03951705" w14:textId="77777777" w:rsidR="00B447EA" w:rsidRPr="003963BA" w:rsidRDefault="00B447EA" w:rsidP="00B447EA">
      <w:pPr>
        <w:pStyle w:val="ListParagraph"/>
        <w:spacing w:line="360" w:lineRule="auto"/>
        <w:ind w:left="792"/>
        <w:rPr>
          <w:rFonts w:ascii="Cambria" w:hAnsi="Cambria" w:cs="Arial"/>
          <w:sz w:val="24"/>
        </w:rPr>
      </w:pPr>
    </w:p>
    <w:p w14:paraId="2D5A7DC1" w14:textId="4E622931" w:rsidR="0050155E" w:rsidRPr="003963BA" w:rsidRDefault="00035F0B" w:rsidP="00B447EA">
      <w:pPr>
        <w:pStyle w:val="ListParagraph"/>
        <w:numPr>
          <w:ilvl w:val="1"/>
          <w:numId w:val="2"/>
        </w:numPr>
        <w:spacing w:line="360" w:lineRule="auto"/>
        <w:rPr>
          <w:rFonts w:ascii="Cambria" w:hAnsi="Cambria" w:cs="Arial"/>
          <w:sz w:val="24"/>
        </w:rPr>
      </w:pPr>
      <w:ins w:id="123" w:author="Jacob Roundy" w:date="2015-03-24T15:18:00Z">
        <w:r>
          <w:rPr>
            <w:rFonts w:ascii="Cambria" w:hAnsi="Cambria" w:cs="Arial"/>
            <w:sz w:val="24"/>
          </w:rPr>
          <w:t xml:space="preserve">Obtain </w:t>
        </w:r>
      </w:ins>
      <w:del w:id="124" w:author="Jacob Roundy" w:date="2015-03-24T15:18:00Z">
        <w:r w:rsidR="00CD74CD" w:rsidRPr="00CD74CD" w:rsidDel="00035F0B">
          <w:rPr>
            <w:rFonts w:ascii="Cambria" w:hAnsi="Cambria" w:cs="Arial"/>
            <w:sz w:val="24"/>
          </w:rPr>
          <w:delText xml:space="preserve">Acquire the remaining materials: </w:delText>
        </w:r>
        <w:r w:rsidR="00CB26C4" w:rsidDel="00035F0B">
          <w:rPr>
            <w:rFonts w:ascii="Cambria" w:hAnsi="Cambria" w:cs="Arial"/>
            <w:sz w:val="24"/>
          </w:rPr>
          <w:delText xml:space="preserve">lab spatula(s), lab scale, </w:delText>
        </w:r>
        <w:r w:rsidR="00CD74CD" w:rsidRPr="00CD74CD" w:rsidDel="00035F0B">
          <w:rPr>
            <w:rFonts w:ascii="Cambria" w:hAnsi="Cambria" w:cs="Arial"/>
            <w:sz w:val="24"/>
          </w:rPr>
          <w:delText>h</w:delText>
        </w:r>
        <w:r w:rsidR="00B447EA" w:rsidRPr="003963BA" w:rsidDel="00035F0B">
          <w:rPr>
            <w:rFonts w:ascii="Cambria" w:hAnsi="Cambria" w:cs="Arial"/>
            <w:sz w:val="24"/>
          </w:rPr>
          <w:delText>ose clamps</w:delText>
        </w:r>
        <w:r w:rsidR="00CD74CD" w:rsidRPr="00CD74CD" w:rsidDel="00035F0B">
          <w:rPr>
            <w:rFonts w:ascii="Cambria" w:hAnsi="Cambria" w:cs="Arial"/>
            <w:sz w:val="24"/>
          </w:rPr>
          <w:delText>,</w:delText>
        </w:r>
        <w:r w:rsidR="00270F1B" w:rsidRPr="003963BA" w:rsidDel="00035F0B">
          <w:rPr>
            <w:rFonts w:ascii="Cambria" w:hAnsi="Cambria" w:cs="Arial"/>
            <w:sz w:val="24"/>
          </w:rPr>
          <w:delText xml:space="preserve"> Tygon tubing</w:delText>
        </w:r>
        <w:r w:rsidR="00CD74CD" w:rsidRPr="00CD74CD" w:rsidDel="00035F0B">
          <w:rPr>
            <w:rFonts w:ascii="Cambria" w:hAnsi="Cambria" w:cs="Arial"/>
            <w:sz w:val="24"/>
          </w:rPr>
          <w:delText>, b</w:delText>
        </w:r>
        <w:r w:rsidR="00B447EA" w:rsidRPr="003963BA" w:rsidDel="00035F0B">
          <w:rPr>
            <w:rFonts w:ascii="Cambria" w:hAnsi="Cambria" w:cs="Arial"/>
            <w:sz w:val="24"/>
          </w:rPr>
          <w:delText>oiling chips</w:delText>
        </w:r>
        <w:r w:rsidR="00CD74CD" w:rsidRPr="00CD74CD" w:rsidDel="00035F0B">
          <w:rPr>
            <w:rFonts w:ascii="Cambria" w:hAnsi="Cambria" w:cs="Arial"/>
            <w:sz w:val="24"/>
          </w:rPr>
          <w:delText xml:space="preserve">, </w:delText>
        </w:r>
        <w:r w:rsidR="00B447EA" w:rsidRPr="003963BA" w:rsidDel="00035F0B">
          <w:rPr>
            <w:rFonts w:ascii="Cambria" w:hAnsi="Cambria" w:cs="Arial"/>
            <w:sz w:val="24"/>
          </w:rPr>
          <w:delText>lab stand</w:delText>
        </w:r>
        <w:r w:rsidR="00CD74CD" w:rsidRPr="00CD74CD" w:rsidDel="00035F0B">
          <w:rPr>
            <w:rFonts w:ascii="Cambria" w:hAnsi="Cambria" w:cs="Arial"/>
            <w:sz w:val="24"/>
          </w:rPr>
          <w:delText>,</w:delText>
        </w:r>
        <w:r w:rsidR="00B447EA" w:rsidRPr="003963BA" w:rsidDel="00035F0B">
          <w:rPr>
            <w:rFonts w:ascii="Cambria" w:hAnsi="Cambria" w:cs="Arial"/>
            <w:sz w:val="24"/>
          </w:rPr>
          <w:delText xml:space="preserve"> two large glassware clamps</w:delText>
        </w:r>
        <w:r w:rsidR="00CD74CD" w:rsidRPr="00CD74CD" w:rsidDel="00035F0B">
          <w:rPr>
            <w:rFonts w:ascii="Cambria" w:hAnsi="Cambria" w:cs="Arial"/>
            <w:sz w:val="24"/>
          </w:rPr>
          <w:delText>, h</w:delText>
        </w:r>
        <w:r w:rsidR="0087383C" w:rsidRPr="003963BA" w:rsidDel="00035F0B">
          <w:rPr>
            <w:rFonts w:ascii="Cambria" w:hAnsi="Cambria" w:cs="Arial"/>
            <w:sz w:val="24"/>
          </w:rPr>
          <w:delText>eating mantle with adjustable temperature control</w:delText>
        </w:r>
        <w:r w:rsidR="00CD74CD" w:rsidDel="00035F0B">
          <w:rPr>
            <w:rFonts w:ascii="Cambria" w:hAnsi="Cambria" w:cs="Arial"/>
            <w:sz w:val="24"/>
          </w:rPr>
          <w:delText xml:space="preserve">, </w:delText>
        </w:r>
      </w:del>
      <w:r w:rsidR="00CD74CD" w:rsidRPr="00CD74CD">
        <w:rPr>
          <w:rFonts w:ascii="Cambria" w:hAnsi="Cambria" w:cs="Arial"/>
          <w:sz w:val="24"/>
        </w:rPr>
        <w:t>g</w:t>
      </w:r>
      <w:r w:rsidR="007D1249" w:rsidRPr="003963BA">
        <w:rPr>
          <w:rFonts w:ascii="Cambria" w:hAnsi="Cambria" w:cs="Arial"/>
          <w:sz w:val="24"/>
        </w:rPr>
        <w:t xml:space="preserve">lass </w:t>
      </w:r>
      <w:r w:rsidR="00CD74CD" w:rsidRPr="00CD74CD">
        <w:rPr>
          <w:rFonts w:ascii="Cambria" w:hAnsi="Cambria" w:cs="Arial"/>
          <w:sz w:val="24"/>
        </w:rPr>
        <w:t>f</w:t>
      </w:r>
      <w:r w:rsidR="007D1249" w:rsidRPr="003963BA">
        <w:rPr>
          <w:rFonts w:ascii="Cambria" w:hAnsi="Cambria" w:cs="Arial"/>
          <w:sz w:val="24"/>
        </w:rPr>
        <w:t xml:space="preserve">iber </w:t>
      </w:r>
      <w:r w:rsidR="00CD74CD" w:rsidRPr="00CD74CD">
        <w:rPr>
          <w:rFonts w:ascii="Cambria" w:hAnsi="Cambria" w:cs="Arial"/>
          <w:sz w:val="24"/>
        </w:rPr>
        <w:t>t</w:t>
      </w:r>
      <w:r w:rsidR="007D1249" w:rsidRPr="003963BA">
        <w:rPr>
          <w:rFonts w:ascii="Cambria" w:hAnsi="Cambria" w:cs="Arial"/>
          <w:sz w:val="24"/>
        </w:rPr>
        <w:t>himbles (</w:t>
      </w:r>
      <w:ins w:id="125" w:author="Jacob Roundy" w:date="2015-03-24T15:19:00Z">
        <w:r>
          <w:rPr>
            <w:rFonts w:ascii="Cambria" w:hAnsi="Cambria" w:cs="Arial"/>
            <w:sz w:val="24"/>
          </w:rPr>
          <w:t xml:space="preserve">can be purchased from </w:t>
        </w:r>
      </w:ins>
      <w:r w:rsidR="00270F1B" w:rsidRPr="003963BA">
        <w:rPr>
          <w:rFonts w:ascii="Cambria" w:hAnsi="Cambria" w:cs="Arial"/>
          <w:sz w:val="24"/>
        </w:rPr>
        <w:t>Whatman</w:t>
      </w:r>
      <w:del w:id="126" w:author="Jacob Roundy" w:date="2015-03-24T15:19:00Z">
        <w:r w:rsidR="00270F1B" w:rsidRPr="003963BA" w:rsidDel="00035F0B">
          <w:rPr>
            <w:rFonts w:ascii="Cambria" w:hAnsi="Cambria" w:cs="Arial"/>
            <w:sz w:val="24"/>
          </w:rPr>
          <w:delText xml:space="preserve"> makes these</w:delText>
        </w:r>
      </w:del>
      <w:ins w:id="127" w:author="Jacob Roundy" w:date="2015-03-24T15:18:00Z">
        <w:r>
          <w:rPr>
            <w:rFonts w:ascii="Cambria" w:hAnsi="Cambria" w:cs="Arial"/>
            <w:sz w:val="24"/>
          </w:rPr>
          <w:t>) and</w:t>
        </w:r>
      </w:ins>
      <w:del w:id="128" w:author="Jacob Roundy" w:date="2015-03-24T15:18:00Z">
        <w:r w:rsidR="00CD74CD" w:rsidDel="00035F0B">
          <w:rPr>
            <w:rFonts w:ascii="Cambria" w:hAnsi="Cambria" w:cs="Arial"/>
            <w:sz w:val="24"/>
          </w:rPr>
          <w:delText>.</w:delText>
        </w:r>
      </w:del>
      <w:r w:rsidR="00270F1B" w:rsidRPr="003963BA">
        <w:rPr>
          <w:rFonts w:ascii="Cambria" w:hAnsi="Cambria" w:cs="Arial"/>
          <w:sz w:val="24"/>
        </w:rPr>
        <w:t xml:space="preserve"> </w:t>
      </w:r>
      <w:del w:id="129" w:author="Jacob Roundy" w:date="2015-03-24T15:18:00Z">
        <w:r w:rsidR="00CD74CD" w:rsidDel="00035F0B">
          <w:rPr>
            <w:rFonts w:ascii="Cambria" w:hAnsi="Cambria" w:cs="Arial"/>
            <w:sz w:val="24"/>
          </w:rPr>
          <w:delText>C</w:delText>
        </w:r>
      </w:del>
      <w:ins w:id="130" w:author="Jacob Roundy" w:date="2015-03-24T15:18:00Z">
        <w:r>
          <w:rPr>
            <w:rFonts w:ascii="Cambria" w:hAnsi="Cambria" w:cs="Arial"/>
            <w:sz w:val="24"/>
          </w:rPr>
          <w:t>c</w:t>
        </w:r>
      </w:ins>
      <w:r w:rsidR="007D1249" w:rsidRPr="003963BA">
        <w:rPr>
          <w:rFonts w:ascii="Cambria" w:hAnsi="Cambria" w:cs="Arial"/>
          <w:sz w:val="24"/>
        </w:rPr>
        <w:t>ombust</w:t>
      </w:r>
      <w:r w:rsidR="00CD74CD">
        <w:rPr>
          <w:rFonts w:ascii="Cambria" w:hAnsi="Cambria" w:cs="Arial"/>
          <w:sz w:val="24"/>
        </w:rPr>
        <w:t xml:space="preserve"> them </w:t>
      </w:r>
      <w:r w:rsidR="007D1249" w:rsidRPr="003963BA">
        <w:rPr>
          <w:rFonts w:ascii="Cambria" w:hAnsi="Cambria" w:cs="Arial"/>
          <w:sz w:val="24"/>
        </w:rPr>
        <w:t>at 550</w:t>
      </w:r>
      <w:r w:rsidR="00CD74CD">
        <w:rPr>
          <w:rFonts w:ascii="Cambria" w:hAnsi="Cambria" w:cs="Arial"/>
          <w:sz w:val="24"/>
        </w:rPr>
        <w:t xml:space="preserve"> </w:t>
      </w:r>
      <w:r w:rsidR="00CD74CD" w:rsidRPr="00CD74CD">
        <w:rPr>
          <w:rFonts w:ascii="Cambria" w:hAnsi="Cambria" w:cs="Arial"/>
          <w:sz w:val="24"/>
        </w:rPr>
        <w:t>°</w:t>
      </w:r>
      <w:r w:rsidR="007D1249" w:rsidRPr="003963BA">
        <w:rPr>
          <w:rFonts w:ascii="Cambria" w:hAnsi="Cambria" w:cs="Arial"/>
          <w:sz w:val="24"/>
        </w:rPr>
        <w:t xml:space="preserve">C for </w:t>
      </w:r>
      <w:r w:rsidR="00CD74CD">
        <w:rPr>
          <w:rFonts w:ascii="Cambria" w:hAnsi="Cambria" w:cs="Arial"/>
          <w:sz w:val="24"/>
        </w:rPr>
        <w:t>6</w:t>
      </w:r>
      <w:r w:rsidR="007D1249" w:rsidRPr="003963BA">
        <w:rPr>
          <w:rFonts w:ascii="Cambria" w:hAnsi="Cambria" w:cs="Arial"/>
          <w:sz w:val="24"/>
        </w:rPr>
        <w:t xml:space="preserve"> hr prior to use</w:t>
      </w:r>
      <w:del w:id="131" w:author="Jacob Roundy" w:date="2015-03-24T15:18:00Z">
        <w:r w:rsidR="007D1249" w:rsidRPr="003963BA" w:rsidDel="00035F0B">
          <w:rPr>
            <w:rFonts w:ascii="Cambria" w:hAnsi="Cambria" w:cs="Arial"/>
            <w:sz w:val="24"/>
          </w:rPr>
          <w:delText>)</w:delText>
        </w:r>
        <w:r w:rsidR="00CD74CD" w:rsidRPr="00CD74CD" w:rsidDel="00035F0B">
          <w:rPr>
            <w:rFonts w:ascii="Cambria" w:hAnsi="Cambria" w:cs="Arial"/>
            <w:sz w:val="24"/>
          </w:rPr>
          <w:delText>, and</w:delText>
        </w:r>
        <w:r w:rsidR="00CD74CD" w:rsidDel="00035F0B">
          <w:rPr>
            <w:rFonts w:ascii="Cambria" w:hAnsi="Cambria" w:cs="Arial"/>
            <w:sz w:val="24"/>
          </w:rPr>
          <w:delText xml:space="preserve"> a so</w:delText>
        </w:r>
        <w:r w:rsidR="00B447EA" w:rsidRPr="003963BA" w:rsidDel="00035F0B">
          <w:rPr>
            <w:rFonts w:ascii="Cambria" w:hAnsi="Cambria" w:cs="Arial"/>
            <w:sz w:val="24"/>
          </w:rPr>
          <w:delText>lvent approved chemical hood with running water and a drain</w:delText>
        </w:r>
      </w:del>
      <w:r w:rsidR="00B447EA" w:rsidRPr="003963BA">
        <w:rPr>
          <w:rFonts w:ascii="Cambria" w:hAnsi="Cambria" w:cs="Arial"/>
          <w:sz w:val="24"/>
        </w:rPr>
        <w:t>.</w:t>
      </w:r>
    </w:p>
    <w:p w14:paraId="6E6CAADF" w14:textId="7A22204B" w:rsidR="00AB5182" w:rsidRPr="003963BA" w:rsidRDefault="00AB5182" w:rsidP="00F92A15">
      <w:pPr>
        <w:pStyle w:val="ListParagraph"/>
        <w:spacing w:line="360" w:lineRule="auto"/>
        <w:ind w:left="792"/>
        <w:rPr>
          <w:rFonts w:ascii="Cambria" w:hAnsi="Cambria" w:cs="Arial"/>
          <w:sz w:val="24"/>
        </w:rPr>
      </w:pPr>
    </w:p>
    <w:p w14:paraId="5893B64F" w14:textId="034D31B2" w:rsidR="00AB5182" w:rsidRPr="003963BA" w:rsidRDefault="00AB5182">
      <w:pPr>
        <w:pStyle w:val="ListParagraph"/>
        <w:numPr>
          <w:ilvl w:val="0"/>
          <w:numId w:val="2"/>
        </w:numPr>
        <w:spacing w:line="360" w:lineRule="auto"/>
        <w:rPr>
          <w:rFonts w:ascii="Cambria" w:hAnsi="Cambria" w:cs="Arial"/>
          <w:sz w:val="24"/>
        </w:rPr>
      </w:pPr>
      <w:commentRangeStart w:id="132"/>
      <w:commentRangeStart w:id="133"/>
      <w:r w:rsidRPr="003963BA">
        <w:rPr>
          <w:rFonts w:ascii="Cambria" w:hAnsi="Cambria" w:cs="Arial"/>
          <w:sz w:val="24"/>
        </w:rPr>
        <w:t>Preparation of Sample</w:t>
      </w:r>
      <w:commentRangeEnd w:id="132"/>
      <w:r w:rsidR="009108BA">
        <w:rPr>
          <w:rStyle w:val="CommentReference"/>
        </w:rPr>
        <w:commentReference w:id="132"/>
      </w:r>
      <w:commentRangeEnd w:id="133"/>
      <w:r w:rsidR="00035F0B">
        <w:rPr>
          <w:rFonts w:ascii="Cambria" w:hAnsi="Cambria" w:cs="Arial"/>
          <w:sz w:val="24"/>
        </w:rPr>
        <w:t>.</w:t>
      </w:r>
      <w:r w:rsidR="00AA3FCD">
        <w:rPr>
          <w:rStyle w:val="CommentReference"/>
        </w:rPr>
        <w:commentReference w:id="133"/>
      </w:r>
    </w:p>
    <w:p w14:paraId="607FD307" w14:textId="77777777" w:rsidR="009A29DC" w:rsidRPr="003963BA" w:rsidRDefault="009A29DC" w:rsidP="009A29DC">
      <w:pPr>
        <w:pStyle w:val="ListParagraph"/>
        <w:spacing w:line="360" w:lineRule="auto"/>
        <w:ind w:left="360"/>
        <w:rPr>
          <w:rFonts w:ascii="Cambria" w:hAnsi="Cambria" w:cs="Arial"/>
          <w:sz w:val="24"/>
        </w:rPr>
      </w:pPr>
    </w:p>
    <w:p w14:paraId="50E5BE35" w14:textId="65B7816E" w:rsidR="00506FD4" w:rsidRPr="003963BA" w:rsidRDefault="006F596C" w:rsidP="00F92A15">
      <w:pPr>
        <w:pStyle w:val="ListParagraph"/>
        <w:numPr>
          <w:ilvl w:val="1"/>
          <w:numId w:val="2"/>
        </w:numPr>
        <w:spacing w:line="360" w:lineRule="auto"/>
        <w:rPr>
          <w:rFonts w:ascii="Cambria" w:hAnsi="Cambria" w:cs="Arial"/>
          <w:sz w:val="24"/>
        </w:rPr>
      </w:pPr>
      <w:r w:rsidRPr="003963BA">
        <w:rPr>
          <w:rFonts w:ascii="Cambria" w:hAnsi="Cambria" w:cs="Arial"/>
          <w:sz w:val="24"/>
        </w:rPr>
        <w:t>Place a combusted weighing tin on the lab scale and then tare</w:t>
      </w:r>
      <w:r w:rsidR="00F534B3" w:rsidRPr="003963BA">
        <w:rPr>
          <w:rFonts w:ascii="Cambria" w:hAnsi="Cambria" w:cs="Arial"/>
          <w:sz w:val="24"/>
        </w:rPr>
        <w:t>.</w:t>
      </w:r>
      <w:r w:rsidR="00F534B3" w:rsidRPr="003963BA">
        <w:rPr>
          <w:rFonts w:ascii="Cambria" w:hAnsi="Cambria" w:cs="Arial"/>
          <w:sz w:val="24"/>
        </w:rPr>
        <w:br/>
      </w:r>
    </w:p>
    <w:p w14:paraId="2FE84BAE" w14:textId="6B3ED79A" w:rsidR="00165A0C" w:rsidRPr="003963BA" w:rsidRDefault="00506FD4" w:rsidP="00F92A15">
      <w:pPr>
        <w:pStyle w:val="ListParagraph"/>
        <w:numPr>
          <w:ilvl w:val="1"/>
          <w:numId w:val="2"/>
        </w:numPr>
        <w:spacing w:line="360" w:lineRule="auto"/>
        <w:rPr>
          <w:rFonts w:ascii="Cambria" w:hAnsi="Cambria" w:cs="Arial"/>
          <w:sz w:val="24"/>
        </w:rPr>
      </w:pPr>
      <w:r w:rsidRPr="003963BA">
        <w:rPr>
          <w:rFonts w:ascii="Cambria" w:hAnsi="Cambria" w:cs="Arial"/>
          <w:sz w:val="24"/>
        </w:rPr>
        <w:t xml:space="preserve">Rinse the </w:t>
      </w:r>
      <w:r w:rsidR="00F92A15" w:rsidRPr="003963BA">
        <w:rPr>
          <w:rFonts w:ascii="Cambria" w:hAnsi="Cambria" w:cs="Arial"/>
          <w:sz w:val="24"/>
        </w:rPr>
        <w:t xml:space="preserve">lab </w:t>
      </w:r>
      <w:r w:rsidRPr="003963BA">
        <w:rPr>
          <w:rFonts w:ascii="Cambria" w:hAnsi="Cambria" w:cs="Arial"/>
          <w:sz w:val="24"/>
        </w:rPr>
        <w:t>spatula with solvent, then use it to t</w:t>
      </w:r>
      <w:r w:rsidR="006F596C" w:rsidRPr="003963BA">
        <w:rPr>
          <w:rFonts w:ascii="Cambria" w:hAnsi="Cambria" w:cs="Arial"/>
          <w:sz w:val="24"/>
        </w:rPr>
        <w:t>ransfer an appropriate mass of sample</w:t>
      </w:r>
      <w:r w:rsidR="0086331A" w:rsidRPr="003963BA">
        <w:rPr>
          <w:rFonts w:ascii="Cambria" w:hAnsi="Cambria" w:cs="Arial"/>
          <w:sz w:val="24"/>
        </w:rPr>
        <w:t xml:space="preserve"> i</w:t>
      </w:r>
      <w:r w:rsidR="006F596C" w:rsidRPr="003963BA">
        <w:rPr>
          <w:rFonts w:ascii="Cambria" w:hAnsi="Cambria" w:cs="Arial"/>
          <w:sz w:val="24"/>
        </w:rPr>
        <w:t>nto the weighing tin</w:t>
      </w:r>
      <w:r w:rsidRPr="003963BA">
        <w:rPr>
          <w:rFonts w:ascii="Cambria" w:hAnsi="Cambria" w:cs="Arial"/>
          <w:sz w:val="24"/>
        </w:rPr>
        <w:t>,</w:t>
      </w:r>
      <w:r w:rsidR="006F596C" w:rsidRPr="003963BA">
        <w:rPr>
          <w:rFonts w:ascii="Cambria" w:hAnsi="Cambria" w:cs="Arial"/>
          <w:sz w:val="24"/>
        </w:rPr>
        <w:t xml:space="preserve"> and record the mass.</w:t>
      </w:r>
      <w:r w:rsidR="00F92A15" w:rsidRPr="003963BA">
        <w:rPr>
          <w:rFonts w:ascii="Cambria" w:hAnsi="Cambria" w:cs="Arial"/>
          <w:sz w:val="24"/>
        </w:rPr>
        <w:br/>
      </w:r>
    </w:p>
    <w:p w14:paraId="7DAC29B9" w14:textId="134A9695" w:rsidR="006F596C" w:rsidRPr="003963BA" w:rsidRDefault="006F596C" w:rsidP="006F596C">
      <w:pPr>
        <w:pStyle w:val="ListParagraph"/>
        <w:numPr>
          <w:ilvl w:val="2"/>
          <w:numId w:val="2"/>
        </w:numPr>
        <w:spacing w:line="360" w:lineRule="auto"/>
        <w:rPr>
          <w:rFonts w:ascii="Cambria" w:hAnsi="Cambria" w:cs="Arial"/>
          <w:sz w:val="24"/>
        </w:rPr>
      </w:pPr>
      <w:r w:rsidRPr="003963BA">
        <w:rPr>
          <w:rFonts w:ascii="Cambria" w:hAnsi="Cambria" w:cs="Arial"/>
          <w:sz w:val="24"/>
        </w:rPr>
        <w:t xml:space="preserve">The mass of </w:t>
      </w:r>
      <w:r w:rsidR="00506FD4" w:rsidRPr="003963BA">
        <w:rPr>
          <w:rFonts w:ascii="Cambria" w:hAnsi="Cambria" w:cs="Arial"/>
          <w:sz w:val="24"/>
        </w:rPr>
        <w:t>the</w:t>
      </w:r>
      <w:r w:rsidRPr="003963BA">
        <w:rPr>
          <w:rFonts w:ascii="Cambria" w:hAnsi="Cambria" w:cs="Arial"/>
          <w:sz w:val="24"/>
        </w:rPr>
        <w:t xml:space="preserve"> sample var</w:t>
      </w:r>
      <w:r w:rsidR="00CB26C4">
        <w:rPr>
          <w:rFonts w:ascii="Cambria" w:hAnsi="Cambria" w:cs="Arial"/>
          <w:sz w:val="24"/>
        </w:rPr>
        <w:t>ies</w:t>
      </w:r>
      <w:r w:rsidRPr="003963BA">
        <w:rPr>
          <w:rFonts w:ascii="Cambria" w:hAnsi="Cambria" w:cs="Arial"/>
          <w:sz w:val="24"/>
        </w:rPr>
        <w:t xml:space="preserve"> depending on its organic matter content. Relatively organic matter lean material (marine mud) may require several grams, while organic matter rich material (leaf tissue) </w:t>
      </w:r>
      <w:r w:rsidR="00CB26C4">
        <w:rPr>
          <w:rFonts w:ascii="Cambria" w:hAnsi="Cambria" w:cs="Arial"/>
          <w:sz w:val="24"/>
        </w:rPr>
        <w:t>may</w:t>
      </w:r>
      <w:r w:rsidRPr="003963BA">
        <w:rPr>
          <w:rFonts w:ascii="Cambria" w:hAnsi="Cambria" w:cs="Arial"/>
          <w:sz w:val="24"/>
        </w:rPr>
        <w:t xml:space="preserve"> require much less.</w:t>
      </w:r>
      <w:r w:rsidR="00F534B3" w:rsidRPr="003963BA">
        <w:rPr>
          <w:rFonts w:ascii="Cambria" w:hAnsi="Cambria" w:cs="Arial"/>
          <w:sz w:val="24"/>
        </w:rPr>
        <w:br/>
      </w:r>
    </w:p>
    <w:p w14:paraId="62B4E98B" w14:textId="322B819E" w:rsidR="004A240A" w:rsidRPr="003963BA" w:rsidRDefault="00CB26C4" w:rsidP="007D1249">
      <w:pPr>
        <w:pStyle w:val="ListParagraph"/>
        <w:numPr>
          <w:ilvl w:val="1"/>
          <w:numId w:val="2"/>
        </w:numPr>
        <w:spacing w:line="360" w:lineRule="auto"/>
        <w:rPr>
          <w:rFonts w:ascii="Cambria" w:hAnsi="Cambria" w:cs="Arial"/>
          <w:sz w:val="24"/>
        </w:rPr>
      </w:pPr>
      <w:r>
        <w:rPr>
          <w:rFonts w:ascii="Cambria" w:hAnsi="Cambria" w:cs="Arial"/>
          <w:sz w:val="24"/>
        </w:rPr>
        <w:t>T</w:t>
      </w:r>
      <w:r w:rsidR="006F596C" w:rsidRPr="003963BA">
        <w:rPr>
          <w:rFonts w:ascii="Cambria" w:hAnsi="Cambria" w:cs="Arial"/>
          <w:sz w:val="24"/>
        </w:rPr>
        <w:t xml:space="preserve">ransfer all of the material in the weighing tin into a combusted </w:t>
      </w:r>
      <w:r w:rsidR="007D1249" w:rsidRPr="003963BA">
        <w:rPr>
          <w:rFonts w:ascii="Cambria" w:hAnsi="Cambria" w:cs="Arial"/>
          <w:sz w:val="24"/>
        </w:rPr>
        <w:t>glass fiber thimble</w:t>
      </w:r>
      <w:r>
        <w:rPr>
          <w:rFonts w:ascii="Cambria" w:hAnsi="Cambria" w:cs="Arial"/>
          <w:sz w:val="24"/>
        </w:rPr>
        <w:t>.</w:t>
      </w:r>
    </w:p>
    <w:p w14:paraId="51706970" w14:textId="77777777" w:rsidR="004A240A" w:rsidRPr="003963BA" w:rsidRDefault="004A240A" w:rsidP="004A240A">
      <w:pPr>
        <w:pStyle w:val="ListParagraph"/>
        <w:spacing w:line="360" w:lineRule="auto"/>
        <w:ind w:left="1080"/>
        <w:rPr>
          <w:rFonts w:ascii="Cambria" w:hAnsi="Cambria" w:cs="Arial"/>
          <w:sz w:val="24"/>
        </w:rPr>
      </w:pPr>
    </w:p>
    <w:p w14:paraId="6089D5C3" w14:textId="056208C4" w:rsidR="004A240A" w:rsidRPr="003963BA" w:rsidRDefault="004A240A" w:rsidP="004A240A">
      <w:pPr>
        <w:pStyle w:val="ListParagraph"/>
        <w:numPr>
          <w:ilvl w:val="0"/>
          <w:numId w:val="2"/>
        </w:numPr>
        <w:spacing w:line="360" w:lineRule="auto"/>
        <w:rPr>
          <w:rFonts w:ascii="Cambria" w:hAnsi="Cambria" w:cs="Arial"/>
          <w:sz w:val="24"/>
        </w:rPr>
      </w:pPr>
      <w:r w:rsidRPr="003963BA">
        <w:rPr>
          <w:rFonts w:ascii="Cambria" w:hAnsi="Cambria" w:cs="Arial"/>
          <w:sz w:val="24"/>
        </w:rPr>
        <w:t>Extraction</w:t>
      </w:r>
      <w:r w:rsidR="00DF1CBC">
        <w:rPr>
          <w:rFonts w:ascii="Cambria" w:hAnsi="Cambria" w:cs="Arial"/>
          <w:sz w:val="24"/>
        </w:rPr>
        <w:t>.</w:t>
      </w:r>
    </w:p>
    <w:p w14:paraId="22CFAE47" w14:textId="77777777" w:rsidR="009A29DC" w:rsidRPr="003963BA" w:rsidRDefault="009A29DC" w:rsidP="009A29DC">
      <w:pPr>
        <w:pStyle w:val="ListParagraph"/>
        <w:spacing w:line="360" w:lineRule="auto"/>
        <w:ind w:left="792"/>
        <w:rPr>
          <w:rFonts w:ascii="Cambria" w:hAnsi="Cambria" w:cs="Arial"/>
          <w:sz w:val="24"/>
        </w:rPr>
      </w:pPr>
    </w:p>
    <w:p w14:paraId="27D75D06" w14:textId="2EDA1007" w:rsidR="00AA7464" w:rsidRPr="003963BA" w:rsidRDefault="00B447EA" w:rsidP="00B447EA">
      <w:pPr>
        <w:pStyle w:val="ListParagraph"/>
        <w:numPr>
          <w:ilvl w:val="1"/>
          <w:numId w:val="2"/>
        </w:numPr>
        <w:spacing w:line="360" w:lineRule="auto"/>
        <w:rPr>
          <w:rFonts w:ascii="Cambria" w:hAnsi="Cambria" w:cs="Arial"/>
          <w:sz w:val="24"/>
        </w:rPr>
      </w:pPr>
      <w:r w:rsidRPr="003963BA">
        <w:rPr>
          <w:rFonts w:ascii="Cambria" w:hAnsi="Cambria" w:cs="Arial"/>
          <w:sz w:val="24"/>
        </w:rPr>
        <w:t>Transfer</w:t>
      </w:r>
      <w:r w:rsidR="00270F1B" w:rsidRPr="003963BA">
        <w:rPr>
          <w:rFonts w:ascii="Cambria" w:hAnsi="Cambria" w:cs="Arial"/>
          <w:sz w:val="24"/>
        </w:rPr>
        <w:t xml:space="preserve"> ~4</w:t>
      </w:r>
      <w:r w:rsidR="004A240A" w:rsidRPr="003963BA">
        <w:rPr>
          <w:rFonts w:ascii="Cambria" w:hAnsi="Cambria" w:cs="Arial"/>
          <w:sz w:val="24"/>
        </w:rPr>
        <w:t>0</w:t>
      </w:r>
      <w:r w:rsidRPr="003963BA">
        <w:rPr>
          <w:rFonts w:ascii="Cambria" w:hAnsi="Cambria" w:cs="Arial"/>
          <w:sz w:val="24"/>
        </w:rPr>
        <w:t xml:space="preserve">0 </w:t>
      </w:r>
      <w:r w:rsidR="004A240A" w:rsidRPr="003963BA">
        <w:rPr>
          <w:rFonts w:ascii="Cambria" w:hAnsi="Cambria" w:cs="Arial"/>
          <w:sz w:val="24"/>
        </w:rPr>
        <w:t>m</w:t>
      </w:r>
      <w:r w:rsidR="009108BA">
        <w:rPr>
          <w:rFonts w:ascii="Cambria" w:hAnsi="Cambria" w:cs="Arial"/>
          <w:sz w:val="24"/>
        </w:rPr>
        <w:t>l</w:t>
      </w:r>
      <w:r w:rsidR="004A240A" w:rsidRPr="003963BA">
        <w:rPr>
          <w:rFonts w:ascii="Cambria" w:hAnsi="Cambria" w:cs="Arial"/>
          <w:sz w:val="24"/>
        </w:rPr>
        <w:t xml:space="preserve"> of </w:t>
      </w:r>
      <w:r w:rsidR="00AA3F5A" w:rsidRPr="003963BA">
        <w:rPr>
          <w:rFonts w:ascii="Cambria" w:hAnsi="Cambria" w:cs="Arial"/>
          <w:sz w:val="24"/>
        </w:rPr>
        <w:t>the</w:t>
      </w:r>
      <w:r w:rsidR="004A240A" w:rsidRPr="003963BA">
        <w:rPr>
          <w:rFonts w:ascii="Cambria" w:hAnsi="Cambria" w:cs="Arial"/>
          <w:sz w:val="24"/>
        </w:rPr>
        <w:t xml:space="preserve"> DCM:MeOH (9:1) mix</w:t>
      </w:r>
      <w:r w:rsidRPr="003963BA">
        <w:rPr>
          <w:rFonts w:ascii="Cambria" w:hAnsi="Cambria" w:cs="Arial"/>
          <w:sz w:val="24"/>
        </w:rPr>
        <w:t>ture into the round</w:t>
      </w:r>
      <w:r w:rsidR="00CB26C4">
        <w:rPr>
          <w:rFonts w:ascii="Cambria" w:hAnsi="Cambria" w:cs="Arial"/>
          <w:sz w:val="24"/>
        </w:rPr>
        <w:t>-</w:t>
      </w:r>
      <w:r w:rsidRPr="003963BA">
        <w:rPr>
          <w:rFonts w:ascii="Cambria" w:hAnsi="Cambria" w:cs="Arial"/>
          <w:sz w:val="24"/>
        </w:rPr>
        <w:t xml:space="preserve">bottomed flask (flask should be </w:t>
      </w:r>
      <w:r w:rsidR="00270F1B" w:rsidRPr="003963BA">
        <w:rPr>
          <w:rFonts w:ascii="Cambria" w:hAnsi="Cambria" w:cs="Arial"/>
          <w:sz w:val="24"/>
        </w:rPr>
        <w:t>more than</w:t>
      </w:r>
      <w:r w:rsidRPr="003963BA">
        <w:rPr>
          <w:rFonts w:ascii="Cambria" w:hAnsi="Cambria" w:cs="Arial"/>
          <w:sz w:val="24"/>
        </w:rPr>
        <w:t xml:space="preserve"> half full) </w:t>
      </w:r>
      <w:r w:rsidR="00270F1B" w:rsidRPr="003963BA">
        <w:rPr>
          <w:rFonts w:ascii="Cambria" w:hAnsi="Cambria" w:cs="Arial"/>
          <w:sz w:val="24"/>
        </w:rPr>
        <w:t xml:space="preserve">and put in heating mantle. Add </w:t>
      </w:r>
      <w:ins w:id="134" w:author="Jacob Roundy" w:date="2015-03-24T15:46:00Z">
        <w:r w:rsidR="00CC58D6">
          <w:rPr>
            <w:rFonts w:ascii="Cambria" w:hAnsi="Cambria" w:cs="Arial"/>
            <w:sz w:val="24"/>
          </w:rPr>
          <w:t>several</w:t>
        </w:r>
      </w:ins>
      <w:del w:id="135" w:author="Jacob Roundy" w:date="2015-03-24T15:46:00Z">
        <w:r w:rsidRPr="003963BA" w:rsidDel="00CC58D6">
          <w:rPr>
            <w:rFonts w:ascii="Cambria" w:hAnsi="Cambria" w:cs="Arial"/>
            <w:sz w:val="24"/>
          </w:rPr>
          <w:delText>a few</w:delText>
        </w:r>
      </w:del>
      <w:r w:rsidRPr="003963BA">
        <w:rPr>
          <w:rFonts w:ascii="Cambria" w:hAnsi="Cambria" w:cs="Arial"/>
          <w:sz w:val="24"/>
        </w:rPr>
        <w:t xml:space="preserve"> (5-10) solvent</w:t>
      </w:r>
      <w:r w:rsidR="00CB26C4">
        <w:rPr>
          <w:rFonts w:ascii="Cambria" w:hAnsi="Cambria" w:cs="Arial"/>
          <w:sz w:val="24"/>
        </w:rPr>
        <w:t>-</w:t>
      </w:r>
      <w:r w:rsidRPr="003963BA">
        <w:rPr>
          <w:rFonts w:ascii="Cambria" w:hAnsi="Cambria" w:cs="Arial"/>
          <w:sz w:val="24"/>
        </w:rPr>
        <w:t>rinsed boiling chips.</w:t>
      </w:r>
    </w:p>
    <w:p w14:paraId="629D5841" w14:textId="77777777" w:rsidR="00B447EA" w:rsidRPr="003963BA" w:rsidRDefault="00B447EA" w:rsidP="00B447EA">
      <w:pPr>
        <w:pStyle w:val="ListParagraph"/>
        <w:spacing w:line="360" w:lineRule="auto"/>
        <w:ind w:left="792"/>
        <w:rPr>
          <w:rFonts w:ascii="Cambria" w:hAnsi="Cambria" w:cs="Arial"/>
          <w:sz w:val="24"/>
        </w:rPr>
      </w:pPr>
    </w:p>
    <w:p w14:paraId="0C187936" w14:textId="5D8F3ED7" w:rsidR="00AA7464" w:rsidRPr="003963BA" w:rsidRDefault="00AA7464" w:rsidP="00AA7464">
      <w:pPr>
        <w:pStyle w:val="ListParagraph"/>
        <w:numPr>
          <w:ilvl w:val="1"/>
          <w:numId w:val="2"/>
        </w:numPr>
        <w:spacing w:line="360" w:lineRule="auto"/>
        <w:rPr>
          <w:rFonts w:ascii="Cambria" w:hAnsi="Cambria" w:cs="Arial"/>
          <w:sz w:val="24"/>
        </w:rPr>
      </w:pPr>
      <w:r w:rsidRPr="003963BA">
        <w:rPr>
          <w:rFonts w:ascii="Cambria" w:hAnsi="Cambria" w:cs="Arial"/>
          <w:sz w:val="24"/>
        </w:rPr>
        <w:t>Place the sample</w:t>
      </w:r>
      <w:r w:rsidR="00B447EA" w:rsidRPr="003963BA">
        <w:rPr>
          <w:rFonts w:ascii="Cambria" w:hAnsi="Cambria" w:cs="Arial"/>
          <w:sz w:val="24"/>
        </w:rPr>
        <w:t xml:space="preserve"> thimble, open</w:t>
      </w:r>
      <w:r w:rsidR="007605E7">
        <w:rPr>
          <w:rFonts w:ascii="Cambria" w:hAnsi="Cambria" w:cs="Arial"/>
          <w:sz w:val="24"/>
        </w:rPr>
        <w:t>-</w:t>
      </w:r>
      <w:r w:rsidR="00B447EA" w:rsidRPr="003963BA">
        <w:rPr>
          <w:rFonts w:ascii="Cambria" w:hAnsi="Cambria" w:cs="Arial"/>
          <w:sz w:val="24"/>
        </w:rPr>
        <w:t xml:space="preserve">end up, into the centerpiece of the </w:t>
      </w:r>
      <w:ins w:id="136" w:author="Andrew" w:date="2015-03-06T11:03:00Z">
        <w:r w:rsidR="009108BA">
          <w:rPr>
            <w:rFonts w:ascii="Cambria" w:hAnsi="Cambria" w:cs="Arial"/>
            <w:sz w:val="24"/>
          </w:rPr>
          <w:t>S</w:t>
        </w:r>
      </w:ins>
      <w:del w:id="137" w:author="Andrew" w:date="2015-03-06T11:03:00Z">
        <w:r w:rsidR="00B447EA" w:rsidRPr="003963BA" w:rsidDel="009108BA">
          <w:rPr>
            <w:rFonts w:ascii="Cambria" w:hAnsi="Cambria" w:cs="Arial"/>
            <w:sz w:val="24"/>
          </w:rPr>
          <w:delText>s</w:delText>
        </w:r>
      </w:del>
      <w:r w:rsidR="00B447EA" w:rsidRPr="003963BA">
        <w:rPr>
          <w:rFonts w:ascii="Cambria" w:hAnsi="Cambria" w:cs="Arial"/>
          <w:sz w:val="24"/>
        </w:rPr>
        <w:t>oxhlet apparatus</w:t>
      </w:r>
      <w:r w:rsidRPr="003963BA">
        <w:rPr>
          <w:rFonts w:ascii="Cambria" w:hAnsi="Cambria" w:cs="Arial"/>
          <w:sz w:val="24"/>
        </w:rPr>
        <w:t>.</w:t>
      </w:r>
    </w:p>
    <w:p w14:paraId="10B45379" w14:textId="77777777" w:rsidR="00B447EA" w:rsidRPr="003963BA" w:rsidRDefault="00B447EA" w:rsidP="00B447EA">
      <w:pPr>
        <w:pStyle w:val="ListParagraph"/>
        <w:rPr>
          <w:rFonts w:ascii="Cambria" w:hAnsi="Cambria" w:cs="Arial"/>
          <w:sz w:val="24"/>
        </w:rPr>
      </w:pPr>
    </w:p>
    <w:p w14:paraId="494FAD33" w14:textId="5EB61C55" w:rsidR="00B447EA" w:rsidRPr="003963BA" w:rsidRDefault="00B447EA" w:rsidP="00AA7464">
      <w:pPr>
        <w:pStyle w:val="ListParagraph"/>
        <w:numPr>
          <w:ilvl w:val="1"/>
          <w:numId w:val="2"/>
        </w:numPr>
        <w:spacing w:line="360" w:lineRule="auto"/>
        <w:rPr>
          <w:rFonts w:ascii="Cambria" w:hAnsi="Cambria" w:cs="Arial"/>
          <w:sz w:val="24"/>
        </w:rPr>
      </w:pPr>
      <w:r w:rsidRPr="003963BA">
        <w:rPr>
          <w:rFonts w:ascii="Cambria" w:hAnsi="Cambria" w:cs="Arial"/>
          <w:sz w:val="24"/>
        </w:rPr>
        <w:t xml:space="preserve">Place </w:t>
      </w:r>
      <w:r w:rsidR="00CB26C4">
        <w:rPr>
          <w:rFonts w:ascii="Cambria" w:hAnsi="Cambria" w:cs="Arial"/>
          <w:sz w:val="24"/>
        </w:rPr>
        <w:t xml:space="preserve">the </w:t>
      </w:r>
      <w:r w:rsidRPr="003963BA">
        <w:rPr>
          <w:rFonts w:ascii="Cambria" w:hAnsi="Cambria" w:cs="Arial"/>
          <w:sz w:val="24"/>
        </w:rPr>
        <w:t xml:space="preserve">centerpiece on top of </w:t>
      </w:r>
      <w:r w:rsidR="00CB26C4">
        <w:rPr>
          <w:rFonts w:ascii="Cambria" w:hAnsi="Cambria" w:cs="Arial"/>
          <w:sz w:val="24"/>
        </w:rPr>
        <w:t xml:space="preserve">the </w:t>
      </w:r>
      <w:r w:rsidRPr="003963BA">
        <w:rPr>
          <w:rFonts w:ascii="Cambria" w:hAnsi="Cambria" w:cs="Arial"/>
          <w:sz w:val="24"/>
        </w:rPr>
        <w:t>round</w:t>
      </w:r>
      <w:r w:rsidR="00CB26C4">
        <w:rPr>
          <w:rFonts w:ascii="Cambria" w:hAnsi="Cambria" w:cs="Arial"/>
          <w:sz w:val="24"/>
        </w:rPr>
        <w:t>-</w:t>
      </w:r>
      <w:r w:rsidRPr="003963BA">
        <w:rPr>
          <w:rFonts w:ascii="Cambria" w:hAnsi="Cambria" w:cs="Arial"/>
          <w:sz w:val="24"/>
        </w:rPr>
        <w:t xml:space="preserve">bottomed flask and secure with </w:t>
      </w:r>
      <w:r w:rsidR="00CB26C4">
        <w:rPr>
          <w:rFonts w:ascii="Cambria" w:hAnsi="Cambria" w:cs="Arial"/>
          <w:sz w:val="24"/>
        </w:rPr>
        <w:t xml:space="preserve">a </w:t>
      </w:r>
      <w:r w:rsidRPr="003963BA">
        <w:rPr>
          <w:rFonts w:ascii="Cambria" w:hAnsi="Cambria" w:cs="Arial"/>
          <w:sz w:val="24"/>
        </w:rPr>
        <w:t>glassware clamp</w:t>
      </w:r>
      <w:r w:rsidR="00CB26C4">
        <w:rPr>
          <w:rFonts w:ascii="Cambria" w:hAnsi="Cambria" w:cs="Arial"/>
          <w:sz w:val="24"/>
        </w:rPr>
        <w:t>.</w:t>
      </w:r>
    </w:p>
    <w:p w14:paraId="21EED1C7" w14:textId="77777777" w:rsidR="00AA7464" w:rsidRPr="003963BA" w:rsidRDefault="00AA7464" w:rsidP="00AA7464">
      <w:pPr>
        <w:pStyle w:val="ListParagraph"/>
        <w:spacing w:line="360" w:lineRule="auto"/>
        <w:ind w:left="1080"/>
        <w:rPr>
          <w:rFonts w:ascii="Cambria" w:hAnsi="Cambria" w:cs="Arial"/>
          <w:sz w:val="24"/>
        </w:rPr>
      </w:pPr>
    </w:p>
    <w:p w14:paraId="61F28BDE" w14:textId="3E69DF55" w:rsidR="00AA7464" w:rsidRPr="003963BA" w:rsidRDefault="00B447EA" w:rsidP="00AA7464">
      <w:pPr>
        <w:pStyle w:val="ListParagraph"/>
        <w:numPr>
          <w:ilvl w:val="1"/>
          <w:numId w:val="2"/>
        </w:numPr>
        <w:spacing w:line="360" w:lineRule="auto"/>
        <w:rPr>
          <w:rFonts w:ascii="Cambria" w:hAnsi="Cambria" w:cs="Arial"/>
          <w:sz w:val="24"/>
        </w:rPr>
      </w:pPr>
      <w:r w:rsidRPr="003963BA">
        <w:rPr>
          <w:rFonts w:ascii="Cambria" w:hAnsi="Cambria" w:cs="Arial"/>
          <w:sz w:val="24"/>
        </w:rPr>
        <w:t xml:space="preserve">Install </w:t>
      </w:r>
      <w:r w:rsidR="00CB26C4">
        <w:rPr>
          <w:rFonts w:ascii="Cambria" w:hAnsi="Cambria" w:cs="Arial"/>
          <w:sz w:val="24"/>
        </w:rPr>
        <w:t xml:space="preserve">the </w:t>
      </w:r>
      <w:r w:rsidRPr="003963BA">
        <w:rPr>
          <w:rFonts w:ascii="Cambria" w:hAnsi="Cambria" w:cs="Arial"/>
          <w:sz w:val="24"/>
        </w:rPr>
        <w:t xml:space="preserve">condenser on top of </w:t>
      </w:r>
      <w:r w:rsidR="00CB26C4">
        <w:rPr>
          <w:rFonts w:ascii="Cambria" w:hAnsi="Cambria" w:cs="Arial"/>
          <w:sz w:val="24"/>
        </w:rPr>
        <w:t xml:space="preserve">the </w:t>
      </w:r>
      <w:r w:rsidRPr="003963BA">
        <w:rPr>
          <w:rFonts w:ascii="Cambria" w:hAnsi="Cambria" w:cs="Arial"/>
          <w:sz w:val="24"/>
        </w:rPr>
        <w:t xml:space="preserve">centerpiece of </w:t>
      </w:r>
      <w:r w:rsidR="007605E7">
        <w:rPr>
          <w:rFonts w:ascii="Cambria" w:hAnsi="Cambria" w:cs="Arial"/>
          <w:sz w:val="24"/>
        </w:rPr>
        <w:t xml:space="preserve">the </w:t>
      </w:r>
      <w:ins w:id="138" w:author="Andrew" w:date="2015-03-06T11:04:00Z">
        <w:r w:rsidR="009108BA">
          <w:rPr>
            <w:rFonts w:ascii="Cambria" w:hAnsi="Cambria" w:cs="Arial"/>
            <w:sz w:val="24"/>
          </w:rPr>
          <w:t>S</w:t>
        </w:r>
      </w:ins>
      <w:del w:id="139" w:author="Andrew" w:date="2015-03-06T11:04:00Z">
        <w:r w:rsidRPr="003963BA" w:rsidDel="009108BA">
          <w:rPr>
            <w:rFonts w:ascii="Cambria" w:hAnsi="Cambria" w:cs="Arial"/>
            <w:sz w:val="24"/>
          </w:rPr>
          <w:delText>s</w:delText>
        </w:r>
      </w:del>
      <w:r w:rsidRPr="003963BA">
        <w:rPr>
          <w:rFonts w:ascii="Cambria" w:hAnsi="Cambria" w:cs="Arial"/>
          <w:sz w:val="24"/>
        </w:rPr>
        <w:t xml:space="preserve">oxhlet and secure with </w:t>
      </w:r>
      <w:r w:rsidR="00CB26C4">
        <w:rPr>
          <w:rFonts w:ascii="Cambria" w:hAnsi="Cambria" w:cs="Arial"/>
          <w:sz w:val="24"/>
        </w:rPr>
        <w:t xml:space="preserve">a </w:t>
      </w:r>
      <w:r w:rsidRPr="003963BA">
        <w:rPr>
          <w:rFonts w:ascii="Cambria" w:hAnsi="Cambria" w:cs="Arial"/>
          <w:sz w:val="24"/>
        </w:rPr>
        <w:t>glassware clamp.</w:t>
      </w:r>
    </w:p>
    <w:p w14:paraId="033CDAC7" w14:textId="77777777" w:rsidR="00B447EA" w:rsidRPr="003963BA" w:rsidRDefault="00B447EA" w:rsidP="00B447EA">
      <w:pPr>
        <w:pStyle w:val="ListParagraph"/>
        <w:rPr>
          <w:rFonts w:ascii="Cambria" w:hAnsi="Cambria" w:cs="Arial"/>
          <w:sz w:val="24"/>
        </w:rPr>
      </w:pPr>
    </w:p>
    <w:p w14:paraId="57B1B119" w14:textId="7AC61184" w:rsidR="00B447EA" w:rsidRPr="003963BA" w:rsidRDefault="00B447EA" w:rsidP="00AA7464">
      <w:pPr>
        <w:pStyle w:val="ListParagraph"/>
        <w:numPr>
          <w:ilvl w:val="1"/>
          <w:numId w:val="2"/>
        </w:numPr>
        <w:spacing w:line="360" w:lineRule="auto"/>
        <w:rPr>
          <w:rFonts w:ascii="Cambria" w:hAnsi="Cambria" w:cs="Arial"/>
          <w:sz w:val="24"/>
        </w:rPr>
      </w:pPr>
      <w:r w:rsidRPr="003963BA">
        <w:rPr>
          <w:rFonts w:ascii="Cambria" w:hAnsi="Cambria" w:cs="Arial"/>
          <w:sz w:val="24"/>
        </w:rPr>
        <w:t>Attach one of the cold water lines from the condenser to the cold water line in the hood using a hose clamp. Route the other into the drain.</w:t>
      </w:r>
    </w:p>
    <w:p w14:paraId="1B9AF05D" w14:textId="77777777" w:rsidR="00B447EA" w:rsidRPr="003963BA" w:rsidRDefault="00B447EA" w:rsidP="00B447EA">
      <w:pPr>
        <w:pStyle w:val="ListParagraph"/>
        <w:rPr>
          <w:rFonts w:ascii="Cambria" w:hAnsi="Cambria" w:cs="Arial"/>
          <w:sz w:val="24"/>
        </w:rPr>
      </w:pPr>
    </w:p>
    <w:p w14:paraId="09A0D989" w14:textId="7BCFE5B7" w:rsidR="00B447EA" w:rsidRPr="003963BA" w:rsidRDefault="00B447EA" w:rsidP="00AA7464">
      <w:pPr>
        <w:pStyle w:val="ListParagraph"/>
        <w:numPr>
          <w:ilvl w:val="1"/>
          <w:numId w:val="2"/>
        </w:numPr>
        <w:spacing w:line="360" w:lineRule="auto"/>
        <w:rPr>
          <w:rFonts w:ascii="Cambria" w:hAnsi="Cambria" w:cs="Arial"/>
          <w:sz w:val="24"/>
        </w:rPr>
      </w:pPr>
      <w:r w:rsidRPr="003963BA">
        <w:rPr>
          <w:rFonts w:ascii="Cambria" w:hAnsi="Cambria" w:cs="Arial"/>
          <w:sz w:val="24"/>
        </w:rPr>
        <w:t xml:space="preserve">Turn on the water </w:t>
      </w:r>
      <w:r w:rsidR="00CB26C4">
        <w:rPr>
          <w:rFonts w:ascii="Cambria" w:hAnsi="Cambria" w:cs="Arial"/>
          <w:sz w:val="24"/>
        </w:rPr>
        <w:t xml:space="preserve">to </w:t>
      </w:r>
      <w:r w:rsidRPr="003963BA">
        <w:rPr>
          <w:rFonts w:ascii="Cambria" w:hAnsi="Cambria" w:cs="Arial"/>
          <w:sz w:val="24"/>
        </w:rPr>
        <w:t>ensur</w:t>
      </w:r>
      <w:r w:rsidR="00CB26C4">
        <w:rPr>
          <w:rFonts w:ascii="Cambria" w:hAnsi="Cambria" w:cs="Arial"/>
          <w:sz w:val="24"/>
        </w:rPr>
        <w:t>e</w:t>
      </w:r>
      <w:r w:rsidRPr="003963BA">
        <w:rPr>
          <w:rFonts w:ascii="Cambria" w:hAnsi="Cambria" w:cs="Arial"/>
          <w:sz w:val="24"/>
        </w:rPr>
        <w:t xml:space="preserve"> proper circulation and drainage.</w:t>
      </w:r>
    </w:p>
    <w:p w14:paraId="501CAC2F" w14:textId="77777777" w:rsidR="00B447EA" w:rsidRPr="003963BA" w:rsidRDefault="00B447EA" w:rsidP="00B447EA">
      <w:pPr>
        <w:pStyle w:val="ListParagraph"/>
        <w:rPr>
          <w:rFonts w:ascii="Cambria" w:hAnsi="Cambria" w:cs="Arial"/>
          <w:sz w:val="24"/>
        </w:rPr>
      </w:pPr>
    </w:p>
    <w:p w14:paraId="0623B22D" w14:textId="71ACA9AB" w:rsidR="00B447EA" w:rsidRPr="003963BA" w:rsidRDefault="00B447EA" w:rsidP="00AA7464">
      <w:pPr>
        <w:pStyle w:val="ListParagraph"/>
        <w:numPr>
          <w:ilvl w:val="1"/>
          <w:numId w:val="2"/>
        </w:numPr>
        <w:spacing w:line="360" w:lineRule="auto"/>
        <w:rPr>
          <w:rFonts w:ascii="Cambria" w:hAnsi="Cambria" w:cs="Arial"/>
          <w:sz w:val="24"/>
        </w:rPr>
      </w:pPr>
      <w:r w:rsidRPr="003963BA">
        <w:rPr>
          <w:rFonts w:ascii="Cambria" w:hAnsi="Cambria" w:cs="Arial"/>
          <w:sz w:val="24"/>
        </w:rPr>
        <w:t>Turn on the heating mantle and adjust the temperature until the solvent in the round</w:t>
      </w:r>
      <w:r w:rsidR="00CB26C4">
        <w:rPr>
          <w:rFonts w:ascii="Cambria" w:hAnsi="Cambria" w:cs="Arial"/>
          <w:sz w:val="24"/>
        </w:rPr>
        <w:t>-</w:t>
      </w:r>
      <w:r w:rsidRPr="003963BA">
        <w:rPr>
          <w:rFonts w:ascii="Cambria" w:hAnsi="Cambria" w:cs="Arial"/>
          <w:sz w:val="24"/>
        </w:rPr>
        <w:t xml:space="preserve">bottomed flask is lightly </w:t>
      </w:r>
      <w:r w:rsidR="00270F1B" w:rsidRPr="003963BA">
        <w:rPr>
          <w:rFonts w:ascii="Cambria" w:hAnsi="Cambria" w:cs="Arial"/>
          <w:sz w:val="24"/>
        </w:rPr>
        <w:t>boiling</w:t>
      </w:r>
      <w:r w:rsidR="00060605">
        <w:rPr>
          <w:rFonts w:ascii="Cambria" w:hAnsi="Cambria" w:cs="Arial"/>
          <w:sz w:val="24"/>
        </w:rPr>
        <w:t>.</w:t>
      </w:r>
    </w:p>
    <w:p w14:paraId="2545D2AF" w14:textId="77777777" w:rsidR="00B447EA" w:rsidRPr="003963BA" w:rsidRDefault="00B447EA" w:rsidP="00B447EA">
      <w:pPr>
        <w:pStyle w:val="ListParagraph"/>
        <w:rPr>
          <w:rFonts w:ascii="Cambria" w:hAnsi="Cambria" w:cs="Arial"/>
          <w:sz w:val="24"/>
        </w:rPr>
      </w:pPr>
    </w:p>
    <w:p w14:paraId="41EB451D" w14:textId="6D2BC8B3" w:rsidR="00B447EA" w:rsidRPr="003963BA" w:rsidRDefault="00B447EA" w:rsidP="00AA7464">
      <w:pPr>
        <w:pStyle w:val="ListParagraph"/>
        <w:numPr>
          <w:ilvl w:val="1"/>
          <w:numId w:val="2"/>
        </w:numPr>
        <w:spacing w:line="360" w:lineRule="auto"/>
        <w:rPr>
          <w:rFonts w:ascii="Cambria" w:hAnsi="Cambria" w:cs="Arial"/>
          <w:sz w:val="24"/>
        </w:rPr>
      </w:pPr>
      <w:r w:rsidRPr="003963BA">
        <w:rPr>
          <w:rFonts w:ascii="Cambria" w:hAnsi="Cambria" w:cs="Arial"/>
          <w:sz w:val="24"/>
        </w:rPr>
        <w:t>Monitor the extraction a few times over the next hour</w:t>
      </w:r>
      <w:r w:rsidR="00060605">
        <w:rPr>
          <w:rFonts w:ascii="Cambria" w:hAnsi="Cambria" w:cs="Arial"/>
          <w:sz w:val="24"/>
        </w:rPr>
        <w:t>.</w:t>
      </w:r>
    </w:p>
    <w:p w14:paraId="6BDDF224" w14:textId="77777777" w:rsidR="00B447EA" w:rsidRPr="003963BA" w:rsidRDefault="00B447EA" w:rsidP="00B447EA">
      <w:pPr>
        <w:pStyle w:val="ListParagraph"/>
        <w:rPr>
          <w:rFonts w:ascii="Cambria" w:hAnsi="Cambria" w:cs="Arial"/>
          <w:sz w:val="24"/>
        </w:rPr>
      </w:pPr>
    </w:p>
    <w:p w14:paraId="0C6E50ED" w14:textId="6D9C969B" w:rsidR="00B447EA" w:rsidRPr="003963BA" w:rsidRDefault="00060605" w:rsidP="00B447EA">
      <w:pPr>
        <w:pStyle w:val="ListParagraph"/>
        <w:numPr>
          <w:ilvl w:val="2"/>
          <w:numId w:val="2"/>
        </w:numPr>
        <w:spacing w:line="360" w:lineRule="auto"/>
        <w:rPr>
          <w:rFonts w:ascii="Cambria" w:hAnsi="Cambria" w:cs="Arial"/>
          <w:sz w:val="24"/>
        </w:rPr>
      </w:pPr>
      <w:r w:rsidRPr="00A96ABF">
        <w:rPr>
          <w:rFonts w:ascii="Cambria" w:hAnsi="Cambria" w:cs="Arial"/>
          <w:sz w:val="24"/>
        </w:rPr>
        <w:t>Check to make sure</w:t>
      </w:r>
      <w:r w:rsidR="00B447EA" w:rsidRPr="003963BA">
        <w:rPr>
          <w:rFonts w:ascii="Cambria" w:hAnsi="Cambria" w:cs="Arial"/>
          <w:sz w:val="24"/>
        </w:rPr>
        <w:t xml:space="preserve"> the temperature is properly set at a low boil</w:t>
      </w:r>
      <w:r w:rsidRPr="00A96ABF">
        <w:rPr>
          <w:rFonts w:ascii="Cambria" w:hAnsi="Cambria" w:cs="Arial"/>
          <w:sz w:val="24"/>
        </w:rPr>
        <w:t>, the so</w:t>
      </w:r>
      <w:r w:rsidR="00B447EA" w:rsidRPr="003963BA">
        <w:rPr>
          <w:rFonts w:ascii="Cambria" w:hAnsi="Cambria" w:cs="Arial"/>
          <w:sz w:val="24"/>
        </w:rPr>
        <w:t>lvent is condensing in the condenser and dripping into the center piec</w:t>
      </w:r>
      <w:r w:rsidRPr="00A96ABF">
        <w:rPr>
          <w:rFonts w:ascii="Cambria" w:hAnsi="Cambria" w:cs="Arial"/>
          <w:sz w:val="24"/>
        </w:rPr>
        <w:t>e, t</w:t>
      </w:r>
      <w:r w:rsidR="00B447EA" w:rsidRPr="003963BA">
        <w:rPr>
          <w:rFonts w:ascii="Cambria" w:hAnsi="Cambria" w:cs="Arial"/>
          <w:sz w:val="24"/>
        </w:rPr>
        <w:t>he center piece is filling and emptying properly</w:t>
      </w:r>
      <w:r w:rsidRPr="00A96ABF">
        <w:rPr>
          <w:rFonts w:ascii="Cambria" w:hAnsi="Cambria" w:cs="Arial"/>
          <w:sz w:val="24"/>
        </w:rPr>
        <w:t>,</w:t>
      </w:r>
      <w:r>
        <w:rPr>
          <w:rFonts w:ascii="Cambria" w:hAnsi="Cambria" w:cs="Arial"/>
          <w:sz w:val="24"/>
        </w:rPr>
        <w:t xml:space="preserve"> and t</w:t>
      </w:r>
      <w:r w:rsidR="00B447EA" w:rsidRPr="003963BA">
        <w:rPr>
          <w:rFonts w:ascii="Cambria" w:hAnsi="Cambria" w:cs="Arial"/>
          <w:sz w:val="24"/>
        </w:rPr>
        <w:t>he water is properly draining into the hood drain.</w:t>
      </w:r>
    </w:p>
    <w:p w14:paraId="30ECB5EA" w14:textId="77777777" w:rsidR="00AA7464" w:rsidRPr="003963BA" w:rsidRDefault="00AA7464" w:rsidP="00AA7464">
      <w:pPr>
        <w:pStyle w:val="ListParagraph"/>
        <w:rPr>
          <w:rFonts w:ascii="Cambria" w:hAnsi="Cambria" w:cs="Arial"/>
          <w:sz w:val="24"/>
        </w:rPr>
      </w:pPr>
    </w:p>
    <w:p w14:paraId="3B3C36FF" w14:textId="450552F4" w:rsidR="00F255C2" w:rsidRPr="003963BA" w:rsidRDefault="00B447EA" w:rsidP="00AA7464">
      <w:pPr>
        <w:pStyle w:val="ListParagraph"/>
        <w:numPr>
          <w:ilvl w:val="1"/>
          <w:numId w:val="2"/>
        </w:numPr>
        <w:spacing w:line="360" w:lineRule="auto"/>
        <w:rPr>
          <w:rFonts w:ascii="Cambria" w:hAnsi="Cambria" w:cs="Arial"/>
          <w:sz w:val="24"/>
        </w:rPr>
      </w:pPr>
      <w:r w:rsidRPr="003963BA">
        <w:rPr>
          <w:rFonts w:ascii="Cambria" w:hAnsi="Cambria" w:cs="Arial"/>
          <w:sz w:val="24"/>
        </w:rPr>
        <w:t>Monitor the extraction over the next 36 h</w:t>
      </w:r>
      <w:del w:id="140" w:author="Andrew" w:date="2015-03-06T11:04:00Z">
        <w:r w:rsidRPr="003963BA" w:rsidDel="009108BA">
          <w:rPr>
            <w:rFonts w:ascii="Cambria" w:hAnsi="Cambria" w:cs="Arial"/>
            <w:sz w:val="24"/>
          </w:rPr>
          <w:delText>ou</w:delText>
        </w:r>
      </w:del>
      <w:r w:rsidRPr="003963BA">
        <w:rPr>
          <w:rFonts w:ascii="Cambria" w:hAnsi="Cambria" w:cs="Arial"/>
          <w:sz w:val="24"/>
        </w:rPr>
        <w:t>r</w:t>
      </w:r>
      <w:del w:id="141" w:author="Andrew" w:date="2015-03-06T11:04:00Z">
        <w:r w:rsidRPr="003963BA" w:rsidDel="009108BA">
          <w:rPr>
            <w:rFonts w:ascii="Cambria" w:hAnsi="Cambria" w:cs="Arial"/>
            <w:sz w:val="24"/>
          </w:rPr>
          <w:delText>s</w:delText>
        </w:r>
      </w:del>
      <w:r w:rsidR="00060605">
        <w:rPr>
          <w:rFonts w:ascii="Cambria" w:hAnsi="Cambria" w:cs="Arial"/>
          <w:sz w:val="24"/>
        </w:rPr>
        <w:t>.</w:t>
      </w:r>
    </w:p>
    <w:p w14:paraId="517CBA70" w14:textId="77777777" w:rsidR="009A29DC" w:rsidRPr="003963BA" w:rsidRDefault="009A29DC" w:rsidP="009A29DC">
      <w:pPr>
        <w:pStyle w:val="ListParagraph"/>
        <w:spacing w:line="360" w:lineRule="auto"/>
        <w:ind w:left="1224"/>
        <w:rPr>
          <w:rFonts w:ascii="Cambria" w:hAnsi="Cambria" w:cs="Arial"/>
          <w:sz w:val="24"/>
        </w:rPr>
      </w:pPr>
    </w:p>
    <w:p w14:paraId="3D8A8030" w14:textId="0659D2A5" w:rsidR="00B447EA" w:rsidRPr="003963BA" w:rsidRDefault="00B447EA" w:rsidP="00B447EA">
      <w:pPr>
        <w:pStyle w:val="ListParagraph"/>
        <w:numPr>
          <w:ilvl w:val="2"/>
          <w:numId w:val="2"/>
        </w:numPr>
        <w:spacing w:line="360" w:lineRule="auto"/>
        <w:rPr>
          <w:rFonts w:ascii="Cambria" w:hAnsi="Cambria" w:cs="Arial"/>
          <w:sz w:val="24"/>
        </w:rPr>
      </w:pPr>
      <w:r w:rsidRPr="003963BA">
        <w:rPr>
          <w:rFonts w:ascii="Cambria" w:hAnsi="Cambria" w:cs="Arial"/>
          <w:sz w:val="24"/>
        </w:rPr>
        <w:t>Ensure the temperature is properly set at a low boil</w:t>
      </w:r>
      <w:r w:rsidR="00060605" w:rsidRPr="00A96ABF">
        <w:rPr>
          <w:rFonts w:ascii="Cambria" w:hAnsi="Cambria" w:cs="Arial"/>
          <w:sz w:val="24"/>
        </w:rPr>
        <w:t>, the s</w:t>
      </w:r>
      <w:r w:rsidRPr="003963BA">
        <w:rPr>
          <w:rFonts w:ascii="Cambria" w:hAnsi="Cambria" w:cs="Arial"/>
          <w:sz w:val="24"/>
        </w:rPr>
        <w:t>olvent is condensing in the condenser and dripping into the center piece</w:t>
      </w:r>
      <w:r w:rsidR="00060605" w:rsidRPr="00A96ABF">
        <w:rPr>
          <w:rFonts w:ascii="Cambria" w:hAnsi="Cambria" w:cs="Arial"/>
          <w:sz w:val="24"/>
        </w:rPr>
        <w:t>, t</w:t>
      </w:r>
      <w:r w:rsidRPr="003963BA">
        <w:rPr>
          <w:rFonts w:ascii="Cambria" w:hAnsi="Cambria" w:cs="Arial"/>
          <w:sz w:val="24"/>
        </w:rPr>
        <w:t>he center piece is filling and emptying properly</w:t>
      </w:r>
      <w:r w:rsidR="00060605" w:rsidRPr="00A96ABF">
        <w:rPr>
          <w:rFonts w:ascii="Cambria" w:hAnsi="Cambria" w:cs="Arial"/>
          <w:sz w:val="24"/>
        </w:rPr>
        <w:t>, t</w:t>
      </w:r>
      <w:r w:rsidRPr="003963BA">
        <w:rPr>
          <w:rFonts w:ascii="Cambria" w:hAnsi="Cambria" w:cs="Arial"/>
          <w:sz w:val="24"/>
        </w:rPr>
        <w:t>he water is properly draining into the hood drain</w:t>
      </w:r>
      <w:r w:rsidR="00060605">
        <w:rPr>
          <w:rFonts w:ascii="Cambria" w:hAnsi="Cambria" w:cs="Arial"/>
          <w:sz w:val="24"/>
        </w:rPr>
        <w:t>, and t</w:t>
      </w:r>
      <w:r w:rsidRPr="003963BA">
        <w:rPr>
          <w:rFonts w:ascii="Cambria" w:hAnsi="Cambria" w:cs="Arial"/>
          <w:sz w:val="24"/>
        </w:rPr>
        <w:t>he solvent level in the round</w:t>
      </w:r>
      <w:r w:rsidR="00060605">
        <w:rPr>
          <w:rFonts w:ascii="Cambria" w:hAnsi="Cambria" w:cs="Arial"/>
          <w:sz w:val="24"/>
        </w:rPr>
        <w:t>-</w:t>
      </w:r>
      <w:r w:rsidRPr="003963BA">
        <w:rPr>
          <w:rFonts w:ascii="Cambria" w:hAnsi="Cambria" w:cs="Arial"/>
          <w:sz w:val="24"/>
        </w:rPr>
        <w:t>bottomed flask is still about half full</w:t>
      </w:r>
      <w:r w:rsidR="00060605">
        <w:rPr>
          <w:rFonts w:ascii="Cambria" w:hAnsi="Cambria" w:cs="Arial"/>
          <w:sz w:val="24"/>
        </w:rPr>
        <w:t>.</w:t>
      </w:r>
    </w:p>
    <w:p w14:paraId="048B5DAD" w14:textId="77777777" w:rsidR="003F56B8" w:rsidRPr="003963BA" w:rsidRDefault="003F56B8" w:rsidP="003F56B8">
      <w:pPr>
        <w:pStyle w:val="ListParagraph"/>
        <w:spacing w:line="360" w:lineRule="auto"/>
        <w:ind w:left="1224"/>
        <w:rPr>
          <w:rFonts w:ascii="Cambria" w:hAnsi="Cambria" w:cs="Arial"/>
          <w:sz w:val="24"/>
        </w:rPr>
      </w:pPr>
    </w:p>
    <w:p w14:paraId="122A4459" w14:textId="674A3B3B" w:rsidR="003F56B8" w:rsidRPr="003963BA" w:rsidRDefault="003F56B8" w:rsidP="003F56B8">
      <w:pPr>
        <w:pStyle w:val="ListParagraph"/>
        <w:numPr>
          <w:ilvl w:val="1"/>
          <w:numId w:val="2"/>
        </w:numPr>
        <w:spacing w:line="360" w:lineRule="auto"/>
        <w:rPr>
          <w:rFonts w:ascii="Cambria" w:hAnsi="Cambria" w:cs="Arial"/>
          <w:sz w:val="24"/>
        </w:rPr>
      </w:pPr>
      <w:r w:rsidRPr="003963BA">
        <w:rPr>
          <w:rFonts w:ascii="Cambria" w:hAnsi="Cambria" w:cs="Arial"/>
          <w:sz w:val="24"/>
        </w:rPr>
        <w:t>After 36 h</w:t>
      </w:r>
      <w:del w:id="142" w:author="Andrew" w:date="2015-03-06T11:04:00Z">
        <w:r w:rsidRPr="003963BA" w:rsidDel="009108BA">
          <w:rPr>
            <w:rFonts w:ascii="Cambria" w:hAnsi="Cambria" w:cs="Arial"/>
            <w:sz w:val="24"/>
          </w:rPr>
          <w:delText>ou</w:delText>
        </w:r>
      </w:del>
      <w:r w:rsidRPr="003963BA">
        <w:rPr>
          <w:rFonts w:ascii="Cambria" w:hAnsi="Cambria" w:cs="Arial"/>
          <w:sz w:val="24"/>
        </w:rPr>
        <w:t>r</w:t>
      </w:r>
      <w:del w:id="143" w:author="Andrew" w:date="2015-03-06T11:04:00Z">
        <w:r w:rsidRPr="003963BA" w:rsidDel="009108BA">
          <w:rPr>
            <w:rFonts w:ascii="Cambria" w:hAnsi="Cambria" w:cs="Arial"/>
            <w:sz w:val="24"/>
          </w:rPr>
          <w:delText>s</w:delText>
        </w:r>
      </w:del>
      <w:r w:rsidR="00060605">
        <w:rPr>
          <w:rFonts w:ascii="Cambria" w:hAnsi="Cambria" w:cs="Arial"/>
          <w:sz w:val="24"/>
        </w:rPr>
        <w:t>,</w:t>
      </w:r>
      <w:r w:rsidRPr="003963BA">
        <w:rPr>
          <w:rFonts w:ascii="Cambria" w:hAnsi="Cambria" w:cs="Arial"/>
          <w:sz w:val="24"/>
        </w:rPr>
        <w:t xml:space="preserve"> stop the extraction by turning off the heating mantle</w:t>
      </w:r>
      <w:r w:rsidR="00060605">
        <w:rPr>
          <w:rFonts w:ascii="Cambria" w:hAnsi="Cambria" w:cs="Arial"/>
          <w:sz w:val="24"/>
        </w:rPr>
        <w:t>.</w:t>
      </w:r>
    </w:p>
    <w:p w14:paraId="10169F58" w14:textId="77777777" w:rsidR="00F255C2" w:rsidRPr="003963BA" w:rsidRDefault="00F255C2" w:rsidP="00F255C2">
      <w:pPr>
        <w:pStyle w:val="ListParagraph"/>
        <w:rPr>
          <w:rFonts w:ascii="Cambria" w:hAnsi="Cambria" w:cs="Arial"/>
          <w:sz w:val="24"/>
        </w:rPr>
      </w:pPr>
    </w:p>
    <w:p w14:paraId="4EEBAA1E" w14:textId="4B777E80" w:rsidR="00F255C2" w:rsidRPr="003963BA" w:rsidRDefault="00F255C2" w:rsidP="00E3431B">
      <w:pPr>
        <w:pStyle w:val="ListParagraph"/>
        <w:numPr>
          <w:ilvl w:val="1"/>
          <w:numId w:val="2"/>
        </w:numPr>
        <w:spacing w:line="360" w:lineRule="auto"/>
        <w:rPr>
          <w:rFonts w:ascii="Cambria" w:hAnsi="Cambria" w:cs="Arial"/>
          <w:sz w:val="24"/>
        </w:rPr>
      </w:pPr>
      <w:r w:rsidRPr="003963BA">
        <w:rPr>
          <w:rFonts w:ascii="Cambria" w:hAnsi="Cambria" w:cs="Arial"/>
          <w:sz w:val="24"/>
        </w:rPr>
        <w:t xml:space="preserve">Label the </w:t>
      </w:r>
      <w:r w:rsidR="003F56B8" w:rsidRPr="003963BA">
        <w:rPr>
          <w:rFonts w:ascii="Cambria" w:hAnsi="Cambria" w:cs="Arial"/>
          <w:sz w:val="24"/>
        </w:rPr>
        <w:t>flask</w:t>
      </w:r>
      <w:r w:rsidRPr="003963BA">
        <w:rPr>
          <w:rFonts w:ascii="Cambria" w:hAnsi="Cambria" w:cs="Arial"/>
          <w:sz w:val="24"/>
        </w:rPr>
        <w:t xml:space="preserve"> </w:t>
      </w:r>
      <w:r w:rsidR="008F298B">
        <w:rPr>
          <w:rFonts w:ascii="Cambria" w:hAnsi="Cambria" w:cs="Arial"/>
          <w:sz w:val="24"/>
        </w:rPr>
        <w:t>“</w:t>
      </w:r>
      <w:r w:rsidRPr="003963BA">
        <w:rPr>
          <w:rFonts w:ascii="Cambria" w:hAnsi="Cambria" w:cs="Arial"/>
          <w:sz w:val="24"/>
        </w:rPr>
        <w:t>TLE</w:t>
      </w:r>
      <w:r w:rsidR="008F298B">
        <w:rPr>
          <w:rFonts w:ascii="Cambria" w:hAnsi="Cambria" w:cs="Arial"/>
          <w:sz w:val="24"/>
        </w:rPr>
        <w:t>”</w:t>
      </w:r>
      <w:r w:rsidRPr="003963BA">
        <w:rPr>
          <w:rFonts w:ascii="Cambria" w:hAnsi="Cambria" w:cs="Arial"/>
          <w:sz w:val="24"/>
        </w:rPr>
        <w:t>.</w:t>
      </w:r>
    </w:p>
    <w:p w14:paraId="4D6BF395" w14:textId="77777777" w:rsidR="009A29DC" w:rsidRPr="003963BA" w:rsidRDefault="009A29DC" w:rsidP="009A29DC">
      <w:pPr>
        <w:spacing w:line="360" w:lineRule="auto"/>
        <w:rPr>
          <w:rFonts w:ascii="Cambria" w:hAnsi="Cambria" w:cs="Arial"/>
        </w:rPr>
      </w:pPr>
    </w:p>
    <w:p w14:paraId="41540314" w14:textId="58D8E6C0" w:rsidR="00234510" w:rsidRPr="003963BA" w:rsidRDefault="009A29DC" w:rsidP="0018006B">
      <w:pPr>
        <w:spacing w:line="360" w:lineRule="auto"/>
        <w:rPr>
          <w:rFonts w:ascii="Cambria" w:hAnsi="Cambria" w:cs="Arial"/>
          <w:sz w:val="24"/>
          <w:u w:val="single"/>
        </w:rPr>
      </w:pPr>
      <w:r w:rsidRPr="003963BA">
        <w:rPr>
          <w:rFonts w:ascii="Cambria" w:hAnsi="Cambria" w:cs="Arial"/>
          <w:b/>
          <w:sz w:val="28"/>
        </w:rPr>
        <w:t xml:space="preserve">Representative </w:t>
      </w:r>
      <w:r w:rsidR="0018006B" w:rsidRPr="003963BA">
        <w:rPr>
          <w:rFonts w:ascii="Cambria" w:hAnsi="Cambria" w:cs="Arial"/>
          <w:b/>
          <w:sz w:val="28"/>
        </w:rPr>
        <w:t>Results</w:t>
      </w:r>
      <w:r w:rsidRPr="003963BA">
        <w:rPr>
          <w:rFonts w:ascii="Cambria" w:hAnsi="Cambria" w:cs="Arial"/>
          <w:b/>
          <w:sz w:val="28"/>
        </w:rPr>
        <w:t>:</w:t>
      </w:r>
    </w:p>
    <w:p w14:paraId="1674DAD1" w14:textId="032B2C46" w:rsidR="003F56B8" w:rsidRPr="003963BA" w:rsidRDefault="004078DF" w:rsidP="0018006B">
      <w:pPr>
        <w:spacing w:line="360" w:lineRule="auto"/>
        <w:rPr>
          <w:rFonts w:ascii="Cambria" w:hAnsi="Cambria" w:cs="Arial"/>
          <w:sz w:val="24"/>
        </w:rPr>
      </w:pPr>
      <w:r w:rsidRPr="003963BA">
        <w:rPr>
          <w:rFonts w:ascii="Cambria" w:hAnsi="Cambria" w:cs="Arial"/>
          <w:sz w:val="24"/>
        </w:rPr>
        <w:t>At the end of extraction</w:t>
      </w:r>
      <w:r w:rsidR="00043D74">
        <w:rPr>
          <w:rFonts w:ascii="Cambria" w:hAnsi="Cambria" w:cs="Arial"/>
          <w:sz w:val="24"/>
        </w:rPr>
        <w:t>,</w:t>
      </w:r>
      <w:r w:rsidRPr="003963BA">
        <w:rPr>
          <w:rFonts w:ascii="Cambria" w:hAnsi="Cambria" w:cs="Arial"/>
          <w:sz w:val="24"/>
        </w:rPr>
        <w:t xml:space="preserve"> a total lipid extract (TLE) for </w:t>
      </w:r>
      <w:del w:id="144" w:author="Jeff Salacup" w:date="2015-03-19T13:54:00Z">
        <w:r w:rsidRPr="003963BA" w:rsidDel="00AA3FCD">
          <w:rPr>
            <w:rFonts w:ascii="Cambria" w:hAnsi="Cambria" w:cs="Arial"/>
            <w:sz w:val="24"/>
          </w:rPr>
          <w:delText xml:space="preserve">each </w:delText>
        </w:r>
      </w:del>
      <w:ins w:id="145" w:author="Jeff Salacup" w:date="2015-03-19T13:54:00Z">
        <w:r w:rsidR="00AA3FCD">
          <w:rPr>
            <w:rFonts w:ascii="Cambria" w:hAnsi="Cambria" w:cs="Arial"/>
            <w:sz w:val="24"/>
          </w:rPr>
          <w:t>the</w:t>
        </w:r>
        <w:r w:rsidR="00AA3FCD" w:rsidRPr="003963BA">
          <w:rPr>
            <w:rFonts w:ascii="Cambria" w:hAnsi="Cambria" w:cs="Arial"/>
            <w:sz w:val="24"/>
          </w:rPr>
          <w:t xml:space="preserve"> </w:t>
        </w:r>
      </w:ins>
      <w:r w:rsidRPr="003963BA">
        <w:rPr>
          <w:rFonts w:ascii="Cambria" w:hAnsi="Cambria" w:cs="Arial"/>
          <w:sz w:val="24"/>
        </w:rPr>
        <w:t>sample</w:t>
      </w:r>
      <w:r w:rsidR="00043D74">
        <w:rPr>
          <w:rFonts w:ascii="Cambria" w:hAnsi="Cambria" w:cs="Arial"/>
          <w:sz w:val="24"/>
        </w:rPr>
        <w:t xml:space="preserve"> is </w:t>
      </w:r>
      <w:del w:id="146" w:author="Jeff Salacup" w:date="2015-03-19T14:45:00Z">
        <w:r w:rsidR="00043D74" w:rsidDel="00757051">
          <w:rPr>
            <w:rFonts w:ascii="Cambria" w:hAnsi="Cambria" w:cs="Arial"/>
            <w:sz w:val="24"/>
          </w:rPr>
          <w:delText>evident</w:delText>
        </w:r>
      </w:del>
      <w:ins w:id="147" w:author="Jeff Salacup" w:date="2015-03-19T14:45:00Z">
        <w:r w:rsidR="00757051">
          <w:rPr>
            <w:rFonts w:ascii="Cambria" w:hAnsi="Cambria" w:cs="Arial"/>
            <w:sz w:val="24"/>
          </w:rPr>
          <w:t>produced</w:t>
        </w:r>
      </w:ins>
      <w:r w:rsidRPr="003963BA">
        <w:rPr>
          <w:rFonts w:ascii="Cambria" w:hAnsi="Cambria" w:cs="Arial"/>
          <w:sz w:val="24"/>
        </w:rPr>
        <w:t xml:space="preserve">. </w:t>
      </w:r>
      <w:del w:id="148" w:author="Jeff Salacup" w:date="2015-03-19T13:54:00Z">
        <w:r w:rsidRPr="003963BA" w:rsidDel="00AA3FCD">
          <w:rPr>
            <w:rFonts w:ascii="Cambria" w:hAnsi="Cambria" w:cs="Arial"/>
            <w:sz w:val="24"/>
          </w:rPr>
          <w:delText>Each vial</w:delText>
        </w:r>
      </w:del>
      <w:ins w:id="149" w:author="Jeff Salacup" w:date="2015-03-19T13:54:00Z">
        <w:r w:rsidR="00AA3FCD">
          <w:rPr>
            <w:rFonts w:ascii="Cambria" w:hAnsi="Cambria" w:cs="Arial"/>
            <w:sz w:val="24"/>
          </w:rPr>
          <w:t>The round</w:t>
        </w:r>
      </w:ins>
      <w:ins w:id="150" w:author="Jacob Roundy" w:date="2015-03-24T15:31:00Z">
        <w:r w:rsidR="00974822">
          <w:rPr>
            <w:rFonts w:ascii="Cambria" w:hAnsi="Cambria" w:cs="Arial"/>
            <w:sz w:val="24"/>
          </w:rPr>
          <w:t>-</w:t>
        </w:r>
      </w:ins>
      <w:ins w:id="151" w:author="Jeff Salacup" w:date="2015-03-19T13:54:00Z">
        <w:del w:id="152" w:author="Jacob Roundy" w:date="2015-03-24T15:31:00Z">
          <w:r w:rsidR="00AA3FCD" w:rsidDel="00974822">
            <w:rPr>
              <w:rFonts w:ascii="Cambria" w:hAnsi="Cambria" w:cs="Arial"/>
              <w:sz w:val="24"/>
            </w:rPr>
            <w:delText xml:space="preserve"> </w:delText>
          </w:r>
        </w:del>
        <w:r w:rsidR="00AA3FCD">
          <w:rPr>
            <w:rFonts w:ascii="Cambria" w:hAnsi="Cambria" w:cs="Arial"/>
            <w:sz w:val="24"/>
          </w:rPr>
          <w:t>bottomed flask</w:t>
        </w:r>
      </w:ins>
      <w:r w:rsidR="00043D74">
        <w:rPr>
          <w:rFonts w:ascii="Cambria" w:hAnsi="Cambria" w:cs="Arial"/>
          <w:sz w:val="24"/>
        </w:rPr>
        <w:t xml:space="preserve"> </w:t>
      </w:r>
      <w:r w:rsidRPr="003963BA">
        <w:rPr>
          <w:rFonts w:ascii="Cambria" w:hAnsi="Cambria" w:cs="Arial"/>
          <w:sz w:val="24"/>
        </w:rPr>
        <w:t xml:space="preserve">contains the extractable organic matter from </w:t>
      </w:r>
      <w:del w:id="153" w:author="Jeff Salacup" w:date="2015-03-19T13:55:00Z">
        <w:r w:rsidRPr="003963BA" w:rsidDel="00AA3FCD">
          <w:rPr>
            <w:rFonts w:ascii="Cambria" w:hAnsi="Cambria" w:cs="Arial"/>
            <w:sz w:val="24"/>
          </w:rPr>
          <w:delText>a sediment, soil, or plant tissue</w:delText>
        </w:r>
      </w:del>
      <w:ins w:id="154" w:author="Jeff Salacup" w:date="2015-03-19T13:55:00Z">
        <w:r w:rsidR="00AA3FCD">
          <w:rPr>
            <w:rFonts w:ascii="Cambria" w:hAnsi="Cambria" w:cs="Arial"/>
            <w:sz w:val="24"/>
          </w:rPr>
          <w:t>the sediment sample</w:t>
        </w:r>
      </w:ins>
      <w:r w:rsidRPr="003963BA">
        <w:rPr>
          <w:rFonts w:ascii="Cambria" w:hAnsi="Cambria" w:cs="Arial"/>
          <w:sz w:val="24"/>
        </w:rPr>
        <w:t>. Th</w:t>
      </w:r>
      <w:ins w:id="155" w:author="Jeff Salacup" w:date="2015-03-19T13:55:00Z">
        <w:r w:rsidR="00AA3FCD">
          <w:rPr>
            <w:rFonts w:ascii="Cambria" w:hAnsi="Cambria" w:cs="Arial"/>
            <w:sz w:val="24"/>
          </w:rPr>
          <w:t>is</w:t>
        </w:r>
      </w:ins>
      <w:del w:id="156" w:author="Jeff Salacup" w:date="2015-03-19T13:55:00Z">
        <w:r w:rsidRPr="003963BA" w:rsidDel="00AA3FCD">
          <w:rPr>
            <w:rFonts w:ascii="Cambria" w:hAnsi="Cambria" w:cs="Arial"/>
            <w:sz w:val="24"/>
          </w:rPr>
          <w:delText>ese</w:delText>
        </w:r>
      </w:del>
      <w:r w:rsidRPr="003963BA">
        <w:rPr>
          <w:rFonts w:ascii="Cambria" w:hAnsi="Cambria" w:cs="Arial"/>
          <w:sz w:val="24"/>
        </w:rPr>
        <w:t xml:space="preserve"> TLE</w:t>
      </w:r>
      <w:del w:id="157" w:author="Jacob Roundy" w:date="2015-03-24T15:31:00Z">
        <w:r w:rsidRPr="003963BA" w:rsidDel="00974822">
          <w:rPr>
            <w:rFonts w:ascii="Cambria" w:hAnsi="Cambria" w:cs="Arial"/>
            <w:sz w:val="24"/>
          </w:rPr>
          <w:delText>s</w:delText>
        </w:r>
      </w:del>
      <w:r w:rsidRPr="003963BA">
        <w:rPr>
          <w:rFonts w:ascii="Cambria" w:hAnsi="Cambria" w:cs="Arial"/>
          <w:sz w:val="24"/>
        </w:rPr>
        <w:t xml:space="preserve"> can now be analyzed</w:t>
      </w:r>
      <w:ins w:id="158" w:author="Jacob Roundy" w:date="2015-03-24T15:31:00Z">
        <w:r w:rsidR="00974822">
          <w:rPr>
            <w:rFonts w:ascii="Cambria" w:hAnsi="Cambria" w:cs="Arial"/>
            <w:sz w:val="24"/>
          </w:rPr>
          <w:t>,</w:t>
        </w:r>
      </w:ins>
      <w:r w:rsidRPr="003963BA">
        <w:rPr>
          <w:rFonts w:ascii="Cambria" w:hAnsi="Cambria" w:cs="Arial"/>
          <w:sz w:val="24"/>
        </w:rPr>
        <w:t xml:space="preserve"> and </w:t>
      </w:r>
      <w:del w:id="159" w:author="Jeff Salacup" w:date="2015-03-19T13:57:00Z">
        <w:r w:rsidRPr="003963BA" w:rsidDel="003E7681">
          <w:rPr>
            <w:rFonts w:ascii="Cambria" w:hAnsi="Cambria" w:cs="Arial"/>
            <w:sz w:val="24"/>
          </w:rPr>
          <w:delText xml:space="preserve">their </w:delText>
        </w:r>
      </w:del>
      <w:ins w:id="160" w:author="Jeff Salacup" w:date="2015-03-19T13:57:00Z">
        <w:r w:rsidR="003E7681">
          <w:rPr>
            <w:rFonts w:ascii="Cambria" w:hAnsi="Cambria" w:cs="Arial"/>
            <w:sz w:val="24"/>
          </w:rPr>
          <w:t>its</w:t>
        </w:r>
        <w:r w:rsidR="003E7681" w:rsidRPr="003963BA">
          <w:rPr>
            <w:rFonts w:ascii="Cambria" w:hAnsi="Cambria" w:cs="Arial"/>
            <w:sz w:val="24"/>
          </w:rPr>
          <w:t xml:space="preserve"> </w:t>
        </w:r>
      </w:ins>
      <w:r w:rsidRPr="003963BA">
        <w:rPr>
          <w:rFonts w:ascii="Cambria" w:hAnsi="Cambria" w:cs="Arial"/>
          <w:sz w:val="24"/>
        </w:rPr>
        <w:t xml:space="preserve">chemical constituents </w:t>
      </w:r>
      <w:r w:rsidR="007D6969" w:rsidRPr="003963BA">
        <w:rPr>
          <w:rFonts w:ascii="Cambria" w:hAnsi="Cambria" w:cs="Arial"/>
          <w:sz w:val="24"/>
        </w:rPr>
        <w:t>identified and quantified.</w:t>
      </w:r>
    </w:p>
    <w:p w14:paraId="18073514" w14:textId="6E361976" w:rsidR="009A29DC" w:rsidRPr="003963BA" w:rsidRDefault="0018006B" w:rsidP="0018006B">
      <w:pPr>
        <w:spacing w:line="360" w:lineRule="auto"/>
        <w:rPr>
          <w:rFonts w:ascii="Cambria" w:hAnsi="Cambria" w:cs="Arial"/>
          <w:b/>
        </w:rPr>
      </w:pPr>
      <w:r w:rsidRPr="003963BA">
        <w:rPr>
          <w:rFonts w:ascii="Cambria" w:hAnsi="Cambria" w:cs="Arial"/>
          <w:b/>
        </w:rPr>
        <w:br/>
      </w:r>
      <w:commentRangeStart w:id="161"/>
      <w:commentRangeStart w:id="162"/>
      <w:r w:rsidRPr="003963BA">
        <w:rPr>
          <w:rFonts w:ascii="Cambria" w:hAnsi="Cambria" w:cs="Arial"/>
          <w:b/>
          <w:sz w:val="28"/>
        </w:rPr>
        <w:t>Applications</w:t>
      </w:r>
      <w:commentRangeEnd w:id="161"/>
      <w:r w:rsidR="009108BA">
        <w:rPr>
          <w:rStyle w:val="CommentReference"/>
        </w:rPr>
        <w:commentReference w:id="161"/>
      </w:r>
      <w:r w:rsidR="009A29DC" w:rsidRPr="003963BA">
        <w:rPr>
          <w:rFonts w:ascii="Cambria" w:hAnsi="Cambria" w:cs="Arial"/>
          <w:b/>
          <w:sz w:val="28"/>
        </w:rPr>
        <w:t>:</w:t>
      </w:r>
      <w:r w:rsidR="009A29DC" w:rsidRPr="003963BA">
        <w:rPr>
          <w:rFonts w:ascii="Cambria" w:hAnsi="Cambria" w:cs="Arial"/>
          <w:b/>
          <w:sz w:val="24"/>
        </w:rPr>
        <w:t xml:space="preserve"> </w:t>
      </w:r>
      <w:commentRangeEnd w:id="162"/>
      <w:r w:rsidR="00747205">
        <w:rPr>
          <w:rStyle w:val="CommentReference"/>
        </w:rPr>
        <w:commentReference w:id="162"/>
      </w:r>
    </w:p>
    <w:p w14:paraId="0D45931C" w14:textId="1F19D8D3" w:rsidR="0018006B" w:rsidRPr="00787CC6" w:rsidDel="003E7681" w:rsidRDefault="0018006B" w:rsidP="0018006B">
      <w:pPr>
        <w:spacing w:line="360" w:lineRule="auto"/>
        <w:rPr>
          <w:del w:id="163" w:author="Jeff Salacup" w:date="2015-03-19T14:01:00Z"/>
          <w:rFonts w:ascii="Cambria" w:hAnsi="Cambria" w:cs="Arial"/>
          <w:sz w:val="28"/>
        </w:rPr>
      </w:pPr>
      <w:del w:id="164" w:author="Jeff Salacup" w:date="2015-03-19T14:01:00Z">
        <w:r w:rsidRPr="00787CC6" w:rsidDel="003E7681">
          <w:rPr>
            <w:rFonts w:ascii="Cambria" w:hAnsi="Cambria" w:cs="Arial"/>
            <w:sz w:val="28"/>
          </w:rPr>
          <w:delText>Different classes of biomarkers impart information on specific aspects of the Earth system. For example, in its infancy, organic geochemistry was primarily concerned with the formation, migration, and alteration of petroleum, and many of the chemical tools organic geochemists use today are based on those initial investigations. It was through the investigation of a class of compounds called isoprenoids, having a repeating five carbon pattern (</w:delText>
        </w:r>
        <w:r w:rsidRPr="00787CC6" w:rsidDel="003E7681">
          <w:rPr>
            <w:rFonts w:ascii="Cambria" w:hAnsi="Cambria" w:cs="Arial"/>
            <w:b/>
            <w:sz w:val="28"/>
          </w:rPr>
          <w:delText>Fig</w:delText>
        </w:r>
        <w:r w:rsidR="00043D74" w:rsidRPr="00787CC6" w:rsidDel="003E7681">
          <w:rPr>
            <w:rFonts w:ascii="Cambria" w:hAnsi="Cambria" w:cs="Arial"/>
            <w:b/>
            <w:sz w:val="28"/>
          </w:rPr>
          <w:delText xml:space="preserve">ure </w:delText>
        </w:r>
        <w:r w:rsidRPr="00787CC6" w:rsidDel="003E7681">
          <w:rPr>
            <w:rFonts w:ascii="Cambria" w:hAnsi="Cambria" w:cs="Arial"/>
            <w:b/>
            <w:sz w:val="28"/>
          </w:rPr>
          <w:delText>2</w:delText>
        </w:r>
        <w:r w:rsidRPr="00787CC6" w:rsidDel="003E7681">
          <w:rPr>
            <w:rFonts w:ascii="Cambria" w:hAnsi="Cambria" w:cs="Arial"/>
            <w:sz w:val="28"/>
          </w:rPr>
          <w:delText>), that scientists discovered petroleum comprised the chemically</w:delText>
        </w:r>
        <w:r w:rsidR="00043D74" w:rsidRPr="00787CC6" w:rsidDel="003E7681">
          <w:rPr>
            <w:rFonts w:ascii="Cambria" w:hAnsi="Cambria" w:cs="Arial"/>
            <w:sz w:val="28"/>
          </w:rPr>
          <w:delText>-</w:delText>
        </w:r>
        <w:r w:rsidRPr="00787CC6" w:rsidDel="003E7681">
          <w:rPr>
            <w:rFonts w:ascii="Cambria" w:hAnsi="Cambria" w:cs="Arial"/>
            <w:sz w:val="28"/>
          </w:rPr>
          <w:delText>altered remains of ancient primary producers, such as plankton in the ocean (converting to oil)</w:delText>
        </w:r>
        <w:r w:rsidR="00043D74" w:rsidRPr="00787CC6" w:rsidDel="003E7681">
          <w:rPr>
            <w:rFonts w:ascii="Cambria" w:hAnsi="Cambria" w:cs="Arial"/>
            <w:sz w:val="28"/>
          </w:rPr>
          <w:delText>(</w:delText>
        </w:r>
        <w:r w:rsidR="00602FB4" w:rsidRPr="00787CC6" w:rsidDel="003E7681">
          <w:rPr>
            <w:rFonts w:ascii="Cambria" w:hAnsi="Cambria" w:cs="Arial"/>
            <w:b/>
            <w:sz w:val="28"/>
          </w:rPr>
          <w:delText>Figure 4</w:delText>
        </w:r>
        <w:r w:rsidR="00043D74" w:rsidRPr="00787CC6" w:rsidDel="003E7681">
          <w:rPr>
            <w:rFonts w:ascii="Cambria" w:hAnsi="Cambria" w:cs="Arial"/>
            <w:sz w:val="28"/>
          </w:rPr>
          <w:delText>)</w:delText>
        </w:r>
        <w:r w:rsidRPr="00787CC6" w:rsidDel="003E7681">
          <w:rPr>
            <w:rFonts w:ascii="Cambria" w:hAnsi="Cambria" w:cs="Arial"/>
            <w:sz w:val="28"/>
          </w:rPr>
          <w:delText xml:space="preserve"> or peat bogs on land (coal)</w:delText>
        </w:r>
        <w:r w:rsidR="00043D74" w:rsidRPr="00787CC6" w:rsidDel="003E7681">
          <w:rPr>
            <w:rFonts w:ascii="Cambria" w:hAnsi="Cambria" w:cs="Arial"/>
            <w:sz w:val="28"/>
          </w:rPr>
          <w:delText>(</w:delText>
        </w:r>
        <w:r w:rsidR="00602FB4" w:rsidRPr="00787CC6" w:rsidDel="003E7681">
          <w:rPr>
            <w:rFonts w:ascii="Cambria" w:hAnsi="Cambria" w:cs="Arial"/>
            <w:b/>
            <w:sz w:val="28"/>
          </w:rPr>
          <w:delText>Figure 5</w:delText>
        </w:r>
        <w:r w:rsidR="00043D74" w:rsidRPr="00787CC6" w:rsidDel="003E7681">
          <w:rPr>
            <w:rFonts w:ascii="Cambria" w:hAnsi="Cambria" w:cs="Arial"/>
            <w:sz w:val="28"/>
          </w:rPr>
          <w:delText>)</w:delText>
        </w:r>
        <w:r w:rsidRPr="00787CC6" w:rsidDel="003E7681">
          <w:rPr>
            <w:rFonts w:ascii="Cambria" w:hAnsi="Cambria" w:cs="Arial"/>
            <w:sz w:val="28"/>
          </w:rPr>
          <w:delText xml:space="preserve">. Chemists at large oil companies used the ratios of a variety of compounds, each with its own known rate of alteration, to estimate how old petroleum was, where it came from, and if it was worth exploiting. Today, new biomarkers are being discovered, identified, and characterized in modern and ancient samples analyzed in organic geochemistry labs around the world. Many of today’s applications seek to extract environmental information from biomarkers obtained in modern samples (leaves, soil, microbes, water samples, etc.) in order to extend the biomarker’s utility to ancient sediments in an effort to reconstruct the climates, environments, and ecosystems of the past. For example, the distribution of a group of biomarkers called glycerol-dialkyl glycerol-tetraethers (GDGTs for short), produced by a suite of archaea and bacteria, were found in modern sediments to change in a predictable manner in response to air or water temperature. </w:delText>
        </w:r>
        <w:r w:rsidR="00043D74" w:rsidRPr="00787CC6" w:rsidDel="003E7681">
          <w:rPr>
            <w:rFonts w:ascii="Cambria" w:hAnsi="Cambria" w:cs="Arial"/>
            <w:sz w:val="28"/>
          </w:rPr>
          <w:delText>T</w:delText>
        </w:r>
        <w:r w:rsidRPr="00787CC6" w:rsidDel="003E7681">
          <w:rPr>
            <w:rFonts w:ascii="Cambria" w:hAnsi="Cambria" w:cs="Arial"/>
            <w:sz w:val="28"/>
          </w:rPr>
          <w:delText xml:space="preserve">herefore the distribution of these biomarkers in ancient sediments, or through a series of sediments of known age, </w:delText>
        </w:r>
        <w:r w:rsidR="00043D74" w:rsidRPr="00787CC6" w:rsidDel="003E7681">
          <w:rPr>
            <w:rFonts w:ascii="Cambria" w:hAnsi="Cambria" w:cs="Arial"/>
            <w:sz w:val="28"/>
          </w:rPr>
          <w:delText xml:space="preserve">can be used </w:delText>
        </w:r>
        <w:r w:rsidRPr="00787CC6" w:rsidDel="003E7681">
          <w:rPr>
            <w:rFonts w:ascii="Cambria" w:hAnsi="Cambria" w:cs="Arial"/>
            <w:sz w:val="28"/>
          </w:rPr>
          <w:delText>to reconstruct air and water temperature back several million years.</w:delText>
        </w:r>
      </w:del>
    </w:p>
    <w:p w14:paraId="31C94DFF" w14:textId="024C7D9C" w:rsidR="004004C5" w:rsidRPr="00787CC6" w:rsidRDefault="003E7681" w:rsidP="0018006B">
      <w:pPr>
        <w:spacing w:line="360" w:lineRule="auto"/>
        <w:rPr>
          <w:ins w:id="165" w:author="Jacob Roundy" w:date="2015-03-21T14:26:00Z"/>
          <w:rFonts w:ascii="Cambria" w:hAnsi="Cambria" w:cs="Arial"/>
          <w:sz w:val="24"/>
        </w:rPr>
      </w:pPr>
      <w:ins w:id="166" w:author="Jeff Salacup" w:date="2015-03-19T14:01:00Z">
        <w:r w:rsidRPr="00787CC6">
          <w:rPr>
            <w:rFonts w:ascii="Cambria" w:hAnsi="Cambria" w:cs="Arial"/>
            <w:sz w:val="24"/>
          </w:rPr>
          <w:t>The extra</w:t>
        </w:r>
      </w:ins>
      <w:ins w:id="167" w:author="Jeff Salacup" w:date="2015-03-19T14:02:00Z">
        <w:r w:rsidRPr="00787CC6">
          <w:rPr>
            <w:rFonts w:ascii="Cambria" w:hAnsi="Cambria" w:cs="Arial"/>
            <w:sz w:val="24"/>
          </w:rPr>
          <w:t>ct from the marine mud contains compounds called alkenones</w:t>
        </w:r>
      </w:ins>
      <w:ins w:id="168" w:author="Jacob Roundy" w:date="2015-03-24T15:32:00Z">
        <w:r w:rsidR="00974822">
          <w:rPr>
            <w:rFonts w:ascii="Cambria" w:hAnsi="Cambria" w:cs="Arial"/>
            <w:sz w:val="24"/>
          </w:rPr>
          <w:t>, which</w:t>
        </w:r>
      </w:ins>
      <w:ins w:id="169" w:author="Jeff Salacup" w:date="2015-03-19T14:02:00Z">
        <w:del w:id="170" w:author="Jacob Roundy" w:date="2015-03-24T15:32:00Z">
          <w:r w:rsidRPr="00787CC6" w:rsidDel="00974822">
            <w:rPr>
              <w:rFonts w:ascii="Cambria" w:hAnsi="Cambria" w:cs="Arial"/>
              <w:sz w:val="24"/>
            </w:rPr>
            <w:delText xml:space="preserve"> that</w:delText>
          </w:r>
        </w:del>
        <w:r w:rsidRPr="00787CC6">
          <w:rPr>
            <w:rFonts w:ascii="Cambria" w:hAnsi="Cambria" w:cs="Arial"/>
            <w:sz w:val="24"/>
          </w:rPr>
          <w:t xml:space="preserve"> are used in paleoceanography. </w:t>
        </w:r>
      </w:ins>
      <w:ins w:id="171" w:author="Jeff Salacup" w:date="2015-03-19T14:06:00Z">
        <w:r w:rsidR="000C218B" w:rsidRPr="00787CC6">
          <w:rPr>
            <w:rFonts w:ascii="Cambria" w:hAnsi="Cambria" w:cs="Arial"/>
            <w:sz w:val="24"/>
          </w:rPr>
          <w:t>Alkenones are long</w:t>
        </w:r>
      </w:ins>
      <w:ins w:id="172" w:author="Jacob Roundy" w:date="2015-03-24T15:32:00Z">
        <w:r w:rsidR="00974822">
          <w:rPr>
            <w:rFonts w:ascii="Cambria" w:hAnsi="Cambria" w:cs="Arial"/>
            <w:sz w:val="24"/>
          </w:rPr>
          <w:t>-</w:t>
        </w:r>
      </w:ins>
      <w:ins w:id="173" w:author="Jeff Salacup" w:date="2015-03-19T14:06:00Z">
        <w:del w:id="174" w:author="Jacob Roundy" w:date="2015-03-24T15:32:00Z">
          <w:r w:rsidR="000C218B" w:rsidRPr="00787CC6" w:rsidDel="00974822">
            <w:rPr>
              <w:rFonts w:ascii="Cambria" w:hAnsi="Cambria" w:cs="Arial"/>
              <w:sz w:val="24"/>
            </w:rPr>
            <w:delText xml:space="preserve"> </w:delText>
          </w:r>
        </w:del>
        <w:r w:rsidR="000C218B" w:rsidRPr="00787CC6">
          <w:rPr>
            <w:rFonts w:ascii="Cambria" w:hAnsi="Cambria" w:cs="Arial"/>
            <w:sz w:val="24"/>
          </w:rPr>
          <w:t>chained alkyl-ketones produced by certain classes of haptophyte algae</w:t>
        </w:r>
      </w:ins>
      <w:ins w:id="175" w:author="Jeff Salacup" w:date="2015-03-19T14:12:00Z">
        <w:r w:rsidR="000C218B" w:rsidRPr="00787CC6">
          <w:rPr>
            <w:rFonts w:ascii="Cambria" w:hAnsi="Cambria" w:cs="Arial"/>
            <w:sz w:val="24"/>
          </w:rPr>
          <w:t xml:space="preserve"> that live in the sunlit surface ocean</w:t>
        </w:r>
      </w:ins>
      <w:ins w:id="176" w:author="Jacob Roundy" w:date="2015-03-24T15:40:00Z">
        <w:r w:rsidR="000E35AC">
          <w:rPr>
            <w:rFonts w:ascii="Cambria" w:hAnsi="Cambria" w:cs="Arial"/>
            <w:sz w:val="24"/>
          </w:rPr>
          <w:t xml:space="preserve"> (</w:t>
        </w:r>
        <w:r w:rsidR="000E35AC">
          <w:rPr>
            <w:rFonts w:ascii="Cambria" w:hAnsi="Cambria" w:cs="Arial"/>
            <w:b/>
            <w:sz w:val="24"/>
          </w:rPr>
          <w:t>Figure 3</w:t>
        </w:r>
        <w:r w:rsidR="000E35AC">
          <w:rPr>
            <w:rFonts w:ascii="Cambria" w:hAnsi="Cambria" w:cs="Arial"/>
            <w:sz w:val="24"/>
          </w:rPr>
          <w:t>)</w:t>
        </w:r>
      </w:ins>
      <w:ins w:id="177" w:author="Jeff Salacup" w:date="2015-03-19T14:06:00Z">
        <w:r w:rsidR="000C218B" w:rsidRPr="00787CC6">
          <w:rPr>
            <w:rFonts w:ascii="Cambria" w:hAnsi="Cambria" w:cs="Arial"/>
            <w:sz w:val="24"/>
          </w:rPr>
          <w:t xml:space="preserve">. The two most common alkenones are 37 carbon atoms long and have two or three double bonds in them. The </w:t>
        </w:r>
      </w:ins>
      <w:ins w:id="178" w:author="Jeff Salacup" w:date="2015-03-19T14:08:00Z">
        <w:r w:rsidR="000C218B" w:rsidRPr="00787CC6">
          <w:rPr>
            <w:rFonts w:ascii="Cambria" w:hAnsi="Cambria" w:cs="Arial"/>
            <w:sz w:val="24"/>
          </w:rPr>
          <w:t xml:space="preserve">haptophytes adjust the </w:t>
        </w:r>
      </w:ins>
      <w:ins w:id="179" w:author="Jeff Salacup" w:date="2015-03-19T14:06:00Z">
        <w:r w:rsidR="000C218B" w:rsidRPr="00787CC6">
          <w:rPr>
            <w:rFonts w:ascii="Cambria" w:hAnsi="Cambria" w:cs="Arial"/>
            <w:sz w:val="24"/>
          </w:rPr>
          <w:t>ratio of these two alkenones</w:t>
        </w:r>
      </w:ins>
      <w:ins w:id="180" w:author="Jeff Salacup" w:date="2015-03-19T14:08:00Z">
        <w:r w:rsidR="000C218B" w:rsidRPr="00787CC6">
          <w:rPr>
            <w:rFonts w:ascii="Cambria" w:hAnsi="Cambria" w:cs="Arial"/>
            <w:sz w:val="24"/>
          </w:rPr>
          <w:t xml:space="preserve"> in their cells according to the temperature of the water they live in. Alkenones are preserved in</w:t>
        </w:r>
      </w:ins>
      <w:ins w:id="181" w:author="Jeff Salacup" w:date="2015-03-19T14:09:00Z">
        <w:r w:rsidR="000C218B" w:rsidRPr="00787CC6">
          <w:rPr>
            <w:rFonts w:ascii="Cambria" w:hAnsi="Cambria" w:cs="Arial"/>
            <w:sz w:val="24"/>
          </w:rPr>
          <w:t xml:space="preserve"> sediments dating as far back as the Early Eocene</w:t>
        </w:r>
      </w:ins>
      <w:ins w:id="182" w:author="Jeff Salacup" w:date="2015-03-19T14:10:00Z">
        <w:r w:rsidR="000C218B" w:rsidRPr="00787CC6">
          <w:rPr>
            <w:rFonts w:ascii="Cambria" w:hAnsi="Cambria" w:cs="Arial"/>
            <w:sz w:val="24"/>
          </w:rPr>
          <w:t xml:space="preserve"> (~56 million years ago). Knowing the distribution of alkenones in a sediment core thr</w:t>
        </w:r>
      </w:ins>
      <w:ins w:id="183" w:author="Jacob Roundy" w:date="2015-03-24T15:33:00Z">
        <w:r w:rsidR="00974822">
          <w:rPr>
            <w:rFonts w:ascii="Cambria" w:hAnsi="Cambria" w:cs="Arial"/>
            <w:sz w:val="24"/>
          </w:rPr>
          <w:t>ough</w:t>
        </w:r>
      </w:ins>
      <w:ins w:id="184" w:author="Jeff Salacup" w:date="2015-03-19T14:10:00Z">
        <w:del w:id="185" w:author="Jacob Roundy" w:date="2015-03-24T15:33:00Z">
          <w:r w:rsidR="000C218B" w:rsidRPr="00787CC6" w:rsidDel="00974822">
            <w:rPr>
              <w:rFonts w:ascii="Cambria" w:hAnsi="Cambria" w:cs="Arial"/>
              <w:sz w:val="24"/>
            </w:rPr>
            <w:delText>u</w:delText>
          </w:r>
        </w:del>
        <w:r w:rsidR="000C218B" w:rsidRPr="00787CC6">
          <w:rPr>
            <w:rFonts w:ascii="Cambria" w:hAnsi="Cambria" w:cs="Arial"/>
            <w:sz w:val="24"/>
          </w:rPr>
          <w:t xml:space="preserve"> time relates information on </w:t>
        </w:r>
      </w:ins>
      <w:ins w:id="186" w:author="Jeff Salacup" w:date="2015-03-19T14:11:00Z">
        <w:r w:rsidR="000C218B" w:rsidRPr="00787CC6">
          <w:rPr>
            <w:rFonts w:ascii="Cambria" w:hAnsi="Cambria" w:cs="Arial"/>
            <w:sz w:val="24"/>
          </w:rPr>
          <w:t>the</w:t>
        </w:r>
      </w:ins>
      <w:ins w:id="187" w:author="Jeff Salacup" w:date="2015-03-19T14:10:00Z">
        <w:r w:rsidR="000C218B" w:rsidRPr="00787CC6">
          <w:rPr>
            <w:rFonts w:ascii="Cambria" w:hAnsi="Cambria" w:cs="Arial"/>
            <w:sz w:val="24"/>
          </w:rPr>
          <w:t xml:space="preserve"> </w:t>
        </w:r>
      </w:ins>
      <w:ins w:id="188" w:author="Jeff Salacup" w:date="2015-03-19T14:12:00Z">
        <w:r w:rsidR="000C218B" w:rsidRPr="00787CC6">
          <w:rPr>
            <w:rFonts w:ascii="Cambria" w:hAnsi="Cambria" w:cs="Arial"/>
            <w:sz w:val="24"/>
          </w:rPr>
          <w:t xml:space="preserve">evolution of </w:t>
        </w:r>
      </w:ins>
      <w:ins w:id="189" w:author="Jeff Salacup" w:date="2015-03-19T14:11:00Z">
        <w:r w:rsidR="000C218B" w:rsidRPr="00787CC6">
          <w:rPr>
            <w:rFonts w:ascii="Cambria" w:hAnsi="Cambria" w:cs="Arial"/>
            <w:sz w:val="24"/>
          </w:rPr>
          <w:t>sea surface temperature at t</w:t>
        </w:r>
      </w:ins>
      <w:ins w:id="190" w:author="Jeff Salacup" w:date="2015-03-19T14:12:00Z">
        <w:r w:rsidR="000C218B" w:rsidRPr="00787CC6">
          <w:rPr>
            <w:rFonts w:ascii="Cambria" w:hAnsi="Cambria" w:cs="Arial"/>
            <w:sz w:val="24"/>
          </w:rPr>
          <w:t>hat</w:t>
        </w:r>
      </w:ins>
      <w:ins w:id="191" w:author="Jeff Salacup" w:date="2015-03-19T14:11:00Z">
        <w:r w:rsidR="000C218B" w:rsidRPr="00787CC6">
          <w:rPr>
            <w:rFonts w:ascii="Cambria" w:hAnsi="Cambria" w:cs="Arial"/>
            <w:sz w:val="24"/>
          </w:rPr>
          <w:t xml:space="preserve"> location.</w:t>
        </w:r>
      </w:ins>
      <w:ins w:id="192" w:author="Jeff Salacup" w:date="2015-03-19T14:13:00Z">
        <w:r w:rsidR="000C218B" w:rsidRPr="00787CC6">
          <w:rPr>
            <w:rFonts w:ascii="Cambria" w:hAnsi="Cambria" w:cs="Arial"/>
            <w:sz w:val="24"/>
          </w:rPr>
          <w:t xml:space="preserve"> However, </w:t>
        </w:r>
      </w:ins>
      <w:ins w:id="193" w:author="Jacob Roundy" w:date="2015-03-24T15:33:00Z">
        <w:r w:rsidR="00974822">
          <w:rPr>
            <w:rFonts w:ascii="Cambria" w:hAnsi="Cambria" w:cs="Arial"/>
            <w:sz w:val="24"/>
          </w:rPr>
          <w:t>it’s</w:t>
        </w:r>
      </w:ins>
      <w:ins w:id="194" w:author="Jeff Salacup" w:date="2015-03-19T14:13:00Z">
        <w:del w:id="195" w:author="Jacob Roundy" w:date="2015-03-24T15:33:00Z">
          <w:r w:rsidR="000C218B" w:rsidRPr="00787CC6" w:rsidDel="00974822">
            <w:rPr>
              <w:rFonts w:ascii="Cambria" w:hAnsi="Cambria" w:cs="Arial"/>
              <w:sz w:val="24"/>
            </w:rPr>
            <w:delText>we</w:delText>
          </w:r>
        </w:del>
        <w:r w:rsidR="000C218B" w:rsidRPr="00787CC6">
          <w:rPr>
            <w:rFonts w:ascii="Cambria" w:hAnsi="Cambria" w:cs="Arial"/>
            <w:sz w:val="24"/>
          </w:rPr>
          <w:t xml:space="preserve"> </w:t>
        </w:r>
      </w:ins>
      <w:ins w:id="196" w:author="Jacob Roundy" w:date="2015-03-24T15:33:00Z">
        <w:r w:rsidR="00974822">
          <w:rPr>
            <w:rFonts w:ascii="Cambria" w:hAnsi="Cambria" w:cs="Arial"/>
            <w:sz w:val="24"/>
          </w:rPr>
          <w:t xml:space="preserve">necessary to </w:t>
        </w:r>
      </w:ins>
      <w:ins w:id="197" w:author="Jeff Salacup" w:date="2015-03-19T14:13:00Z">
        <w:r w:rsidR="000C218B" w:rsidRPr="00787CC6">
          <w:rPr>
            <w:rFonts w:ascii="Cambria" w:hAnsi="Cambria" w:cs="Arial"/>
            <w:sz w:val="24"/>
          </w:rPr>
          <w:t xml:space="preserve">first </w:t>
        </w:r>
        <w:del w:id="198" w:author="Jacob Roundy" w:date="2015-03-24T15:34:00Z">
          <w:r w:rsidR="000C218B" w:rsidRPr="00787CC6" w:rsidDel="00974822">
            <w:rPr>
              <w:rFonts w:ascii="Cambria" w:hAnsi="Cambria" w:cs="Arial"/>
              <w:sz w:val="24"/>
            </w:rPr>
            <w:delText xml:space="preserve">need to </w:delText>
          </w:r>
        </w:del>
        <w:r w:rsidR="000C218B" w:rsidRPr="00787CC6">
          <w:rPr>
            <w:rFonts w:ascii="Cambria" w:hAnsi="Cambria" w:cs="Arial"/>
            <w:sz w:val="24"/>
          </w:rPr>
          <w:t xml:space="preserve">make sure </w:t>
        </w:r>
      </w:ins>
      <w:ins w:id="199" w:author="Jacob Roundy" w:date="2015-03-24T15:34:00Z">
        <w:r w:rsidR="00974822">
          <w:rPr>
            <w:rFonts w:ascii="Cambria" w:hAnsi="Cambria" w:cs="Arial"/>
            <w:sz w:val="24"/>
          </w:rPr>
          <w:t>the</w:t>
        </w:r>
      </w:ins>
      <w:ins w:id="200" w:author="Jeff Salacup" w:date="2015-03-19T14:13:00Z">
        <w:del w:id="201" w:author="Jacob Roundy" w:date="2015-03-24T15:34:00Z">
          <w:r w:rsidR="000C218B" w:rsidRPr="00787CC6" w:rsidDel="00974822">
            <w:rPr>
              <w:rFonts w:ascii="Cambria" w:hAnsi="Cambria" w:cs="Arial"/>
              <w:sz w:val="24"/>
            </w:rPr>
            <w:delText>our</w:delText>
          </w:r>
        </w:del>
        <w:r w:rsidR="000C218B" w:rsidRPr="00787CC6">
          <w:rPr>
            <w:rFonts w:ascii="Cambria" w:hAnsi="Cambria" w:cs="Arial"/>
            <w:sz w:val="24"/>
          </w:rPr>
          <w:t xml:space="preserve"> instrument accurately and precisely measures the ratio of the two alkenones</w:t>
        </w:r>
      </w:ins>
      <w:ins w:id="202" w:author="Jacob Roundy" w:date="2015-03-24T15:34:00Z">
        <w:r w:rsidR="00974822">
          <w:rPr>
            <w:rFonts w:ascii="Cambria" w:hAnsi="Cambria" w:cs="Arial"/>
            <w:sz w:val="24"/>
          </w:rPr>
          <w:t>,</w:t>
        </w:r>
      </w:ins>
      <w:ins w:id="203" w:author="Jeff Salacup" w:date="2015-03-19T14:13:00Z">
        <w:r w:rsidR="000C218B" w:rsidRPr="00787CC6">
          <w:rPr>
            <w:rFonts w:ascii="Cambria" w:hAnsi="Cambria" w:cs="Arial"/>
            <w:sz w:val="24"/>
          </w:rPr>
          <w:t xml:space="preserve"> and that is why</w:t>
        </w:r>
        <w:del w:id="204" w:author="Jacob Roundy" w:date="2015-03-24T15:34:00Z">
          <w:r w:rsidR="000C218B" w:rsidRPr="00787CC6" w:rsidDel="00974822">
            <w:rPr>
              <w:rFonts w:ascii="Cambria" w:hAnsi="Cambria" w:cs="Arial"/>
              <w:sz w:val="24"/>
            </w:rPr>
            <w:delText xml:space="preserve"> we</w:delText>
          </w:r>
        </w:del>
        <w:r w:rsidR="000C218B" w:rsidRPr="00787CC6">
          <w:rPr>
            <w:rFonts w:ascii="Cambria" w:hAnsi="Cambria" w:cs="Arial"/>
            <w:sz w:val="24"/>
          </w:rPr>
          <w:t xml:space="preserve"> </w:t>
        </w:r>
        <w:del w:id="205" w:author="Jacob Roundy" w:date="2015-03-24T15:34:00Z">
          <w:r w:rsidR="000C218B" w:rsidRPr="00787CC6" w:rsidDel="00974822">
            <w:rPr>
              <w:rFonts w:ascii="Cambria" w:hAnsi="Cambria" w:cs="Arial"/>
              <w:sz w:val="24"/>
            </w:rPr>
            <w:delText xml:space="preserve">need </w:delText>
          </w:r>
        </w:del>
        <w:r w:rsidR="000C218B" w:rsidRPr="00787CC6">
          <w:rPr>
            <w:rFonts w:ascii="Cambria" w:hAnsi="Cambria" w:cs="Arial"/>
            <w:sz w:val="24"/>
          </w:rPr>
          <w:t>standards</w:t>
        </w:r>
      </w:ins>
      <w:ins w:id="206" w:author="Jacob Roundy" w:date="2015-03-24T15:34:00Z">
        <w:r w:rsidR="00974822">
          <w:rPr>
            <w:rFonts w:ascii="Cambria" w:hAnsi="Cambria" w:cs="Arial"/>
            <w:sz w:val="24"/>
          </w:rPr>
          <w:t xml:space="preserve"> are needed</w:t>
        </w:r>
      </w:ins>
      <w:ins w:id="207" w:author="Jeff Salacup" w:date="2015-03-19T14:13:00Z">
        <w:r w:rsidR="000C218B" w:rsidRPr="00787CC6">
          <w:rPr>
            <w:rFonts w:ascii="Cambria" w:hAnsi="Cambria" w:cs="Arial"/>
            <w:sz w:val="24"/>
          </w:rPr>
          <w:t>.</w:t>
        </w:r>
      </w:ins>
    </w:p>
    <w:p w14:paraId="58BCDC48" w14:textId="77777777" w:rsidR="00E57985" w:rsidRPr="00787CC6" w:rsidRDefault="00E57985" w:rsidP="0018006B">
      <w:pPr>
        <w:spacing w:line="360" w:lineRule="auto"/>
        <w:rPr>
          <w:rFonts w:ascii="Cambria" w:hAnsi="Cambria" w:cs="Arial"/>
          <w:b/>
          <w:sz w:val="28"/>
          <w:szCs w:val="24"/>
        </w:rPr>
      </w:pPr>
    </w:p>
    <w:p w14:paraId="45ECDE24" w14:textId="5C8A16D4" w:rsidR="000E35AC" w:rsidRPr="003963BA" w:rsidRDefault="004004C5" w:rsidP="0018006B">
      <w:pPr>
        <w:spacing w:line="360" w:lineRule="auto"/>
        <w:rPr>
          <w:rFonts w:ascii="Cambria" w:hAnsi="Cambria" w:cs="Arial"/>
          <w:b/>
          <w:sz w:val="28"/>
          <w:szCs w:val="24"/>
        </w:rPr>
      </w:pPr>
      <w:r w:rsidRPr="003963BA">
        <w:rPr>
          <w:rFonts w:ascii="Cambria" w:hAnsi="Cambria" w:cs="Arial"/>
          <w:b/>
          <w:sz w:val="28"/>
          <w:szCs w:val="24"/>
        </w:rPr>
        <w:t>Legend:</w:t>
      </w:r>
    </w:p>
    <w:p w14:paraId="398091A3" w14:textId="5792B63B" w:rsidR="000E35AC" w:rsidRDefault="000E35AC" w:rsidP="0018006B">
      <w:pPr>
        <w:spacing w:line="360" w:lineRule="auto"/>
        <w:rPr>
          <w:ins w:id="208" w:author="Jacob Roundy" w:date="2015-03-24T15:40:00Z"/>
          <w:rFonts w:ascii="Cambria" w:hAnsi="Cambria" w:cs="Arial"/>
          <w:sz w:val="24"/>
        </w:rPr>
      </w:pPr>
      <w:ins w:id="209" w:author="Jacob Roundy" w:date="2015-03-24T15:40:00Z">
        <w:r>
          <w:rPr>
            <w:rFonts w:ascii="Cambria" w:hAnsi="Cambria" w:cs="Arial"/>
            <w:sz w:val="24"/>
          </w:rPr>
          <w:t>Figure 1:</w:t>
        </w:r>
      </w:ins>
      <w:ins w:id="210" w:author="Jacob Roundy" w:date="2015-03-24T15:43:00Z">
        <w:r w:rsidR="00CC58D6">
          <w:rPr>
            <w:rFonts w:ascii="Cambria" w:hAnsi="Cambria" w:cs="Arial"/>
            <w:sz w:val="24"/>
          </w:rPr>
          <w:t xml:space="preserve"> Schematic depicting how chemical standard tracks the performance of an instrument through time. The dash line represents a 1:1 relationship between the accepted and measured (on the instrument) value of a variable. Each star is a weekly measurement of the chemical standard. Green stars represent standards that are accurate. Red stars reflect those that are not accurate indicating that the </w:t>
        </w:r>
      </w:ins>
      <w:ins w:id="211" w:author="Jacob Roundy" w:date="2015-03-24T15:44:00Z">
        <w:r w:rsidR="00CC58D6">
          <w:rPr>
            <w:rFonts w:ascii="Cambria" w:hAnsi="Cambria" w:cs="Arial"/>
            <w:sz w:val="24"/>
          </w:rPr>
          <w:t>instrument</w:t>
        </w:r>
      </w:ins>
      <w:ins w:id="212" w:author="Jacob Roundy" w:date="2015-03-24T15:43:00Z">
        <w:r w:rsidR="00CC58D6">
          <w:rPr>
            <w:rFonts w:ascii="Cambria" w:hAnsi="Cambria" w:cs="Arial"/>
            <w:sz w:val="24"/>
          </w:rPr>
          <w:t xml:space="preserve"> </w:t>
        </w:r>
      </w:ins>
      <w:ins w:id="213" w:author="Jacob Roundy" w:date="2015-03-24T15:44:00Z">
        <w:r w:rsidR="00CC58D6">
          <w:rPr>
            <w:rFonts w:ascii="Cambria" w:hAnsi="Cambria" w:cs="Arial"/>
            <w:sz w:val="24"/>
          </w:rPr>
          <w:t>requires corrective maintenance.</w:t>
        </w:r>
      </w:ins>
    </w:p>
    <w:p w14:paraId="6249C410" w14:textId="61EA5FE0" w:rsidR="004004C5" w:rsidRPr="003963BA" w:rsidDel="00757051" w:rsidRDefault="004004C5" w:rsidP="0018006B">
      <w:pPr>
        <w:spacing w:line="360" w:lineRule="auto"/>
        <w:rPr>
          <w:del w:id="214" w:author="Jeff Salacup" w:date="2015-03-19T14:51:00Z"/>
          <w:rFonts w:ascii="Cambria" w:hAnsi="Cambria" w:cs="Arial"/>
          <w:sz w:val="24"/>
        </w:rPr>
      </w:pPr>
      <w:del w:id="215" w:author="Jeff Salacup" w:date="2015-03-19T14:51:00Z">
        <w:r w:rsidRPr="003963BA" w:rsidDel="00757051">
          <w:rPr>
            <w:rFonts w:ascii="Cambria" w:hAnsi="Cambria" w:cs="Arial"/>
            <w:sz w:val="24"/>
          </w:rPr>
          <w:delText>Figure 1:</w:delText>
        </w:r>
        <w:r w:rsidR="00422552" w:rsidRPr="003963BA" w:rsidDel="00757051">
          <w:rPr>
            <w:rFonts w:ascii="Cambria" w:hAnsi="Cambria" w:cs="Arial"/>
            <w:sz w:val="24"/>
          </w:rPr>
          <w:delText xml:space="preserve"> Organic material, such as trees, leaves, and moss, are chemically and visually distinct from inorganic material, such as pavement.</w:delText>
        </w:r>
      </w:del>
    </w:p>
    <w:p w14:paraId="43E39E6C" w14:textId="3F938710" w:rsidR="004004C5" w:rsidRPr="003963BA" w:rsidDel="00757051" w:rsidRDefault="004004C5" w:rsidP="0018006B">
      <w:pPr>
        <w:spacing w:line="360" w:lineRule="auto"/>
        <w:rPr>
          <w:del w:id="216" w:author="Jeff Salacup" w:date="2015-03-19T14:51:00Z"/>
          <w:rFonts w:ascii="Cambria" w:hAnsi="Cambria" w:cs="Arial"/>
          <w:sz w:val="24"/>
        </w:rPr>
      </w:pPr>
      <w:del w:id="217" w:author="Jeff Salacup" w:date="2015-03-19T14:51:00Z">
        <w:r w:rsidRPr="003963BA" w:rsidDel="00757051">
          <w:rPr>
            <w:rFonts w:ascii="Cambria" w:hAnsi="Cambria" w:cs="Arial"/>
            <w:sz w:val="24"/>
          </w:rPr>
          <w:delText>Figure 2:</w:delText>
        </w:r>
        <w:r w:rsidR="00422552" w:rsidRPr="003963BA" w:rsidDel="00757051">
          <w:rPr>
            <w:rFonts w:ascii="Cambria" w:hAnsi="Cambria" w:cs="Arial"/>
            <w:sz w:val="24"/>
          </w:rPr>
          <w:delText xml:space="preserve"> Isoprene comprises five carbon atoms and two double bonds. When added together in biosynthesis reaction, they can form complex molecules diagnostic for the presence of life. For example, 2, 6,</w:delText>
        </w:r>
        <w:r w:rsidR="00602FB4" w:rsidDel="00757051">
          <w:rPr>
            <w:rFonts w:ascii="Cambria" w:hAnsi="Cambria" w:cs="Arial"/>
            <w:sz w:val="24"/>
          </w:rPr>
          <w:delText xml:space="preserve"> </w:delText>
        </w:r>
        <w:r w:rsidR="00422552" w:rsidRPr="003963BA" w:rsidDel="00757051">
          <w:rPr>
            <w:rFonts w:ascii="Cambria" w:hAnsi="Cambria" w:cs="Arial"/>
            <w:sz w:val="24"/>
          </w:rPr>
          <w:delText>10,</w:delText>
        </w:r>
        <w:r w:rsidR="00602FB4" w:rsidDel="00757051">
          <w:rPr>
            <w:rFonts w:ascii="Cambria" w:hAnsi="Cambria" w:cs="Arial"/>
            <w:sz w:val="24"/>
          </w:rPr>
          <w:delText xml:space="preserve"> </w:delText>
        </w:r>
        <w:r w:rsidR="00422552" w:rsidRPr="003963BA" w:rsidDel="00757051">
          <w:rPr>
            <w:rFonts w:ascii="Cambria" w:hAnsi="Cambria" w:cs="Arial"/>
            <w:sz w:val="24"/>
          </w:rPr>
          <w:delText>15,</w:delText>
        </w:r>
        <w:r w:rsidR="00602FB4" w:rsidDel="00757051">
          <w:rPr>
            <w:rFonts w:ascii="Cambria" w:hAnsi="Cambria" w:cs="Arial"/>
            <w:sz w:val="24"/>
          </w:rPr>
          <w:delText xml:space="preserve"> </w:delText>
        </w:r>
        <w:r w:rsidR="00422552" w:rsidRPr="003963BA" w:rsidDel="00757051">
          <w:rPr>
            <w:rFonts w:ascii="Cambria" w:hAnsi="Cambria" w:cs="Arial"/>
            <w:sz w:val="24"/>
          </w:rPr>
          <w:delText>19-pentamethyleicosane, commonly found in cyanobacterial mats.</w:delText>
        </w:r>
      </w:del>
    </w:p>
    <w:p w14:paraId="38A39A20" w14:textId="5AC24322" w:rsidR="00270F1B" w:rsidDel="00DF1CBC" w:rsidRDefault="00270F1B" w:rsidP="0018006B">
      <w:pPr>
        <w:spacing w:line="360" w:lineRule="auto"/>
        <w:rPr>
          <w:del w:id="218" w:author="Jacob Roundy" w:date="2015-03-24T15:24:00Z"/>
          <w:rFonts w:ascii="Cambria" w:hAnsi="Cambria" w:cs="Arial"/>
          <w:sz w:val="24"/>
        </w:rPr>
      </w:pPr>
      <w:r w:rsidRPr="003963BA">
        <w:rPr>
          <w:rFonts w:ascii="Cambria" w:hAnsi="Cambria" w:cs="Arial"/>
          <w:sz w:val="24"/>
        </w:rPr>
        <w:t xml:space="preserve">Figure </w:t>
      </w:r>
      <w:ins w:id="219" w:author="Jeff Salacup" w:date="2015-03-19T14:51:00Z">
        <w:r w:rsidR="00757051">
          <w:rPr>
            <w:rFonts w:ascii="Cambria" w:hAnsi="Cambria" w:cs="Arial"/>
            <w:sz w:val="24"/>
          </w:rPr>
          <w:t>2</w:t>
        </w:r>
      </w:ins>
      <w:ins w:id="220" w:author="Jacob Roundy" w:date="2015-03-24T15:40:00Z">
        <w:r w:rsidR="000E35AC">
          <w:rPr>
            <w:rFonts w:ascii="Cambria" w:hAnsi="Cambria" w:cs="Arial"/>
            <w:sz w:val="24"/>
          </w:rPr>
          <w:t>:</w:t>
        </w:r>
      </w:ins>
      <w:r w:rsidRPr="003963BA">
        <w:rPr>
          <w:rFonts w:ascii="Cambria" w:hAnsi="Cambria" w:cs="Arial"/>
          <w:sz w:val="24"/>
        </w:rPr>
        <w:t xml:space="preserve"> A soxhlet apparatus.</w:t>
      </w:r>
    </w:p>
    <w:p w14:paraId="3BDBE348" w14:textId="77777777" w:rsidR="00DF1CBC" w:rsidRDefault="00DF1CBC" w:rsidP="0018006B">
      <w:pPr>
        <w:spacing w:line="360" w:lineRule="auto"/>
        <w:rPr>
          <w:ins w:id="221" w:author="Jacob Roundy" w:date="2015-03-24T15:24:00Z"/>
          <w:rFonts w:ascii="Cambria" w:hAnsi="Cambria" w:cs="Arial"/>
          <w:sz w:val="24"/>
        </w:rPr>
      </w:pPr>
    </w:p>
    <w:p w14:paraId="5BD76F33" w14:textId="5217A5B7" w:rsidR="00757051" w:rsidRDefault="00757051" w:rsidP="0018006B">
      <w:pPr>
        <w:spacing w:line="360" w:lineRule="auto"/>
        <w:rPr>
          <w:rFonts w:ascii="Cambria" w:hAnsi="Cambria" w:cs="Arial"/>
          <w:sz w:val="24"/>
        </w:rPr>
      </w:pPr>
      <w:ins w:id="222" w:author="Jeff Salacup" w:date="2015-03-19T14:51:00Z">
        <w:r>
          <w:rPr>
            <w:rFonts w:ascii="Cambria" w:hAnsi="Cambria" w:cs="Arial"/>
            <w:sz w:val="24"/>
          </w:rPr>
          <w:t>Figure 3</w:t>
        </w:r>
        <w:del w:id="223" w:author="Jacob Roundy" w:date="2015-03-24T15:40:00Z">
          <w:r w:rsidDel="000E35AC">
            <w:rPr>
              <w:rFonts w:ascii="Cambria" w:hAnsi="Cambria" w:cs="Arial"/>
              <w:sz w:val="24"/>
            </w:rPr>
            <w:delText>.</w:delText>
          </w:r>
        </w:del>
      </w:ins>
      <w:ins w:id="224" w:author="Jacob Roundy" w:date="2015-03-24T15:40:00Z">
        <w:r w:rsidR="000E35AC">
          <w:rPr>
            <w:rFonts w:ascii="Cambria" w:hAnsi="Cambria" w:cs="Arial"/>
            <w:sz w:val="24"/>
          </w:rPr>
          <w:t>:</w:t>
        </w:r>
      </w:ins>
      <w:ins w:id="225" w:author="Jeff Salacup" w:date="2015-03-19T14:51:00Z">
        <w:r>
          <w:rPr>
            <w:rFonts w:ascii="Cambria" w:hAnsi="Cambria" w:cs="Arial"/>
            <w:sz w:val="24"/>
          </w:rPr>
          <w:t xml:space="preserve"> </w:t>
        </w:r>
        <w:r w:rsidRPr="00757051">
          <w:rPr>
            <w:rFonts w:ascii="Cambria" w:hAnsi="Cambria" w:cs="Arial"/>
            <w:sz w:val="24"/>
          </w:rPr>
          <w:t xml:space="preserve">Alkenones with 2 (C37:2) and 3 (C37:3) double bonds (left) are produced by certain haptophyte algae that live in the sunlit surface ocean (right). (Photo courtesy of Tim I. Eglinton, Woods Hole Oceanographic Institution) </w:t>
        </w:r>
        <w:del w:id="226" w:author="Jacob Roundy" w:date="2015-03-24T15:41:00Z">
          <w:r w:rsidRPr="00757051" w:rsidDel="000E35AC">
            <w:rPr>
              <w:rFonts w:ascii="Cambria" w:hAnsi="Cambria" w:cs="Arial"/>
              <w:sz w:val="24"/>
            </w:rPr>
            <w:delText xml:space="preserve"> </w:delText>
          </w:r>
        </w:del>
      </w:ins>
    </w:p>
    <w:p w14:paraId="2C85B166" w14:textId="2E4C6008" w:rsidR="00602FB4" w:rsidRPr="00602FB4" w:rsidDel="00757051" w:rsidRDefault="00602FB4" w:rsidP="00602FB4">
      <w:pPr>
        <w:spacing w:line="360" w:lineRule="auto"/>
        <w:rPr>
          <w:del w:id="227" w:author="Jeff Salacup" w:date="2015-03-19T14:51:00Z"/>
          <w:rFonts w:ascii="Cambria" w:hAnsi="Cambria" w:cs="Arial"/>
          <w:sz w:val="24"/>
        </w:rPr>
      </w:pPr>
      <w:del w:id="228" w:author="Jeff Salacup" w:date="2015-03-19T14:51:00Z">
        <w:r w:rsidDel="00757051">
          <w:rPr>
            <w:rFonts w:ascii="Cambria" w:hAnsi="Cambria" w:cs="Arial"/>
            <w:sz w:val="24"/>
          </w:rPr>
          <w:delText>Figure 4</w:delText>
        </w:r>
        <w:r w:rsidRPr="00602FB4" w:rsidDel="00757051">
          <w:rPr>
            <w:rFonts w:ascii="Cambria" w:hAnsi="Cambria" w:cs="Arial"/>
            <w:sz w:val="24"/>
          </w:rPr>
          <w:delText xml:space="preserve">: Illumination of plankton at Maldives. </w:delText>
        </w:r>
        <w:r w:rsidRPr="00602FB4" w:rsidDel="00757051">
          <w:rPr>
            <w:rFonts w:ascii="Cambria" w:hAnsi="Cambria" w:cs="Arial"/>
            <w:sz w:val="24"/>
          </w:rPr>
          <w:br/>
          <w:delText>Copyright PawelG Photo.</w:delText>
        </w:r>
      </w:del>
    </w:p>
    <w:p w14:paraId="2CAA3829" w14:textId="490A39CD" w:rsidR="008E3675" w:rsidRDefault="00602FB4" w:rsidP="0018006B">
      <w:pPr>
        <w:spacing w:line="360" w:lineRule="auto"/>
        <w:rPr>
          <w:ins w:id="229" w:author="Jeff Salacup" w:date="2015-03-19T13:33:00Z"/>
          <w:rFonts w:ascii="Cambria" w:hAnsi="Cambria" w:cs="Arial"/>
          <w:sz w:val="24"/>
        </w:rPr>
      </w:pPr>
      <w:del w:id="230" w:author="Jeff Salacup" w:date="2015-03-19T14:51:00Z">
        <w:r w:rsidDel="00757051">
          <w:rPr>
            <w:rFonts w:ascii="Cambria" w:hAnsi="Cambria" w:cs="Arial"/>
            <w:sz w:val="24"/>
          </w:rPr>
          <w:delText>Figure 5</w:delText>
        </w:r>
        <w:r w:rsidRPr="00602FB4" w:rsidDel="00757051">
          <w:rPr>
            <w:rFonts w:ascii="Cambria" w:hAnsi="Cambria" w:cs="Arial"/>
            <w:sz w:val="24"/>
          </w:rPr>
          <w:delText>: Peat bog at 4500</w:delText>
        </w:r>
        <w:r w:rsidDel="00757051">
          <w:rPr>
            <w:rFonts w:ascii="Cambria" w:hAnsi="Cambria" w:cs="Arial"/>
            <w:sz w:val="24"/>
          </w:rPr>
          <w:delText xml:space="preserve"> </w:delText>
        </w:r>
        <w:r w:rsidRPr="00602FB4" w:rsidDel="00757051">
          <w:rPr>
            <w:rFonts w:ascii="Cambria" w:hAnsi="Cambria" w:cs="Arial"/>
            <w:sz w:val="24"/>
          </w:rPr>
          <w:delText>m elevation in the Ecuadorian Andes.</w:delText>
        </w:r>
        <w:r w:rsidRPr="00602FB4" w:rsidDel="00757051">
          <w:rPr>
            <w:rFonts w:ascii="Cambria" w:hAnsi="Cambria" w:cs="Arial"/>
            <w:sz w:val="24"/>
          </w:rPr>
          <w:br/>
          <w:delText>Copyright Dr. Morley Read</w:delText>
        </w:r>
      </w:del>
    </w:p>
    <w:p w14:paraId="171FFEE9" w14:textId="549EB4A2" w:rsidR="008E3675" w:rsidRPr="00787CC6" w:rsidRDefault="008E3675" w:rsidP="0018006B">
      <w:pPr>
        <w:spacing w:line="360" w:lineRule="auto"/>
        <w:rPr>
          <w:ins w:id="231" w:author="Jeff Salacup" w:date="2015-03-19T13:33:00Z"/>
          <w:rFonts w:ascii="Cambria" w:hAnsi="Cambria" w:cs="Arial"/>
          <w:b/>
          <w:sz w:val="28"/>
        </w:rPr>
      </w:pPr>
      <w:ins w:id="232" w:author="Jeff Salacup" w:date="2015-03-19T13:33:00Z">
        <w:r w:rsidRPr="00787CC6">
          <w:rPr>
            <w:rFonts w:ascii="Cambria" w:hAnsi="Cambria" w:cs="Arial"/>
            <w:b/>
            <w:sz w:val="28"/>
          </w:rPr>
          <w:t>References:</w:t>
        </w:r>
      </w:ins>
    </w:p>
    <w:p w14:paraId="4182DE80" w14:textId="7E661114" w:rsidR="008E3675" w:rsidRPr="00787CC6" w:rsidRDefault="008E3675" w:rsidP="0018006B">
      <w:pPr>
        <w:spacing w:line="360" w:lineRule="auto"/>
        <w:rPr>
          <w:ins w:id="233" w:author="Jeff Salacup" w:date="2015-03-19T13:33:00Z"/>
          <w:sz w:val="24"/>
        </w:rPr>
      </w:pPr>
      <w:ins w:id="234" w:author="Jeff Salacup" w:date="2015-03-19T13:33:00Z">
        <w:r w:rsidRPr="00787CC6">
          <w:rPr>
            <w:sz w:val="24"/>
          </w:rPr>
          <w:t>The Origin of the Soxhlet Extractor William B. Jensen Vol. 84 No. 12 December 2007 • Journal of Chemical Education 1913</w:t>
        </w:r>
      </w:ins>
    </w:p>
    <w:p w14:paraId="1939352B" w14:textId="3BF9B147" w:rsidR="008E3675" w:rsidRPr="00787CC6" w:rsidRDefault="008E3675" w:rsidP="0018006B">
      <w:pPr>
        <w:spacing w:line="360" w:lineRule="auto"/>
        <w:rPr>
          <w:rFonts w:ascii="Cambria" w:hAnsi="Cambria" w:cs="Arial"/>
          <w:sz w:val="28"/>
        </w:rPr>
      </w:pPr>
      <w:ins w:id="235" w:author="Jeff Salacup" w:date="2015-03-19T13:34:00Z">
        <w:r w:rsidRPr="00787CC6">
          <w:rPr>
            <w:sz w:val="24"/>
          </w:rPr>
          <w:t>M. Levey, Chemistry and Technology in Ancient Mesopotamia, Elsevier: Amsterdam, 1959, pp. 33-34.</w:t>
        </w:r>
      </w:ins>
    </w:p>
    <w:sectPr w:rsidR="008E3675" w:rsidRPr="00787CC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ndrew" w:date="2015-03-06T10:50:00Z" w:initials="A">
    <w:p w14:paraId="40620E60" w14:textId="5A6848DE" w:rsidR="000C218B" w:rsidRDefault="000C218B">
      <w:pPr>
        <w:pStyle w:val="CommentText"/>
      </w:pPr>
      <w:r>
        <w:rPr>
          <w:rStyle w:val="CommentReference"/>
        </w:rPr>
        <w:annotationRef/>
      </w:r>
      <w:r>
        <w:t>We can’t have the same Overview section in 3 (maybe 4) videos. If you want to demonstrate multiple ways to perform extractions, there needs to be 1) different components being extracted, 2) comparison between the techniques, and when you’d choose one over another.</w:t>
      </w:r>
    </w:p>
  </w:comment>
  <w:comment w:id="4" w:author="Dennis McGonagle" w:date="2015-03-04T14:06:00Z" w:initials="DM">
    <w:p w14:paraId="12DF5B83" w14:textId="62410C15" w:rsidR="000C218B" w:rsidRDefault="000C218B">
      <w:pPr>
        <w:pStyle w:val="CommentText"/>
      </w:pPr>
      <w:r>
        <w:rPr>
          <w:rStyle w:val="CommentReference"/>
        </w:rPr>
        <w:annotationRef/>
      </w:r>
      <w:r>
        <w:t xml:space="preserve">This is the same as the Overview for the Sonication MS. </w:t>
      </w:r>
    </w:p>
  </w:comment>
  <w:comment w:id="38" w:author="Andrew" w:date="2015-03-06T10:49:00Z" w:initials="A">
    <w:p w14:paraId="76D8BE57" w14:textId="5D419630" w:rsidR="000C218B" w:rsidRDefault="000C218B">
      <w:pPr>
        <w:pStyle w:val="CommentText"/>
      </w:pPr>
      <w:r>
        <w:rPr>
          <w:rStyle w:val="CommentReference"/>
        </w:rPr>
        <w:annotationRef/>
      </w:r>
      <w:r>
        <w:t>This is interesting, we’d like to briefly mention it. Do we have any idea what they looked like, or has it been lost to time?</w:t>
      </w:r>
    </w:p>
  </w:comment>
  <w:comment w:id="39" w:author="Jeff Salacup" w:date="2015-03-19T13:35:00Z" w:initials="JS">
    <w:p w14:paraId="2B0959A3" w14:textId="20D94A1F" w:rsidR="000C218B" w:rsidRDefault="000C218B">
      <w:pPr>
        <w:pStyle w:val="CommentText"/>
      </w:pPr>
      <w:r>
        <w:rPr>
          <w:rStyle w:val="CommentReference"/>
        </w:rPr>
        <w:annotationRef/>
      </w:r>
      <w:r>
        <w:t>I don’t know what it looked like but there may be something in the Levey reference. My library doesn’t have it but I have requested a loan from another library.</w:t>
      </w:r>
    </w:p>
  </w:comment>
  <w:comment w:id="46" w:author="Andrew" w:date="2015-03-06T10:55:00Z" w:initials="A">
    <w:p w14:paraId="3D6D818B" w14:textId="55E92C24" w:rsidR="000C218B" w:rsidRDefault="000C218B">
      <w:pPr>
        <w:pStyle w:val="CommentText"/>
      </w:pPr>
      <w:r>
        <w:rPr>
          <w:rStyle w:val="CommentReference"/>
        </w:rPr>
        <w:annotationRef/>
      </w:r>
      <w:r>
        <w:t>But WHY would you use a Soxhlet? (e.g. Used for non-soluble analytes.)</w:t>
      </w:r>
    </w:p>
  </w:comment>
  <w:comment w:id="47" w:author="Jeff Salacup" w:date="2015-03-19T13:48:00Z" w:initials="JS">
    <w:p w14:paraId="4AFD5483" w14:textId="621473AF" w:rsidR="000C218B" w:rsidRDefault="000C218B">
      <w:pPr>
        <w:pStyle w:val="CommentText"/>
      </w:pPr>
      <w:r>
        <w:rPr>
          <w:rStyle w:val="CommentReference"/>
        </w:rPr>
        <w:annotationRef/>
      </w:r>
      <w:r>
        <w:t>See last sentence in paragraph.</w:t>
      </w:r>
    </w:p>
  </w:comment>
  <w:comment w:id="55" w:author="Andrew" w:date="2015-03-06T11:31:00Z" w:initials="A">
    <w:p w14:paraId="726206ED" w14:textId="57A39B0F" w:rsidR="000C218B" w:rsidRDefault="000C218B">
      <w:pPr>
        <w:pStyle w:val="CommentText"/>
      </w:pPr>
      <w:r>
        <w:rPr>
          <w:rStyle w:val="CommentReference"/>
        </w:rPr>
        <w:annotationRef/>
      </w:r>
      <w:r>
        <w:t>This is that same as in the other 2. These videos need to be differentiated.</w:t>
      </w:r>
    </w:p>
  </w:comment>
  <w:comment w:id="63" w:author="Andrew" w:date="2015-03-06T10:59:00Z" w:initials="A">
    <w:p w14:paraId="13AB1A03" w14:textId="50D6899F" w:rsidR="000C218B" w:rsidRDefault="000C218B">
      <w:pPr>
        <w:pStyle w:val="CommentText"/>
      </w:pPr>
      <w:r>
        <w:rPr>
          <w:rStyle w:val="CommentReference"/>
        </w:rPr>
        <w:annotationRef/>
      </w:r>
      <w:r>
        <w:t>Collapse this section down, maybe into a “Setup” section. Each of these steps should be a filmable component of performing the procedure. Caveat: Any notes you need to add (cautions, things to look out for, etc.) can be implemented as text overlays in the video.</w:t>
      </w:r>
    </w:p>
  </w:comment>
  <w:comment w:id="64" w:author="Jeff Salacup" w:date="2015-03-19T13:50:00Z" w:initials="JS">
    <w:p w14:paraId="24CC18D6" w14:textId="3D97DE64" w:rsidR="000C218B" w:rsidRDefault="000C218B">
      <w:pPr>
        <w:pStyle w:val="CommentText"/>
      </w:pPr>
      <w:r>
        <w:rPr>
          <w:rStyle w:val="CommentReference"/>
        </w:rPr>
        <w:annotationRef/>
      </w:r>
      <w:r>
        <w:t>I’m confused here. This is the format that was used in the sonication MS. Can you give me an example of what you’re looking for?</w:t>
      </w:r>
    </w:p>
  </w:comment>
  <w:comment w:id="65" w:author="Jacob Roundy" w:date="2015-03-24T14:50:00Z" w:initials="JR">
    <w:p w14:paraId="6304BC4F" w14:textId="20DF9385" w:rsidR="00825E28" w:rsidRDefault="00825E28">
      <w:pPr>
        <w:pStyle w:val="CommentText"/>
      </w:pPr>
      <w:r>
        <w:rPr>
          <w:rStyle w:val="CommentReference"/>
        </w:rPr>
        <w:annotationRef/>
      </w:r>
      <w:r>
        <w:t>Hi Andrew, I took a shot at c</w:t>
      </w:r>
      <w:r w:rsidR="003B73E2">
        <w:t>hanging this into the format you suggested. Let me know if it needs adjustment.</w:t>
      </w:r>
    </w:p>
  </w:comment>
  <w:comment w:id="132" w:author="Andrew" w:date="2015-03-06T11:03:00Z" w:initials="A">
    <w:p w14:paraId="4B3B7D48" w14:textId="3B8FF565" w:rsidR="000C218B" w:rsidRDefault="000C218B">
      <w:pPr>
        <w:pStyle w:val="CommentText"/>
      </w:pPr>
      <w:r>
        <w:rPr>
          <w:rStyle w:val="CommentReference"/>
        </w:rPr>
        <w:annotationRef/>
      </w:r>
      <w:r>
        <w:t>How do you collect/pre-treat your samples? Different sample types (mentioned in 2.2.1) might be a way to differentiate the videos.</w:t>
      </w:r>
    </w:p>
  </w:comment>
  <w:comment w:id="133" w:author="Jeff Salacup" w:date="2015-03-19T13:52:00Z" w:initials="JS">
    <w:p w14:paraId="063B7DAC" w14:textId="15C8D2D3" w:rsidR="000C218B" w:rsidRDefault="000C218B">
      <w:pPr>
        <w:pStyle w:val="CommentText"/>
      </w:pPr>
      <w:r>
        <w:rPr>
          <w:rStyle w:val="CommentReference"/>
        </w:rPr>
        <w:annotationRef/>
      </w:r>
      <w:r>
        <w:t>Samples are collected differently based on what they are. Sediments may come from the sediment water interface of a basin of water, or from a sedimentary core spanning thru time. Biological tissues will be cultured or sampled from living natural organisms (trees). Pre-treatment includes freezing and freeze drying.</w:t>
      </w:r>
    </w:p>
  </w:comment>
  <w:comment w:id="161" w:author="Andrew" w:date="2015-03-06T11:18:00Z" w:initials="A">
    <w:p w14:paraId="72D0F721" w14:textId="3B30599F" w:rsidR="000C218B" w:rsidRDefault="000C218B">
      <w:pPr>
        <w:pStyle w:val="CommentText"/>
      </w:pPr>
      <w:r>
        <w:rPr>
          <w:rStyle w:val="CommentReference"/>
        </w:rPr>
        <w:annotationRef/>
      </w:r>
      <w:r>
        <w:t>What makes these videos different are the extraction methods, not the extractant. This should be an Applications section unique to Soxhlet.</w:t>
      </w:r>
    </w:p>
  </w:comment>
  <w:comment w:id="162" w:author="Dennis McGonagle" w:date="2015-03-04T14:17:00Z" w:initials="DM">
    <w:p w14:paraId="6A67A6DC" w14:textId="3CB23C00" w:rsidR="000C218B" w:rsidRDefault="000C218B">
      <w:pPr>
        <w:pStyle w:val="CommentText"/>
      </w:pPr>
      <w:r>
        <w:rPr>
          <w:rStyle w:val="CommentReference"/>
        </w:rPr>
        <w:annotationRef/>
      </w:r>
      <w:r>
        <w:t xml:space="preserve">This is also identical to the Applications section for the Sonication manuscript.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0620E60" w15:done="0"/>
  <w15:commentEx w15:paraId="12DF5B83" w15:done="0"/>
  <w15:commentEx w15:paraId="76D8BE57" w15:done="0"/>
  <w15:commentEx w15:paraId="2B0959A3" w15:paraIdParent="76D8BE57" w15:done="0"/>
  <w15:commentEx w15:paraId="3D6D818B" w15:done="0"/>
  <w15:commentEx w15:paraId="4AFD5483" w15:paraIdParent="3D6D818B" w15:done="0"/>
  <w15:commentEx w15:paraId="726206ED" w15:done="0"/>
  <w15:commentEx w15:paraId="13AB1A03" w15:done="0"/>
  <w15:commentEx w15:paraId="24CC18D6" w15:paraIdParent="13AB1A03" w15:done="0"/>
  <w15:commentEx w15:paraId="6304BC4F" w15:paraIdParent="13AB1A03" w15:done="0"/>
  <w15:commentEx w15:paraId="4B3B7D48" w15:done="0"/>
  <w15:commentEx w15:paraId="063B7DAC" w15:paraIdParent="4B3B7D48" w15:done="0"/>
  <w15:commentEx w15:paraId="72D0F721" w15:done="0"/>
  <w15:commentEx w15:paraId="6A67A6D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23761"/>
    <w:multiLevelType w:val="hybridMultilevel"/>
    <w:tmpl w:val="EBEA1E7C"/>
    <w:lvl w:ilvl="0" w:tplc="F20A093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67773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ff Salacup">
    <w15:presenceInfo w15:providerId="Windows Live" w15:userId="3bfdb66d9c62deb9"/>
  </w15:person>
  <w15:person w15:author="Jacob Roundy">
    <w15:presenceInfo w15:providerId="None" w15:userId="Jacob Roundy"/>
  </w15:person>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E00"/>
    <w:rsid w:val="000238BB"/>
    <w:rsid w:val="00035F0B"/>
    <w:rsid w:val="00037420"/>
    <w:rsid w:val="00043D74"/>
    <w:rsid w:val="00044C41"/>
    <w:rsid w:val="00051519"/>
    <w:rsid w:val="00056F89"/>
    <w:rsid w:val="00060605"/>
    <w:rsid w:val="000739C1"/>
    <w:rsid w:val="000771FF"/>
    <w:rsid w:val="000A3F2E"/>
    <w:rsid w:val="000A481A"/>
    <w:rsid w:val="000C218B"/>
    <w:rsid w:val="000E35AC"/>
    <w:rsid w:val="000E75C3"/>
    <w:rsid w:val="000F1F05"/>
    <w:rsid w:val="00135A37"/>
    <w:rsid w:val="0016418C"/>
    <w:rsid w:val="00165A0C"/>
    <w:rsid w:val="0018006B"/>
    <w:rsid w:val="001A497C"/>
    <w:rsid w:val="001A4D59"/>
    <w:rsid w:val="001C6A2A"/>
    <w:rsid w:val="001D0996"/>
    <w:rsid w:val="001D3A06"/>
    <w:rsid w:val="001D46C9"/>
    <w:rsid w:val="001F5B18"/>
    <w:rsid w:val="00234510"/>
    <w:rsid w:val="0025116F"/>
    <w:rsid w:val="00266561"/>
    <w:rsid w:val="00270F1B"/>
    <w:rsid w:val="00272651"/>
    <w:rsid w:val="00292DF3"/>
    <w:rsid w:val="002B0423"/>
    <w:rsid w:val="002B23DC"/>
    <w:rsid w:val="002B2B93"/>
    <w:rsid w:val="002F7F17"/>
    <w:rsid w:val="00324C2E"/>
    <w:rsid w:val="00326E4A"/>
    <w:rsid w:val="003548B5"/>
    <w:rsid w:val="003610EE"/>
    <w:rsid w:val="0038409E"/>
    <w:rsid w:val="00386B73"/>
    <w:rsid w:val="003963BA"/>
    <w:rsid w:val="003A094F"/>
    <w:rsid w:val="003B375E"/>
    <w:rsid w:val="003B73E2"/>
    <w:rsid w:val="003D1E76"/>
    <w:rsid w:val="003D7E9D"/>
    <w:rsid w:val="003E46A6"/>
    <w:rsid w:val="003E7681"/>
    <w:rsid w:val="003F5518"/>
    <w:rsid w:val="003F56B8"/>
    <w:rsid w:val="004004C5"/>
    <w:rsid w:val="00407508"/>
    <w:rsid w:val="004078DF"/>
    <w:rsid w:val="00422552"/>
    <w:rsid w:val="00423BF6"/>
    <w:rsid w:val="004277E5"/>
    <w:rsid w:val="0043360A"/>
    <w:rsid w:val="004622EE"/>
    <w:rsid w:val="00467987"/>
    <w:rsid w:val="004724D2"/>
    <w:rsid w:val="00473432"/>
    <w:rsid w:val="004736B5"/>
    <w:rsid w:val="00491BBE"/>
    <w:rsid w:val="004A240A"/>
    <w:rsid w:val="004D5B80"/>
    <w:rsid w:val="004E1873"/>
    <w:rsid w:val="004E6568"/>
    <w:rsid w:val="004F0E1C"/>
    <w:rsid w:val="0050155E"/>
    <w:rsid w:val="00506FD4"/>
    <w:rsid w:val="00536769"/>
    <w:rsid w:val="00542036"/>
    <w:rsid w:val="00593D86"/>
    <w:rsid w:val="005A5774"/>
    <w:rsid w:val="005B13D3"/>
    <w:rsid w:val="005B5E23"/>
    <w:rsid w:val="005B6EF9"/>
    <w:rsid w:val="005C3083"/>
    <w:rsid w:val="005F69BA"/>
    <w:rsid w:val="00601EAC"/>
    <w:rsid w:val="00602FB4"/>
    <w:rsid w:val="0063243B"/>
    <w:rsid w:val="006672A1"/>
    <w:rsid w:val="00686DB3"/>
    <w:rsid w:val="006F596C"/>
    <w:rsid w:val="00705B78"/>
    <w:rsid w:val="00746093"/>
    <w:rsid w:val="00747205"/>
    <w:rsid w:val="00757051"/>
    <w:rsid w:val="007605E7"/>
    <w:rsid w:val="00766C51"/>
    <w:rsid w:val="007763D2"/>
    <w:rsid w:val="0077718B"/>
    <w:rsid w:val="00787CC6"/>
    <w:rsid w:val="007C5929"/>
    <w:rsid w:val="007D1249"/>
    <w:rsid w:val="007D6969"/>
    <w:rsid w:val="00825E28"/>
    <w:rsid w:val="008328AD"/>
    <w:rsid w:val="008363F7"/>
    <w:rsid w:val="008472AF"/>
    <w:rsid w:val="00862E00"/>
    <w:rsid w:val="0086331A"/>
    <w:rsid w:val="0087383C"/>
    <w:rsid w:val="00880FC8"/>
    <w:rsid w:val="008A3199"/>
    <w:rsid w:val="008C77E6"/>
    <w:rsid w:val="008E3675"/>
    <w:rsid w:val="008F298B"/>
    <w:rsid w:val="009108BA"/>
    <w:rsid w:val="009312E7"/>
    <w:rsid w:val="00973B47"/>
    <w:rsid w:val="00974822"/>
    <w:rsid w:val="00981EBD"/>
    <w:rsid w:val="00994709"/>
    <w:rsid w:val="009A29DC"/>
    <w:rsid w:val="00A0643B"/>
    <w:rsid w:val="00A2798A"/>
    <w:rsid w:val="00A4566C"/>
    <w:rsid w:val="00A96ABF"/>
    <w:rsid w:val="00AA3F5A"/>
    <w:rsid w:val="00AA3FCD"/>
    <w:rsid w:val="00AA7464"/>
    <w:rsid w:val="00AB5182"/>
    <w:rsid w:val="00AC1882"/>
    <w:rsid w:val="00AD47F5"/>
    <w:rsid w:val="00AE0557"/>
    <w:rsid w:val="00AE791E"/>
    <w:rsid w:val="00B1201E"/>
    <w:rsid w:val="00B35255"/>
    <w:rsid w:val="00B447EA"/>
    <w:rsid w:val="00BD68C6"/>
    <w:rsid w:val="00BE5F9D"/>
    <w:rsid w:val="00C27542"/>
    <w:rsid w:val="00C429EC"/>
    <w:rsid w:val="00C43AE4"/>
    <w:rsid w:val="00C46B76"/>
    <w:rsid w:val="00C478A2"/>
    <w:rsid w:val="00C50C02"/>
    <w:rsid w:val="00C8162C"/>
    <w:rsid w:val="00C85512"/>
    <w:rsid w:val="00C8631F"/>
    <w:rsid w:val="00CA7D0C"/>
    <w:rsid w:val="00CB26C4"/>
    <w:rsid w:val="00CC0877"/>
    <w:rsid w:val="00CC58D6"/>
    <w:rsid w:val="00CD1788"/>
    <w:rsid w:val="00CD1918"/>
    <w:rsid w:val="00CD74CD"/>
    <w:rsid w:val="00CF20F8"/>
    <w:rsid w:val="00D707C0"/>
    <w:rsid w:val="00D94C51"/>
    <w:rsid w:val="00DD1052"/>
    <w:rsid w:val="00DF1CBC"/>
    <w:rsid w:val="00E03D5E"/>
    <w:rsid w:val="00E2759A"/>
    <w:rsid w:val="00E3431B"/>
    <w:rsid w:val="00E5577C"/>
    <w:rsid w:val="00E57985"/>
    <w:rsid w:val="00E87B34"/>
    <w:rsid w:val="00E907B2"/>
    <w:rsid w:val="00E93FC4"/>
    <w:rsid w:val="00EA278A"/>
    <w:rsid w:val="00EA77A3"/>
    <w:rsid w:val="00F255C2"/>
    <w:rsid w:val="00F25A79"/>
    <w:rsid w:val="00F3475B"/>
    <w:rsid w:val="00F37316"/>
    <w:rsid w:val="00F534B3"/>
    <w:rsid w:val="00F91C2A"/>
    <w:rsid w:val="00F92A15"/>
    <w:rsid w:val="00F96D3F"/>
    <w:rsid w:val="00FA3DF4"/>
    <w:rsid w:val="00FB24FE"/>
    <w:rsid w:val="00FB2E6F"/>
    <w:rsid w:val="00FB6F7E"/>
    <w:rsid w:val="00FC1CFD"/>
    <w:rsid w:val="00FC3F1B"/>
    <w:rsid w:val="00FC7661"/>
    <w:rsid w:val="00FD57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CF92F5"/>
  <w15:docId w15:val="{9E2CF31B-5BC9-4CBC-BFF8-46D8AE9C5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6F7E"/>
    <w:pPr>
      <w:ind w:left="720"/>
      <w:contextualSpacing/>
    </w:pPr>
  </w:style>
  <w:style w:type="character" w:styleId="CommentReference">
    <w:name w:val="annotation reference"/>
    <w:basedOn w:val="DefaultParagraphFont"/>
    <w:uiPriority w:val="99"/>
    <w:semiHidden/>
    <w:unhideWhenUsed/>
    <w:rsid w:val="004724D2"/>
    <w:rPr>
      <w:sz w:val="16"/>
      <w:szCs w:val="16"/>
    </w:rPr>
  </w:style>
  <w:style w:type="paragraph" w:styleId="CommentText">
    <w:name w:val="annotation text"/>
    <w:basedOn w:val="Normal"/>
    <w:link w:val="CommentTextChar"/>
    <w:uiPriority w:val="99"/>
    <w:semiHidden/>
    <w:unhideWhenUsed/>
    <w:rsid w:val="004724D2"/>
    <w:pPr>
      <w:spacing w:line="240" w:lineRule="auto"/>
    </w:pPr>
    <w:rPr>
      <w:sz w:val="20"/>
      <w:szCs w:val="20"/>
    </w:rPr>
  </w:style>
  <w:style w:type="character" w:customStyle="1" w:styleId="CommentTextChar">
    <w:name w:val="Comment Text Char"/>
    <w:basedOn w:val="DefaultParagraphFont"/>
    <w:link w:val="CommentText"/>
    <w:uiPriority w:val="99"/>
    <w:semiHidden/>
    <w:rsid w:val="004724D2"/>
    <w:rPr>
      <w:sz w:val="20"/>
      <w:szCs w:val="20"/>
    </w:rPr>
  </w:style>
  <w:style w:type="paragraph" w:styleId="CommentSubject">
    <w:name w:val="annotation subject"/>
    <w:basedOn w:val="CommentText"/>
    <w:next w:val="CommentText"/>
    <w:link w:val="CommentSubjectChar"/>
    <w:uiPriority w:val="99"/>
    <w:semiHidden/>
    <w:unhideWhenUsed/>
    <w:rsid w:val="004724D2"/>
    <w:rPr>
      <w:b/>
      <w:bCs/>
    </w:rPr>
  </w:style>
  <w:style w:type="character" w:customStyle="1" w:styleId="CommentSubjectChar">
    <w:name w:val="Comment Subject Char"/>
    <w:basedOn w:val="CommentTextChar"/>
    <w:link w:val="CommentSubject"/>
    <w:uiPriority w:val="99"/>
    <w:semiHidden/>
    <w:rsid w:val="004724D2"/>
    <w:rPr>
      <w:b/>
      <w:bCs/>
      <w:sz w:val="20"/>
      <w:szCs w:val="20"/>
    </w:rPr>
  </w:style>
  <w:style w:type="paragraph" w:styleId="BalloonText">
    <w:name w:val="Balloon Text"/>
    <w:basedOn w:val="Normal"/>
    <w:link w:val="BalloonTextChar"/>
    <w:uiPriority w:val="99"/>
    <w:semiHidden/>
    <w:unhideWhenUsed/>
    <w:rsid w:val="004724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4D2"/>
    <w:rPr>
      <w:rFonts w:ascii="Segoe UI" w:hAnsi="Segoe UI" w:cs="Segoe UI"/>
      <w:sz w:val="18"/>
      <w:szCs w:val="18"/>
    </w:rPr>
  </w:style>
  <w:style w:type="paragraph" w:styleId="Revision">
    <w:name w:val="Revision"/>
    <w:hidden/>
    <w:uiPriority w:val="99"/>
    <w:semiHidden/>
    <w:rsid w:val="000E35A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1846</Words>
  <Characters>10527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Salacup</dc:creator>
  <cp:keywords/>
  <dc:description/>
  <cp:lastModifiedBy>Dennis McGonagle</cp:lastModifiedBy>
  <cp:revision>2</cp:revision>
  <dcterms:created xsi:type="dcterms:W3CDTF">2015-03-23T20:46:00Z</dcterms:created>
  <dcterms:modified xsi:type="dcterms:W3CDTF">2015-03-23T20:46:00Z</dcterms:modified>
</cp:coreProperties>
</file>