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5E5E5" w14:textId="793B7A2E" w:rsidR="001E3861" w:rsidRDefault="001E3861" w:rsidP="0031002A">
      <w:pPr>
        <w:rPr>
          <w:rFonts w:ascii="Times New Roman" w:hAnsi="Times New Roman" w:cs="Times New Roman"/>
          <w:sz w:val="24"/>
          <w:szCs w:val="24"/>
        </w:rPr>
      </w:pPr>
      <w:r w:rsidRPr="0031002A">
        <w:rPr>
          <w:rFonts w:ascii="Times New Roman" w:hAnsi="Times New Roman" w:cs="Times New Roman"/>
          <w:b/>
          <w:sz w:val="28"/>
          <w:szCs w:val="24"/>
        </w:rPr>
        <w:t>PIs:</w:t>
      </w:r>
      <w:r w:rsidRPr="00C7625C">
        <w:rPr>
          <w:rFonts w:ascii="Times New Roman" w:hAnsi="Times New Roman" w:cs="Times New Roman"/>
          <w:sz w:val="24"/>
          <w:szCs w:val="24"/>
        </w:rPr>
        <w:t xml:space="preserve"> </w:t>
      </w:r>
      <w:r w:rsidR="001B75EE" w:rsidRPr="00C7625C">
        <w:rPr>
          <w:rFonts w:ascii="Times New Roman" w:hAnsi="Times New Roman" w:cs="Times New Roman"/>
          <w:sz w:val="24"/>
          <w:szCs w:val="24"/>
        </w:rPr>
        <w:t xml:space="preserve">Nicholaus Noles </w:t>
      </w:r>
      <w:r w:rsidR="001B75EE">
        <w:rPr>
          <w:rFonts w:ascii="Times New Roman" w:hAnsi="Times New Roman" w:cs="Times New Roman"/>
          <w:sz w:val="24"/>
          <w:szCs w:val="24"/>
        </w:rPr>
        <w:t xml:space="preserve">and Judith </w:t>
      </w:r>
      <w:commentRangeStart w:id="0"/>
      <w:commentRangeStart w:id="1"/>
      <w:r w:rsidR="001B75EE">
        <w:rPr>
          <w:rFonts w:ascii="Times New Roman" w:hAnsi="Times New Roman" w:cs="Times New Roman"/>
          <w:sz w:val="24"/>
          <w:szCs w:val="24"/>
        </w:rPr>
        <w:t>Danovitch</w:t>
      </w:r>
      <w:commentRangeEnd w:id="0"/>
      <w:r w:rsidR="00BE5A52">
        <w:rPr>
          <w:rStyle w:val="CommentReference"/>
        </w:rPr>
        <w:commentReference w:id="0"/>
      </w:r>
      <w:commentRangeEnd w:id="1"/>
      <w:r w:rsidR="00FA542A">
        <w:rPr>
          <w:rStyle w:val="CommentReference"/>
        </w:rPr>
        <w:commentReference w:id="1"/>
      </w:r>
      <w:r w:rsidR="001C5256">
        <w:rPr>
          <w:rFonts w:ascii="Times New Roman" w:hAnsi="Times New Roman" w:cs="Times New Roman"/>
          <w:b/>
          <w:sz w:val="28"/>
          <w:szCs w:val="24"/>
        </w:rPr>
        <w:br/>
      </w:r>
      <w:r w:rsidRPr="0031002A">
        <w:rPr>
          <w:rFonts w:ascii="Times New Roman" w:hAnsi="Times New Roman" w:cs="Times New Roman"/>
          <w:b/>
          <w:sz w:val="28"/>
          <w:szCs w:val="24"/>
        </w:rPr>
        <w:t>Psychology Education Title</w:t>
      </w:r>
      <w:r w:rsidR="001C5256">
        <w:rPr>
          <w:rFonts w:ascii="Times New Roman" w:hAnsi="Times New Roman" w:cs="Times New Roman"/>
          <w:b/>
          <w:sz w:val="28"/>
          <w:szCs w:val="24"/>
        </w:rPr>
        <w:t>:</w:t>
      </w:r>
      <w:r w:rsidR="001C5256">
        <w:rPr>
          <w:rFonts w:ascii="Times New Roman" w:hAnsi="Times New Roman" w:cs="Times New Roman"/>
          <w:b/>
          <w:sz w:val="24"/>
          <w:szCs w:val="24"/>
        </w:rPr>
        <w:t xml:space="preserve"> </w:t>
      </w:r>
      <w:r w:rsidR="009645E8" w:rsidRPr="0031002A">
        <w:rPr>
          <w:rFonts w:ascii="Times New Roman" w:hAnsi="Times New Roman" w:cs="Times New Roman"/>
          <w:sz w:val="24"/>
          <w:szCs w:val="24"/>
        </w:rPr>
        <w:t>Numerocity</w:t>
      </w:r>
      <w:r w:rsidR="00B27D1F" w:rsidRPr="0031002A">
        <w:rPr>
          <w:rFonts w:ascii="Times New Roman" w:hAnsi="Times New Roman" w:cs="Times New Roman"/>
          <w:sz w:val="24"/>
          <w:szCs w:val="24"/>
        </w:rPr>
        <w:t xml:space="preserve">: </w:t>
      </w:r>
      <w:r w:rsidR="00962A3D" w:rsidRPr="0031002A">
        <w:rPr>
          <w:rFonts w:ascii="Times New Roman" w:hAnsi="Times New Roman" w:cs="Times New Roman"/>
          <w:sz w:val="24"/>
          <w:szCs w:val="24"/>
        </w:rPr>
        <w:t>More or Less</w:t>
      </w:r>
    </w:p>
    <w:p w14:paraId="4854F0B3" w14:textId="77777777" w:rsidR="0006123C" w:rsidRPr="0031002A" w:rsidRDefault="0006123C" w:rsidP="0031002A">
      <w:pPr>
        <w:rPr>
          <w:rFonts w:ascii="Times New Roman" w:hAnsi="Times New Roman" w:cs="Times New Roman"/>
          <w:sz w:val="24"/>
          <w:szCs w:val="24"/>
        </w:rPr>
      </w:pPr>
    </w:p>
    <w:p w14:paraId="7DA2D0A6" w14:textId="77777777" w:rsidR="0006123C" w:rsidRDefault="001E3861" w:rsidP="000C6959">
      <w:pPr>
        <w:rPr>
          <w:rFonts w:ascii="Times New Roman" w:hAnsi="Times New Roman" w:cs="Times New Roman"/>
          <w:b/>
          <w:sz w:val="24"/>
          <w:szCs w:val="24"/>
        </w:rPr>
      </w:pPr>
      <w:r w:rsidRPr="0031002A">
        <w:rPr>
          <w:rFonts w:ascii="Times New Roman" w:hAnsi="Times New Roman" w:cs="Times New Roman"/>
          <w:b/>
          <w:sz w:val="28"/>
          <w:szCs w:val="24"/>
        </w:rPr>
        <w:t>Overview:</w:t>
      </w:r>
      <w:r w:rsidR="00611B6A" w:rsidRPr="00C7625C">
        <w:rPr>
          <w:rFonts w:ascii="Times New Roman" w:hAnsi="Times New Roman" w:cs="Times New Roman"/>
          <w:b/>
          <w:sz w:val="24"/>
          <w:szCs w:val="24"/>
        </w:rPr>
        <w:t xml:space="preserve"> </w:t>
      </w:r>
    </w:p>
    <w:p w14:paraId="259226BD" w14:textId="446E32AC" w:rsidR="00CB7187" w:rsidRDefault="000C443B" w:rsidP="000C6959">
      <w:pPr>
        <w:rPr>
          <w:rFonts w:ascii="Times New Roman" w:hAnsi="Times New Roman" w:cs="Times New Roman"/>
          <w:sz w:val="24"/>
          <w:szCs w:val="24"/>
        </w:rPr>
      </w:pPr>
      <w:r>
        <w:rPr>
          <w:rFonts w:ascii="Times New Roman" w:hAnsi="Times New Roman" w:cs="Times New Roman"/>
          <w:sz w:val="24"/>
          <w:szCs w:val="24"/>
        </w:rPr>
        <w:t xml:space="preserve">One of the goals of the modern education system is to teach children mathematical literacy. They are taught to add, subtract, multiply, and divide, </w:t>
      </w:r>
      <w:r w:rsidR="007406F3">
        <w:rPr>
          <w:rFonts w:ascii="Times New Roman" w:hAnsi="Times New Roman" w:cs="Times New Roman"/>
          <w:sz w:val="24"/>
          <w:szCs w:val="24"/>
        </w:rPr>
        <w:t xml:space="preserve">and this base </w:t>
      </w:r>
      <w:r w:rsidR="00F678AD">
        <w:rPr>
          <w:rFonts w:ascii="Times New Roman" w:hAnsi="Times New Roman" w:cs="Times New Roman"/>
          <w:sz w:val="24"/>
          <w:szCs w:val="24"/>
        </w:rPr>
        <w:t xml:space="preserve">knowledge </w:t>
      </w:r>
      <w:r w:rsidR="007406F3">
        <w:rPr>
          <w:rFonts w:ascii="Times New Roman" w:hAnsi="Times New Roman" w:cs="Times New Roman"/>
          <w:sz w:val="24"/>
          <w:szCs w:val="24"/>
        </w:rPr>
        <w:t>is used</w:t>
      </w:r>
      <w:r>
        <w:rPr>
          <w:rFonts w:ascii="Times New Roman" w:hAnsi="Times New Roman" w:cs="Times New Roman"/>
          <w:sz w:val="24"/>
          <w:szCs w:val="24"/>
        </w:rPr>
        <w:t xml:space="preserve"> </w:t>
      </w:r>
      <w:r w:rsidR="007406F3">
        <w:rPr>
          <w:rFonts w:ascii="Times New Roman" w:hAnsi="Times New Roman" w:cs="Times New Roman"/>
          <w:sz w:val="24"/>
          <w:szCs w:val="24"/>
        </w:rPr>
        <w:t xml:space="preserve">to support </w:t>
      </w:r>
      <w:r>
        <w:rPr>
          <w:rFonts w:ascii="Times New Roman" w:hAnsi="Times New Roman" w:cs="Times New Roman"/>
          <w:sz w:val="24"/>
          <w:szCs w:val="24"/>
        </w:rPr>
        <w:t>learning about</w:t>
      </w:r>
      <w:r w:rsidR="007406F3">
        <w:rPr>
          <w:rFonts w:ascii="Times New Roman" w:hAnsi="Times New Roman" w:cs="Times New Roman"/>
          <w:sz w:val="24"/>
          <w:szCs w:val="24"/>
        </w:rPr>
        <w:t xml:space="preserve"> geometry, algebra, </w:t>
      </w:r>
      <w:r>
        <w:rPr>
          <w:rFonts w:ascii="Times New Roman" w:hAnsi="Times New Roman" w:cs="Times New Roman"/>
          <w:sz w:val="24"/>
          <w:szCs w:val="24"/>
        </w:rPr>
        <w:t>calculus</w:t>
      </w:r>
      <w:r w:rsidR="007406F3">
        <w:rPr>
          <w:rFonts w:ascii="Times New Roman" w:hAnsi="Times New Roman" w:cs="Times New Roman"/>
          <w:sz w:val="24"/>
          <w:szCs w:val="24"/>
        </w:rPr>
        <w:t>, physics, and statistics</w:t>
      </w:r>
      <w:r w:rsidR="00962A3D">
        <w:rPr>
          <w:rFonts w:ascii="Times New Roman" w:hAnsi="Times New Roman" w:cs="Times New Roman"/>
          <w:sz w:val="24"/>
          <w:szCs w:val="24"/>
        </w:rPr>
        <w:t xml:space="preserve">. School-aged children usually acquire these skills in formal educational settings, but the foundation of mathematical understanding is developed </w:t>
      </w:r>
      <w:r w:rsidR="00CF6925">
        <w:rPr>
          <w:rFonts w:ascii="Times New Roman" w:hAnsi="Times New Roman" w:cs="Times New Roman"/>
          <w:sz w:val="24"/>
          <w:szCs w:val="24"/>
        </w:rPr>
        <w:t>much earlier in life</w:t>
      </w:r>
      <w:r w:rsidR="00EE25AA">
        <w:rPr>
          <w:rFonts w:ascii="Times New Roman" w:hAnsi="Times New Roman" w:cs="Times New Roman"/>
          <w:sz w:val="24"/>
          <w:szCs w:val="24"/>
        </w:rPr>
        <w:t xml:space="preserve">. </w:t>
      </w:r>
    </w:p>
    <w:p w14:paraId="270C48D4" w14:textId="79CB1F39" w:rsidR="00CB7187" w:rsidRDefault="00EE25AA" w:rsidP="000C6959">
      <w:pPr>
        <w:rPr>
          <w:rFonts w:ascii="Times New Roman" w:hAnsi="Times New Roman" w:cs="Times New Roman"/>
          <w:sz w:val="24"/>
          <w:szCs w:val="24"/>
        </w:rPr>
      </w:pPr>
      <w:r>
        <w:rPr>
          <w:rFonts w:ascii="Times New Roman" w:hAnsi="Times New Roman" w:cs="Times New Roman"/>
          <w:sz w:val="24"/>
          <w:szCs w:val="24"/>
        </w:rPr>
        <w:t xml:space="preserve">As infants, humans begin to form the rough representations that allow them to make judgments about number, and perhaps the first numerical concept that humans develop is </w:t>
      </w:r>
      <w:r w:rsidR="00CB7187">
        <w:rPr>
          <w:rFonts w:ascii="Times New Roman" w:hAnsi="Times New Roman" w:cs="Times New Roman"/>
          <w:sz w:val="24"/>
          <w:szCs w:val="24"/>
        </w:rPr>
        <w:t xml:space="preserve">the </w:t>
      </w:r>
      <w:r w:rsidR="009575E4">
        <w:rPr>
          <w:rFonts w:ascii="Times New Roman" w:hAnsi="Times New Roman" w:cs="Times New Roman"/>
          <w:sz w:val="24"/>
          <w:szCs w:val="24"/>
        </w:rPr>
        <w:t>idea</w:t>
      </w:r>
      <w:r w:rsidR="00CB7187">
        <w:rPr>
          <w:rFonts w:ascii="Times New Roman" w:hAnsi="Times New Roman" w:cs="Times New Roman"/>
          <w:sz w:val="24"/>
          <w:szCs w:val="24"/>
        </w:rPr>
        <w:t xml:space="preserve"> of less versus more. </w:t>
      </w:r>
      <w:r w:rsidR="00462ECF">
        <w:rPr>
          <w:rFonts w:ascii="Times New Roman" w:hAnsi="Times New Roman" w:cs="Times New Roman"/>
          <w:sz w:val="24"/>
          <w:szCs w:val="24"/>
        </w:rPr>
        <w:t>However,</w:t>
      </w:r>
      <w:r w:rsidR="00CB7187">
        <w:rPr>
          <w:rFonts w:ascii="Times New Roman" w:hAnsi="Times New Roman" w:cs="Times New Roman"/>
          <w:sz w:val="24"/>
          <w:szCs w:val="24"/>
        </w:rPr>
        <w:t xml:space="preserve"> probing these concepts can be challenging</w:t>
      </w:r>
      <w:r w:rsidR="00F678AD">
        <w:rPr>
          <w:rFonts w:ascii="Times New Roman" w:hAnsi="Times New Roman" w:cs="Times New Roman"/>
          <w:sz w:val="24"/>
          <w:szCs w:val="24"/>
        </w:rPr>
        <w:t>,</w:t>
      </w:r>
      <w:r w:rsidR="00CB7187">
        <w:rPr>
          <w:rFonts w:ascii="Times New Roman" w:hAnsi="Times New Roman" w:cs="Times New Roman"/>
          <w:sz w:val="24"/>
          <w:szCs w:val="24"/>
        </w:rPr>
        <w:t xml:space="preserve"> because even if babies have some understanding of number, they have very few ways of </w:t>
      </w:r>
      <w:r w:rsidR="009575E4">
        <w:rPr>
          <w:rFonts w:ascii="Times New Roman" w:hAnsi="Times New Roman" w:cs="Times New Roman"/>
          <w:sz w:val="24"/>
          <w:szCs w:val="24"/>
        </w:rPr>
        <w:t>showing off what they know. What they can do is</w:t>
      </w:r>
      <w:r w:rsidR="00CB7187">
        <w:rPr>
          <w:rFonts w:ascii="Times New Roman" w:hAnsi="Times New Roman" w:cs="Times New Roman"/>
          <w:sz w:val="24"/>
          <w:szCs w:val="24"/>
        </w:rPr>
        <w:t xml:space="preserve"> </w:t>
      </w:r>
      <w:r w:rsidR="009575E4">
        <w:rPr>
          <w:rFonts w:ascii="Times New Roman" w:hAnsi="Times New Roman" w:cs="Times New Roman"/>
          <w:sz w:val="24"/>
          <w:szCs w:val="24"/>
        </w:rPr>
        <w:t xml:space="preserve">crawl, eat, cry, and sleep. </w:t>
      </w:r>
      <w:r w:rsidR="00D42030">
        <w:rPr>
          <w:rFonts w:ascii="Times New Roman" w:hAnsi="Times New Roman" w:cs="Times New Roman"/>
          <w:sz w:val="24"/>
          <w:szCs w:val="24"/>
        </w:rPr>
        <w:t>Thus, researcher</w:t>
      </w:r>
      <w:r w:rsidR="00062EC5">
        <w:rPr>
          <w:rFonts w:ascii="Times New Roman" w:hAnsi="Times New Roman" w:cs="Times New Roman"/>
          <w:sz w:val="24"/>
          <w:szCs w:val="24"/>
        </w:rPr>
        <w:t>s</w:t>
      </w:r>
      <w:r w:rsidR="00D42030">
        <w:rPr>
          <w:rFonts w:ascii="Times New Roman" w:hAnsi="Times New Roman" w:cs="Times New Roman"/>
          <w:sz w:val="24"/>
          <w:szCs w:val="24"/>
        </w:rPr>
        <w:t xml:space="preserve"> develop</w:t>
      </w:r>
      <w:r w:rsidR="009575E4">
        <w:rPr>
          <w:rFonts w:ascii="Times New Roman" w:hAnsi="Times New Roman" w:cs="Times New Roman"/>
          <w:sz w:val="24"/>
          <w:szCs w:val="24"/>
        </w:rPr>
        <w:t>ed</w:t>
      </w:r>
      <w:r w:rsidR="00D42030">
        <w:rPr>
          <w:rFonts w:ascii="Times New Roman" w:hAnsi="Times New Roman" w:cs="Times New Roman"/>
          <w:sz w:val="24"/>
          <w:szCs w:val="24"/>
        </w:rPr>
        <w:t xml:space="preserve"> a task using this limited set of response</w:t>
      </w:r>
      <w:r w:rsidR="00977B64">
        <w:rPr>
          <w:rFonts w:ascii="Times New Roman" w:hAnsi="Times New Roman" w:cs="Times New Roman"/>
          <w:sz w:val="24"/>
          <w:szCs w:val="24"/>
        </w:rPr>
        <w:t>s</w:t>
      </w:r>
      <w:r w:rsidR="00D42030">
        <w:rPr>
          <w:rFonts w:ascii="Times New Roman" w:hAnsi="Times New Roman" w:cs="Times New Roman"/>
          <w:sz w:val="24"/>
          <w:szCs w:val="24"/>
        </w:rPr>
        <w:t xml:space="preserve"> </w:t>
      </w:r>
      <w:r w:rsidR="009575E4">
        <w:rPr>
          <w:rFonts w:ascii="Times New Roman" w:hAnsi="Times New Roman" w:cs="Times New Roman"/>
          <w:sz w:val="24"/>
          <w:szCs w:val="24"/>
        </w:rPr>
        <w:t>to investigate whether</w:t>
      </w:r>
      <w:r w:rsidR="00D42030">
        <w:rPr>
          <w:rFonts w:ascii="Times New Roman" w:hAnsi="Times New Roman" w:cs="Times New Roman"/>
          <w:sz w:val="24"/>
          <w:szCs w:val="24"/>
        </w:rPr>
        <w:t xml:space="preserve"> babies </w:t>
      </w:r>
      <w:r w:rsidR="009575E4">
        <w:rPr>
          <w:rFonts w:ascii="Times New Roman" w:hAnsi="Times New Roman" w:cs="Times New Roman"/>
          <w:sz w:val="24"/>
          <w:szCs w:val="24"/>
        </w:rPr>
        <w:t xml:space="preserve">can </w:t>
      </w:r>
      <w:r w:rsidR="00977B64">
        <w:rPr>
          <w:rFonts w:ascii="Times New Roman" w:hAnsi="Times New Roman" w:cs="Times New Roman"/>
          <w:sz w:val="24"/>
          <w:szCs w:val="24"/>
        </w:rPr>
        <w:t>mentally</w:t>
      </w:r>
      <w:r w:rsidR="00D42030">
        <w:rPr>
          <w:rFonts w:ascii="Times New Roman" w:hAnsi="Times New Roman" w:cs="Times New Roman"/>
          <w:sz w:val="24"/>
          <w:szCs w:val="24"/>
        </w:rPr>
        <w:t xml:space="preserve"> represent </w:t>
      </w:r>
      <w:r w:rsidR="00062EC5">
        <w:rPr>
          <w:rFonts w:ascii="Times New Roman" w:hAnsi="Times New Roman" w:cs="Times New Roman"/>
          <w:sz w:val="24"/>
          <w:szCs w:val="24"/>
        </w:rPr>
        <w:t>number</w:t>
      </w:r>
      <w:r w:rsidR="00977B64">
        <w:rPr>
          <w:rFonts w:ascii="Times New Roman" w:hAnsi="Times New Roman" w:cs="Times New Roman"/>
          <w:sz w:val="24"/>
          <w:szCs w:val="24"/>
        </w:rPr>
        <w:t>.</w:t>
      </w:r>
    </w:p>
    <w:p w14:paraId="01352BBB" w14:textId="7CF1C2F8" w:rsidR="00E86DB0" w:rsidRDefault="00E86DB0" w:rsidP="00E86DB0">
      <w:pPr>
        <w:rPr>
          <w:rFonts w:ascii="Times New Roman" w:hAnsi="Times New Roman" w:cs="Times New Roman"/>
          <w:sz w:val="24"/>
          <w:szCs w:val="24"/>
        </w:rPr>
      </w:pPr>
      <w:r>
        <w:rPr>
          <w:rFonts w:ascii="Times New Roman" w:hAnsi="Times New Roman" w:cs="Times New Roman"/>
          <w:sz w:val="24"/>
          <w:szCs w:val="24"/>
        </w:rPr>
        <w:t xml:space="preserve">This </w:t>
      </w:r>
      <w:r w:rsidR="00F678AD">
        <w:rPr>
          <w:rFonts w:ascii="Times New Roman" w:hAnsi="Times New Roman" w:cs="Times New Roman"/>
          <w:sz w:val="24"/>
          <w:szCs w:val="24"/>
        </w:rPr>
        <w:t>experiment</w:t>
      </w:r>
      <w:r>
        <w:rPr>
          <w:rFonts w:ascii="Times New Roman" w:hAnsi="Times New Roman" w:cs="Times New Roman"/>
          <w:sz w:val="24"/>
          <w:szCs w:val="24"/>
        </w:rPr>
        <w:t xml:space="preserve"> demonstrate</w:t>
      </w:r>
      <w:r w:rsidR="00F678AD">
        <w:rPr>
          <w:rFonts w:ascii="Times New Roman" w:hAnsi="Times New Roman" w:cs="Times New Roman"/>
          <w:sz w:val="24"/>
          <w:szCs w:val="24"/>
        </w:rPr>
        <w:t>s</w:t>
      </w:r>
      <w:r>
        <w:rPr>
          <w:rFonts w:ascii="Times New Roman" w:hAnsi="Times New Roman" w:cs="Times New Roman"/>
          <w:sz w:val="24"/>
          <w:szCs w:val="24"/>
        </w:rPr>
        <w:t xml:space="preserve"> how </w:t>
      </w:r>
      <w:r w:rsidR="00FA5450">
        <w:rPr>
          <w:rFonts w:ascii="Times New Roman" w:hAnsi="Times New Roman" w:cs="Times New Roman"/>
          <w:sz w:val="24"/>
          <w:szCs w:val="24"/>
        </w:rPr>
        <w:t xml:space="preserve">researchers can creatively use food </w:t>
      </w:r>
      <w:r>
        <w:rPr>
          <w:rFonts w:ascii="Times New Roman" w:hAnsi="Times New Roman" w:cs="Times New Roman"/>
          <w:sz w:val="24"/>
          <w:szCs w:val="24"/>
        </w:rPr>
        <w:t>to study conc</w:t>
      </w:r>
      <w:r w:rsidR="009575E4">
        <w:rPr>
          <w:rFonts w:ascii="Times New Roman" w:hAnsi="Times New Roman" w:cs="Times New Roman"/>
          <w:sz w:val="24"/>
          <w:szCs w:val="24"/>
        </w:rPr>
        <w:t xml:space="preserve">epts of numerocity in infants using the method by Feigenson, Carey, and Hauser (2002). </w:t>
      </w:r>
    </w:p>
    <w:p w14:paraId="20907114" w14:textId="77777777" w:rsidR="0006123C" w:rsidRDefault="0006123C" w:rsidP="001E3861">
      <w:pPr>
        <w:rPr>
          <w:rFonts w:ascii="Times New Roman" w:hAnsi="Times New Roman" w:cs="Times New Roman"/>
          <w:b/>
          <w:sz w:val="24"/>
          <w:szCs w:val="24"/>
        </w:rPr>
      </w:pPr>
    </w:p>
    <w:p w14:paraId="7785AAD7" w14:textId="77777777" w:rsidR="0031689F" w:rsidRPr="0031002A" w:rsidRDefault="0031689F" w:rsidP="001E3861">
      <w:pPr>
        <w:rPr>
          <w:rFonts w:ascii="Times New Roman" w:hAnsi="Times New Roman" w:cs="Times New Roman"/>
          <w:b/>
          <w:sz w:val="28"/>
          <w:szCs w:val="24"/>
        </w:rPr>
      </w:pPr>
      <w:r w:rsidRPr="0031002A">
        <w:rPr>
          <w:rFonts w:ascii="Times New Roman" w:hAnsi="Times New Roman" w:cs="Times New Roman"/>
          <w:b/>
          <w:sz w:val="28"/>
          <w:szCs w:val="24"/>
        </w:rPr>
        <w:t>Procedure:</w:t>
      </w:r>
    </w:p>
    <w:p w14:paraId="5DF7E82C" w14:textId="06FE2C25" w:rsidR="00821AB7" w:rsidRDefault="002C3066" w:rsidP="00AC2D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Recruit </w:t>
      </w:r>
      <w:r w:rsidR="00EA34AA">
        <w:rPr>
          <w:rFonts w:ascii="Times New Roman" w:hAnsi="Times New Roman" w:cs="Times New Roman"/>
          <w:sz w:val="24"/>
          <w:szCs w:val="24"/>
        </w:rPr>
        <w:t>10</w:t>
      </w:r>
      <w:r w:rsidR="000A6726">
        <w:rPr>
          <w:rFonts w:ascii="Times New Roman" w:hAnsi="Times New Roman" w:cs="Times New Roman"/>
          <w:sz w:val="24"/>
          <w:szCs w:val="24"/>
        </w:rPr>
        <w:t>-</w:t>
      </w:r>
      <w:r w:rsidR="00821AB7" w:rsidRPr="00C7625C">
        <w:rPr>
          <w:rFonts w:ascii="Times New Roman" w:hAnsi="Times New Roman" w:cs="Times New Roman"/>
          <w:sz w:val="24"/>
          <w:szCs w:val="24"/>
        </w:rPr>
        <w:t>month</w:t>
      </w:r>
      <w:r w:rsidR="00A349EB">
        <w:rPr>
          <w:rFonts w:ascii="Times New Roman" w:hAnsi="Times New Roman" w:cs="Times New Roman"/>
          <w:sz w:val="24"/>
          <w:szCs w:val="24"/>
        </w:rPr>
        <w:t>-</w:t>
      </w:r>
      <w:r w:rsidR="00821AB7" w:rsidRPr="00C7625C">
        <w:rPr>
          <w:rFonts w:ascii="Times New Roman" w:hAnsi="Times New Roman" w:cs="Times New Roman"/>
          <w:sz w:val="24"/>
          <w:szCs w:val="24"/>
        </w:rPr>
        <w:t xml:space="preserve">old </w:t>
      </w:r>
      <w:r w:rsidR="00117F7A" w:rsidRPr="00C7625C">
        <w:rPr>
          <w:rFonts w:ascii="Times New Roman" w:hAnsi="Times New Roman" w:cs="Times New Roman"/>
          <w:sz w:val="24"/>
          <w:szCs w:val="24"/>
        </w:rPr>
        <w:t>infant</w:t>
      </w:r>
      <w:r w:rsidR="003475A8" w:rsidRPr="00C7625C">
        <w:rPr>
          <w:rFonts w:ascii="Times New Roman" w:hAnsi="Times New Roman" w:cs="Times New Roman"/>
          <w:sz w:val="24"/>
          <w:szCs w:val="24"/>
        </w:rPr>
        <w:t>s</w:t>
      </w:r>
      <w:r w:rsidR="0006123C">
        <w:rPr>
          <w:rFonts w:ascii="Times New Roman" w:hAnsi="Times New Roman" w:cs="Times New Roman"/>
          <w:sz w:val="24"/>
          <w:szCs w:val="24"/>
        </w:rPr>
        <w:t>.</w:t>
      </w:r>
      <w:r w:rsidR="00F678AD">
        <w:rPr>
          <w:rFonts w:ascii="Times New Roman" w:hAnsi="Times New Roman" w:cs="Times New Roman"/>
          <w:sz w:val="24"/>
          <w:szCs w:val="24"/>
        </w:rPr>
        <w:t xml:space="preserve"> For the purposes of this demonstration, only </w:t>
      </w:r>
      <w:commentRangeStart w:id="2"/>
      <w:r w:rsidR="00F678AD">
        <w:rPr>
          <w:rFonts w:ascii="Times New Roman" w:hAnsi="Times New Roman" w:cs="Times New Roman"/>
          <w:sz w:val="24"/>
          <w:szCs w:val="24"/>
        </w:rPr>
        <w:t xml:space="preserve">one child </w:t>
      </w:r>
      <w:commentRangeEnd w:id="2"/>
      <w:r w:rsidR="002551FB">
        <w:rPr>
          <w:rStyle w:val="CommentReference"/>
        </w:rPr>
        <w:commentReference w:id="2"/>
      </w:r>
      <w:r w:rsidR="00F678AD">
        <w:rPr>
          <w:rFonts w:ascii="Times New Roman" w:hAnsi="Times New Roman" w:cs="Times New Roman"/>
          <w:sz w:val="24"/>
          <w:szCs w:val="24"/>
        </w:rPr>
        <w:t xml:space="preserve">is tested. Larger sample sizes (as in the Feigenson, Carey, and Hauser study) are recommended when conducting any experiments. </w:t>
      </w:r>
    </w:p>
    <w:p w14:paraId="0A784E78" w14:textId="77777777" w:rsidR="0006123C" w:rsidRPr="00C7625C" w:rsidRDefault="0006123C" w:rsidP="0031002A">
      <w:pPr>
        <w:pStyle w:val="ListParagraph"/>
        <w:ind w:left="360"/>
        <w:rPr>
          <w:rFonts w:ascii="Times New Roman" w:hAnsi="Times New Roman" w:cs="Times New Roman"/>
          <w:sz w:val="24"/>
          <w:szCs w:val="24"/>
        </w:rPr>
      </w:pPr>
    </w:p>
    <w:p w14:paraId="0A92D9BF" w14:textId="76697DF6" w:rsidR="00713127" w:rsidRPr="00C7625C" w:rsidRDefault="0006123C" w:rsidP="0071312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commentRangeStart w:id="3"/>
      <w:commentRangeStart w:id="4"/>
      <w:r w:rsidR="003475A8" w:rsidRPr="00C7625C">
        <w:rPr>
          <w:rFonts w:ascii="Times New Roman" w:hAnsi="Times New Roman" w:cs="Times New Roman"/>
          <w:sz w:val="24"/>
          <w:szCs w:val="24"/>
        </w:rPr>
        <w:t>Participants</w:t>
      </w:r>
      <w:commentRangeEnd w:id="3"/>
      <w:r w:rsidR="00B06023">
        <w:rPr>
          <w:rStyle w:val="CommentReference"/>
        </w:rPr>
        <w:commentReference w:id="3"/>
      </w:r>
      <w:commentRangeEnd w:id="4"/>
      <w:r w:rsidR="00E57EF3">
        <w:rPr>
          <w:rStyle w:val="CommentReference"/>
        </w:rPr>
        <w:commentReference w:id="4"/>
      </w:r>
      <w:r w:rsidR="00713127" w:rsidRPr="00C7625C">
        <w:rPr>
          <w:rFonts w:ascii="Times New Roman" w:hAnsi="Times New Roman" w:cs="Times New Roman"/>
          <w:sz w:val="24"/>
          <w:szCs w:val="24"/>
        </w:rPr>
        <w:t xml:space="preserve"> </w:t>
      </w:r>
      <w:r w:rsidR="003475A8" w:rsidRPr="00C7625C">
        <w:rPr>
          <w:rFonts w:ascii="Times New Roman" w:hAnsi="Times New Roman" w:cs="Times New Roman"/>
          <w:sz w:val="24"/>
          <w:szCs w:val="24"/>
        </w:rPr>
        <w:t xml:space="preserve">should </w:t>
      </w:r>
      <w:r w:rsidR="000A6726">
        <w:rPr>
          <w:rFonts w:ascii="Times New Roman" w:hAnsi="Times New Roman" w:cs="Times New Roman"/>
          <w:sz w:val="24"/>
          <w:szCs w:val="24"/>
        </w:rPr>
        <w:t>be healthy</w:t>
      </w:r>
      <w:r w:rsidR="00E350BC">
        <w:rPr>
          <w:rFonts w:ascii="Times New Roman" w:hAnsi="Times New Roman" w:cs="Times New Roman"/>
          <w:sz w:val="24"/>
          <w:szCs w:val="24"/>
        </w:rPr>
        <w:t>,</w:t>
      </w:r>
      <w:r w:rsidR="000A6726">
        <w:rPr>
          <w:rFonts w:ascii="Times New Roman" w:hAnsi="Times New Roman" w:cs="Times New Roman"/>
          <w:sz w:val="24"/>
          <w:szCs w:val="24"/>
        </w:rPr>
        <w:t xml:space="preserve"> </w:t>
      </w:r>
      <w:r w:rsidR="00713127" w:rsidRPr="00C7625C">
        <w:rPr>
          <w:rFonts w:ascii="Times New Roman" w:hAnsi="Times New Roman" w:cs="Times New Roman"/>
          <w:sz w:val="24"/>
          <w:szCs w:val="24"/>
        </w:rPr>
        <w:t>have no his</w:t>
      </w:r>
      <w:r w:rsidR="003475A8" w:rsidRPr="00C7625C">
        <w:rPr>
          <w:rFonts w:ascii="Times New Roman" w:hAnsi="Times New Roman" w:cs="Times New Roman"/>
          <w:sz w:val="24"/>
          <w:szCs w:val="24"/>
        </w:rPr>
        <w:t>tory of developmental disorders</w:t>
      </w:r>
      <w:r w:rsidR="00E350BC">
        <w:rPr>
          <w:rFonts w:ascii="Times New Roman" w:hAnsi="Times New Roman" w:cs="Times New Roman"/>
          <w:sz w:val="24"/>
          <w:szCs w:val="24"/>
        </w:rPr>
        <w:t>,</w:t>
      </w:r>
      <w:r w:rsidR="00713127" w:rsidRPr="00C7625C">
        <w:rPr>
          <w:rFonts w:ascii="Times New Roman" w:hAnsi="Times New Roman" w:cs="Times New Roman"/>
          <w:sz w:val="24"/>
          <w:szCs w:val="24"/>
        </w:rPr>
        <w:t xml:space="preserve"> and have normal hearing and vision.</w:t>
      </w:r>
    </w:p>
    <w:p w14:paraId="3529F9B2" w14:textId="77777777" w:rsidR="0006123C" w:rsidRDefault="0006123C" w:rsidP="0031002A">
      <w:pPr>
        <w:pStyle w:val="ListParagraph"/>
        <w:rPr>
          <w:rFonts w:ascii="Times New Roman" w:hAnsi="Times New Roman" w:cs="Times New Roman"/>
          <w:sz w:val="24"/>
          <w:szCs w:val="24"/>
        </w:rPr>
      </w:pPr>
    </w:p>
    <w:p w14:paraId="3EB82E3B" w14:textId="59B9D352" w:rsidR="00E51240" w:rsidRPr="00C7625C" w:rsidRDefault="0006123C" w:rsidP="00F2745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E51240" w:rsidRPr="00C7625C">
        <w:rPr>
          <w:rFonts w:ascii="Times New Roman" w:hAnsi="Times New Roman" w:cs="Times New Roman"/>
          <w:sz w:val="24"/>
          <w:szCs w:val="24"/>
        </w:rPr>
        <w:t>Because i</w:t>
      </w:r>
      <w:r w:rsidR="00713127" w:rsidRPr="00C7625C">
        <w:rPr>
          <w:rFonts w:ascii="Times New Roman" w:hAnsi="Times New Roman" w:cs="Times New Roman"/>
          <w:sz w:val="24"/>
          <w:szCs w:val="24"/>
        </w:rPr>
        <w:t>nfants</w:t>
      </w:r>
      <w:r w:rsidR="00E51240" w:rsidRPr="00C7625C">
        <w:rPr>
          <w:rFonts w:ascii="Times New Roman" w:hAnsi="Times New Roman" w:cs="Times New Roman"/>
          <w:sz w:val="24"/>
          <w:szCs w:val="24"/>
        </w:rPr>
        <w:t xml:space="preserve"> of this age</w:t>
      </w:r>
      <w:r w:rsidR="00445517" w:rsidRPr="00C7625C">
        <w:rPr>
          <w:rFonts w:ascii="Times New Roman" w:hAnsi="Times New Roman" w:cs="Times New Roman"/>
          <w:sz w:val="24"/>
          <w:szCs w:val="24"/>
        </w:rPr>
        <w:t xml:space="preserve"> can be uncooperative or fussy</w:t>
      </w:r>
      <w:r w:rsidR="00E51240" w:rsidRPr="00C7625C">
        <w:rPr>
          <w:rFonts w:ascii="Times New Roman" w:hAnsi="Times New Roman" w:cs="Times New Roman"/>
          <w:sz w:val="24"/>
          <w:szCs w:val="24"/>
        </w:rPr>
        <w:t xml:space="preserve"> (e.g. refuse to watch a demonstration</w:t>
      </w:r>
      <w:r w:rsidR="000A6726">
        <w:rPr>
          <w:rFonts w:ascii="Times New Roman" w:hAnsi="Times New Roman" w:cs="Times New Roman"/>
          <w:sz w:val="24"/>
          <w:szCs w:val="24"/>
        </w:rPr>
        <w:t xml:space="preserve"> or fall asleep during testing</w:t>
      </w:r>
      <w:r w:rsidR="00E51240" w:rsidRPr="00C7625C">
        <w:rPr>
          <w:rFonts w:ascii="Times New Roman" w:hAnsi="Times New Roman" w:cs="Times New Roman"/>
          <w:sz w:val="24"/>
          <w:szCs w:val="24"/>
        </w:rPr>
        <w:t>)</w:t>
      </w:r>
      <w:r w:rsidR="000A6726">
        <w:rPr>
          <w:rFonts w:ascii="Times New Roman" w:hAnsi="Times New Roman" w:cs="Times New Roman"/>
          <w:sz w:val="24"/>
          <w:szCs w:val="24"/>
        </w:rPr>
        <w:t>,</w:t>
      </w:r>
      <w:r w:rsidR="005560E0" w:rsidRPr="00C7625C">
        <w:rPr>
          <w:rFonts w:ascii="Times New Roman" w:hAnsi="Times New Roman" w:cs="Times New Roman"/>
          <w:sz w:val="24"/>
          <w:szCs w:val="24"/>
        </w:rPr>
        <w:t xml:space="preserve"> </w:t>
      </w:r>
      <w:bookmarkStart w:id="5" w:name="_GoBack"/>
      <w:bookmarkEnd w:id="5"/>
      <w:r w:rsidR="00860488" w:rsidRPr="00C7625C">
        <w:rPr>
          <w:rFonts w:ascii="Times New Roman" w:hAnsi="Times New Roman" w:cs="Times New Roman"/>
          <w:sz w:val="24"/>
          <w:szCs w:val="24"/>
        </w:rPr>
        <w:t>extra</w:t>
      </w:r>
      <w:r w:rsidR="003475A8" w:rsidRPr="00C7625C">
        <w:rPr>
          <w:rFonts w:ascii="Times New Roman" w:hAnsi="Times New Roman" w:cs="Times New Roman"/>
          <w:sz w:val="24"/>
          <w:szCs w:val="24"/>
        </w:rPr>
        <w:t xml:space="preserve"> participants</w:t>
      </w:r>
      <w:r w:rsidR="000A6726">
        <w:rPr>
          <w:rFonts w:ascii="Times New Roman" w:hAnsi="Times New Roman" w:cs="Times New Roman"/>
          <w:sz w:val="24"/>
          <w:szCs w:val="24"/>
        </w:rPr>
        <w:t xml:space="preserve"> may need to be recruited</w:t>
      </w:r>
      <w:r w:rsidR="003475A8" w:rsidRPr="00C7625C">
        <w:rPr>
          <w:rFonts w:ascii="Times New Roman" w:hAnsi="Times New Roman" w:cs="Times New Roman"/>
          <w:sz w:val="24"/>
          <w:szCs w:val="24"/>
        </w:rPr>
        <w:t xml:space="preserve"> </w:t>
      </w:r>
      <w:r w:rsidR="00445517" w:rsidRPr="00C7625C">
        <w:rPr>
          <w:rFonts w:ascii="Times New Roman" w:hAnsi="Times New Roman" w:cs="Times New Roman"/>
          <w:sz w:val="24"/>
          <w:szCs w:val="24"/>
        </w:rPr>
        <w:t xml:space="preserve">in </w:t>
      </w:r>
      <w:r w:rsidR="003475A8" w:rsidRPr="00C7625C">
        <w:rPr>
          <w:rFonts w:ascii="Times New Roman" w:hAnsi="Times New Roman" w:cs="Times New Roman"/>
          <w:sz w:val="24"/>
          <w:szCs w:val="24"/>
        </w:rPr>
        <w:t>order</w:t>
      </w:r>
      <w:r w:rsidR="00860488" w:rsidRPr="00C7625C">
        <w:rPr>
          <w:rFonts w:ascii="Times New Roman" w:hAnsi="Times New Roman" w:cs="Times New Roman"/>
          <w:sz w:val="24"/>
          <w:szCs w:val="24"/>
        </w:rPr>
        <w:t xml:space="preserve"> to obtain sufficient data</w:t>
      </w:r>
      <w:r w:rsidR="003475A8" w:rsidRPr="00C7625C">
        <w:rPr>
          <w:rFonts w:ascii="Times New Roman" w:hAnsi="Times New Roman" w:cs="Times New Roman"/>
          <w:sz w:val="24"/>
          <w:szCs w:val="24"/>
        </w:rPr>
        <w:t>.</w:t>
      </w:r>
    </w:p>
    <w:p w14:paraId="1CA986F7" w14:textId="77777777" w:rsidR="0006123C" w:rsidRDefault="0006123C" w:rsidP="0031002A">
      <w:pPr>
        <w:pStyle w:val="ListParagraph"/>
        <w:ind w:left="360"/>
        <w:rPr>
          <w:rFonts w:ascii="Times New Roman" w:hAnsi="Times New Roman" w:cs="Times New Roman"/>
          <w:sz w:val="24"/>
          <w:szCs w:val="24"/>
        </w:rPr>
      </w:pPr>
    </w:p>
    <w:p w14:paraId="3AD26FF7" w14:textId="399823FE" w:rsidR="003475A8" w:rsidRPr="00C7625C" w:rsidRDefault="000476A1" w:rsidP="00F2745A">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Data collection</w:t>
      </w:r>
      <w:r w:rsidR="0006123C">
        <w:rPr>
          <w:rFonts w:ascii="Times New Roman" w:hAnsi="Times New Roman" w:cs="Times New Roman"/>
          <w:sz w:val="24"/>
          <w:szCs w:val="24"/>
        </w:rPr>
        <w:t>.</w:t>
      </w:r>
    </w:p>
    <w:p w14:paraId="2EAB7458" w14:textId="77777777" w:rsidR="0006123C" w:rsidRDefault="0006123C" w:rsidP="0031002A">
      <w:pPr>
        <w:pStyle w:val="ListParagraph"/>
        <w:rPr>
          <w:rFonts w:ascii="Times New Roman" w:hAnsi="Times New Roman" w:cs="Times New Roman"/>
          <w:sz w:val="24"/>
          <w:szCs w:val="24"/>
        </w:rPr>
      </w:pPr>
    </w:p>
    <w:p w14:paraId="5384D678" w14:textId="05F13992" w:rsidR="0006123C" w:rsidRDefault="00EA34AA" w:rsidP="0031002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F678AD">
        <w:rPr>
          <w:rFonts w:ascii="Times New Roman" w:hAnsi="Times New Roman" w:cs="Times New Roman"/>
          <w:sz w:val="24"/>
          <w:szCs w:val="24"/>
        </w:rPr>
        <w:t>Collect the necessary m</w:t>
      </w:r>
      <w:r>
        <w:rPr>
          <w:rFonts w:ascii="Times New Roman" w:hAnsi="Times New Roman" w:cs="Times New Roman"/>
          <w:sz w:val="24"/>
          <w:szCs w:val="24"/>
        </w:rPr>
        <w:t>aterials</w:t>
      </w:r>
      <w:r w:rsidR="00F678AD">
        <w:rPr>
          <w:rFonts w:ascii="Times New Roman" w:hAnsi="Times New Roman" w:cs="Times New Roman"/>
          <w:sz w:val="24"/>
          <w:szCs w:val="24"/>
        </w:rPr>
        <w:t>: one empty small bucket, one small bucket filled with square graham crackers, two tall opaque containers too tall for an infant to see inside, and one age-appropriate toy.</w:t>
      </w:r>
      <w:r w:rsidR="0006123C">
        <w:rPr>
          <w:rFonts w:ascii="Times New Roman" w:hAnsi="Times New Roman" w:cs="Times New Roman"/>
          <w:sz w:val="24"/>
          <w:szCs w:val="24"/>
        </w:rPr>
        <w:t xml:space="preserve"> </w:t>
      </w:r>
    </w:p>
    <w:p w14:paraId="4A315383" w14:textId="60BFC109" w:rsidR="00F678AD" w:rsidRDefault="00F678AD" w:rsidP="0031002A">
      <w:pPr>
        <w:pStyle w:val="ListParagraph"/>
        <w:rPr>
          <w:rFonts w:ascii="Times New Roman" w:hAnsi="Times New Roman" w:cs="Times New Roman"/>
          <w:sz w:val="24"/>
          <w:szCs w:val="24"/>
        </w:rPr>
      </w:pPr>
    </w:p>
    <w:p w14:paraId="2D227DD1" w14:textId="3E00ED2F" w:rsidR="00EA34AA" w:rsidRDefault="00775238" w:rsidP="00EA34A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536574">
        <w:rPr>
          <w:rFonts w:ascii="Times New Roman" w:hAnsi="Times New Roman" w:cs="Times New Roman"/>
          <w:sz w:val="24"/>
          <w:szCs w:val="24"/>
        </w:rPr>
        <w:t>Warm-up</w:t>
      </w:r>
      <w:r>
        <w:rPr>
          <w:rFonts w:ascii="Times New Roman" w:hAnsi="Times New Roman" w:cs="Times New Roman"/>
          <w:sz w:val="24"/>
          <w:szCs w:val="24"/>
        </w:rPr>
        <w:t>.</w:t>
      </w:r>
      <w:r w:rsidR="00536574">
        <w:rPr>
          <w:rFonts w:ascii="Times New Roman" w:hAnsi="Times New Roman" w:cs="Times New Roman"/>
          <w:sz w:val="24"/>
          <w:szCs w:val="24"/>
        </w:rPr>
        <w:t xml:space="preserve"> </w:t>
      </w:r>
    </w:p>
    <w:p w14:paraId="2BD6BC33" w14:textId="77777777" w:rsidR="0006123C" w:rsidRDefault="0006123C" w:rsidP="0031002A">
      <w:pPr>
        <w:pStyle w:val="ListParagraph"/>
        <w:ind w:left="1440"/>
        <w:rPr>
          <w:rFonts w:ascii="Times New Roman" w:hAnsi="Times New Roman" w:cs="Times New Roman"/>
          <w:sz w:val="24"/>
          <w:szCs w:val="24"/>
        </w:rPr>
      </w:pPr>
    </w:p>
    <w:p w14:paraId="4606E468" w14:textId="192C70FD" w:rsidR="00536574" w:rsidRDefault="00775238"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Sit </w:t>
      </w:r>
      <w:r w:rsidR="009575E4">
        <w:rPr>
          <w:rFonts w:ascii="Times New Roman" w:hAnsi="Times New Roman" w:cs="Times New Roman"/>
          <w:sz w:val="24"/>
          <w:szCs w:val="24"/>
        </w:rPr>
        <w:t>on the floor</w:t>
      </w:r>
      <w:r w:rsidR="00536574">
        <w:rPr>
          <w:rFonts w:ascii="Times New Roman" w:hAnsi="Times New Roman" w:cs="Times New Roman"/>
          <w:sz w:val="24"/>
          <w:szCs w:val="24"/>
        </w:rPr>
        <w:t xml:space="preserve"> facing </w:t>
      </w:r>
      <w:r>
        <w:rPr>
          <w:rFonts w:ascii="Times New Roman" w:hAnsi="Times New Roman" w:cs="Times New Roman"/>
          <w:sz w:val="24"/>
          <w:szCs w:val="24"/>
        </w:rPr>
        <w:t xml:space="preserve">the infant, </w:t>
      </w:r>
      <w:r w:rsidR="00536574">
        <w:rPr>
          <w:rFonts w:ascii="Times New Roman" w:hAnsi="Times New Roman" w:cs="Times New Roman"/>
          <w:sz w:val="24"/>
          <w:szCs w:val="24"/>
        </w:rPr>
        <w:t xml:space="preserve">approximately </w:t>
      </w:r>
      <w:r w:rsidR="009575E4">
        <w:rPr>
          <w:rFonts w:ascii="Times New Roman" w:hAnsi="Times New Roman" w:cs="Times New Roman"/>
          <w:sz w:val="24"/>
          <w:szCs w:val="24"/>
        </w:rPr>
        <w:t>100 cm</w:t>
      </w:r>
      <w:r w:rsidR="00536574">
        <w:rPr>
          <w:rFonts w:ascii="Times New Roman" w:hAnsi="Times New Roman" w:cs="Times New Roman"/>
          <w:sz w:val="24"/>
          <w:szCs w:val="24"/>
        </w:rPr>
        <w:t xml:space="preserve"> apart.</w:t>
      </w:r>
    </w:p>
    <w:p w14:paraId="67FECBDD" w14:textId="77777777" w:rsidR="0006123C" w:rsidRDefault="0006123C" w:rsidP="0031002A">
      <w:pPr>
        <w:pStyle w:val="ListParagraph"/>
        <w:ind w:left="1440"/>
        <w:rPr>
          <w:rFonts w:ascii="Times New Roman" w:hAnsi="Times New Roman" w:cs="Times New Roman"/>
          <w:sz w:val="24"/>
          <w:szCs w:val="24"/>
        </w:rPr>
      </w:pPr>
    </w:p>
    <w:p w14:paraId="54C5015B" w14:textId="1D5C9732" w:rsidR="00536574" w:rsidRDefault="00FC32D3"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While the infant is watchin</w:t>
      </w:r>
      <w:r w:rsidR="009575E4">
        <w:rPr>
          <w:rFonts w:ascii="Times New Roman" w:hAnsi="Times New Roman" w:cs="Times New Roman"/>
          <w:sz w:val="24"/>
          <w:szCs w:val="24"/>
        </w:rPr>
        <w:t xml:space="preserve">g, place the </w:t>
      </w:r>
      <w:r>
        <w:rPr>
          <w:rFonts w:ascii="Times New Roman" w:hAnsi="Times New Roman" w:cs="Times New Roman"/>
          <w:sz w:val="24"/>
          <w:szCs w:val="24"/>
        </w:rPr>
        <w:t>toy into the empty bucket.</w:t>
      </w:r>
    </w:p>
    <w:p w14:paraId="34DFC73C" w14:textId="77777777" w:rsidR="0006123C" w:rsidRDefault="0006123C" w:rsidP="0031002A">
      <w:pPr>
        <w:pStyle w:val="ListParagraph"/>
        <w:ind w:left="1440"/>
        <w:rPr>
          <w:rFonts w:ascii="Times New Roman" w:hAnsi="Times New Roman" w:cs="Times New Roman"/>
          <w:sz w:val="24"/>
          <w:szCs w:val="24"/>
        </w:rPr>
      </w:pPr>
    </w:p>
    <w:p w14:paraId="411A7E24" w14:textId="31F37D14" w:rsidR="00FC32D3" w:rsidRDefault="00775238"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Non</w:t>
      </w:r>
      <w:r w:rsidR="00FC32D3">
        <w:rPr>
          <w:rFonts w:ascii="Times New Roman" w:hAnsi="Times New Roman" w:cs="Times New Roman"/>
          <w:sz w:val="24"/>
          <w:szCs w:val="24"/>
        </w:rPr>
        <w:t xml:space="preserve">-verbally encourage the infant to crawl to the bucket and retrieve the toy. </w:t>
      </w:r>
      <w:r>
        <w:rPr>
          <w:rFonts w:ascii="Times New Roman" w:hAnsi="Times New Roman" w:cs="Times New Roman"/>
          <w:sz w:val="24"/>
          <w:szCs w:val="24"/>
        </w:rPr>
        <w:t>Use v</w:t>
      </w:r>
      <w:r w:rsidR="00FC32D3">
        <w:rPr>
          <w:rFonts w:ascii="Times New Roman" w:hAnsi="Times New Roman" w:cs="Times New Roman"/>
          <w:sz w:val="24"/>
          <w:szCs w:val="24"/>
        </w:rPr>
        <w:t>erbal encouragement if the infant does not immediately crawl to the bucket.</w:t>
      </w:r>
    </w:p>
    <w:p w14:paraId="07EB1C7F" w14:textId="77777777" w:rsidR="0006123C" w:rsidRDefault="0006123C" w:rsidP="0031002A">
      <w:pPr>
        <w:pStyle w:val="ListParagraph"/>
        <w:ind w:left="1440"/>
        <w:rPr>
          <w:rFonts w:ascii="Times New Roman" w:hAnsi="Times New Roman" w:cs="Times New Roman"/>
          <w:sz w:val="24"/>
          <w:szCs w:val="24"/>
        </w:rPr>
      </w:pPr>
    </w:p>
    <w:p w14:paraId="61B0E37D" w14:textId="08033D0C" w:rsidR="0006123C" w:rsidRPr="0031002A" w:rsidRDefault="00775238" w:rsidP="0031002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Remove t</w:t>
      </w:r>
      <w:r w:rsidR="00FC32D3">
        <w:rPr>
          <w:rFonts w:ascii="Times New Roman" w:hAnsi="Times New Roman" w:cs="Times New Roman"/>
          <w:sz w:val="24"/>
          <w:szCs w:val="24"/>
        </w:rPr>
        <w:t>he toy and bucket.</w:t>
      </w:r>
    </w:p>
    <w:p w14:paraId="54CE5F4C" w14:textId="77777777" w:rsidR="0006123C" w:rsidRDefault="0006123C" w:rsidP="0031002A">
      <w:pPr>
        <w:pStyle w:val="ListParagraph"/>
        <w:rPr>
          <w:rFonts w:ascii="Times New Roman" w:hAnsi="Times New Roman" w:cs="Times New Roman"/>
          <w:sz w:val="24"/>
          <w:szCs w:val="24"/>
        </w:rPr>
      </w:pPr>
    </w:p>
    <w:p w14:paraId="00DC126C" w14:textId="50482D34" w:rsidR="00EA34AA" w:rsidRDefault="00775238" w:rsidP="00EA34A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FC32D3">
        <w:rPr>
          <w:rFonts w:ascii="Times New Roman" w:hAnsi="Times New Roman" w:cs="Times New Roman"/>
          <w:sz w:val="24"/>
          <w:szCs w:val="24"/>
        </w:rPr>
        <w:t>Test</w:t>
      </w:r>
    </w:p>
    <w:p w14:paraId="0C2AD535" w14:textId="77777777" w:rsidR="0006123C" w:rsidRDefault="0006123C" w:rsidP="0031002A">
      <w:pPr>
        <w:pStyle w:val="ListParagraph"/>
        <w:ind w:left="1440"/>
        <w:rPr>
          <w:rFonts w:ascii="Times New Roman" w:hAnsi="Times New Roman" w:cs="Times New Roman"/>
          <w:sz w:val="24"/>
          <w:szCs w:val="24"/>
        </w:rPr>
      </w:pPr>
    </w:p>
    <w:p w14:paraId="3443AA8D" w14:textId="0B622EE8" w:rsidR="00FC32D3" w:rsidRDefault="00775238"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w:t>
      </w:r>
      <w:r w:rsidR="00FC32D3">
        <w:rPr>
          <w:rFonts w:ascii="Times New Roman" w:hAnsi="Times New Roman" w:cs="Times New Roman"/>
          <w:sz w:val="24"/>
          <w:szCs w:val="24"/>
        </w:rPr>
        <w:t>nstruct</w:t>
      </w:r>
      <w:r>
        <w:rPr>
          <w:rFonts w:ascii="Times New Roman" w:hAnsi="Times New Roman" w:cs="Times New Roman"/>
          <w:sz w:val="24"/>
          <w:szCs w:val="24"/>
        </w:rPr>
        <w:t xml:space="preserve"> the parents</w:t>
      </w:r>
      <w:r w:rsidR="00FC32D3">
        <w:rPr>
          <w:rFonts w:ascii="Times New Roman" w:hAnsi="Times New Roman" w:cs="Times New Roman"/>
          <w:sz w:val="24"/>
          <w:szCs w:val="24"/>
        </w:rPr>
        <w:t xml:space="preserve"> to </w:t>
      </w:r>
      <w:r>
        <w:rPr>
          <w:rFonts w:ascii="Times New Roman" w:hAnsi="Times New Roman" w:cs="Times New Roman"/>
          <w:sz w:val="24"/>
          <w:szCs w:val="24"/>
        </w:rPr>
        <w:t xml:space="preserve">refrain from </w:t>
      </w:r>
      <w:r w:rsidR="00FC32D3">
        <w:rPr>
          <w:rFonts w:ascii="Times New Roman" w:hAnsi="Times New Roman" w:cs="Times New Roman"/>
          <w:sz w:val="24"/>
          <w:szCs w:val="24"/>
        </w:rPr>
        <w:t>provid</w:t>
      </w:r>
      <w:r>
        <w:rPr>
          <w:rFonts w:ascii="Times New Roman" w:hAnsi="Times New Roman" w:cs="Times New Roman"/>
          <w:sz w:val="24"/>
          <w:szCs w:val="24"/>
        </w:rPr>
        <w:t>ing</w:t>
      </w:r>
      <w:r w:rsidR="00FC32D3">
        <w:rPr>
          <w:rFonts w:ascii="Times New Roman" w:hAnsi="Times New Roman" w:cs="Times New Roman"/>
          <w:sz w:val="24"/>
          <w:szCs w:val="24"/>
        </w:rPr>
        <w:t xml:space="preserve"> any feedback to the infant.</w:t>
      </w:r>
    </w:p>
    <w:p w14:paraId="624209A0" w14:textId="77777777" w:rsidR="0006123C" w:rsidRDefault="0006123C" w:rsidP="0031002A">
      <w:pPr>
        <w:pStyle w:val="ListParagraph"/>
        <w:ind w:left="1440"/>
        <w:rPr>
          <w:rFonts w:ascii="Times New Roman" w:hAnsi="Times New Roman" w:cs="Times New Roman"/>
          <w:sz w:val="24"/>
          <w:szCs w:val="24"/>
        </w:rPr>
      </w:pPr>
    </w:p>
    <w:p w14:paraId="52FBBB20" w14:textId="20DD763D" w:rsidR="00FC32D3" w:rsidRDefault="00775238"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Simultaneously introduce t</w:t>
      </w:r>
      <w:r w:rsidR="00FC32D3">
        <w:rPr>
          <w:rFonts w:ascii="Times New Roman" w:hAnsi="Times New Roman" w:cs="Times New Roman"/>
          <w:sz w:val="24"/>
          <w:szCs w:val="24"/>
        </w:rPr>
        <w:t xml:space="preserve">he two large containers. </w:t>
      </w:r>
      <w:r>
        <w:rPr>
          <w:rFonts w:ascii="Times New Roman" w:hAnsi="Times New Roman" w:cs="Times New Roman"/>
          <w:sz w:val="24"/>
          <w:szCs w:val="24"/>
        </w:rPr>
        <w:t>Show t</w:t>
      </w:r>
      <w:r w:rsidR="00FC32D3">
        <w:rPr>
          <w:rFonts w:ascii="Times New Roman" w:hAnsi="Times New Roman" w:cs="Times New Roman"/>
          <w:sz w:val="24"/>
          <w:szCs w:val="24"/>
        </w:rPr>
        <w:t xml:space="preserve">he infant that they are empty. </w:t>
      </w:r>
      <w:r>
        <w:rPr>
          <w:rFonts w:ascii="Times New Roman" w:hAnsi="Times New Roman" w:cs="Times New Roman"/>
          <w:sz w:val="24"/>
          <w:szCs w:val="24"/>
        </w:rPr>
        <w:t>Place t</w:t>
      </w:r>
      <w:r w:rsidR="00FC32D3">
        <w:rPr>
          <w:rFonts w:ascii="Times New Roman" w:hAnsi="Times New Roman" w:cs="Times New Roman"/>
          <w:sz w:val="24"/>
          <w:szCs w:val="24"/>
        </w:rPr>
        <w:t>he containers approximately 70</w:t>
      </w:r>
      <w:r>
        <w:rPr>
          <w:rFonts w:ascii="Times New Roman" w:hAnsi="Times New Roman" w:cs="Times New Roman"/>
          <w:sz w:val="24"/>
          <w:szCs w:val="24"/>
        </w:rPr>
        <w:t xml:space="preserve"> </w:t>
      </w:r>
      <w:r w:rsidR="00FC32D3">
        <w:rPr>
          <w:rFonts w:ascii="Times New Roman" w:hAnsi="Times New Roman" w:cs="Times New Roman"/>
          <w:sz w:val="24"/>
          <w:szCs w:val="24"/>
        </w:rPr>
        <w:t>cm in front of the baby and 35</w:t>
      </w:r>
      <w:r>
        <w:rPr>
          <w:rFonts w:ascii="Times New Roman" w:hAnsi="Times New Roman" w:cs="Times New Roman"/>
          <w:sz w:val="24"/>
          <w:szCs w:val="24"/>
        </w:rPr>
        <w:t xml:space="preserve"> </w:t>
      </w:r>
      <w:r w:rsidR="00FC32D3">
        <w:rPr>
          <w:rFonts w:ascii="Times New Roman" w:hAnsi="Times New Roman" w:cs="Times New Roman"/>
          <w:sz w:val="24"/>
          <w:szCs w:val="24"/>
        </w:rPr>
        <w:t xml:space="preserve">cm apart. This placement ensures that the infant cannot reach both containers </w:t>
      </w:r>
      <w:r w:rsidR="006941EB">
        <w:rPr>
          <w:rFonts w:ascii="Times New Roman" w:hAnsi="Times New Roman" w:cs="Times New Roman"/>
          <w:sz w:val="24"/>
          <w:szCs w:val="24"/>
        </w:rPr>
        <w:t>at the same time</w:t>
      </w:r>
      <w:r w:rsidR="00FC32D3">
        <w:rPr>
          <w:rFonts w:ascii="Times New Roman" w:hAnsi="Times New Roman" w:cs="Times New Roman"/>
          <w:sz w:val="24"/>
          <w:szCs w:val="24"/>
        </w:rPr>
        <w:t>.</w:t>
      </w:r>
    </w:p>
    <w:p w14:paraId="1A7821E2" w14:textId="77777777" w:rsidR="0006123C" w:rsidRDefault="0006123C" w:rsidP="0031002A">
      <w:pPr>
        <w:pStyle w:val="ListParagraph"/>
        <w:ind w:left="1440"/>
        <w:rPr>
          <w:rFonts w:ascii="Times New Roman" w:hAnsi="Times New Roman" w:cs="Times New Roman"/>
          <w:sz w:val="24"/>
          <w:szCs w:val="24"/>
        </w:rPr>
      </w:pPr>
    </w:p>
    <w:p w14:paraId="7D3725FF" w14:textId="06CA96DD" w:rsidR="00FC32D3" w:rsidRDefault="006941EB"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w:t>
      </w:r>
      <w:r w:rsidR="00FC32D3">
        <w:rPr>
          <w:rFonts w:ascii="Times New Roman" w:hAnsi="Times New Roman" w:cs="Times New Roman"/>
          <w:sz w:val="24"/>
          <w:szCs w:val="24"/>
        </w:rPr>
        <w:t>etrieve the small bucket of graham crackers.</w:t>
      </w:r>
      <w:r>
        <w:rPr>
          <w:rFonts w:ascii="Times New Roman" w:hAnsi="Times New Roman" w:cs="Times New Roman"/>
          <w:sz w:val="24"/>
          <w:szCs w:val="24"/>
        </w:rPr>
        <w:t xml:space="preserve"> H</w:t>
      </w:r>
      <w:r w:rsidR="00150951">
        <w:rPr>
          <w:rFonts w:ascii="Times New Roman" w:hAnsi="Times New Roman" w:cs="Times New Roman"/>
          <w:sz w:val="24"/>
          <w:szCs w:val="24"/>
        </w:rPr>
        <w:t>old</w:t>
      </w:r>
      <w:r w:rsidR="00FC32D3">
        <w:rPr>
          <w:rFonts w:ascii="Times New Roman" w:hAnsi="Times New Roman" w:cs="Times New Roman"/>
          <w:sz w:val="24"/>
          <w:szCs w:val="24"/>
        </w:rPr>
        <w:t xml:space="preserve"> up individual crackers drawn from the bucket and </w:t>
      </w:r>
      <w:r w:rsidR="00150951">
        <w:rPr>
          <w:rFonts w:ascii="Times New Roman" w:hAnsi="Times New Roman" w:cs="Times New Roman"/>
          <w:sz w:val="24"/>
          <w:szCs w:val="24"/>
        </w:rPr>
        <w:t xml:space="preserve">say, “Look at this.” </w:t>
      </w:r>
      <w:r>
        <w:rPr>
          <w:rFonts w:ascii="Times New Roman" w:hAnsi="Times New Roman" w:cs="Times New Roman"/>
          <w:sz w:val="24"/>
          <w:szCs w:val="24"/>
        </w:rPr>
        <w:t>O</w:t>
      </w:r>
      <w:r w:rsidR="00150951">
        <w:rPr>
          <w:rFonts w:ascii="Times New Roman" w:hAnsi="Times New Roman" w:cs="Times New Roman"/>
          <w:sz w:val="24"/>
          <w:szCs w:val="24"/>
        </w:rPr>
        <w:t xml:space="preserve">nly present </w:t>
      </w:r>
      <w:r>
        <w:rPr>
          <w:rFonts w:ascii="Times New Roman" w:hAnsi="Times New Roman" w:cs="Times New Roman"/>
          <w:sz w:val="24"/>
          <w:szCs w:val="24"/>
        </w:rPr>
        <w:t xml:space="preserve">the </w:t>
      </w:r>
      <w:r w:rsidR="00150951">
        <w:rPr>
          <w:rFonts w:ascii="Times New Roman" w:hAnsi="Times New Roman" w:cs="Times New Roman"/>
          <w:sz w:val="24"/>
          <w:szCs w:val="24"/>
        </w:rPr>
        <w:t>crackers and place them into the containers wh</w:t>
      </w:r>
      <w:r>
        <w:rPr>
          <w:rFonts w:ascii="Times New Roman" w:hAnsi="Times New Roman" w:cs="Times New Roman"/>
          <w:sz w:val="24"/>
          <w:szCs w:val="24"/>
        </w:rPr>
        <w:t>ile</w:t>
      </w:r>
      <w:r w:rsidR="00150951">
        <w:rPr>
          <w:rFonts w:ascii="Times New Roman" w:hAnsi="Times New Roman" w:cs="Times New Roman"/>
          <w:sz w:val="24"/>
          <w:szCs w:val="24"/>
        </w:rPr>
        <w:t xml:space="preserve"> the infant is watching. </w:t>
      </w:r>
      <w:r w:rsidR="00FC32D3">
        <w:rPr>
          <w:rFonts w:ascii="Times New Roman" w:hAnsi="Times New Roman" w:cs="Times New Roman"/>
          <w:sz w:val="24"/>
          <w:szCs w:val="24"/>
        </w:rPr>
        <w:t>The number of graham crackers placed in each container varies by condition.</w:t>
      </w:r>
    </w:p>
    <w:p w14:paraId="0DB89E04" w14:textId="77777777" w:rsidR="0006123C" w:rsidRDefault="0006123C" w:rsidP="0031002A">
      <w:pPr>
        <w:pStyle w:val="ListParagraph"/>
        <w:ind w:left="1800"/>
        <w:rPr>
          <w:rFonts w:ascii="Times New Roman" w:hAnsi="Times New Roman" w:cs="Times New Roman"/>
          <w:sz w:val="24"/>
          <w:szCs w:val="24"/>
        </w:rPr>
      </w:pPr>
    </w:p>
    <w:p w14:paraId="47B9AE6F" w14:textId="02798BFD" w:rsidR="00FC32D3" w:rsidRDefault="00150951" w:rsidP="00FC32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1vs</w:t>
      </w:r>
      <w:r w:rsidR="00FC32D3">
        <w:rPr>
          <w:rFonts w:ascii="Times New Roman" w:hAnsi="Times New Roman" w:cs="Times New Roman"/>
          <w:sz w:val="24"/>
          <w:szCs w:val="24"/>
        </w:rPr>
        <w:t xml:space="preserve">2 Condition </w:t>
      </w:r>
      <w:r>
        <w:rPr>
          <w:rFonts w:ascii="Times New Roman" w:hAnsi="Times New Roman" w:cs="Times New Roman"/>
          <w:sz w:val="24"/>
          <w:szCs w:val="24"/>
        </w:rPr>
        <w:t>–</w:t>
      </w:r>
      <w:r w:rsidR="00FC32D3">
        <w:rPr>
          <w:rFonts w:ascii="Times New Roman" w:hAnsi="Times New Roman" w:cs="Times New Roman"/>
          <w:sz w:val="24"/>
          <w:szCs w:val="24"/>
        </w:rPr>
        <w:t xml:space="preserve"> </w:t>
      </w:r>
      <w:r>
        <w:rPr>
          <w:rFonts w:ascii="Times New Roman" w:hAnsi="Times New Roman" w:cs="Times New Roman"/>
          <w:sz w:val="24"/>
          <w:szCs w:val="24"/>
        </w:rPr>
        <w:t>One container contains 1 cracker and the other contains 2.</w:t>
      </w:r>
    </w:p>
    <w:p w14:paraId="7E92BACB" w14:textId="77777777" w:rsidR="0006123C" w:rsidRDefault="0006123C" w:rsidP="0031002A">
      <w:pPr>
        <w:pStyle w:val="ListParagraph"/>
        <w:ind w:left="1800"/>
        <w:rPr>
          <w:rFonts w:ascii="Times New Roman" w:hAnsi="Times New Roman" w:cs="Times New Roman"/>
          <w:sz w:val="24"/>
          <w:szCs w:val="24"/>
        </w:rPr>
      </w:pPr>
    </w:p>
    <w:p w14:paraId="2134CD41" w14:textId="37A33FDA" w:rsidR="00150951" w:rsidRDefault="00150951" w:rsidP="00150951">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2vs3 Condition – One container contains 2 crackers and the other contains 3.</w:t>
      </w:r>
    </w:p>
    <w:p w14:paraId="5E14F88D" w14:textId="77777777" w:rsidR="0006123C" w:rsidRDefault="0006123C" w:rsidP="0031002A">
      <w:pPr>
        <w:pStyle w:val="ListParagraph"/>
        <w:ind w:left="1800"/>
        <w:rPr>
          <w:rFonts w:ascii="Times New Roman" w:hAnsi="Times New Roman" w:cs="Times New Roman"/>
          <w:sz w:val="24"/>
          <w:szCs w:val="24"/>
        </w:rPr>
      </w:pPr>
    </w:p>
    <w:p w14:paraId="7E772CD2" w14:textId="4EF00E10" w:rsidR="00150951" w:rsidRDefault="00150951" w:rsidP="00FC32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3vs4 Condition – One container contains 3 crackers and the other contains 4</w:t>
      </w:r>
      <w:r w:rsidR="006941EB">
        <w:rPr>
          <w:rFonts w:ascii="Times New Roman" w:hAnsi="Times New Roman" w:cs="Times New Roman"/>
          <w:sz w:val="24"/>
          <w:szCs w:val="24"/>
        </w:rPr>
        <w:t>.</w:t>
      </w:r>
    </w:p>
    <w:p w14:paraId="65902E55" w14:textId="77777777" w:rsidR="0006123C" w:rsidRDefault="0006123C" w:rsidP="0031002A">
      <w:pPr>
        <w:pStyle w:val="ListParagraph"/>
        <w:ind w:left="1440"/>
        <w:rPr>
          <w:rFonts w:ascii="Times New Roman" w:hAnsi="Times New Roman" w:cs="Times New Roman"/>
          <w:sz w:val="24"/>
          <w:szCs w:val="24"/>
        </w:rPr>
      </w:pPr>
    </w:p>
    <w:p w14:paraId="6A26DAD5" w14:textId="39E83F0E" w:rsidR="00150951" w:rsidRDefault="00D7624E"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Counterbalance t</w:t>
      </w:r>
      <w:r w:rsidR="00572614">
        <w:rPr>
          <w:rFonts w:ascii="Times New Roman" w:hAnsi="Times New Roman" w:cs="Times New Roman"/>
          <w:sz w:val="24"/>
          <w:szCs w:val="24"/>
        </w:rPr>
        <w:t>he order of placement and</w:t>
      </w:r>
      <w:r w:rsidR="00150951">
        <w:rPr>
          <w:rFonts w:ascii="Times New Roman" w:hAnsi="Times New Roman" w:cs="Times New Roman"/>
          <w:sz w:val="24"/>
          <w:szCs w:val="24"/>
        </w:rPr>
        <w:t xml:space="preserve"> which side conta</w:t>
      </w:r>
      <w:r w:rsidR="00ED7EFF">
        <w:rPr>
          <w:rFonts w:ascii="Times New Roman" w:hAnsi="Times New Roman" w:cs="Times New Roman"/>
          <w:sz w:val="24"/>
          <w:szCs w:val="24"/>
        </w:rPr>
        <w:t>ins which quantity of crackers</w:t>
      </w:r>
      <w:r w:rsidR="00572614">
        <w:rPr>
          <w:rFonts w:ascii="Times New Roman" w:hAnsi="Times New Roman" w:cs="Times New Roman"/>
          <w:sz w:val="24"/>
          <w:szCs w:val="24"/>
        </w:rPr>
        <w:t xml:space="preserve"> across infants.</w:t>
      </w:r>
    </w:p>
    <w:p w14:paraId="674E6F68" w14:textId="77777777" w:rsidR="0006123C" w:rsidRDefault="0006123C" w:rsidP="0031002A">
      <w:pPr>
        <w:pStyle w:val="ListParagraph"/>
        <w:ind w:left="1440"/>
        <w:rPr>
          <w:rFonts w:ascii="Times New Roman" w:hAnsi="Times New Roman" w:cs="Times New Roman"/>
          <w:sz w:val="24"/>
          <w:szCs w:val="24"/>
        </w:rPr>
      </w:pPr>
    </w:p>
    <w:p w14:paraId="4E042B3A" w14:textId="6483B07B" w:rsidR="00F41658" w:rsidRDefault="00F41658" w:rsidP="00F4165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After placing all crackers</w:t>
      </w:r>
      <w:r w:rsidR="00ED7EFF">
        <w:rPr>
          <w:rFonts w:ascii="Times New Roman" w:hAnsi="Times New Roman" w:cs="Times New Roman"/>
          <w:sz w:val="24"/>
          <w:szCs w:val="24"/>
        </w:rPr>
        <w:t xml:space="preserve"> in the containers,</w:t>
      </w:r>
      <w:r>
        <w:rPr>
          <w:rFonts w:ascii="Times New Roman" w:hAnsi="Times New Roman" w:cs="Times New Roman"/>
          <w:sz w:val="24"/>
          <w:szCs w:val="24"/>
        </w:rPr>
        <w:t xml:space="preserve"> look down to avoid influencing the infant’s response. If the infant does not approach within 10 se</w:t>
      </w:r>
      <w:r w:rsidR="00460B9D">
        <w:rPr>
          <w:rFonts w:ascii="Times New Roman" w:hAnsi="Times New Roman" w:cs="Times New Roman"/>
          <w:sz w:val="24"/>
          <w:szCs w:val="24"/>
        </w:rPr>
        <w:t>c</w:t>
      </w:r>
      <w:r>
        <w:rPr>
          <w:rFonts w:ascii="Times New Roman" w:hAnsi="Times New Roman" w:cs="Times New Roman"/>
          <w:sz w:val="24"/>
          <w:szCs w:val="24"/>
        </w:rPr>
        <w:t>, provide verbal encouragement without looking up.</w:t>
      </w:r>
    </w:p>
    <w:p w14:paraId="4714E4A3" w14:textId="77777777" w:rsidR="0006123C" w:rsidRDefault="0006123C" w:rsidP="0031002A">
      <w:pPr>
        <w:pStyle w:val="ListParagraph"/>
        <w:ind w:left="1440"/>
        <w:rPr>
          <w:rFonts w:ascii="Times New Roman" w:hAnsi="Times New Roman" w:cs="Times New Roman"/>
          <w:sz w:val="24"/>
          <w:szCs w:val="24"/>
        </w:rPr>
      </w:pPr>
    </w:p>
    <w:p w14:paraId="6837FD62" w14:textId="42927A02" w:rsidR="004A0F8A" w:rsidRPr="004A0F8A" w:rsidRDefault="00D7624E" w:rsidP="00F4165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Video tape the i</w:t>
      </w:r>
      <w:r w:rsidR="004A0F8A" w:rsidRPr="004A0F8A">
        <w:rPr>
          <w:rFonts w:ascii="Times New Roman" w:hAnsi="Times New Roman" w:cs="Times New Roman"/>
          <w:sz w:val="24"/>
          <w:szCs w:val="24"/>
        </w:rPr>
        <w:t>nfant</w:t>
      </w:r>
      <w:r>
        <w:rPr>
          <w:rFonts w:ascii="Times New Roman" w:hAnsi="Times New Roman" w:cs="Times New Roman"/>
          <w:sz w:val="24"/>
          <w:szCs w:val="24"/>
        </w:rPr>
        <w:t>’s</w:t>
      </w:r>
      <w:r w:rsidR="004A0F8A" w:rsidRPr="004A0F8A">
        <w:rPr>
          <w:rFonts w:ascii="Times New Roman" w:hAnsi="Times New Roman" w:cs="Times New Roman"/>
          <w:sz w:val="24"/>
          <w:szCs w:val="24"/>
        </w:rPr>
        <w:t xml:space="preserve"> choice.</w:t>
      </w:r>
    </w:p>
    <w:p w14:paraId="079424B9" w14:textId="77777777" w:rsidR="0006123C" w:rsidRDefault="0006123C" w:rsidP="0031002A">
      <w:pPr>
        <w:pStyle w:val="ListParagraph"/>
        <w:ind w:left="360"/>
        <w:rPr>
          <w:rFonts w:ascii="Times New Roman" w:hAnsi="Times New Roman" w:cs="Times New Roman"/>
          <w:sz w:val="24"/>
          <w:szCs w:val="24"/>
        </w:rPr>
      </w:pPr>
    </w:p>
    <w:p w14:paraId="1DB95FC4" w14:textId="6277A8AA" w:rsidR="00AC2DE5" w:rsidRPr="00C7625C" w:rsidRDefault="00AC2DE5" w:rsidP="00AC2DE5">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Analysis</w:t>
      </w:r>
      <w:r w:rsidR="00D7624E">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59518913" w14:textId="77777777" w:rsidR="0006123C" w:rsidRDefault="0006123C" w:rsidP="0031002A">
      <w:pPr>
        <w:pStyle w:val="ListParagraph"/>
        <w:rPr>
          <w:rFonts w:ascii="Times New Roman" w:hAnsi="Times New Roman" w:cs="Times New Roman"/>
          <w:sz w:val="24"/>
          <w:szCs w:val="24"/>
        </w:rPr>
      </w:pPr>
    </w:p>
    <w:p w14:paraId="6D200BCD" w14:textId="3B8F673E" w:rsidR="00EC62BE" w:rsidRDefault="00F4165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460B9D">
        <w:rPr>
          <w:rFonts w:ascii="Times New Roman" w:hAnsi="Times New Roman" w:cs="Times New Roman"/>
          <w:sz w:val="24"/>
          <w:szCs w:val="24"/>
        </w:rPr>
        <w:t>Exclude from the analysis the i</w:t>
      </w:r>
      <w:r>
        <w:rPr>
          <w:rFonts w:ascii="Times New Roman" w:hAnsi="Times New Roman" w:cs="Times New Roman"/>
          <w:sz w:val="24"/>
          <w:szCs w:val="24"/>
        </w:rPr>
        <w:t>nfants who do not approach a container within 20 sec of the experimenter looking down and infants who looked into one container before approaching the other container.</w:t>
      </w:r>
    </w:p>
    <w:p w14:paraId="28047CC3" w14:textId="77777777" w:rsidR="0006123C" w:rsidRDefault="0006123C" w:rsidP="0031002A">
      <w:pPr>
        <w:pStyle w:val="ListParagraph"/>
        <w:rPr>
          <w:rFonts w:ascii="Times New Roman" w:hAnsi="Times New Roman" w:cs="Times New Roman"/>
          <w:sz w:val="24"/>
          <w:szCs w:val="24"/>
        </w:rPr>
      </w:pPr>
    </w:p>
    <w:p w14:paraId="1124430F" w14:textId="3D25CF33" w:rsidR="00F41658" w:rsidRDefault="00F4165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ins w:id="6" w:author="Nick Noles" w:date="2015-03-13T14:30:00Z">
        <w:r w:rsidR="007A19A9">
          <w:rPr>
            <w:rFonts w:ascii="Times New Roman" w:hAnsi="Times New Roman" w:cs="Times New Roman"/>
            <w:sz w:val="24"/>
            <w:szCs w:val="24"/>
          </w:rPr>
          <w:t xml:space="preserve">Code the videos of </w:t>
        </w:r>
      </w:ins>
      <w:del w:id="7" w:author="Nick Noles" w:date="2015-03-13T14:30:00Z">
        <w:r w:rsidR="002428A8" w:rsidDel="007A19A9">
          <w:rPr>
            <w:rFonts w:ascii="Times New Roman" w:hAnsi="Times New Roman" w:cs="Times New Roman"/>
            <w:sz w:val="24"/>
            <w:szCs w:val="24"/>
          </w:rPr>
          <w:delText>I</w:delText>
        </w:r>
      </w:del>
      <w:ins w:id="8" w:author="Nick Noles" w:date="2015-03-13T14:30:00Z">
        <w:r w:rsidR="007A19A9">
          <w:rPr>
            <w:rFonts w:ascii="Times New Roman" w:hAnsi="Times New Roman" w:cs="Times New Roman"/>
            <w:sz w:val="24"/>
            <w:szCs w:val="24"/>
          </w:rPr>
          <w:t>i</w:t>
        </w:r>
      </w:ins>
      <w:r w:rsidR="002428A8">
        <w:rPr>
          <w:rFonts w:ascii="Times New Roman" w:hAnsi="Times New Roman" w:cs="Times New Roman"/>
          <w:sz w:val="24"/>
          <w:szCs w:val="24"/>
        </w:rPr>
        <w:t xml:space="preserve">nfants who </w:t>
      </w:r>
      <w:r>
        <w:rPr>
          <w:rFonts w:ascii="Times New Roman" w:hAnsi="Times New Roman" w:cs="Times New Roman"/>
          <w:sz w:val="24"/>
          <w:szCs w:val="24"/>
        </w:rPr>
        <w:t xml:space="preserve">approach a container and reach into it or sit in front of it for at least 8 sec </w:t>
      </w:r>
      <w:r w:rsidR="00804013">
        <w:rPr>
          <w:rFonts w:ascii="Times New Roman" w:hAnsi="Times New Roman" w:cs="Times New Roman"/>
          <w:sz w:val="24"/>
          <w:szCs w:val="24"/>
        </w:rPr>
        <w:t>without reaching in</w:t>
      </w:r>
      <w:ins w:id="9" w:author="Nick Noles" w:date="2015-03-13T14:31:00Z">
        <w:r w:rsidR="007A19A9">
          <w:rPr>
            <w:rFonts w:ascii="Times New Roman" w:hAnsi="Times New Roman" w:cs="Times New Roman"/>
            <w:sz w:val="24"/>
            <w:szCs w:val="24"/>
          </w:rPr>
          <w:t>.</w:t>
        </w:r>
      </w:ins>
      <w:del w:id="10" w:author="Nick Noles" w:date="2015-03-13T14:31:00Z">
        <w:r w:rsidR="00804013" w:rsidDel="007A19A9">
          <w:rPr>
            <w:rFonts w:ascii="Times New Roman" w:hAnsi="Times New Roman" w:cs="Times New Roman"/>
            <w:sz w:val="24"/>
            <w:szCs w:val="24"/>
          </w:rPr>
          <w:delText xml:space="preserve"> are </w:delText>
        </w:r>
        <w:r w:rsidR="002428A8" w:rsidDel="007A19A9">
          <w:rPr>
            <w:rFonts w:ascii="Times New Roman" w:hAnsi="Times New Roman" w:cs="Times New Roman"/>
            <w:sz w:val="24"/>
            <w:szCs w:val="24"/>
          </w:rPr>
          <w:delText>considered to have made a choice</w:delText>
        </w:r>
        <w:r w:rsidR="00460B9D" w:rsidDel="007A19A9">
          <w:rPr>
            <w:rFonts w:ascii="Times New Roman" w:hAnsi="Times New Roman" w:cs="Times New Roman"/>
            <w:sz w:val="24"/>
            <w:szCs w:val="24"/>
          </w:rPr>
          <w:delText>.</w:delText>
        </w:r>
      </w:del>
      <w:del w:id="11" w:author="Nick Noles" w:date="2015-03-13T14:29:00Z">
        <w:r w:rsidR="002428A8" w:rsidDel="007A19A9">
          <w:rPr>
            <w:rFonts w:ascii="Times New Roman" w:hAnsi="Times New Roman" w:cs="Times New Roman"/>
            <w:sz w:val="24"/>
            <w:szCs w:val="24"/>
          </w:rPr>
          <w:delText xml:space="preserve"> </w:delText>
        </w:r>
        <w:commentRangeStart w:id="12"/>
        <w:commentRangeStart w:id="13"/>
        <w:r w:rsidR="00460B9D" w:rsidDel="007A19A9">
          <w:rPr>
            <w:rFonts w:ascii="Times New Roman" w:hAnsi="Times New Roman" w:cs="Times New Roman"/>
            <w:sz w:val="24"/>
            <w:szCs w:val="24"/>
          </w:rPr>
          <w:delText>Flag</w:delText>
        </w:r>
        <w:commentRangeEnd w:id="12"/>
        <w:r w:rsidR="006015BB" w:rsidDel="007A19A9">
          <w:rPr>
            <w:rStyle w:val="CommentReference"/>
          </w:rPr>
          <w:commentReference w:id="12"/>
        </w:r>
      </w:del>
      <w:commentRangeEnd w:id="13"/>
      <w:r w:rsidR="007A19A9">
        <w:rPr>
          <w:rStyle w:val="CommentReference"/>
        </w:rPr>
        <w:commentReference w:id="13"/>
      </w:r>
      <w:del w:id="14" w:author="Nick Noles" w:date="2015-03-13T14:29:00Z">
        <w:r w:rsidR="00460B9D" w:rsidDel="007A19A9">
          <w:rPr>
            <w:rFonts w:ascii="Times New Roman" w:hAnsi="Times New Roman" w:cs="Times New Roman"/>
            <w:sz w:val="24"/>
            <w:szCs w:val="24"/>
          </w:rPr>
          <w:delText xml:space="preserve"> </w:delText>
        </w:r>
        <w:r w:rsidR="002428A8" w:rsidDel="007A19A9">
          <w:rPr>
            <w:rFonts w:ascii="Times New Roman" w:hAnsi="Times New Roman" w:cs="Times New Roman"/>
            <w:sz w:val="24"/>
            <w:szCs w:val="24"/>
          </w:rPr>
          <w:delText xml:space="preserve">their video for </w:delText>
        </w:r>
        <w:r w:rsidR="00804013" w:rsidDel="007A19A9">
          <w:rPr>
            <w:rFonts w:ascii="Times New Roman" w:hAnsi="Times New Roman" w:cs="Times New Roman"/>
            <w:sz w:val="24"/>
            <w:szCs w:val="24"/>
          </w:rPr>
          <w:delText>analy</w:delText>
        </w:r>
        <w:r w:rsidR="002428A8" w:rsidDel="007A19A9">
          <w:rPr>
            <w:rFonts w:ascii="Times New Roman" w:hAnsi="Times New Roman" w:cs="Times New Roman"/>
            <w:sz w:val="24"/>
            <w:szCs w:val="24"/>
          </w:rPr>
          <w:delText>sis</w:delText>
        </w:r>
        <w:r w:rsidR="00804013" w:rsidDel="007A19A9">
          <w:rPr>
            <w:rFonts w:ascii="Times New Roman" w:hAnsi="Times New Roman" w:cs="Times New Roman"/>
            <w:sz w:val="24"/>
            <w:szCs w:val="24"/>
          </w:rPr>
          <w:delText>.</w:delText>
        </w:r>
      </w:del>
    </w:p>
    <w:p w14:paraId="4F331D08" w14:textId="77777777" w:rsidR="0006123C" w:rsidRDefault="0006123C" w:rsidP="0031002A">
      <w:pPr>
        <w:pStyle w:val="ListParagraph"/>
        <w:rPr>
          <w:rFonts w:ascii="Times New Roman" w:hAnsi="Times New Roman" w:cs="Times New Roman"/>
          <w:sz w:val="24"/>
          <w:szCs w:val="24"/>
        </w:rPr>
      </w:pPr>
    </w:p>
    <w:p w14:paraId="5B8005D1" w14:textId="1CAB3CFD" w:rsidR="00F41658" w:rsidRDefault="002428A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ins w:id="15" w:author="Jessica Stanis" w:date="2015-03-04T10:32:00Z">
        <w:r w:rsidR="006015BB">
          <w:rPr>
            <w:rFonts w:ascii="Times New Roman" w:hAnsi="Times New Roman" w:cs="Times New Roman"/>
            <w:sz w:val="24"/>
            <w:szCs w:val="24"/>
          </w:rPr>
          <w:t>Use t</w:t>
        </w:r>
      </w:ins>
      <w:del w:id="16" w:author="Jessica Stanis" w:date="2015-03-04T10:32:00Z">
        <w:r w:rsidDel="006015BB">
          <w:rPr>
            <w:rFonts w:ascii="Times New Roman" w:hAnsi="Times New Roman" w:cs="Times New Roman"/>
            <w:sz w:val="24"/>
            <w:szCs w:val="24"/>
          </w:rPr>
          <w:delText>T</w:delText>
        </w:r>
      </w:del>
      <w:r>
        <w:rPr>
          <w:rFonts w:ascii="Times New Roman" w:hAnsi="Times New Roman" w:cs="Times New Roman"/>
          <w:sz w:val="24"/>
          <w:szCs w:val="24"/>
        </w:rPr>
        <w:t xml:space="preserve">wo independent coders </w:t>
      </w:r>
      <w:del w:id="17" w:author="Jessica Stanis" w:date="2015-03-04T10:32:00Z">
        <w:r w:rsidDel="006015BB">
          <w:rPr>
            <w:rFonts w:ascii="Times New Roman" w:hAnsi="Times New Roman" w:cs="Times New Roman"/>
            <w:sz w:val="24"/>
            <w:szCs w:val="24"/>
          </w:rPr>
          <w:delText xml:space="preserve">code </w:delText>
        </w:r>
      </w:del>
      <w:ins w:id="18" w:author="Jessica Stanis" w:date="2015-03-04T10:32:00Z">
        <w:r w:rsidR="006015BB">
          <w:rPr>
            <w:rFonts w:ascii="Times New Roman" w:hAnsi="Times New Roman" w:cs="Times New Roman"/>
            <w:sz w:val="24"/>
            <w:szCs w:val="24"/>
          </w:rPr>
          <w:t xml:space="preserve">to score </w:t>
        </w:r>
      </w:ins>
      <w:r>
        <w:rPr>
          <w:rFonts w:ascii="Times New Roman" w:hAnsi="Times New Roman" w:cs="Times New Roman"/>
          <w:sz w:val="24"/>
          <w:szCs w:val="24"/>
        </w:rPr>
        <w:t xml:space="preserve">videos </w:t>
      </w:r>
      <w:r w:rsidR="00460B9D">
        <w:rPr>
          <w:rFonts w:ascii="Times New Roman" w:hAnsi="Times New Roman" w:cs="Times New Roman"/>
          <w:sz w:val="24"/>
          <w:szCs w:val="24"/>
        </w:rPr>
        <w:t>of</w:t>
      </w:r>
      <w:r>
        <w:rPr>
          <w:rFonts w:ascii="Times New Roman" w:hAnsi="Times New Roman" w:cs="Times New Roman"/>
          <w:sz w:val="24"/>
          <w:szCs w:val="24"/>
        </w:rPr>
        <w:t xml:space="preserve"> infants who made a choice. The </w:t>
      </w:r>
      <w:commentRangeStart w:id="19"/>
      <w:commentRangeStart w:id="20"/>
      <w:r>
        <w:rPr>
          <w:rFonts w:ascii="Times New Roman" w:hAnsi="Times New Roman" w:cs="Times New Roman"/>
          <w:sz w:val="24"/>
          <w:szCs w:val="24"/>
        </w:rPr>
        <w:t>coders</w:t>
      </w:r>
      <w:commentRangeEnd w:id="19"/>
      <w:r w:rsidR="00B06023">
        <w:rPr>
          <w:rStyle w:val="CommentReference"/>
        </w:rPr>
        <w:commentReference w:id="19"/>
      </w:r>
      <w:commentRangeEnd w:id="20"/>
      <w:r w:rsidR="007A19A9">
        <w:rPr>
          <w:rStyle w:val="CommentReference"/>
        </w:rPr>
        <w:commentReference w:id="20"/>
      </w:r>
      <w:r>
        <w:rPr>
          <w:rFonts w:ascii="Times New Roman" w:hAnsi="Times New Roman" w:cs="Times New Roman"/>
          <w:sz w:val="24"/>
          <w:szCs w:val="24"/>
        </w:rPr>
        <w:t xml:space="preserve"> determine which contain</w:t>
      </w:r>
      <w:r w:rsidR="00C517A5">
        <w:rPr>
          <w:rFonts w:ascii="Times New Roman" w:hAnsi="Times New Roman" w:cs="Times New Roman"/>
          <w:sz w:val="24"/>
          <w:szCs w:val="24"/>
        </w:rPr>
        <w:t>er</w:t>
      </w:r>
      <w:r>
        <w:rPr>
          <w:rFonts w:ascii="Times New Roman" w:hAnsi="Times New Roman" w:cs="Times New Roman"/>
          <w:sz w:val="24"/>
          <w:szCs w:val="24"/>
        </w:rPr>
        <w:t xml:space="preserve"> the infant approaches, but they do not know how many crackers are in each container.</w:t>
      </w:r>
    </w:p>
    <w:p w14:paraId="76ED8DBA" w14:textId="77777777" w:rsidR="0006123C" w:rsidRDefault="0006123C" w:rsidP="0031002A">
      <w:pPr>
        <w:pStyle w:val="ListParagraph"/>
        <w:rPr>
          <w:rFonts w:ascii="Times New Roman" w:hAnsi="Times New Roman" w:cs="Times New Roman"/>
          <w:sz w:val="24"/>
          <w:szCs w:val="24"/>
        </w:rPr>
      </w:pPr>
    </w:p>
    <w:p w14:paraId="39C57C39" w14:textId="5B394AD1" w:rsidR="00AC2DE5" w:rsidRPr="001E1AFF" w:rsidRDefault="00460B9D" w:rsidP="001E1AF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Analyze t</w:t>
      </w:r>
      <w:r w:rsidR="001E1AFF">
        <w:rPr>
          <w:rFonts w:ascii="Times New Roman" w:hAnsi="Times New Roman" w:cs="Times New Roman"/>
          <w:sz w:val="24"/>
          <w:szCs w:val="24"/>
        </w:rPr>
        <w:t>he proportion of infants selecting the container containing more food</w:t>
      </w:r>
      <w:r>
        <w:rPr>
          <w:rFonts w:ascii="Times New Roman" w:hAnsi="Times New Roman" w:cs="Times New Roman"/>
          <w:sz w:val="24"/>
          <w:szCs w:val="24"/>
        </w:rPr>
        <w:t xml:space="preserve"> </w:t>
      </w:r>
      <w:r w:rsidR="001E1AFF">
        <w:rPr>
          <w:rFonts w:ascii="Times New Roman" w:hAnsi="Times New Roman" w:cs="Times New Roman"/>
          <w:sz w:val="24"/>
          <w:szCs w:val="24"/>
        </w:rPr>
        <w:t>to determine if</w:t>
      </w:r>
      <w:r w:rsidR="00C517A5">
        <w:rPr>
          <w:rFonts w:ascii="Times New Roman" w:hAnsi="Times New Roman" w:cs="Times New Roman"/>
          <w:sz w:val="24"/>
          <w:szCs w:val="24"/>
        </w:rPr>
        <w:t xml:space="preserve"> more infants approached it than</w:t>
      </w:r>
      <w:r w:rsidR="001E1AFF">
        <w:rPr>
          <w:rFonts w:ascii="Times New Roman" w:hAnsi="Times New Roman" w:cs="Times New Roman"/>
          <w:sz w:val="24"/>
          <w:szCs w:val="24"/>
        </w:rPr>
        <w:t xml:space="preserve"> would be predicted by chance.</w:t>
      </w:r>
    </w:p>
    <w:p w14:paraId="2E692CFB" w14:textId="77777777" w:rsidR="0006123C" w:rsidRDefault="0006123C" w:rsidP="00AC2DE5">
      <w:pPr>
        <w:rPr>
          <w:rFonts w:ascii="Times New Roman" w:hAnsi="Times New Roman" w:cs="Times New Roman"/>
          <w:b/>
          <w:sz w:val="28"/>
          <w:szCs w:val="24"/>
        </w:rPr>
      </w:pPr>
    </w:p>
    <w:p w14:paraId="683B67C7" w14:textId="3FF809AE" w:rsidR="00AC2DE5" w:rsidRPr="00C7625C" w:rsidRDefault="000476A1" w:rsidP="00AC2DE5">
      <w:pPr>
        <w:rPr>
          <w:rFonts w:ascii="Times New Roman" w:hAnsi="Times New Roman" w:cs="Times New Roman"/>
          <w:b/>
          <w:sz w:val="24"/>
          <w:szCs w:val="24"/>
        </w:rPr>
      </w:pPr>
      <w:r w:rsidRPr="0031002A">
        <w:rPr>
          <w:rFonts w:ascii="Times New Roman" w:hAnsi="Times New Roman" w:cs="Times New Roman"/>
          <w:b/>
          <w:sz w:val="28"/>
          <w:szCs w:val="24"/>
        </w:rPr>
        <w:t xml:space="preserve">Representative </w:t>
      </w:r>
      <w:r w:rsidR="0006123C">
        <w:rPr>
          <w:rFonts w:ascii="Times New Roman" w:hAnsi="Times New Roman" w:cs="Times New Roman"/>
          <w:b/>
          <w:sz w:val="28"/>
          <w:szCs w:val="24"/>
        </w:rPr>
        <w:t>R</w:t>
      </w:r>
      <w:r w:rsidRPr="0031002A">
        <w:rPr>
          <w:rFonts w:ascii="Times New Roman" w:hAnsi="Times New Roman" w:cs="Times New Roman"/>
          <w:b/>
          <w:sz w:val="28"/>
          <w:szCs w:val="24"/>
        </w:rPr>
        <w:t>esults</w:t>
      </w:r>
      <w:r w:rsidR="0006123C">
        <w:rPr>
          <w:rFonts w:ascii="Times New Roman" w:hAnsi="Times New Roman" w:cs="Times New Roman"/>
          <w:b/>
          <w:sz w:val="28"/>
          <w:szCs w:val="24"/>
        </w:rPr>
        <w:t>:</w:t>
      </w:r>
    </w:p>
    <w:p w14:paraId="71BBEB25" w14:textId="77777777" w:rsidR="00F6048B" w:rsidRDefault="00E70B1A" w:rsidP="00AC2DE5">
      <w:pPr>
        <w:rPr>
          <w:ins w:id="21" w:author="Nick Noles" w:date="2015-03-13T14:35:00Z"/>
          <w:rFonts w:ascii="Times New Roman" w:hAnsi="Times New Roman" w:cs="Times New Roman"/>
          <w:sz w:val="24"/>
          <w:szCs w:val="24"/>
        </w:rPr>
      </w:pPr>
      <w:r>
        <w:rPr>
          <w:rFonts w:ascii="Times New Roman" w:hAnsi="Times New Roman" w:cs="Times New Roman"/>
          <w:sz w:val="24"/>
          <w:szCs w:val="24"/>
        </w:rPr>
        <w:t xml:space="preserve">In order to see significant results, researchers would have to test at least 16 infants in each condition, not including infants dropped </w:t>
      </w:r>
      <w:r w:rsidR="00FB5338">
        <w:rPr>
          <w:rFonts w:ascii="Times New Roman" w:hAnsi="Times New Roman" w:cs="Times New Roman"/>
          <w:sz w:val="24"/>
          <w:szCs w:val="24"/>
        </w:rPr>
        <w:t>for failing to complete the task.</w:t>
      </w:r>
      <w:r w:rsidR="00136377">
        <w:rPr>
          <w:rFonts w:ascii="Times New Roman" w:hAnsi="Times New Roman" w:cs="Times New Roman"/>
          <w:sz w:val="24"/>
          <w:szCs w:val="24"/>
        </w:rPr>
        <w:t xml:space="preserve"> Infants presented with 1vs2 crackers and 2vs</w:t>
      </w:r>
      <w:r w:rsidR="00882AE4">
        <w:rPr>
          <w:rFonts w:ascii="Times New Roman" w:hAnsi="Times New Roman" w:cs="Times New Roman"/>
          <w:sz w:val="24"/>
          <w:szCs w:val="24"/>
        </w:rPr>
        <w:t>3 crackers typically selected the container containing more crackers</w:t>
      </w:r>
      <w:r w:rsidR="00302CB9">
        <w:rPr>
          <w:rFonts w:ascii="Times New Roman" w:hAnsi="Times New Roman" w:cs="Times New Roman"/>
          <w:sz w:val="24"/>
          <w:szCs w:val="24"/>
        </w:rPr>
        <w:t xml:space="preserve"> (</w:t>
      </w:r>
      <w:r w:rsidR="00302CB9" w:rsidRPr="0031002A">
        <w:rPr>
          <w:rFonts w:ascii="Times New Roman" w:hAnsi="Times New Roman" w:cs="Times New Roman"/>
          <w:b/>
          <w:sz w:val="24"/>
          <w:szCs w:val="24"/>
        </w:rPr>
        <w:t>Figure 1</w:t>
      </w:r>
      <w:r w:rsidR="00302CB9">
        <w:rPr>
          <w:rFonts w:ascii="Times New Roman" w:hAnsi="Times New Roman" w:cs="Times New Roman"/>
          <w:sz w:val="24"/>
          <w:szCs w:val="24"/>
        </w:rPr>
        <w:t>)</w:t>
      </w:r>
      <w:r w:rsidR="00882AE4">
        <w:rPr>
          <w:rFonts w:ascii="Times New Roman" w:hAnsi="Times New Roman" w:cs="Times New Roman"/>
          <w:sz w:val="24"/>
          <w:szCs w:val="24"/>
        </w:rPr>
        <w:t>. However, infants typically show</w:t>
      </w:r>
      <w:r w:rsidR="00C517A5">
        <w:rPr>
          <w:rFonts w:ascii="Times New Roman" w:hAnsi="Times New Roman" w:cs="Times New Roman"/>
          <w:sz w:val="24"/>
          <w:szCs w:val="24"/>
        </w:rPr>
        <w:t>ed</w:t>
      </w:r>
      <w:r w:rsidR="00882AE4">
        <w:rPr>
          <w:rFonts w:ascii="Times New Roman" w:hAnsi="Times New Roman" w:cs="Times New Roman"/>
          <w:sz w:val="24"/>
          <w:szCs w:val="24"/>
        </w:rPr>
        <w:t xml:space="preserve"> no strong preference for the contain</w:t>
      </w:r>
      <w:r w:rsidR="00C517A5">
        <w:rPr>
          <w:rFonts w:ascii="Times New Roman" w:hAnsi="Times New Roman" w:cs="Times New Roman"/>
          <w:sz w:val="24"/>
          <w:szCs w:val="24"/>
        </w:rPr>
        <w:t xml:space="preserve">er </w:t>
      </w:r>
      <w:r w:rsidR="00882AE4">
        <w:rPr>
          <w:rFonts w:ascii="Times New Roman" w:hAnsi="Times New Roman" w:cs="Times New Roman"/>
          <w:sz w:val="24"/>
          <w:szCs w:val="24"/>
        </w:rPr>
        <w:t>holding more crackers when presented w</w:t>
      </w:r>
      <w:r w:rsidR="00136377">
        <w:rPr>
          <w:rFonts w:ascii="Times New Roman" w:hAnsi="Times New Roman" w:cs="Times New Roman"/>
          <w:sz w:val="24"/>
          <w:szCs w:val="24"/>
        </w:rPr>
        <w:t>ith 3</w:t>
      </w:r>
      <w:r w:rsidR="00882AE4">
        <w:rPr>
          <w:rFonts w:ascii="Times New Roman" w:hAnsi="Times New Roman" w:cs="Times New Roman"/>
          <w:sz w:val="24"/>
          <w:szCs w:val="24"/>
        </w:rPr>
        <w:t xml:space="preserve">vs4 crackers. </w:t>
      </w:r>
    </w:p>
    <w:p w14:paraId="58237114" w14:textId="5138CCAC" w:rsidR="00FB5338" w:rsidRDefault="00F6048B" w:rsidP="00AC2DE5">
      <w:pPr>
        <w:rPr>
          <w:rFonts w:ascii="Times New Roman" w:hAnsi="Times New Roman" w:cs="Times New Roman"/>
          <w:sz w:val="24"/>
          <w:szCs w:val="24"/>
        </w:rPr>
      </w:pPr>
      <w:moveToRangeStart w:id="22" w:author="Nick Noles" w:date="2015-03-13T14:35:00Z" w:name="move287876636"/>
      <w:commentRangeStart w:id="23"/>
      <w:moveTo w:id="24" w:author="Nick Noles" w:date="2015-03-13T14:35:00Z">
        <w:r>
          <w:rPr>
            <w:rFonts w:ascii="Times New Roman" w:hAnsi="Times New Roman" w:cs="Times New Roman"/>
            <w:sz w:val="24"/>
            <w:szCs w:val="24"/>
          </w:rPr>
          <w:t>Ten-month olds consistently choose the container containing the greater number of crackers when presented with comparisons of 1vs2 and 2vs3. However, infants fail to represent differences between larger numbers of items. Critically, this result does not rely solely on proportions, because infants also fail to discriminate between 3vs6, which is the same proportion as 1vs2</w:t>
        </w:r>
        <w:commentRangeEnd w:id="23"/>
        <w:r>
          <w:rPr>
            <w:rStyle w:val="CommentReference"/>
          </w:rPr>
          <w:commentReference w:id="23"/>
        </w:r>
        <w:r>
          <w:rPr>
            <w:rFonts w:ascii="Times New Roman" w:hAnsi="Times New Roman" w:cs="Times New Roman"/>
            <w:sz w:val="24"/>
            <w:szCs w:val="24"/>
          </w:rPr>
          <w:t>.</w:t>
        </w:r>
      </w:moveTo>
      <w:moveToRangeEnd w:id="22"/>
    </w:p>
    <w:p w14:paraId="671F1FA3" w14:textId="77777777" w:rsidR="00107D51" w:rsidRDefault="00107D51" w:rsidP="00AC2DE5">
      <w:pPr>
        <w:rPr>
          <w:rFonts w:ascii="Times New Roman" w:hAnsi="Times New Roman" w:cs="Times New Roman"/>
          <w:sz w:val="24"/>
          <w:szCs w:val="24"/>
        </w:rPr>
      </w:pPr>
    </w:p>
    <w:p w14:paraId="132116D3" w14:textId="13EF781F" w:rsidR="00AC2DE5" w:rsidRPr="0031002A" w:rsidRDefault="005560E0" w:rsidP="00AC2DE5">
      <w:pPr>
        <w:rPr>
          <w:rFonts w:ascii="Times New Roman" w:hAnsi="Times New Roman" w:cs="Times New Roman"/>
          <w:b/>
          <w:sz w:val="28"/>
          <w:szCs w:val="24"/>
        </w:rPr>
      </w:pPr>
      <w:r w:rsidRPr="0031002A">
        <w:rPr>
          <w:rFonts w:ascii="Times New Roman" w:hAnsi="Times New Roman" w:cs="Times New Roman"/>
          <w:b/>
          <w:sz w:val="28"/>
          <w:szCs w:val="24"/>
        </w:rPr>
        <w:t>Applications</w:t>
      </w:r>
      <w:r w:rsidR="0006123C">
        <w:rPr>
          <w:rFonts w:ascii="Times New Roman" w:hAnsi="Times New Roman" w:cs="Times New Roman"/>
          <w:b/>
          <w:sz w:val="28"/>
          <w:szCs w:val="24"/>
        </w:rPr>
        <w:t>:</w:t>
      </w:r>
    </w:p>
    <w:p w14:paraId="6B3E9EAB" w14:textId="3D69F843" w:rsidR="00066627" w:rsidRDefault="00066627" w:rsidP="00AA2E38">
      <w:pPr>
        <w:rPr>
          <w:rFonts w:ascii="Times New Roman" w:hAnsi="Times New Roman" w:cs="Times New Roman"/>
          <w:sz w:val="24"/>
          <w:szCs w:val="24"/>
        </w:rPr>
      </w:pPr>
      <w:moveFromRangeStart w:id="25" w:author="Nick Noles" w:date="2015-03-13T14:35:00Z" w:name="move287876636"/>
      <w:commentRangeStart w:id="26"/>
      <w:moveFrom w:id="27" w:author="Nick Noles" w:date="2015-03-13T14:35:00Z">
        <w:r w:rsidDel="00F6048B">
          <w:rPr>
            <w:rFonts w:ascii="Times New Roman" w:hAnsi="Times New Roman" w:cs="Times New Roman"/>
            <w:sz w:val="24"/>
            <w:szCs w:val="24"/>
          </w:rPr>
          <w:t xml:space="preserve">Ten-month olds consistently choose the container containing the greater number of crackers when presented with comparisons of 1vs2 and 2vs3. However, infants </w:t>
        </w:r>
        <w:r w:rsidR="00BB4047" w:rsidDel="00F6048B">
          <w:rPr>
            <w:rFonts w:ascii="Times New Roman" w:hAnsi="Times New Roman" w:cs="Times New Roman"/>
            <w:sz w:val="24"/>
            <w:szCs w:val="24"/>
          </w:rPr>
          <w:t>fail to represent differences between larger numbers of items. Critically, this result does not rely solely on proportions, because infants also fail to discriminate between 3vs6, which is the same proportion as 1vs2</w:t>
        </w:r>
        <w:commentRangeEnd w:id="26"/>
        <w:r w:rsidR="0029278F" w:rsidDel="00F6048B">
          <w:rPr>
            <w:rStyle w:val="CommentReference"/>
          </w:rPr>
          <w:commentReference w:id="26"/>
        </w:r>
        <w:r w:rsidR="00AA2E38" w:rsidDel="00F6048B">
          <w:rPr>
            <w:rFonts w:ascii="Times New Roman" w:hAnsi="Times New Roman" w:cs="Times New Roman"/>
            <w:sz w:val="24"/>
            <w:szCs w:val="24"/>
          </w:rPr>
          <w:t xml:space="preserve">. </w:t>
        </w:r>
      </w:moveFrom>
      <w:moveFromRangeEnd w:id="25"/>
      <w:r w:rsidR="00AA2E38">
        <w:rPr>
          <w:rFonts w:ascii="Times New Roman" w:hAnsi="Times New Roman" w:cs="Times New Roman"/>
          <w:sz w:val="24"/>
          <w:szCs w:val="24"/>
        </w:rPr>
        <w:t xml:space="preserve">Although infants are limited in the number of objects they can represent at any given time, the fact that they can represent </w:t>
      </w:r>
      <w:ins w:id="28" w:author="Nick Noles" w:date="2015-03-13T14:40:00Z">
        <w:r w:rsidR="005B75DF">
          <w:rPr>
            <w:rFonts w:ascii="Times New Roman" w:hAnsi="Times New Roman" w:cs="Times New Roman"/>
            <w:sz w:val="24"/>
            <w:szCs w:val="24"/>
          </w:rPr>
          <w:t xml:space="preserve">2vs3, or </w:t>
        </w:r>
      </w:ins>
      <w:r w:rsidR="00AA2E38">
        <w:rPr>
          <w:rFonts w:ascii="Times New Roman" w:hAnsi="Times New Roman" w:cs="Times New Roman"/>
          <w:sz w:val="24"/>
          <w:szCs w:val="24"/>
        </w:rPr>
        <w:t xml:space="preserve">up </w:t>
      </w:r>
      <w:commentRangeStart w:id="29"/>
      <w:commentRangeStart w:id="30"/>
      <w:r w:rsidR="00AA2E38">
        <w:rPr>
          <w:rFonts w:ascii="Times New Roman" w:hAnsi="Times New Roman" w:cs="Times New Roman"/>
          <w:sz w:val="24"/>
          <w:szCs w:val="24"/>
        </w:rPr>
        <w:t>to five items</w:t>
      </w:r>
      <w:ins w:id="31" w:author="Nick Noles" w:date="2015-03-13T14:40:00Z">
        <w:r w:rsidR="005B75DF">
          <w:rPr>
            <w:rFonts w:ascii="Times New Roman" w:hAnsi="Times New Roman" w:cs="Times New Roman"/>
            <w:sz w:val="24"/>
            <w:szCs w:val="24"/>
          </w:rPr>
          <w:t>,</w:t>
        </w:r>
      </w:ins>
      <w:r w:rsidR="00AA2E38">
        <w:rPr>
          <w:rFonts w:ascii="Times New Roman" w:hAnsi="Times New Roman" w:cs="Times New Roman"/>
          <w:sz w:val="24"/>
          <w:szCs w:val="24"/>
        </w:rPr>
        <w:t xml:space="preserve"> at one time </w:t>
      </w:r>
      <w:commentRangeEnd w:id="29"/>
      <w:r w:rsidR="0029278F">
        <w:rPr>
          <w:rStyle w:val="CommentReference"/>
        </w:rPr>
        <w:commentReference w:id="29"/>
      </w:r>
      <w:commentRangeEnd w:id="30"/>
      <w:r w:rsidR="00F6048B">
        <w:rPr>
          <w:rStyle w:val="CommentReference"/>
        </w:rPr>
        <w:commentReference w:id="30"/>
      </w:r>
      <w:r w:rsidR="00AA2E38">
        <w:rPr>
          <w:rFonts w:ascii="Times New Roman" w:hAnsi="Times New Roman" w:cs="Times New Roman"/>
          <w:sz w:val="24"/>
          <w:szCs w:val="24"/>
        </w:rPr>
        <w:t xml:space="preserve">is cited as evidence that even very young infants can represent number and make comparisons between different values. </w:t>
      </w:r>
      <w:ins w:id="32" w:author="Judith Danovitch" w:date="2015-03-15T12:46:00Z">
        <w:r w:rsidR="00D937FB">
          <w:rPr>
            <w:rFonts w:ascii="Times New Roman" w:hAnsi="Times New Roman" w:cs="Times New Roman"/>
            <w:sz w:val="24"/>
            <w:szCs w:val="24"/>
          </w:rPr>
          <w:t xml:space="preserve">The method described here </w:t>
        </w:r>
      </w:ins>
      <w:ins w:id="33" w:author="Judith Danovitch" w:date="2015-03-15T13:01:00Z">
        <w:r w:rsidR="001E1115">
          <w:rPr>
            <w:rFonts w:ascii="Times New Roman" w:hAnsi="Times New Roman" w:cs="Times New Roman"/>
            <w:sz w:val="24"/>
            <w:szCs w:val="24"/>
          </w:rPr>
          <w:t>can also be</w:t>
        </w:r>
      </w:ins>
      <w:ins w:id="34" w:author="Judith Danovitch" w:date="2015-03-15T12:46:00Z">
        <w:r w:rsidR="00D937FB">
          <w:rPr>
            <w:rFonts w:ascii="Times New Roman" w:hAnsi="Times New Roman" w:cs="Times New Roman"/>
            <w:sz w:val="24"/>
            <w:szCs w:val="24"/>
          </w:rPr>
          <w:t xml:space="preserve"> </w:t>
        </w:r>
      </w:ins>
      <w:ins w:id="35" w:author="Judith Danovitch" w:date="2015-03-15T12:47:00Z">
        <w:r w:rsidR="00D937FB">
          <w:rPr>
            <w:rFonts w:ascii="Times New Roman" w:hAnsi="Times New Roman" w:cs="Times New Roman"/>
            <w:sz w:val="24"/>
            <w:szCs w:val="24"/>
          </w:rPr>
          <w:t xml:space="preserve">applied to measuring how other species, such as dogs and chimps, reason about number. </w:t>
        </w:r>
      </w:ins>
    </w:p>
    <w:p w14:paraId="7EEF6B25" w14:textId="37198235" w:rsidR="0006123C" w:rsidRDefault="0073476B" w:rsidP="00244711">
      <w:pPr>
        <w:rPr>
          <w:rFonts w:ascii="Times New Roman" w:hAnsi="Times New Roman" w:cs="Times New Roman"/>
          <w:sz w:val="24"/>
          <w:szCs w:val="24"/>
        </w:rPr>
      </w:pPr>
      <w:del w:id="36" w:author="Judith Danovitch" w:date="2015-03-15T12:56:00Z">
        <w:r w:rsidDel="008A1909">
          <w:rPr>
            <w:rFonts w:ascii="Times New Roman" w:hAnsi="Times New Roman" w:cs="Times New Roman"/>
            <w:sz w:val="24"/>
            <w:szCs w:val="24"/>
          </w:rPr>
          <w:delText>This finding</w:delText>
        </w:r>
        <w:r w:rsidR="00244711" w:rsidDel="008A1909">
          <w:rPr>
            <w:rFonts w:ascii="Times New Roman" w:hAnsi="Times New Roman" w:cs="Times New Roman"/>
            <w:sz w:val="24"/>
            <w:szCs w:val="24"/>
          </w:rPr>
          <w:delText xml:space="preserve"> demonstrates that</w:delText>
        </w:r>
      </w:del>
      <w:ins w:id="37" w:author="Judith Danovitch" w:date="2015-03-15T12:56:00Z">
        <w:r w:rsidR="008A1909">
          <w:rPr>
            <w:rFonts w:ascii="Times New Roman" w:hAnsi="Times New Roman" w:cs="Times New Roman"/>
            <w:sz w:val="24"/>
            <w:szCs w:val="24"/>
          </w:rPr>
          <w:t>I</w:t>
        </w:r>
      </w:ins>
      <w:del w:id="38" w:author="Judith Danovitch" w:date="2015-03-15T12:56:00Z">
        <w:r w:rsidR="00244711" w:rsidDel="008A1909">
          <w:rPr>
            <w:rFonts w:ascii="Times New Roman" w:hAnsi="Times New Roman" w:cs="Times New Roman"/>
            <w:sz w:val="24"/>
            <w:szCs w:val="24"/>
          </w:rPr>
          <w:delText xml:space="preserve"> i</w:delText>
        </w:r>
      </w:del>
      <w:r w:rsidR="00244711">
        <w:rPr>
          <w:rFonts w:ascii="Times New Roman" w:hAnsi="Times New Roman" w:cs="Times New Roman"/>
          <w:sz w:val="24"/>
          <w:szCs w:val="24"/>
        </w:rPr>
        <w:t>nfants are impressively capable of representing number and making comparisons of more versus less at a very young age.</w:t>
      </w:r>
      <w:ins w:id="39" w:author="Judith Danovitch" w:date="2015-03-15T12:46:00Z">
        <w:r w:rsidR="008A1909">
          <w:rPr>
            <w:rFonts w:ascii="Times New Roman" w:hAnsi="Times New Roman" w:cs="Times New Roman"/>
            <w:sz w:val="24"/>
            <w:szCs w:val="24"/>
          </w:rPr>
          <w:t xml:space="preserve"> The results reported</w:t>
        </w:r>
      </w:ins>
      <w:ins w:id="40" w:author="Jacob Roundy" w:date="2015-03-19T11:04:00Z">
        <w:r w:rsidR="006C33EC">
          <w:rPr>
            <w:rFonts w:ascii="Times New Roman" w:hAnsi="Times New Roman" w:cs="Times New Roman"/>
            <w:sz w:val="24"/>
            <w:szCs w:val="24"/>
          </w:rPr>
          <w:t xml:space="preserve"> here</w:t>
        </w:r>
      </w:ins>
      <w:ins w:id="41" w:author="Judith Danovitch" w:date="2015-03-15T12:46:00Z">
        <w:del w:id="42" w:author="Jacob Roundy" w:date="2015-03-19T11:04:00Z">
          <w:r w:rsidR="008A1909" w:rsidDel="006C33EC">
            <w:rPr>
              <w:rFonts w:ascii="Times New Roman" w:hAnsi="Times New Roman" w:cs="Times New Roman"/>
              <w:sz w:val="24"/>
              <w:szCs w:val="24"/>
            </w:rPr>
            <w:delText xml:space="preserve"> abov</w:delText>
          </w:r>
        </w:del>
        <w:del w:id="43" w:author="Jacob Roundy" w:date="2015-03-19T11:03:00Z">
          <w:r w:rsidR="008A1909" w:rsidDel="006C33EC">
            <w:rPr>
              <w:rFonts w:ascii="Times New Roman" w:hAnsi="Times New Roman" w:cs="Times New Roman"/>
              <w:sz w:val="24"/>
              <w:szCs w:val="24"/>
            </w:rPr>
            <w:delText>e</w:delText>
          </w:r>
        </w:del>
        <w:r w:rsidR="008A1909">
          <w:rPr>
            <w:rFonts w:ascii="Times New Roman" w:hAnsi="Times New Roman" w:cs="Times New Roman"/>
            <w:sz w:val="24"/>
            <w:szCs w:val="24"/>
          </w:rPr>
          <w:t xml:space="preserve"> show</w:t>
        </w:r>
        <w:r w:rsidR="00D937FB">
          <w:rPr>
            <w:rFonts w:ascii="Times New Roman" w:hAnsi="Times New Roman" w:cs="Times New Roman"/>
            <w:sz w:val="24"/>
            <w:szCs w:val="24"/>
          </w:rPr>
          <w:t xml:space="preserve"> that </w:t>
        </w:r>
      </w:ins>
      <w:ins w:id="44" w:author="Judith Danovitch" w:date="2015-03-15T12:47:00Z">
        <w:r w:rsidR="00D937FB">
          <w:rPr>
            <w:rFonts w:ascii="Times New Roman" w:hAnsi="Times New Roman" w:cs="Times New Roman"/>
            <w:sz w:val="24"/>
            <w:szCs w:val="24"/>
          </w:rPr>
          <w:t xml:space="preserve">infants can reason about their environment in sophisticated ways, and this early skill may contribute to the emergence of numerical reasoning and mathematical ability later in </w:t>
        </w:r>
        <w:r w:rsidR="00D937FB">
          <w:rPr>
            <w:rFonts w:ascii="Times New Roman" w:hAnsi="Times New Roman" w:cs="Times New Roman"/>
            <w:sz w:val="24"/>
            <w:szCs w:val="24"/>
          </w:rPr>
          <w:lastRenderedPageBreak/>
          <w:t>development.</w:t>
        </w:r>
      </w:ins>
      <w:r w:rsidR="00244711">
        <w:rPr>
          <w:rFonts w:ascii="Times New Roman" w:hAnsi="Times New Roman" w:cs="Times New Roman"/>
          <w:sz w:val="24"/>
          <w:szCs w:val="24"/>
        </w:rPr>
        <w:t xml:space="preserve"> However, there is an ongoing debate about whether these representational skills </w:t>
      </w:r>
      <w:r w:rsidR="00E350BC">
        <w:rPr>
          <w:rFonts w:ascii="Times New Roman" w:hAnsi="Times New Roman" w:cs="Times New Roman"/>
          <w:sz w:val="24"/>
          <w:szCs w:val="24"/>
        </w:rPr>
        <w:t xml:space="preserve">indicate </w:t>
      </w:r>
      <w:r w:rsidR="00244711">
        <w:rPr>
          <w:rFonts w:ascii="Times New Roman" w:hAnsi="Times New Roman" w:cs="Times New Roman"/>
          <w:sz w:val="24"/>
          <w:szCs w:val="24"/>
        </w:rPr>
        <w:t>true mathematical understanding, or if they are more appropriately considered in terms of visual representations</w:t>
      </w:r>
      <w:del w:id="45" w:author="Jacob Roundy" w:date="2015-03-19T10:55:00Z">
        <w:r w:rsidR="00E7663C" w:rsidDel="006C33EC">
          <w:rPr>
            <w:rFonts w:ascii="Times New Roman" w:hAnsi="Times New Roman" w:cs="Times New Roman"/>
            <w:sz w:val="24"/>
            <w:szCs w:val="24"/>
          </w:rPr>
          <w:delText xml:space="preserve"> (</w:delText>
        </w:r>
      </w:del>
      <w:del w:id="46" w:author="Jessica Stanis" w:date="2015-03-03T18:33:00Z">
        <w:r w:rsidR="00E7663C" w:rsidRPr="00E7663C" w:rsidDel="00FE7CDA">
          <w:rPr>
            <w:rFonts w:ascii="Times New Roman" w:hAnsi="Times New Roman" w:cs="Times New Roman"/>
            <w:b/>
            <w:sz w:val="24"/>
            <w:szCs w:val="24"/>
          </w:rPr>
          <w:delText xml:space="preserve">figure </w:delText>
        </w:r>
      </w:del>
      <w:ins w:id="47" w:author="Jessica Stanis" w:date="2015-03-03T18:33:00Z">
        <w:del w:id="48" w:author="Jacob Roundy" w:date="2015-03-19T10:55:00Z">
          <w:r w:rsidR="00FE7CDA" w:rsidDel="006C33EC">
            <w:rPr>
              <w:rFonts w:ascii="Times New Roman" w:hAnsi="Times New Roman" w:cs="Times New Roman"/>
              <w:b/>
              <w:sz w:val="24"/>
              <w:szCs w:val="24"/>
            </w:rPr>
            <w:delText>F</w:delText>
          </w:r>
          <w:r w:rsidR="00FE7CDA" w:rsidRPr="00E7663C" w:rsidDel="006C33EC">
            <w:rPr>
              <w:rFonts w:ascii="Times New Roman" w:hAnsi="Times New Roman" w:cs="Times New Roman"/>
              <w:b/>
              <w:sz w:val="24"/>
              <w:szCs w:val="24"/>
            </w:rPr>
            <w:delText xml:space="preserve">igure </w:delText>
          </w:r>
        </w:del>
      </w:ins>
      <w:del w:id="49" w:author="Jacob Roundy" w:date="2015-03-19T10:55:00Z">
        <w:r w:rsidR="00E7663C" w:rsidRPr="00E7663C" w:rsidDel="006C33EC">
          <w:rPr>
            <w:rFonts w:ascii="Times New Roman" w:hAnsi="Times New Roman" w:cs="Times New Roman"/>
            <w:b/>
            <w:sz w:val="24"/>
            <w:szCs w:val="24"/>
          </w:rPr>
          <w:delText>2</w:delText>
        </w:r>
        <w:r w:rsidR="00E7663C" w:rsidDel="006C33EC">
          <w:rPr>
            <w:rFonts w:ascii="Times New Roman" w:hAnsi="Times New Roman" w:cs="Times New Roman"/>
            <w:sz w:val="24"/>
            <w:szCs w:val="24"/>
          </w:rPr>
          <w:delText>)</w:delText>
        </w:r>
      </w:del>
      <w:r w:rsidR="00244711">
        <w:rPr>
          <w:rFonts w:ascii="Times New Roman" w:hAnsi="Times New Roman" w:cs="Times New Roman"/>
          <w:sz w:val="24"/>
          <w:szCs w:val="24"/>
        </w:rPr>
        <w:t>.</w:t>
      </w:r>
    </w:p>
    <w:p w14:paraId="7491D5AF" w14:textId="77777777" w:rsidR="0006123C" w:rsidRDefault="0006123C" w:rsidP="00244711">
      <w:pPr>
        <w:rPr>
          <w:rFonts w:ascii="Times New Roman" w:hAnsi="Times New Roman" w:cs="Times New Roman"/>
          <w:sz w:val="24"/>
          <w:szCs w:val="24"/>
        </w:rPr>
      </w:pPr>
    </w:p>
    <w:p w14:paraId="19BF9F33" w14:textId="77777777" w:rsidR="0006123C" w:rsidRDefault="0006123C" w:rsidP="00244711">
      <w:pPr>
        <w:rPr>
          <w:rFonts w:ascii="Times New Roman" w:hAnsi="Times New Roman" w:cs="Times New Roman"/>
          <w:b/>
          <w:sz w:val="28"/>
          <w:szCs w:val="24"/>
        </w:rPr>
      </w:pPr>
      <w:r>
        <w:rPr>
          <w:rFonts w:ascii="Times New Roman" w:hAnsi="Times New Roman" w:cs="Times New Roman"/>
          <w:b/>
          <w:sz w:val="28"/>
          <w:szCs w:val="24"/>
        </w:rPr>
        <w:t>Legend:</w:t>
      </w:r>
    </w:p>
    <w:p w14:paraId="4A432569" w14:textId="506A73E9" w:rsidR="0006123C" w:rsidRDefault="0006123C" w:rsidP="00244711">
      <w:pPr>
        <w:rPr>
          <w:rFonts w:ascii="Times New Roman" w:hAnsi="Times New Roman" w:cs="Times New Roman"/>
          <w:sz w:val="24"/>
          <w:szCs w:val="24"/>
        </w:rPr>
      </w:pPr>
      <w:r>
        <w:rPr>
          <w:rFonts w:ascii="Times New Roman" w:hAnsi="Times New Roman" w:cs="Times New Roman"/>
          <w:sz w:val="24"/>
          <w:szCs w:val="24"/>
        </w:rPr>
        <w:t>Figure 1:</w:t>
      </w:r>
      <w:r w:rsidRPr="0006123C">
        <w:t xml:space="preserve"> </w:t>
      </w:r>
      <w:r w:rsidRPr="0006123C">
        <w:rPr>
          <w:rFonts w:ascii="Times New Roman" w:hAnsi="Times New Roman" w:cs="Times New Roman"/>
          <w:sz w:val="24"/>
          <w:szCs w:val="24"/>
        </w:rPr>
        <w:t xml:space="preserve">Proportion of infants selecting the container </w:t>
      </w:r>
      <w:del w:id="50" w:author="Jessica Stanis" w:date="2015-03-04T11:08:00Z">
        <w:r w:rsidRPr="0006123C" w:rsidDel="00544EDF">
          <w:rPr>
            <w:rFonts w:ascii="Times New Roman" w:hAnsi="Times New Roman" w:cs="Times New Roman"/>
            <w:sz w:val="24"/>
            <w:szCs w:val="24"/>
          </w:rPr>
          <w:delText xml:space="preserve">containing </w:delText>
        </w:r>
      </w:del>
      <w:ins w:id="51" w:author="Jessica Stanis" w:date="2015-03-04T11:08:00Z">
        <w:r w:rsidR="00544EDF">
          <w:rPr>
            <w:rFonts w:ascii="Times New Roman" w:hAnsi="Times New Roman" w:cs="Times New Roman"/>
            <w:sz w:val="24"/>
            <w:szCs w:val="24"/>
          </w:rPr>
          <w:t>with</w:t>
        </w:r>
        <w:r w:rsidR="00544EDF" w:rsidRPr="0006123C">
          <w:rPr>
            <w:rFonts w:ascii="Times New Roman" w:hAnsi="Times New Roman" w:cs="Times New Roman"/>
            <w:sz w:val="24"/>
            <w:szCs w:val="24"/>
          </w:rPr>
          <w:t xml:space="preserve"> </w:t>
        </w:r>
      </w:ins>
      <w:r w:rsidRPr="0006123C">
        <w:rPr>
          <w:rFonts w:ascii="Times New Roman" w:hAnsi="Times New Roman" w:cs="Times New Roman"/>
          <w:sz w:val="24"/>
          <w:szCs w:val="24"/>
        </w:rPr>
        <w:t>the greater number of crackers.</w:t>
      </w:r>
    </w:p>
    <w:p w14:paraId="19E2A052" w14:textId="13F5C785" w:rsidR="00E7663C" w:rsidRPr="0031002A" w:rsidDel="006C33EC" w:rsidRDefault="00E7663C" w:rsidP="00244711">
      <w:pPr>
        <w:rPr>
          <w:del w:id="52" w:author="Jacob Roundy" w:date="2015-03-19T10:55:00Z"/>
          <w:rFonts w:ascii="Times New Roman" w:hAnsi="Times New Roman" w:cs="Times New Roman"/>
          <w:sz w:val="24"/>
          <w:szCs w:val="24"/>
        </w:rPr>
      </w:pPr>
      <w:del w:id="53" w:author="Jacob Roundy" w:date="2015-03-19T10:55:00Z">
        <w:r w:rsidDel="006C33EC">
          <w:rPr>
            <w:rFonts w:ascii="Times New Roman" w:hAnsi="Times New Roman" w:cs="Times New Roman"/>
            <w:sz w:val="24"/>
            <w:szCs w:val="24"/>
          </w:rPr>
          <w:delText xml:space="preserve">Figure 2: A baby learns to count with an abacus. </w:delText>
        </w:r>
      </w:del>
    </w:p>
    <w:p w14:paraId="313C89BB" w14:textId="431DA9A6" w:rsidR="00A300FE" w:rsidRDefault="00A300FE" w:rsidP="00244711">
      <w:pPr>
        <w:rPr>
          <w:rFonts w:ascii="Times New Roman" w:hAnsi="Times New Roman" w:cs="Times New Roman"/>
          <w:sz w:val="24"/>
          <w:szCs w:val="24"/>
        </w:rPr>
      </w:pPr>
    </w:p>
    <w:p w14:paraId="226194E4" w14:textId="64DFF60E" w:rsidR="005560E0" w:rsidRPr="0031002A" w:rsidRDefault="005560E0" w:rsidP="00AC2DE5">
      <w:pPr>
        <w:rPr>
          <w:rFonts w:ascii="Times New Roman" w:hAnsi="Times New Roman" w:cs="Times New Roman"/>
          <w:sz w:val="28"/>
          <w:szCs w:val="24"/>
        </w:rPr>
      </w:pPr>
      <w:r w:rsidRPr="0031002A">
        <w:rPr>
          <w:rFonts w:ascii="Times New Roman" w:hAnsi="Times New Roman" w:cs="Times New Roman"/>
          <w:b/>
          <w:sz w:val="28"/>
          <w:szCs w:val="24"/>
        </w:rPr>
        <w:t>References</w:t>
      </w:r>
      <w:r w:rsidR="0006123C">
        <w:rPr>
          <w:rFonts w:ascii="Times New Roman" w:hAnsi="Times New Roman" w:cs="Times New Roman"/>
          <w:b/>
          <w:sz w:val="28"/>
          <w:szCs w:val="24"/>
        </w:rPr>
        <w:t>:</w:t>
      </w:r>
    </w:p>
    <w:p w14:paraId="595C1C36" w14:textId="227A2892" w:rsidR="006E4920" w:rsidRPr="00BB46A1" w:rsidRDefault="00BB46A1" w:rsidP="0031002A">
      <w:pPr>
        <w:rPr>
          <w:rFonts w:ascii="Times New Roman" w:hAnsi="Times New Roman" w:cs="Times New Roman"/>
          <w:sz w:val="24"/>
          <w:szCs w:val="24"/>
        </w:rPr>
      </w:pPr>
      <w:r>
        <w:rPr>
          <w:rFonts w:ascii="Times New Roman" w:hAnsi="Times New Roman" w:cs="Times New Roman"/>
          <w:sz w:val="24"/>
          <w:szCs w:val="24"/>
        </w:rPr>
        <w:t xml:space="preserve">Feigenson, L., Carey, S., &amp; Hauser, M. (2002). The representations underlying infants’ choice of more: Object files versus analog magnitudes. </w:t>
      </w:r>
      <w:r>
        <w:rPr>
          <w:rFonts w:ascii="Times New Roman" w:hAnsi="Times New Roman" w:cs="Times New Roman"/>
          <w:i/>
          <w:sz w:val="24"/>
          <w:szCs w:val="24"/>
        </w:rPr>
        <w:t>Psychological Science, 13,</w:t>
      </w:r>
      <w:r>
        <w:rPr>
          <w:rFonts w:ascii="Times New Roman" w:hAnsi="Times New Roman" w:cs="Times New Roman"/>
          <w:sz w:val="24"/>
          <w:szCs w:val="24"/>
        </w:rPr>
        <w:t xml:space="preserve"> 150-156.</w:t>
      </w:r>
    </w:p>
    <w:sectPr w:rsidR="006E4920" w:rsidRPr="00BB46A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3-13T14:52:00Z" w:initials="DR">
    <w:p w14:paraId="10B7EDDA" w14:textId="16A9A0AE" w:rsidR="00BE5A52" w:rsidRDefault="00BE5A52">
      <w:pPr>
        <w:pStyle w:val="CommentText"/>
      </w:pPr>
      <w:r>
        <w:rPr>
          <w:rStyle w:val="CommentReference"/>
        </w:rPr>
        <w:annotationRef/>
      </w:r>
      <w:r>
        <w:t>JoVE comments 3/9:</w:t>
      </w:r>
    </w:p>
    <w:p w14:paraId="6CAA6F7D" w14:textId="77777777" w:rsidR="00BE5A52" w:rsidRDefault="00BE5A52" w:rsidP="00BE5A52">
      <w:pPr>
        <w:pStyle w:val="NormalWeb"/>
        <w:ind w:left="360"/>
      </w:pPr>
      <w:r>
        <w:rPr>
          <w:rFonts w:ascii="Wingdings" w:hAnsi="Wingdings"/>
        </w:rPr>
        <w:t></w:t>
      </w:r>
      <w:r>
        <w:rPr>
          <w:sz w:val="14"/>
          <w:szCs w:val="14"/>
        </w:rPr>
        <w:t xml:space="preserve">  </w:t>
      </w:r>
      <w:r>
        <w:rPr>
          <w:rFonts w:ascii="Calibri" w:hAnsi="Calibri"/>
        </w:rPr>
        <w:t xml:space="preserve">Procedural Details – Formatting of Protocol Text: </w:t>
      </w:r>
    </w:p>
    <w:p w14:paraId="6183F3DD" w14:textId="77777777" w:rsidR="00BE5A52" w:rsidRDefault="00BE5A52" w:rsidP="00BE5A52">
      <w:pPr>
        <w:pStyle w:val="NormalWeb"/>
        <w:ind w:left="630"/>
        <w:rPr>
          <w:rFonts w:ascii="Calibri" w:hAnsi="Calibri"/>
        </w:rPr>
      </w:pPr>
      <w:r>
        <w:rPr>
          <w:rFonts w:ascii="Wingdings" w:hAnsi="Wingdings"/>
        </w:rPr>
        <w:t></w:t>
      </w:r>
      <w:r>
        <w:rPr>
          <w:sz w:val="14"/>
          <w:szCs w:val="14"/>
        </w:rPr>
        <w:t xml:space="preserve">  </w:t>
      </w:r>
      <w:r>
        <w:rPr>
          <w:rFonts w:ascii="Calibri" w:hAnsi="Calibri"/>
        </w:rPr>
        <w:t>Application section contains a large amount of text that is interpretation of results. Can you provide more examples where infants use numbers (e.g., would they play with a pile containing more toys?)?</w:t>
      </w:r>
    </w:p>
    <w:p w14:paraId="169DC351" w14:textId="77777777" w:rsidR="00FA542A" w:rsidRDefault="00FA542A" w:rsidP="00BE5A52">
      <w:pPr>
        <w:pStyle w:val="NormalWeb"/>
        <w:ind w:left="630"/>
        <w:rPr>
          <w:rFonts w:ascii="Calibri" w:hAnsi="Calibri"/>
        </w:rPr>
      </w:pPr>
    </w:p>
    <w:p w14:paraId="424BF0DE" w14:textId="7C34F4BC" w:rsidR="00FA542A" w:rsidRDefault="00FA542A" w:rsidP="00BE5A52">
      <w:pPr>
        <w:pStyle w:val="NormalWeb"/>
        <w:ind w:left="630"/>
        <w:rPr>
          <w:rFonts w:ascii="Calibri" w:hAnsi="Calibri"/>
        </w:rPr>
      </w:pPr>
      <w:r>
        <w:rPr>
          <w:rFonts w:ascii="Calibri" w:hAnsi="Calibri"/>
        </w:rPr>
        <w:t>NSN – This selection between more or less stuff is largely related to babies’ memory and visual capabilities, as they pertain to developing concepts of number. The practical applications of this are limited because babies don’t usually interact with their environments in this way (in fact, it takes a very carefully controlled experiment to show that they can do this at all). So, there are not really non-food examples where these capabilities would come into play. These are the precursor abilities leading up to a more nuanced understanding of number.</w:t>
      </w:r>
    </w:p>
    <w:p w14:paraId="766451EE" w14:textId="77777777" w:rsidR="00FA542A" w:rsidRDefault="00FA542A" w:rsidP="00BE5A52">
      <w:pPr>
        <w:pStyle w:val="NormalWeb"/>
        <w:ind w:left="630"/>
      </w:pPr>
    </w:p>
    <w:p w14:paraId="1E2F3CE1" w14:textId="77777777" w:rsidR="00BE5A52" w:rsidRDefault="00BE5A52" w:rsidP="00BE5A52">
      <w:pPr>
        <w:pStyle w:val="NormalWeb"/>
        <w:ind w:left="360"/>
      </w:pPr>
      <w:r>
        <w:rPr>
          <w:rFonts w:ascii="Wingdings" w:hAnsi="Wingdings"/>
        </w:rPr>
        <w:t></w:t>
      </w:r>
      <w:r>
        <w:rPr>
          <w:sz w:val="14"/>
          <w:szCs w:val="14"/>
        </w:rPr>
        <w:t xml:space="preserve">  </w:t>
      </w:r>
      <w:r>
        <w:rPr>
          <w:rFonts w:ascii="Calibri" w:hAnsi="Calibri"/>
        </w:rPr>
        <w:t xml:space="preserve">Figure Usage: </w:t>
      </w:r>
    </w:p>
    <w:p w14:paraId="153F442E" w14:textId="77777777" w:rsidR="00BE5A52" w:rsidRDefault="00BE5A52" w:rsidP="00BE5A52">
      <w:pPr>
        <w:pStyle w:val="NormalWeb"/>
        <w:ind w:left="630"/>
        <w:rPr>
          <w:rFonts w:ascii="Calibri" w:hAnsi="Calibri"/>
        </w:rPr>
      </w:pPr>
      <w:r>
        <w:rPr>
          <w:rFonts w:ascii="Wingdings" w:hAnsi="Wingdings"/>
        </w:rPr>
        <w:t></w:t>
      </w:r>
      <w:r>
        <w:rPr>
          <w:sz w:val="14"/>
          <w:szCs w:val="14"/>
        </w:rPr>
        <w:t xml:space="preserve">  </w:t>
      </w:r>
      <w:r>
        <w:rPr>
          <w:rFonts w:ascii="Calibri" w:hAnsi="Calibri"/>
        </w:rPr>
        <w:t xml:space="preserve">Fig. 1: Fix x-axis spacing for group label ‘1 vs 2’, as an extra space exists. </w:t>
      </w:r>
    </w:p>
    <w:p w14:paraId="59EF23C6" w14:textId="77777777" w:rsidR="00E57EF3" w:rsidRDefault="00E57EF3" w:rsidP="00BE5A52">
      <w:pPr>
        <w:pStyle w:val="NormalWeb"/>
        <w:ind w:left="630"/>
        <w:rPr>
          <w:rFonts w:ascii="Calibri" w:hAnsi="Calibri"/>
        </w:rPr>
      </w:pPr>
    </w:p>
    <w:p w14:paraId="64E7B43B" w14:textId="70DBB0C6" w:rsidR="00FA542A" w:rsidRDefault="00E57EF3" w:rsidP="00E57EF3">
      <w:pPr>
        <w:pStyle w:val="NormalWeb"/>
        <w:ind w:left="630"/>
        <w:rPr>
          <w:rFonts w:ascii="Wingdings" w:hAnsi="Wingdings"/>
        </w:rPr>
      </w:pPr>
      <w:r>
        <w:rPr>
          <w:rFonts w:ascii="Calibri" w:hAnsi="Calibri"/>
        </w:rPr>
        <w:t>NSN - There is no extra space in the figure that was attached to our initial draft, but I am attachin</w:t>
      </w:r>
      <w:r w:rsidR="006C33EC">
        <w:rPr>
          <w:rFonts w:ascii="Calibri" w:hAnsi="Calibri"/>
        </w:rPr>
        <w:t xml:space="preserve">g as a separate file </w:t>
      </w:r>
      <w:r>
        <w:rPr>
          <w:rFonts w:ascii="Calibri" w:hAnsi="Calibri"/>
        </w:rPr>
        <w:t>of the figure. Please let me know if you would like any tweaks to this image or if you need a different format.</w:t>
      </w:r>
    </w:p>
    <w:p w14:paraId="27FA29F4" w14:textId="77777777" w:rsidR="00FA542A" w:rsidRDefault="00FA542A" w:rsidP="00BE5A52">
      <w:pPr>
        <w:pStyle w:val="NormalWeb"/>
        <w:ind w:left="630"/>
        <w:rPr>
          <w:rFonts w:ascii="Wingdings" w:hAnsi="Wingdings"/>
        </w:rPr>
      </w:pPr>
    </w:p>
    <w:p w14:paraId="37275448" w14:textId="024EC38D" w:rsidR="00BE5A52" w:rsidRDefault="00BE5A52" w:rsidP="00BE5A52">
      <w:pPr>
        <w:pStyle w:val="NormalWeb"/>
        <w:ind w:left="630"/>
        <w:rPr>
          <w:rFonts w:ascii="Calibri" w:hAnsi="Calibri"/>
        </w:rPr>
      </w:pPr>
      <w:r>
        <w:rPr>
          <w:rFonts w:ascii="Wingdings" w:hAnsi="Wingdings"/>
        </w:rPr>
        <w:t></w:t>
      </w:r>
      <w:r>
        <w:rPr>
          <w:sz w:val="14"/>
          <w:szCs w:val="14"/>
        </w:rPr>
        <w:t xml:space="preserve">  </w:t>
      </w:r>
      <w:r>
        <w:rPr>
          <w:rFonts w:ascii="Calibri" w:hAnsi="Calibri"/>
        </w:rPr>
        <w:t>Fig. 2 should not be included in the manuscript.</w:t>
      </w:r>
      <w:r w:rsidR="009B0A85">
        <w:rPr>
          <w:rFonts w:ascii="Calibri" w:hAnsi="Calibri"/>
        </w:rPr>
        <w:t>; in future pls provide all figures and links to images in separate files</w:t>
      </w:r>
    </w:p>
    <w:p w14:paraId="5F884FA0" w14:textId="77777777" w:rsidR="00FA542A" w:rsidRDefault="00FA542A" w:rsidP="00BE5A52">
      <w:pPr>
        <w:pStyle w:val="NormalWeb"/>
        <w:ind w:left="630"/>
        <w:rPr>
          <w:rFonts w:ascii="Calibri" w:hAnsi="Calibri"/>
        </w:rPr>
      </w:pPr>
    </w:p>
    <w:p w14:paraId="0B638A6A" w14:textId="2B299253" w:rsidR="00FA542A" w:rsidRDefault="00FA542A" w:rsidP="00BE5A52">
      <w:pPr>
        <w:pStyle w:val="NormalWeb"/>
        <w:ind w:left="630"/>
      </w:pPr>
      <w:r>
        <w:rPr>
          <w:rFonts w:ascii="Calibri" w:hAnsi="Calibri"/>
        </w:rPr>
        <w:t>NSN – We will use the updated format on future submissions (i.e., after 3/10/15). However, Figure 2 was not in the initial draft of the manuscript. We are fine with excluding it.</w:t>
      </w:r>
    </w:p>
    <w:p w14:paraId="76E051A8" w14:textId="77777777" w:rsidR="00BE5A52" w:rsidRDefault="00BE5A52">
      <w:pPr>
        <w:pStyle w:val="CommentText"/>
      </w:pPr>
    </w:p>
  </w:comment>
  <w:comment w:id="1" w:author="Nick Noles" w:date="2015-03-13T14:42:00Z" w:initials="NN">
    <w:p w14:paraId="271D49E1" w14:textId="75C4B13D" w:rsidR="00FA542A" w:rsidRDefault="00FA542A">
      <w:pPr>
        <w:pStyle w:val="CommentText"/>
      </w:pPr>
      <w:r>
        <w:rPr>
          <w:rStyle w:val="CommentReference"/>
        </w:rPr>
        <w:annotationRef/>
      </w:r>
      <w:r>
        <w:t>I’ve put some comments in-line in the comment above.</w:t>
      </w:r>
    </w:p>
  </w:comment>
  <w:comment w:id="2" w:author="Jessica Stanis" w:date="2015-03-04T11:48:00Z" w:initials="JS">
    <w:p w14:paraId="5EB0D2E8" w14:textId="3F307D24" w:rsidR="00B06023" w:rsidRDefault="00B06023">
      <w:pPr>
        <w:pStyle w:val="CommentText"/>
      </w:pPr>
      <w:r>
        <w:rPr>
          <w:rStyle w:val="CommentReference"/>
        </w:rPr>
        <w:annotationRef/>
      </w:r>
      <w:r>
        <w:t xml:space="preserve">The </w:t>
      </w:r>
      <w:r w:rsidR="009361CF">
        <w:t>experiment</w:t>
      </w:r>
      <w:r>
        <w:t xml:space="preserve"> is a 3 condition, between subjects</w:t>
      </w:r>
      <w:r w:rsidR="009361CF">
        <w:t xml:space="preserve"> design</w:t>
      </w:r>
      <w:r>
        <w:t>, so we can only film one</w:t>
      </w:r>
      <w:r w:rsidR="009361CF">
        <w:t xml:space="preserve"> of the conditions</w:t>
      </w:r>
      <w:r>
        <w:t xml:space="preserve">. </w:t>
      </w:r>
    </w:p>
  </w:comment>
  <w:comment w:id="3" w:author="Jessica Stanis" w:date="2015-03-13T14:52:00Z" w:initials="JS">
    <w:p w14:paraId="0441578B" w14:textId="705C8052" w:rsidR="00B06023" w:rsidRDefault="00B06023" w:rsidP="00E57EF3">
      <w:pPr>
        <w:pStyle w:val="CommentText"/>
        <w:jc w:val="right"/>
      </w:pPr>
      <w:r>
        <w:rPr>
          <w:rStyle w:val="CommentReference"/>
        </w:rPr>
        <w:annotationRef/>
      </w:r>
      <w:r>
        <w:t>Do the parents sign a consent form in agreement with these terms?</w:t>
      </w:r>
    </w:p>
  </w:comment>
  <w:comment w:id="4" w:author="Nick Noles" w:date="2015-03-13T14:53:00Z" w:initials="NN">
    <w:p w14:paraId="6D451D5D" w14:textId="20A595A9" w:rsidR="00E57EF3" w:rsidRDefault="00E57EF3">
      <w:pPr>
        <w:pStyle w:val="CommentText"/>
      </w:pPr>
      <w:r>
        <w:rPr>
          <w:rStyle w:val="CommentReference"/>
        </w:rPr>
        <w:annotationRef/>
      </w:r>
      <w:r>
        <w:t>Every study with children requires a consent for</w:t>
      </w:r>
      <w:r w:rsidR="00D937FB">
        <w:t>m</w:t>
      </w:r>
      <w:r>
        <w:t xml:space="preserve"> (they are an “at-risk” population), so we’ve typically left this step out because it is uninformative. We’d be happy to add it in to future manuscripts if you’d like.</w:t>
      </w:r>
    </w:p>
  </w:comment>
  <w:comment w:id="12" w:author="Jessica Stanis" w:date="2015-03-04T10:31:00Z" w:initials="JS">
    <w:p w14:paraId="1DAA1664" w14:textId="23F7B3C1" w:rsidR="00B06023" w:rsidRDefault="00B06023">
      <w:pPr>
        <w:pStyle w:val="CommentText"/>
      </w:pPr>
      <w:r>
        <w:rPr>
          <w:rStyle w:val="CommentReference"/>
        </w:rPr>
        <w:annotationRef/>
      </w:r>
      <w:r>
        <w:t>Will you demonstrate this in the video? If so, how do you “flag” the video?</w:t>
      </w:r>
    </w:p>
  </w:comment>
  <w:comment w:id="13" w:author="Nick Noles" w:date="2015-03-13T14:30:00Z" w:initials="NN">
    <w:p w14:paraId="0348E989" w14:textId="00E0439F" w:rsidR="007A19A9" w:rsidRDefault="007A19A9">
      <w:pPr>
        <w:pStyle w:val="CommentText"/>
      </w:pPr>
      <w:r>
        <w:rPr>
          <w:rStyle w:val="CommentReference"/>
        </w:rPr>
        <w:annotationRef/>
      </w:r>
      <w:r>
        <w:t>The ‘flagging’ just identified babies whose data will be analyzed, so I simplified the text to be more direct.</w:t>
      </w:r>
    </w:p>
  </w:comment>
  <w:comment w:id="19" w:author="Jessica Stanis" w:date="2015-03-04T11:39:00Z" w:initials="JS">
    <w:p w14:paraId="58FCAF9C" w14:textId="7B741CE0" w:rsidR="00B06023" w:rsidRDefault="00B06023">
      <w:pPr>
        <w:pStyle w:val="CommentText"/>
      </w:pPr>
      <w:r>
        <w:rPr>
          <w:rStyle w:val="CommentReference"/>
        </w:rPr>
        <w:annotationRef/>
      </w:r>
      <w:r>
        <w:t>Will you have 2 people present whom we can film looking at videos?</w:t>
      </w:r>
    </w:p>
  </w:comment>
  <w:comment w:id="20" w:author="Nick Noles" w:date="2015-03-13T14:31:00Z" w:initials="NN">
    <w:p w14:paraId="6E8A9ACF" w14:textId="0803B4AB" w:rsidR="007A19A9" w:rsidRDefault="007A19A9">
      <w:pPr>
        <w:pStyle w:val="CommentText"/>
      </w:pPr>
      <w:r>
        <w:rPr>
          <w:rStyle w:val="CommentReference"/>
        </w:rPr>
        <w:annotationRef/>
      </w:r>
      <w:r>
        <w:t>We can make that happen.</w:t>
      </w:r>
    </w:p>
  </w:comment>
  <w:comment w:id="23" w:author="Jessica Stanis" w:date="2015-03-13T14:35:00Z" w:initials="JS">
    <w:p w14:paraId="723EE3F4" w14:textId="77777777" w:rsidR="00F6048B" w:rsidRDefault="00F6048B" w:rsidP="00F6048B">
      <w:pPr>
        <w:pStyle w:val="CommentText"/>
      </w:pPr>
      <w:r>
        <w:rPr>
          <w:rStyle w:val="CommentReference"/>
        </w:rPr>
        <w:annotationRef/>
      </w:r>
      <w:r>
        <w:t xml:space="preserve">This information is interpretation of results, not “Applications”. </w:t>
      </w:r>
    </w:p>
  </w:comment>
  <w:comment w:id="26" w:author="Jessica Stanis" w:date="2015-03-04T10:42:00Z" w:initials="JS">
    <w:p w14:paraId="5235EF69" w14:textId="1D5EA7EF" w:rsidR="00B06023" w:rsidRDefault="00B06023">
      <w:pPr>
        <w:pStyle w:val="CommentText"/>
      </w:pPr>
      <w:r>
        <w:rPr>
          <w:rStyle w:val="CommentReference"/>
        </w:rPr>
        <w:annotationRef/>
      </w:r>
      <w:r>
        <w:t xml:space="preserve">This information is interpretation of results, not “Applications”. </w:t>
      </w:r>
    </w:p>
  </w:comment>
  <w:comment w:id="29" w:author="Jessica Stanis" w:date="2015-03-13T14:33:00Z" w:initials="JS">
    <w:p w14:paraId="535D476D" w14:textId="13515C20" w:rsidR="00B06023" w:rsidRDefault="00B06023" w:rsidP="00F6048B">
      <w:pPr>
        <w:pStyle w:val="CommentText"/>
        <w:jc w:val="right"/>
      </w:pPr>
      <w:r>
        <w:rPr>
          <w:rStyle w:val="CommentReference"/>
        </w:rPr>
        <w:annotationRef/>
      </w:r>
      <w:r>
        <w:t>Can you assume this since the task is not a summation task?</w:t>
      </w:r>
    </w:p>
  </w:comment>
  <w:comment w:id="30" w:author="Nick Noles" w:date="2015-03-13T14:41:00Z" w:initials="NN">
    <w:p w14:paraId="5C03E028" w14:textId="29866071" w:rsidR="00F6048B" w:rsidRPr="003922C1" w:rsidRDefault="00F6048B">
      <w:pPr>
        <w:pStyle w:val="CommentText"/>
        <w:rPr>
          <w:sz w:val="18"/>
          <w:szCs w:val="18"/>
        </w:rPr>
      </w:pPr>
      <w:r>
        <w:rPr>
          <w:rStyle w:val="CommentReference"/>
        </w:rPr>
        <w:annotationRef/>
      </w:r>
      <w:r>
        <w:rPr>
          <w:rStyle w:val="CommentReference"/>
        </w:rPr>
        <w:t xml:space="preserve">I’m not sure what you mean by “summation” task. If kids can discriminate the difference between </w:t>
      </w:r>
      <w:r w:rsidR="005B75DF">
        <w:rPr>
          <w:rStyle w:val="CommentReference"/>
        </w:rPr>
        <w:t>2 vs 3, then they must be able to represent at least five total items in order to successfully do this discrimination. The fact that they ca</w:t>
      </w:r>
      <w:r w:rsidR="00D937FB">
        <w:rPr>
          <w:rStyle w:val="CommentReference"/>
        </w:rPr>
        <w:t>n't perform this task with a la</w:t>
      </w:r>
      <w:r w:rsidR="005B75DF">
        <w:rPr>
          <w:rStyle w:val="CommentReference"/>
        </w:rPr>
        <w:t>rger number of crackers in the same proportion (e.g., 1vs2 is proportionally equivalent to 3 vs 6) indicates that the failure is in their ability to represent individual items, and not only comparisons of quantity by proportion. Please let me know if I'm misunderstanding the question. I tweaked the text to make this more explicit.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6E051A8" w15:done="0"/>
  <w15:commentEx w15:paraId="271D49E1" w15:done="0"/>
  <w15:commentEx w15:paraId="5EB0D2E8" w15:done="0"/>
  <w15:commentEx w15:paraId="0441578B" w15:done="0"/>
  <w15:commentEx w15:paraId="6D451D5D" w15:done="0"/>
  <w15:commentEx w15:paraId="1DAA1664" w15:done="0"/>
  <w15:commentEx w15:paraId="0348E989" w15:done="0"/>
  <w15:commentEx w15:paraId="58FCAF9C" w15:done="0"/>
  <w15:commentEx w15:paraId="6E8A9ACF" w15:done="0"/>
  <w15:commentEx w15:paraId="723EE3F4" w15:done="0"/>
  <w15:commentEx w15:paraId="5235EF69" w15:done="0"/>
  <w15:commentEx w15:paraId="535D476D" w15:done="0"/>
  <w15:commentEx w15:paraId="5C03E0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60660" w14:textId="77777777" w:rsidR="00400033" w:rsidRDefault="00400033" w:rsidP="00FA542A">
      <w:pPr>
        <w:spacing w:after="0" w:line="240" w:lineRule="auto"/>
      </w:pPr>
      <w:r>
        <w:separator/>
      </w:r>
    </w:p>
  </w:endnote>
  <w:endnote w:type="continuationSeparator" w:id="0">
    <w:p w14:paraId="335DD0B5" w14:textId="77777777" w:rsidR="00400033" w:rsidRDefault="00400033" w:rsidP="00FA5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D82F4" w14:textId="77777777" w:rsidR="00400033" w:rsidRDefault="00400033" w:rsidP="00FA542A">
      <w:pPr>
        <w:spacing w:after="0" w:line="240" w:lineRule="auto"/>
      </w:pPr>
      <w:r>
        <w:separator/>
      </w:r>
    </w:p>
  </w:footnote>
  <w:footnote w:type="continuationSeparator" w:id="0">
    <w:p w14:paraId="4C9458F8" w14:textId="77777777" w:rsidR="00400033" w:rsidRDefault="00400033" w:rsidP="00FA54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Danovitch">
    <w15:presenceInfo w15:providerId="None" w15:userId="Judith Danovitch"/>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23C"/>
    <w:rsid w:val="00061330"/>
    <w:rsid w:val="00062CC3"/>
    <w:rsid w:val="00062EC5"/>
    <w:rsid w:val="00063784"/>
    <w:rsid w:val="00063D68"/>
    <w:rsid w:val="00065531"/>
    <w:rsid w:val="0006631C"/>
    <w:rsid w:val="00066627"/>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8CC"/>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443B"/>
    <w:rsid w:val="000C6959"/>
    <w:rsid w:val="000C753A"/>
    <w:rsid w:val="000C7B89"/>
    <w:rsid w:val="000D2FB3"/>
    <w:rsid w:val="000D57B5"/>
    <w:rsid w:val="000D6731"/>
    <w:rsid w:val="000D6BE9"/>
    <w:rsid w:val="000D6C64"/>
    <w:rsid w:val="000E20B1"/>
    <w:rsid w:val="000E2ACD"/>
    <w:rsid w:val="000E5934"/>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DCF"/>
    <w:rsid w:val="00114E87"/>
    <w:rsid w:val="00114FA4"/>
    <w:rsid w:val="00115540"/>
    <w:rsid w:val="00115F01"/>
    <w:rsid w:val="00117F7A"/>
    <w:rsid w:val="00122BB5"/>
    <w:rsid w:val="00122E32"/>
    <w:rsid w:val="00125289"/>
    <w:rsid w:val="00125E38"/>
    <w:rsid w:val="001300A2"/>
    <w:rsid w:val="00132D2D"/>
    <w:rsid w:val="0013518D"/>
    <w:rsid w:val="00135CB1"/>
    <w:rsid w:val="00136377"/>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951"/>
    <w:rsid w:val="00150B14"/>
    <w:rsid w:val="00151248"/>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304F"/>
    <w:rsid w:val="001C34E4"/>
    <w:rsid w:val="001C3AE3"/>
    <w:rsid w:val="001C4A64"/>
    <w:rsid w:val="001C4E41"/>
    <w:rsid w:val="001C5256"/>
    <w:rsid w:val="001D2422"/>
    <w:rsid w:val="001D31F8"/>
    <w:rsid w:val="001D3A37"/>
    <w:rsid w:val="001D3B80"/>
    <w:rsid w:val="001D3BDA"/>
    <w:rsid w:val="001D6E8F"/>
    <w:rsid w:val="001D7497"/>
    <w:rsid w:val="001E1115"/>
    <w:rsid w:val="001E1A22"/>
    <w:rsid w:val="001E1AFF"/>
    <w:rsid w:val="001E2404"/>
    <w:rsid w:val="001E2CBB"/>
    <w:rsid w:val="001E3861"/>
    <w:rsid w:val="001E5F3D"/>
    <w:rsid w:val="001E6F9D"/>
    <w:rsid w:val="001E7945"/>
    <w:rsid w:val="001E7D33"/>
    <w:rsid w:val="001F04E6"/>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28A8"/>
    <w:rsid w:val="00243175"/>
    <w:rsid w:val="00243431"/>
    <w:rsid w:val="00244711"/>
    <w:rsid w:val="00245E65"/>
    <w:rsid w:val="0024610A"/>
    <w:rsid w:val="002511CC"/>
    <w:rsid w:val="002511D9"/>
    <w:rsid w:val="00252A0B"/>
    <w:rsid w:val="002530E8"/>
    <w:rsid w:val="00253255"/>
    <w:rsid w:val="002533BB"/>
    <w:rsid w:val="002538C6"/>
    <w:rsid w:val="00253A32"/>
    <w:rsid w:val="00253ABD"/>
    <w:rsid w:val="00253E95"/>
    <w:rsid w:val="00254972"/>
    <w:rsid w:val="002551FB"/>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278F"/>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2CB9"/>
    <w:rsid w:val="0030351D"/>
    <w:rsid w:val="0030387F"/>
    <w:rsid w:val="00303D9A"/>
    <w:rsid w:val="00305D32"/>
    <w:rsid w:val="00307201"/>
    <w:rsid w:val="003077EC"/>
    <w:rsid w:val="00307EFB"/>
    <w:rsid w:val="0031002A"/>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240F"/>
    <w:rsid w:val="003349F6"/>
    <w:rsid w:val="003354AE"/>
    <w:rsid w:val="003361C6"/>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DE2"/>
    <w:rsid w:val="00392101"/>
    <w:rsid w:val="003922C1"/>
    <w:rsid w:val="00393FBF"/>
    <w:rsid w:val="00394642"/>
    <w:rsid w:val="00396920"/>
    <w:rsid w:val="00397DE4"/>
    <w:rsid w:val="003A30DD"/>
    <w:rsid w:val="003A44FB"/>
    <w:rsid w:val="003A4591"/>
    <w:rsid w:val="003A4C55"/>
    <w:rsid w:val="003A5480"/>
    <w:rsid w:val="003A548A"/>
    <w:rsid w:val="003A5E3C"/>
    <w:rsid w:val="003A63B1"/>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1DC4"/>
    <w:rsid w:val="003F2D3D"/>
    <w:rsid w:val="003F3D34"/>
    <w:rsid w:val="003F42CB"/>
    <w:rsid w:val="003F4F59"/>
    <w:rsid w:val="003F530C"/>
    <w:rsid w:val="00400033"/>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0B9D"/>
    <w:rsid w:val="00460E9B"/>
    <w:rsid w:val="00462279"/>
    <w:rsid w:val="00462ECF"/>
    <w:rsid w:val="00463594"/>
    <w:rsid w:val="00463763"/>
    <w:rsid w:val="00463CE7"/>
    <w:rsid w:val="00465257"/>
    <w:rsid w:val="00466EC8"/>
    <w:rsid w:val="00467E1A"/>
    <w:rsid w:val="00471B08"/>
    <w:rsid w:val="00471B1A"/>
    <w:rsid w:val="0047206C"/>
    <w:rsid w:val="00473BAE"/>
    <w:rsid w:val="004742FB"/>
    <w:rsid w:val="00474EF8"/>
    <w:rsid w:val="00475FF7"/>
    <w:rsid w:val="00476471"/>
    <w:rsid w:val="0047758A"/>
    <w:rsid w:val="00477D6D"/>
    <w:rsid w:val="0048033C"/>
    <w:rsid w:val="00481CB2"/>
    <w:rsid w:val="004823E5"/>
    <w:rsid w:val="00483ACE"/>
    <w:rsid w:val="00484415"/>
    <w:rsid w:val="0048490E"/>
    <w:rsid w:val="00484DB9"/>
    <w:rsid w:val="00485A0C"/>
    <w:rsid w:val="00485C49"/>
    <w:rsid w:val="0048665B"/>
    <w:rsid w:val="0049159A"/>
    <w:rsid w:val="0049372C"/>
    <w:rsid w:val="00494196"/>
    <w:rsid w:val="004941C2"/>
    <w:rsid w:val="00494889"/>
    <w:rsid w:val="00494AC6"/>
    <w:rsid w:val="00495213"/>
    <w:rsid w:val="00495F15"/>
    <w:rsid w:val="004968A0"/>
    <w:rsid w:val="004A0B45"/>
    <w:rsid w:val="004A0F8A"/>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64A5"/>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6574"/>
    <w:rsid w:val="00537C2D"/>
    <w:rsid w:val="0054388B"/>
    <w:rsid w:val="00543AA6"/>
    <w:rsid w:val="00544EDF"/>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2614"/>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389"/>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B75DF"/>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4954"/>
    <w:rsid w:val="005F4F97"/>
    <w:rsid w:val="005F6402"/>
    <w:rsid w:val="006005A7"/>
    <w:rsid w:val="006015BB"/>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BD0"/>
    <w:rsid w:val="0066731E"/>
    <w:rsid w:val="0066740A"/>
    <w:rsid w:val="0066793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1EB"/>
    <w:rsid w:val="00694CCF"/>
    <w:rsid w:val="00694E5A"/>
    <w:rsid w:val="00696698"/>
    <w:rsid w:val="006A0640"/>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3EC"/>
    <w:rsid w:val="006C3477"/>
    <w:rsid w:val="006C34F6"/>
    <w:rsid w:val="006C3F38"/>
    <w:rsid w:val="006C5288"/>
    <w:rsid w:val="006C535D"/>
    <w:rsid w:val="006C639D"/>
    <w:rsid w:val="006C6B58"/>
    <w:rsid w:val="006C6B5B"/>
    <w:rsid w:val="006C754F"/>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476B"/>
    <w:rsid w:val="0073515A"/>
    <w:rsid w:val="00735C23"/>
    <w:rsid w:val="00736C63"/>
    <w:rsid w:val="00737A71"/>
    <w:rsid w:val="007406F3"/>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5AD7"/>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238"/>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19A9"/>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2F02"/>
    <w:rsid w:val="007E4697"/>
    <w:rsid w:val="007E5F16"/>
    <w:rsid w:val="007E5FAE"/>
    <w:rsid w:val="007F0C53"/>
    <w:rsid w:val="007F2CEA"/>
    <w:rsid w:val="007F573C"/>
    <w:rsid w:val="007F6BA4"/>
    <w:rsid w:val="007F77E9"/>
    <w:rsid w:val="00800F83"/>
    <w:rsid w:val="0080401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807CE"/>
    <w:rsid w:val="00880FA6"/>
    <w:rsid w:val="008814FE"/>
    <w:rsid w:val="008818BF"/>
    <w:rsid w:val="008827F3"/>
    <w:rsid w:val="00882955"/>
    <w:rsid w:val="00882AE4"/>
    <w:rsid w:val="00882BBD"/>
    <w:rsid w:val="008837BE"/>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909"/>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927"/>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43FF"/>
    <w:rsid w:val="008F5094"/>
    <w:rsid w:val="008F55ED"/>
    <w:rsid w:val="008F68E4"/>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B1"/>
    <w:rsid w:val="009312D1"/>
    <w:rsid w:val="00932091"/>
    <w:rsid w:val="00932770"/>
    <w:rsid w:val="009333F3"/>
    <w:rsid w:val="0093347E"/>
    <w:rsid w:val="009334B9"/>
    <w:rsid w:val="00934E35"/>
    <w:rsid w:val="00935044"/>
    <w:rsid w:val="00935B46"/>
    <w:rsid w:val="009361CF"/>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575E4"/>
    <w:rsid w:val="00961FFD"/>
    <w:rsid w:val="00962A3D"/>
    <w:rsid w:val="00962CC4"/>
    <w:rsid w:val="00962E84"/>
    <w:rsid w:val="00963037"/>
    <w:rsid w:val="009645E8"/>
    <w:rsid w:val="00964660"/>
    <w:rsid w:val="00964D8E"/>
    <w:rsid w:val="009656D0"/>
    <w:rsid w:val="0096649B"/>
    <w:rsid w:val="00970185"/>
    <w:rsid w:val="00971C57"/>
    <w:rsid w:val="009726CA"/>
    <w:rsid w:val="00973A80"/>
    <w:rsid w:val="00973E4C"/>
    <w:rsid w:val="0097457D"/>
    <w:rsid w:val="00974DCD"/>
    <w:rsid w:val="00976539"/>
    <w:rsid w:val="00976598"/>
    <w:rsid w:val="00976624"/>
    <w:rsid w:val="00977B64"/>
    <w:rsid w:val="00977EF8"/>
    <w:rsid w:val="00980749"/>
    <w:rsid w:val="00983498"/>
    <w:rsid w:val="009866A4"/>
    <w:rsid w:val="0098737F"/>
    <w:rsid w:val="00990811"/>
    <w:rsid w:val="009909A6"/>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0A8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296E"/>
    <w:rsid w:val="00A231F3"/>
    <w:rsid w:val="00A232DD"/>
    <w:rsid w:val="00A23AAA"/>
    <w:rsid w:val="00A25DD2"/>
    <w:rsid w:val="00A26A31"/>
    <w:rsid w:val="00A27336"/>
    <w:rsid w:val="00A300FE"/>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1852"/>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2E38"/>
    <w:rsid w:val="00AA35A8"/>
    <w:rsid w:val="00AA403B"/>
    <w:rsid w:val="00AA440D"/>
    <w:rsid w:val="00AA6B73"/>
    <w:rsid w:val="00AA7278"/>
    <w:rsid w:val="00AA7A08"/>
    <w:rsid w:val="00AB0C96"/>
    <w:rsid w:val="00AB1E9C"/>
    <w:rsid w:val="00AB249C"/>
    <w:rsid w:val="00AB39BD"/>
    <w:rsid w:val="00AB4337"/>
    <w:rsid w:val="00AB5079"/>
    <w:rsid w:val="00AB5903"/>
    <w:rsid w:val="00AC10E6"/>
    <w:rsid w:val="00AC1CE9"/>
    <w:rsid w:val="00AC2DE5"/>
    <w:rsid w:val="00AC39E8"/>
    <w:rsid w:val="00AC46B0"/>
    <w:rsid w:val="00AC4D28"/>
    <w:rsid w:val="00AC54A5"/>
    <w:rsid w:val="00AC551E"/>
    <w:rsid w:val="00AC6272"/>
    <w:rsid w:val="00AC659B"/>
    <w:rsid w:val="00AD0303"/>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417E"/>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23"/>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047"/>
    <w:rsid w:val="00BB42ED"/>
    <w:rsid w:val="00BB46A1"/>
    <w:rsid w:val="00BB5273"/>
    <w:rsid w:val="00BB5A89"/>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5A52"/>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17A5"/>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57F"/>
    <w:rsid w:val="00C80A79"/>
    <w:rsid w:val="00C819DC"/>
    <w:rsid w:val="00C81BED"/>
    <w:rsid w:val="00C81F49"/>
    <w:rsid w:val="00C83EBE"/>
    <w:rsid w:val="00C84948"/>
    <w:rsid w:val="00C90D59"/>
    <w:rsid w:val="00C91E21"/>
    <w:rsid w:val="00C97DCD"/>
    <w:rsid w:val="00CA2AB5"/>
    <w:rsid w:val="00CA2CA4"/>
    <w:rsid w:val="00CA34DF"/>
    <w:rsid w:val="00CA3B07"/>
    <w:rsid w:val="00CA40D8"/>
    <w:rsid w:val="00CA5CA5"/>
    <w:rsid w:val="00CA6276"/>
    <w:rsid w:val="00CA6B60"/>
    <w:rsid w:val="00CA726D"/>
    <w:rsid w:val="00CB061B"/>
    <w:rsid w:val="00CB0A9C"/>
    <w:rsid w:val="00CB2781"/>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AFB"/>
    <w:rsid w:val="00CC610D"/>
    <w:rsid w:val="00CC6717"/>
    <w:rsid w:val="00CD05EE"/>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C41"/>
    <w:rsid w:val="00CF6925"/>
    <w:rsid w:val="00CF69E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3A64"/>
    <w:rsid w:val="00D3447C"/>
    <w:rsid w:val="00D351DB"/>
    <w:rsid w:val="00D37B21"/>
    <w:rsid w:val="00D37E98"/>
    <w:rsid w:val="00D42030"/>
    <w:rsid w:val="00D4500F"/>
    <w:rsid w:val="00D45618"/>
    <w:rsid w:val="00D457BD"/>
    <w:rsid w:val="00D46490"/>
    <w:rsid w:val="00D477F3"/>
    <w:rsid w:val="00D47F49"/>
    <w:rsid w:val="00D50233"/>
    <w:rsid w:val="00D50C84"/>
    <w:rsid w:val="00D52D85"/>
    <w:rsid w:val="00D536A1"/>
    <w:rsid w:val="00D53ACB"/>
    <w:rsid w:val="00D55AEB"/>
    <w:rsid w:val="00D561A3"/>
    <w:rsid w:val="00D576DE"/>
    <w:rsid w:val="00D642BA"/>
    <w:rsid w:val="00D64735"/>
    <w:rsid w:val="00D65E72"/>
    <w:rsid w:val="00D66642"/>
    <w:rsid w:val="00D66CD8"/>
    <w:rsid w:val="00D66E8A"/>
    <w:rsid w:val="00D672EB"/>
    <w:rsid w:val="00D7029D"/>
    <w:rsid w:val="00D705AB"/>
    <w:rsid w:val="00D730FA"/>
    <w:rsid w:val="00D73284"/>
    <w:rsid w:val="00D73EF5"/>
    <w:rsid w:val="00D74A95"/>
    <w:rsid w:val="00D7624E"/>
    <w:rsid w:val="00D80B97"/>
    <w:rsid w:val="00D86B0E"/>
    <w:rsid w:val="00D90CCA"/>
    <w:rsid w:val="00D92D30"/>
    <w:rsid w:val="00D937FB"/>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033A"/>
    <w:rsid w:val="00DD1456"/>
    <w:rsid w:val="00DD20ED"/>
    <w:rsid w:val="00DD57F2"/>
    <w:rsid w:val="00DD6667"/>
    <w:rsid w:val="00DE006E"/>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27A6"/>
    <w:rsid w:val="00E33BD4"/>
    <w:rsid w:val="00E34175"/>
    <w:rsid w:val="00E350BC"/>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57EF3"/>
    <w:rsid w:val="00E600E3"/>
    <w:rsid w:val="00E61D1E"/>
    <w:rsid w:val="00E64426"/>
    <w:rsid w:val="00E64A57"/>
    <w:rsid w:val="00E70B1A"/>
    <w:rsid w:val="00E718CB"/>
    <w:rsid w:val="00E71A49"/>
    <w:rsid w:val="00E72EE7"/>
    <w:rsid w:val="00E73DA8"/>
    <w:rsid w:val="00E7425F"/>
    <w:rsid w:val="00E75860"/>
    <w:rsid w:val="00E7663C"/>
    <w:rsid w:val="00E820C9"/>
    <w:rsid w:val="00E8329E"/>
    <w:rsid w:val="00E83CEC"/>
    <w:rsid w:val="00E83EB4"/>
    <w:rsid w:val="00E85842"/>
    <w:rsid w:val="00E86797"/>
    <w:rsid w:val="00E867FC"/>
    <w:rsid w:val="00E86CC9"/>
    <w:rsid w:val="00E86DB0"/>
    <w:rsid w:val="00E9099B"/>
    <w:rsid w:val="00E939F3"/>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D7EFF"/>
    <w:rsid w:val="00EE25AA"/>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658"/>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B53"/>
    <w:rsid w:val="00F6048B"/>
    <w:rsid w:val="00F62686"/>
    <w:rsid w:val="00F6493C"/>
    <w:rsid w:val="00F64DE7"/>
    <w:rsid w:val="00F665B6"/>
    <w:rsid w:val="00F67005"/>
    <w:rsid w:val="00F678AD"/>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42A"/>
    <w:rsid w:val="00FA5450"/>
    <w:rsid w:val="00FA5BEA"/>
    <w:rsid w:val="00FA5C72"/>
    <w:rsid w:val="00FA7269"/>
    <w:rsid w:val="00FA756B"/>
    <w:rsid w:val="00FB07E4"/>
    <w:rsid w:val="00FB0E42"/>
    <w:rsid w:val="00FB12BE"/>
    <w:rsid w:val="00FB2778"/>
    <w:rsid w:val="00FB2A11"/>
    <w:rsid w:val="00FB2E40"/>
    <w:rsid w:val="00FB3268"/>
    <w:rsid w:val="00FB4E98"/>
    <w:rsid w:val="00FB5338"/>
    <w:rsid w:val="00FB54D4"/>
    <w:rsid w:val="00FB688F"/>
    <w:rsid w:val="00FB79CE"/>
    <w:rsid w:val="00FC18EE"/>
    <w:rsid w:val="00FC2EEA"/>
    <w:rsid w:val="00FC32D3"/>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051C"/>
    <w:rsid w:val="00FE58A5"/>
    <w:rsid w:val="00FE63AD"/>
    <w:rsid w:val="00FE7CDA"/>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57250F62-83FA-4D25-9E7E-860EA50CE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C517A5"/>
    <w:rPr>
      <w:color w:val="0563C1" w:themeColor="hyperlink"/>
      <w:u w:val="single"/>
    </w:rPr>
  </w:style>
  <w:style w:type="character" w:styleId="FollowedHyperlink">
    <w:name w:val="FollowedHyperlink"/>
    <w:basedOn w:val="DefaultParagraphFont"/>
    <w:uiPriority w:val="99"/>
    <w:semiHidden/>
    <w:unhideWhenUsed/>
    <w:rsid w:val="00A300FE"/>
    <w:rPr>
      <w:color w:val="954F72" w:themeColor="followedHyperlink"/>
      <w:u w:val="single"/>
    </w:rPr>
  </w:style>
  <w:style w:type="paragraph" w:styleId="NormalWeb">
    <w:name w:val="Normal (Web)"/>
    <w:basedOn w:val="Normal"/>
    <w:uiPriority w:val="99"/>
    <w:unhideWhenUsed/>
    <w:rsid w:val="00BE5A5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F6048B"/>
    <w:pPr>
      <w:spacing w:after="0" w:line="240" w:lineRule="auto"/>
    </w:pPr>
  </w:style>
  <w:style w:type="paragraph" w:styleId="Header">
    <w:name w:val="header"/>
    <w:basedOn w:val="Normal"/>
    <w:link w:val="HeaderChar"/>
    <w:uiPriority w:val="99"/>
    <w:unhideWhenUsed/>
    <w:rsid w:val="00FA542A"/>
    <w:pPr>
      <w:tabs>
        <w:tab w:val="center" w:pos="4320"/>
        <w:tab w:val="right" w:pos="8640"/>
      </w:tabs>
      <w:spacing w:after="0" w:line="240" w:lineRule="auto"/>
    </w:pPr>
  </w:style>
  <w:style w:type="character" w:customStyle="1" w:styleId="HeaderChar">
    <w:name w:val="Header Char"/>
    <w:basedOn w:val="DefaultParagraphFont"/>
    <w:link w:val="Header"/>
    <w:uiPriority w:val="99"/>
    <w:rsid w:val="00FA542A"/>
  </w:style>
  <w:style w:type="paragraph" w:styleId="Footer">
    <w:name w:val="footer"/>
    <w:basedOn w:val="Normal"/>
    <w:link w:val="FooterChar"/>
    <w:uiPriority w:val="99"/>
    <w:unhideWhenUsed/>
    <w:rsid w:val="00FA542A"/>
    <w:pPr>
      <w:tabs>
        <w:tab w:val="center" w:pos="4320"/>
        <w:tab w:val="right" w:pos="8640"/>
      </w:tabs>
      <w:spacing w:after="0" w:line="240" w:lineRule="auto"/>
    </w:pPr>
  </w:style>
  <w:style w:type="character" w:customStyle="1" w:styleId="FooterChar">
    <w:name w:val="Footer Char"/>
    <w:basedOn w:val="DefaultParagraphFont"/>
    <w:link w:val="Footer"/>
    <w:uiPriority w:val="99"/>
    <w:rsid w:val="00FA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 w:id="133210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2015-03-19T18:23:00Z</dcterms:created>
  <dcterms:modified xsi:type="dcterms:W3CDTF">2015-03-19T18:23:00Z</dcterms:modified>
</cp:coreProperties>
</file>