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B7371" w14:textId="2B492EE5" w:rsidR="000331A6" w:rsidRPr="00700118" w:rsidRDefault="000331A6">
      <w:pPr>
        <w:rPr>
          <w:rFonts w:ascii="Times New Roman" w:hAnsi="Times New Roman" w:cs="Times New Roman"/>
          <w:b/>
        </w:rPr>
      </w:pPr>
      <w:bookmarkStart w:id="0" w:name="_GoBack"/>
      <w:bookmarkEnd w:id="0"/>
      <w:r w:rsidRPr="00700118">
        <w:rPr>
          <w:rFonts w:ascii="Times New Roman" w:hAnsi="Times New Roman" w:cs="Times New Roman"/>
          <w:b/>
        </w:rPr>
        <w:t>PI:</w:t>
      </w:r>
      <w:r w:rsidR="00E210ED" w:rsidRPr="00700118">
        <w:rPr>
          <w:rFonts w:ascii="Times New Roman" w:hAnsi="Times New Roman" w:cs="Times New Roman"/>
          <w:b/>
        </w:rPr>
        <w:t xml:space="preserve"> </w:t>
      </w:r>
      <w:r w:rsidR="00C65FAA">
        <w:rPr>
          <w:rFonts w:ascii="Times New Roman" w:hAnsi="Times New Roman" w:cs="Times New Roman"/>
          <w:b/>
        </w:rPr>
        <w:t xml:space="preserve">Jonathan </w:t>
      </w:r>
      <w:proofErr w:type="spellStart"/>
      <w:r w:rsidR="00C65FAA">
        <w:rPr>
          <w:rFonts w:ascii="Times New Roman" w:hAnsi="Times New Roman" w:cs="Times New Roman"/>
          <w:b/>
        </w:rPr>
        <w:t>Flombaum</w:t>
      </w:r>
      <w:proofErr w:type="spellEnd"/>
    </w:p>
    <w:p w14:paraId="45757940" w14:textId="19A76C46" w:rsidR="00700118" w:rsidRPr="00700118" w:rsidRDefault="007A3110">
      <w:pPr>
        <w:rPr>
          <w:rFonts w:ascii="Times New Roman" w:hAnsi="Times New Roman" w:cs="Times New Roman"/>
        </w:rPr>
      </w:pPr>
      <w:r>
        <w:rPr>
          <w:rFonts w:ascii="Times New Roman" w:hAnsi="Times New Roman" w:cs="Times New Roman"/>
          <w:b/>
          <w:sz w:val="28"/>
        </w:rPr>
        <w:t xml:space="preserve">Psychology </w:t>
      </w:r>
      <w:r w:rsidR="000331A6" w:rsidRPr="00700118">
        <w:rPr>
          <w:rFonts w:ascii="Times New Roman" w:hAnsi="Times New Roman" w:cs="Times New Roman"/>
          <w:b/>
          <w:sz w:val="28"/>
        </w:rPr>
        <w:t>Education Title</w:t>
      </w:r>
      <w:r w:rsidR="000331A6" w:rsidRPr="00700118">
        <w:rPr>
          <w:rFonts w:ascii="Times New Roman" w:hAnsi="Times New Roman" w:cs="Times New Roman"/>
        </w:rPr>
        <w:t xml:space="preserve"> </w:t>
      </w:r>
    </w:p>
    <w:p w14:paraId="46B95515" w14:textId="6D33979E" w:rsidR="000331A6" w:rsidRPr="00700118" w:rsidRDefault="00EA069F" w:rsidP="00700118">
      <w:pPr>
        <w:jc w:val="center"/>
        <w:rPr>
          <w:rFonts w:ascii="Times New Roman" w:hAnsi="Times New Roman" w:cs="Times New Roman"/>
          <w:b/>
          <w:sz w:val="28"/>
        </w:rPr>
      </w:pPr>
      <w:r>
        <w:rPr>
          <w:rFonts w:ascii="Times New Roman" w:hAnsi="Times New Roman" w:cs="Times New Roman"/>
          <w:b/>
          <w:sz w:val="28"/>
        </w:rPr>
        <w:t xml:space="preserve">Measuring </w:t>
      </w:r>
      <w:r w:rsidR="007A3110">
        <w:rPr>
          <w:rFonts w:ascii="Times New Roman" w:hAnsi="Times New Roman" w:cs="Times New Roman"/>
          <w:b/>
          <w:sz w:val="28"/>
        </w:rPr>
        <w:t>R</w:t>
      </w:r>
      <w:r>
        <w:rPr>
          <w:rFonts w:ascii="Times New Roman" w:hAnsi="Times New Roman" w:cs="Times New Roman"/>
          <w:b/>
          <w:sz w:val="28"/>
        </w:rPr>
        <w:t xml:space="preserve">eaction </w:t>
      </w:r>
      <w:r w:rsidR="007A3110">
        <w:rPr>
          <w:rFonts w:ascii="Times New Roman" w:hAnsi="Times New Roman" w:cs="Times New Roman"/>
          <w:b/>
          <w:sz w:val="28"/>
        </w:rPr>
        <w:t>T</w:t>
      </w:r>
      <w:r>
        <w:rPr>
          <w:rFonts w:ascii="Times New Roman" w:hAnsi="Times New Roman" w:cs="Times New Roman"/>
          <w:b/>
          <w:sz w:val="28"/>
        </w:rPr>
        <w:t xml:space="preserve">ime and </w:t>
      </w:r>
      <w:proofErr w:type="spellStart"/>
      <w:r>
        <w:rPr>
          <w:rFonts w:ascii="Times New Roman" w:hAnsi="Times New Roman" w:cs="Times New Roman"/>
          <w:b/>
          <w:sz w:val="28"/>
        </w:rPr>
        <w:t>Donder’s</w:t>
      </w:r>
      <w:proofErr w:type="spellEnd"/>
      <w:r>
        <w:rPr>
          <w:rFonts w:ascii="Times New Roman" w:hAnsi="Times New Roman" w:cs="Times New Roman"/>
          <w:b/>
          <w:sz w:val="28"/>
        </w:rPr>
        <w:t xml:space="preserve"> Method of Subtraction</w:t>
      </w:r>
    </w:p>
    <w:p w14:paraId="1F877ED6" w14:textId="7A2709A7" w:rsidR="00181BE1" w:rsidRDefault="00611584" w:rsidP="00EA069F">
      <w:pPr>
        <w:rPr>
          <w:rFonts w:ascii="Times New Roman" w:hAnsi="Times New Roman" w:cs="Times New Roman"/>
        </w:rPr>
      </w:pPr>
      <w:r w:rsidRPr="00611584">
        <w:rPr>
          <w:rFonts w:ascii="Times New Roman" w:hAnsi="Times New Roman" w:cs="Times New Roman"/>
          <w:b/>
        </w:rPr>
        <w:t xml:space="preserve">Overview: </w:t>
      </w:r>
      <w:r w:rsidR="00EA069F">
        <w:rPr>
          <w:rFonts w:ascii="Times New Roman" w:hAnsi="Times New Roman" w:cs="Times New Roman"/>
        </w:rPr>
        <w:t xml:space="preserve">The ambition of experimental psychology is to characterize the mental events that support </w:t>
      </w:r>
      <w:ins w:id="1" w:author="Jonathan Flombaum" w:date="2014-10-06T11:07:00Z">
        <w:r w:rsidR="00487DA8">
          <w:rPr>
            <w:rFonts w:ascii="Times New Roman" w:hAnsi="Times New Roman" w:cs="Times New Roman"/>
          </w:rPr>
          <w:t xml:space="preserve">the human </w:t>
        </w:r>
      </w:ins>
      <w:r w:rsidR="00EA069F">
        <w:rPr>
          <w:rFonts w:ascii="Times New Roman" w:hAnsi="Times New Roman" w:cs="Times New Roman"/>
        </w:rPr>
        <w:t xml:space="preserve">ability to solve problems, perceive the world, and turn thoughts into words and sentences. But </w:t>
      </w:r>
      <w:ins w:id="2" w:author="Jonathan Flombaum" w:date="2014-10-06T11:07:00Z">
        <w:r w:rsidR="00487DA8">
          <w:rPr>
            <w:rFonts w:ascii="Times New Roman" w:hAnsi="Times New Roman" w:cs="Times New Roman"/>
          </w:rPr>
          <w:t xml:space="preserve">people </w:t>
        </w:r>
      </w:ins>
      <w:r w:rsidR="00EA069F">
        <w:rPr>
          <w:rFonts w:ascii="Times New Roman" w:hAnsi="Times New Roman" w:cs="Times New Roman"/>
        </w:rPr>
        <w:t xml:space="preserve">can’t see or feel those mental events; they can’t be weighed, combined in </w:t>
      </w:r>
      <w:r w:rsidR="00EF3649">
        <w:rPr>
          <w:rFonts w:ascii="Times New Roman" w:hAnsi="Times New Roman" w:cs="Times New Roman"/>
        </w:rPr>
        <w:t>test tubes</w:t>
      </w:r>
      <w:r w:rsidR="00EA069F">
        <w:rPr>
          <w:rFonts w:ascii="Times New Roman" w:hAnsi="Times New Roman" w:cs="Times New Roman"/>
        </w:rPr>
        <w:t xml:space="preserve">, or grown in a dish. </w:t>
      </w:r>
      <w:r w:rsidR="00181BE1">
        <w:rPr>
          <w:rFonts w:ascii="Times New Roman" w:hAnsi="Times New Roman" w:cs="Times New Roman"/>
        </w:rPr>
        <w:t xml:space="preserve">Wanting to study mental life, nonetheless, </w:t>
      </w:r>
      <w:proofErr w:type="spellStart"/>
      <w:r w:rsidR="00EA069F">
        <w:rPr>
          <w:rFonts w:ascii="Times New Roman" w:hAnsi="Times New Roman" w:cs="Times New Roman"/>
        </w:rPr>
        <w:t>Franciscus</w:t>
      </w:r>
      <w:proofErr w:type="spellEnd"/>
      <w:r w:rsidR="00EA069F">
        <w:rPr>
          <w:rFonts w:ascii="Times New Roman" w:hAnsi="Times New Roman" w:cs="Times New Roman"/>
        </w:rPr>
        <w:t xml:space="preserve"> </w:t>
      </w:r>
      <w:proofErr w:type="spellStart"/>
      <w:r w:rsidR="00EA069F">
        <w:rPr>
          <w:rFonts w:ascii="Times New Roman" w:hAnsi="Times New Roman" w:cs="Times New Roman"/>
        </w:rPr>
        <w:t>Donders</w:t>
      </w:r>
      <w:proofErr w:type="spellEnd"/>
      <w:r w:rsidR="00EA069F">
        <w:rPr>
          <w:rFonts w:ascii="Times New Roman" w:hAnsi="Times New Roman" w:cs="Times New Roman"/>
        </w:rPr>
        <w:t>, a Dutch ophthalmologist in the early 1800s</w:t>
      </w:r>
      <w:r w:rsidR="00181BE1">
        <w:rPr>
          <w:rFonts w:ascii="Times New Roman" w:hAnsi="Times New Roman" w:cs="Times New Roman"/>
        </w:rPr>
        <w:t xml:space="preserve">, came up with a property that he could measure —even back then: he measured the time it took </w:t>
      </w:r>
      <w:r w:rsidR="00EF3649">
        <w:rPr>
          <w:rFonts w:ascii="Times New Roman" w:hAnsi="Times New Roman" w:cs="Times New Roman"/>
        </w:rPr>
        <w:t>for human</w:t>
      </w:r>
      <w:r w:rsidR="00181BE1">
        <w:rPr>
          <w:rFonts w:ascii="Times New Roman" w:hAnsi="Times New Roman" w:cs="Times New Roman"/>
        </w:rPr>
        <w:t xml:space="preserve"> subjects to perform </w:t>
      </w:r>
      <w:r w:rsidR="00EF3649">
        <w:rPr>
          <w:rFonts w:ascii="Times New Roman" w:hAnsi="Times New Roman" w:cs="Times New Roman"/>
        </w:rPr>
        <w:t>simple</w:t>
      </w:r>
      <w:r w:rsidR="00181BE1">
        <w:rPr>
          <w:rFonts w:ascii="Times New Roman" w:hAnsi="Times New Roman" w:cs="Times New Roman"/>
        </w:rPr>
        <w:t xml:space="preserve"> tasks</w:t>
      </w:r>
      <w:r w:rsidR="00EF3649">
        <w:rPr>
          <w:rFonts w:ascii="Times New Roman" w:hAnsi="Times New Roman" w:cs="Times New Roman"/>
        </w:rPr>
        <w:t xml:space="preserve">, reasoning that he could treat those measurements as proxies for the time it takes to complete the </w:t>
      </w:r>
      <w:r w:rsidR="008F3874">
        <w:rPr>
          <w:rFonts w:ascii="Times New Roman" w:hAnsi="Times New Roman" w:cs="Times New Roman"/>
        </w:rPr>
        <w:t>unobservable</w:t>
      </w:r>
      <w:r w:rsidR="00EF3649">
        <w:rPr>
          <w:rFonts w:ascii="Times New Roman" w:hAnsi="Times New Roman" w:cs="Times New Roman"/>
        </w:rPr>
        <w:t xml:space="preserve"> mental opera</w:t>
      </w:r>
      <w:r w:rsidR="00C71533">
        <w:rPr>
          <w:rFonts w:ascii="Times New Roman" w:hAnsi="Times New Roman" w:cs="Times New Roman"/>
        </w:rPr>
        <w:t xml:space="preserve">tions involved. In fact, </w:t>
      </w:r>
      <w:proofErr w:type="spellStart"/>
      <w:r w:rsidR="00C71533">
        <w:rPr>
          <w:rFonts w:ascii="Times New Roman" w:hAnsi="Times New Roman" w:cs="Times New Roman"/>
        </w:rPr>
        <w:t>Donder</w:t>
      </w:r>
      <w:r w:rsidR="00EF3649">
        <w:rPr>
          <w:rFonts w:ascii="Times New Roman" w:hAnsi="Times New Roman" w:cs="Times New Roman"/>
        </w:rPr>
        <w:t>s</w:t>
      </w:r>
      <w:proofErr w:type="spellEnd"/>
      <w:r w:rsidR="00EF3649">
        <w:rPr>
          <w:rFonts w:ascii="Times New Roman" w:hAnsi="Times New Roman" w:cs="Times New Roman"/>
        </w:rPr>
        <w:t xml:space="preserve"> went one step further, developing a </w:t>
      </w:r>
      <w:proofErr w:type="gramStart"/>
      <w:r w:rsidR="00EF3649">
        <w:rPr>
          <w:rFonts w:ascii="Times New Roman" w:hAnsi="Times New Roman" w:cs="Times New Roman"/>
        </w:rPr>
        <w:t>basic</w:t>
      </w:r>
      <w:proofErr w:type="gramEnd"/>
      <w:r w:rsidR="00EF3649">
        <w:rPr>
          <w:rFonts w:ascii="Times New Roman" w:hAnsi="Times New Roman" w:cs="Times New Roman"/>
        </w:rPr>
        <w:t xml:space="preserve"> experimental paradigm known as the Method of Subtraction</w:t>
      </w:r>
      <w:r w:rsidR="00530F8A">
        <w:rPr>
          <w:rFonts w:ascii="Times New Roman" w:hAnsi="Times New Roman" w:cs="Times New Roman"/>
        </w:rPr>
        <w:t>. It</w:t>
      </w:r>
      <w:r w:rsidR="00181BE1">
        <w:rPr>
          <w:rFonts w:ascii="Times New Roman" w:hAnsi="Times New Roman" w:cs="Times New Roman"/>
        </w:rPr>
        <w:t xml:space="preserve"> </w:t>
      </w:r>
      <w:r w:rsidR="00530F8A">
        <w:rPr>
          <w:rFonts w:ascii="Times New Roman" w:hAnsi="Times New Roman" w:cs="Times New Roman"/>
        </w:rPr>
        <w:t xml:space="preserve">simply asks a researcher to design two tasks that are identical in nearly every way, excepting a mental operation </w:t>
      </w:r>
      <w:r w:rsidR="00442C4D">
        <w:rPr>
          <w:rFonts w:ascii="Times New Roman" w:hAnsi="Times New Roman" w:cs="Times New Roman"/>
        </w:rPr>
        <w:t xml:space="preserve">hypothesized to be involved </w:t>
      </w:r>
      <w:r w:rsidR="00530F8A">
        <w:rPr>
          <w:rFonts w:ascii="Times New Roman" w:hAnsi="Times New Roman" w:cs="Times New Roman"/>
        </w:rPr>
        <w:t xml:space="preserve">in one of the tasks </w:t>
      </w:r>
      <w:r w:rsidR="00442C4D">
        <w:rPr>
          <w:rFonts w:ascii="Times New Roman" w:hAnsi="Times New Roman" w:cs="Times New Roman"/>
        </w:rPr>
        <w:t>and</w:t>
      </w:r>
      <w:r w:rsidR="00530F8A">
        <w:rPr>
          <w:rFonts w:ascii="Times New Roman" w:hAnsi="Times New Roman" w:cs="Times New Roman"/>
        </w:rPr>
        <w:t xml:space="preserve"> omitted in the other. The researcher then measures the time it takes to complete each task, and by subtracting the outcomes, she extracts an estimate of the time it takes </w:t>
      </w:r>
      <w:r w:rsidR="00442C4D">
        <w:rPr>
          <w:rFonts w:ascii="Times New Roman" w:hAnsi="Times New Roman" w:cs="Times New Roman"/>
        </w:rPr>
        <w:t>to execute</w:t>
      </w:r>
      <w:r w:rsidR="00530F8A">
        <w:rPr>
          <w:rFonts w:ascii="Times New Roman" w:hAnsi="Times New Roman" w:cs="Times New Roman"/>
        </w:rPr>
        <w:t xml:space="preserve"> the </w:t>
      </w:r>
      <w:r w:rsidR="00C71533">
        <w:rPr>
          <w:rFonts w:ascii="Times New Roman" w:hAnsi="Times New Roman" w:cs="Times New Roman"/>
        </w:rPr>
        <w:t>one</w:t>
      </w:r>
      <w:r w:rsidR="00530F8A">
        <w:rPr>
          <w:rFonts w:ascii="Times New Roman" w:hAnsi="Times New Roman" w:cs="Times New Roman"/>
        </w:rPr>
        <w:t xml:space="preserve"> mental operation of interest. </w:t>
      </w:r>
      <w:r w:rsidR="00442C4D">
        <w:rPr>
          <w:rFonts w:ascii="Times New Roman" w:hAnsi="Times New Roman" w:cs="Times New Roman"/>
        </w:rPr>
        <w:t xml:space="preserve">In this way, the method </w:t>
      </w:r>
      <w:r w:rsidR="00C71533">
        <w:rPr>
          <w:rFonts w:ascii="Times New Roman" w:hAnsi="Times New Roman" w:cs="Times New Roman"/>
        </w:rPr>
        <w:t xml:space="preserve">allows </w:t>
      </w:r>
      <w:r w:rsidR="00442C4D">
        <w:rPr>
          <w:rFonts w:ascii="Times New Roman" w:hAnsi="Times New Roman" w:cs="Times New Roman"/>
        </w:rPr>
        <w:t xml:space="preserve">a researcher </w:t>
      </w:r>
      <w:r w:rsidR="00C71533">
        <w:rPr>
          <w:rFonts w:ascii="Times New Roman" w:hAnsi="Times New Roman" w:cs="Times New Roman"/>
        </w:rPr>
        <w:t xml:space="preserve">to </w:t>
      </w:r>
      <w:r w:rsidR="00442C4D">
        <w:rPr>
          <w:rFonts w:ascii="Times New Roman" w:hAnsi="Times New Roman" w:cs="Times New Roman"/>
        </w:rPr>
        <w:t xml:space="preserve">isolate a mental operation. </w:t>
      </w:r>
      <w:r w:rsidR="00C71533">
        <w:rPr>
          <w:rFonts w:ascii="Times New Roman" w:hAnsi="Times New Roman" w:cs="Times New Roman"/>
        </w:rPr>
        <w:t>The</w:t>
      </w:r>
      <w:r w:rsidR="00530F8A">
        <w:rPr>
          <w:rFonts w:ascii="Times New Roman" w:hAnsi="Times New Roman" w:cs="Times New Roman"/>
        </w:rPr>
        <w:t xml:space="preserve"> time it takes to complete a task has become known as ‘reacti</w:t>
      </w:r>
      <w:r w:rsidR="000E20EF">
        <w:rPr>
          <w:rFonts w:ascii="Times New Roman" w:hAnsi="Times New Roman" w:cs="Times New Roman"/>
        </w:rPr>
        <w:t xml:space="preserve">on time’ or ‘latency.’ Even today, </w:t>
      </w:r>
      <w:r w:rsidR="00830116">
        <w:rPr>
          <w:rFonts w:ascii="Times New Roman" w:hAnsi="Times New Roman" w:cs="Times New Roman"/>
        </w:rPr>
        <w:t xml:space="preserve">reaction time </w:t>
      </w:r>
      <w:r w:rsidR="008F3874">
        <w:rPr>
          <w:rFonts w:ascii="Times New Roman" w:hAnsi="Times New Roman" w:cs="Times New Roman"/>
        </w:rPr>
        <w:t>is by a wide margin</w:t>
      </w:r>
      <w:r w:rsidR="00830116">
        <w:rPr>
          <w:rFonts w:ascii="Times New Roman" w:hAnsi="Times New Roman" w:cs="Times New Roman"/>
        </w:rPr>
        <w:t xml:space="preserve"> </w:t>
      </w:r>
      <w:r w:rsidR="000E20EF">
        <w:rPr>
          <w:rFonts w:ascii="Times New Roman" w:hAnsi="Times New Roman" w:cs="Times New Roman"/>
        </w:rPr>
        <w:t>the</w:t>
      </w:r>
      <w:r w:rsidR="00830116">
        <w:rPr>
          <w:rFonts w:ascii="Times New Roman" w:hAnsi="Times New Roman" w:cs="Times New Roman"/>
        </w:rPr>
        <w:t xml:space="preserve"> most prevalent dependent variable </w:t>
      </w:r>
      <w:r w:rsidR="000E20EF">
        <w:rPr>
          <w:rFonts w:ascii="Times New Roman" w:hAnsi="Times New Roman" w:cs="Times New Roman"/>
        </w:rPr>
        <w:t>in experimental psychology</w:t>
      </w:r>
      <w:r w:rsidR="00830116">
        <w:rPr>
          <w:rFonts w:ascii="Times New Roman" w:hAnsi="Times New Roman" w:cs="Times New Roman"/>
        </w:rPr>
        <w:t xml:space="preserve">. </w:t>
      </w:r>
      <w:r w:rsidR="00530F8A">
        <w:rPr>
          <w:rFonts w:ascii="Times New Roman" w:hAnsi="Times New Roman" w:cs="Times New Roman"/>
        </w:rPr>
        <w:t xml:space="preserve"> </w:t>
      </w:r>
    </w:p>
    <w:p w14:paraId="1AA83E03" w14:textId="04850C14" w:rsidR="007A3110" w:rsidRDefault="007A3110" w:rsidP="00EA069F">
      <w:pPr>
        <w:rPr>
          <w:rFonts w:ascii="Times New Roman" w:hAnsi="Times New Roman" w:cs="Times New Roman"/>
        </w:rPr>
      </w:pPr>
      <w:r>
        <w:rPr>
          <w:rFonts w:ascii="Times New Roman" w:hAnsi="Times New Roman" w:cs="Times New Roman"/>
        </w:rPr>
        <w:t xml:space="preserve">This video will demonstrate the measurement of reaction time using </w:t>
      </w:r>
      <w:proofErr w:type="spellStart"/>
      <w:r>
        <w:rPr>
          <w:rFonts w:ascii="Times New Roman" w:hAnsi="Times New Roman" w:cs="Times New Roman"/>
        </w:rPr>
        <w:t>Donder’s</w:t>
      </w:r>
      <w:proofErr w:type="spellEnd"/>
      <w:r>
        <w:rPr>
          <w:rFonts w:ascii="Times New Roman" w:hAnsi="Times New Roman" w:cs="Times New Roman"/>
        </w:rPr>
        <w:t xml:space="preserve"> Method of Subtraction</w:t>
      </w:r>
    </w:p>
    <w:p w14:paraId="0B84EFB7" w14:textId="77777777" w:rsidR="00467282" w:rsidRDefault="000331A6">
      <w:pPr>
        <w:rPr>
          <w:rFonts w:ascii="Times New Roman" w:hAnsi="Times New Roman" w:cs="Times New Roman"/>
        </w:rPr>
      </w:pPr>
      <w:r w:rsidRPr="00700118">
        <w:rPr>
          <w:rFonts w:ascii="Times New Roman" w:hAnsi="Times New Roman" w:cs="Times New Roman"/>
          <w:b/>
          <w:sz w:val="28"/>
        </w:rPr>
        <w:t>Procedure</w:t>
      </w:r>
      <w:r w:rsidR="00467282" w:rsidRPr="00700118">
        <w:rPr>
          <w:rFonts w:ascii="Times New Roman" w:hAnsi="Times New Roman" w:cs="Times New Roman"/>
          <w:sz w:val="28"/>
        </w:rPr>
        <w:t xml:space="preserve"> </w:t>
      </w:r>
    </w:p>
    <w:p w14:paraId="05ED088A" w14:textId="63D6AB16" w:rsidR="008376E1" w:rsidRPr="00407C15" w:rsidRDefault="00E66872" w:rsidP="008376E1">
      <w:pPr>
        <w:pStyle w:val="ListParagraph"/>
        <w:widowControl w:val="0"/>
        <w:numPr>
          <w:ilvl w:val="0"/>
          <w:numId w:val="1"/>
        </w:numPr>
        <w:autoSpaceDE w:val="0"/>
        <w:autoSpaceDN w:val="0"/>
        <w:adjustRightInd w:val="0"/>
        <w:jc w:val="both"/>
        <w:rPr>
          <w:b/>
          <w:lang w:val="en-GB"/>
        </w:rPr>
      </w:pPr>
      <w:r>
        <w:rPr>
          <w:b/>
          <w:lang w:val="en-GB"/>
        </w:rPr>
        <w:t>Pick</w:t>
      </w:r>
      <w:r w:rsidR="00D4648E">
        <w:rPr>
          <w:b/>
          <w:lang w:val="en-GB"/>
        </w:rPr>
        <w:t xml:space="preserve"> </w:t>
      </w:r>
      <w:r>
        <w:rPr>
          <w:b/>
          <w:lang w:val="en-GB"/>
        </w:rPr>
        <w:t>a</w:t>
      </w:r>
      <w:r w:rsidR="00D4648E">
        <w:rPr>
          <w:b/>
          <w:lang w:val="en-GB"/>
        </w:rPr>
        <w:t xml:space="preserve"> task and </w:t>
      </w:r>
      <w:r>
        <w:rPr>
          <w:b/>
          <w:lang w:val="en-GB"/>
        </w:rPr>
        <w:t>material to implement it</w:t>
      </w:r>
    </w:p>
    <w:p w14:paraId="716D4D6D" w14:textId="77777777" w:rsidR="008376E1" w:rsidRPr="00407C15" w:rsidRDefault="008376E1" w:rsidP="008376E1">
      <w:pPr>
        <w:pStyle w:val="ListParagraph"/>
        <w:widowControl w:val="0"/>
        <w:autoSpaceDE w:val="0"/>
        <w:autoSpaceDN w:val="0"/>
        <w:adjustRightInd w:val="0"/>
        <w:jc w:val="both"/>
        <w:rPr>
          <w:b/>
          <w:lang w:val="en-GB"/>
        </w:rPr>
      </w:pPr>
    </w:p>
    <w:p w14:paraId="094050C0" w14:textId="59CB676C" w:rsidR="008376E1" w:rsidRDefault="00D4648E" w:rsidP="008376E1">
      <w:pPr>
        <w:pStyle w:val="ListParagraph"/>
        <w:widowControl w:val="0"/>
        <w:numPr>
          <w:ilvl w:val="1"/>
          <w:numId w:val="1"/>
        </w:numPr>
        <w:autoSpaceDE w:val="0"/>
        <w:autoSpaceDN w:val="0"/>
        <w:adjustRightInd w:val="0"/>
        <w:jc w:val="both"/>
        <w:rPr>
          <w:lang w:val="en-GB"/>
        </w:rPr>
      </w:pPr>
      <w:r>
        <w:rPr>
          <w:lang w:val="en-GB"/>
        </w:rPr>
        <w:t xml:space="preserve">To </w:t>
      </w:r>
      <w:r w:rsidR="00652243">
        <w:rPr>
          <w:lang w:val="en-GB"/>
        </w:rPr>
        <w:t xml:space="preserve">use </w:t>
      </w:r>
      <w:proofErr w:type="spellStart"/>
      <w:r w:rsidR="00652243">
        <w:rPr>
          <w:lang w:val="en-GB"/>
        </w:rPr>
        <w:t>Donder’s</w:t>
      </w:r>
      <w:proofErr w:type="spellEnd"/>
      <w:r w:rsidR="00652243">
        <w:rPr>
          <w:lang w:val="en-GB"/>
        </w:rPr>
        <w:t xml:space="preserve"> Method of Subtraction, one first needs a mental operation of interest, and a pair of tasks th</w:t>
      </w:r>
      <w:r w:rsidR="00E66872">
        <w:rPr>
          <w:lang w:val="en-GB"/>
        </w:rPr>
        <w:t>ought to differ in terms of the</w:t>
      </w:r>
      <w:r w:rsidR="00652243">
        <w:rPr>
          <w:lang w:val="en-GB"/>
        </w:rPr>
        <w:t xml:space="preserve"> operation. For current purposes, </w:t>
      </w:r>
      <w:r w:rsidR="00066903">
        <w:rPr>
          <w:lang w:val="en-GB"/>
        </w:rPr>
        <w:t xml:space="preserve">this video </w:t>
      </w:r>
      <w:r w:rsidR="00652243">
        <w:rPr>
          <w:lang w:val="en-GB"/>
        </w:rPr>
        <w:t>explore</w:t>
      </w:r>
      <w:r w:rsidR="00066903">
        <w:rPr>
          <w:lang w:val="en-GB"/>
        </w:rPr>
        <w:t>s</w:t>
      </w:r>
      <w:r w:rsidR="00652243">
        <w:rPr>
          <w:lang w:val="en-GB"/>
        </w:rPr>
        <w:t xml:space="preserve"> the ability to resolve conflicts between different sources of information —</w:t>
      </w:r>
      <w:r w:rsidR="00EE0816">
        <w:rPr>
          <w:lang w:val="en-GB"/>
        </w:rPr>
        <w:t xml:space="preserve">an important aspect of </w:t>
      </w:r>
      <w:del w:id="3" w:author="Jonathan Flombaum" w:date="2014-10-06T11:08:00Z">
        <w:r w:rsidR="00EE0816" w:rsidDel="00487DA8">
          <w:rPr>
            <w:lang w:val="en-GB"/>
          </w:rPr>
          <w:delText xml:space="preserve">our </w:delText>
        </w:r>
      </w:del>
      <w:ins w:id="4" w:author="Jonathan Flombaum" w:date="2014-10-06T11:08:00Z">
        <w:r w:rsidR="00487DA8">
          <w:rPr>
            <w:lang w:val="en-GB"/>
          </w:rPr>
          <w:t xml:space="preserve">the </w:t>
        </w:r>
      </w:ins>
      <w:r w:rsidR="00EE0816">
        <w:rPr>
          <w:lang w:val="en-GB"/>
        </w:rPr>
        <w:t xml:space="preserve">ability to exert self-control on </w:t>
      </w:r>
      <w:del w:id="5" w:author="Jonathan Flombaum" w:date="2014-10-06T11:08:00Z">
        <w:r w:rsidR="00EE0816" w:rsidDel="00255A03">
          <w:rPr>
            <w:lang w:val="en-GB"/>
          </w:rPr>
          <w:delText xml:space="preserve">our own </w:delText>
        </w:r>
      </w:del>
      <w:proofErr w:type="spellStart"/>
      <w:r w:rsidR="00EE0816">
        <w:rPr>
          <w:lang w:val="en-GB"/>
        </w:rPr>
        <w:t>behavior</w:t>
      </w:r>
      <w:proofErr w:type="spellEnd"/>
      <w:r w:rsidR="00652243">
        <w:rPr>
          <w:lang w:val="en-GB"/>
        </w:rPr>
        <w:t xml:space="preserve">. </w:t>
      </w:r>
      <w:del w:id="6" w:author="Jonathan Flombaum" w:date="2014-10-06T11:09:00Z">
        <w:r w:rsidR="00652243" w:rsidDel="00255A03">
          <w:rPr>
            <w:lang w:val="en-GB"/>
          </w:rPr>
          <w:delText>We’ll use the</w:delText>
        </w:r>
      </w:del>
      <w:ins w:id="7" w:author="Jonathan Flombaum" w:date="2014-10-06T11:09:00Z">
        <w:r w:rsidR="00255A03">
          <w:rPr>
            <w:lang w:val="en-GB"/>
          </w:rPr>
          <w:t>The</w:t>
        </w:r>
      </w:ins>
      <w:r w:rsidR="00652243">
        <w:rPr>
          <w:lang w:val="en-GB"/>
        </w:rPr>
        <w:t xml:space="preserve"> </w:t>
      </w:r>
      <w:proofErr w:type="spellStart"/>
      <w:r w:rsidR="00652243">
        <w:rPr>
          <w:lang w:val="en-GB"/>
        </w:rPr>
        <w:t>Stroop</w:t>
      </w:r>
      <w:proofErr w:type="spellEnd"/>
      <w:r w:rsidR="00652243">
        <w:rPr>
          <w:lang w:val="en-GB"/>
        </w:rPr>
        <w:t xml:space="preserve"> task </w:t>
      </w:r>
      <w:del w:id="8" w:author="Jonathan Flombaum" w:date="2014-10-06T11:09:00Z">
        <w:r w:rsidR="00652243" w:rsidDel="0089361A">
          <w:rPr>
            <w:lang w:val="en-GB"/>
          </w:rPr>
          <w:delText xml:space="preserve">as </w:delText>
        </w:r>
      </w:del>
      <w:ins w:id="9" w:author="Jonathan Flombaum" w:date="2014-10-06T11:09:00Z">
        <w:r w:rsidR="0089361A">
          <w:rPr>
            <w:lang w:val="en-GB"/>
          </w:rPr>
          <w:t xml:space="preserve">is a </w:t>
        </w:r>
      </w:ins>
      <w:del w:id="10" w:author="Jonathan Flombaum" w:date="2014-10-06T11:09:00Z">
        <w:r w:rsidR="00652243" w:rsidDel="0089361A">
          <w:rPr>
            <w:lang w:val="en-GB"/>
          </w:rPr>
          <w:delText xml:space="preserve">a </w:delText>
        </w:r>
      </w:del>
      <w:ins w:id="11" w:author="Jonathan Flombaum" w:date="2014-10-06T11:09:00Z">
        <w:r w:rsidR="0089361A">
          <w:rPr>
            <w:lang w:val="en-GB"/>
          </w:rPr>
          <w:t xml:space="preserve">good </w:t>
        </w:r>
      </w:ins>
      <w:r w:rsidR="00652243">
        <w:rPr>
          <w:lang w:val="en-GB"/>
        </w:rPr>
        <w:t xml:space="preserve">basis for measuring the time it takes to </w:t>
      </w:r>
      <w:r w:rsidR="002920C0">
        <w:rPr>
          <w:lang w:val="en-GB"/>
        </w:rPr>
        <w:t>resolve a conflict between information sources.</w:t>
      </w:r>
    </w:p>
    <w:p w14:paraId="301A8203" w14:textId="7E61E347" w:rsidR="002920C0" w:rsidRDefault="002920C0" w:rsidP="008376E1">
      <w:pPr>
        <w:pStyle w:val="ListParagraph"/>
        <w:widowControl w:val="0"/>
        <w:numPr>
          <w:ilvl w:val="1"/>
          <w:numId w:val="1"/>
        </w:numPr>
        <w:autoSpaceDE w:val="0"/>
        <w:autoSpaceDN w:val="0"/>
        <w:adjustRightInd w:val="0"/>
        <w:jc w:val="both"/>
        <w:rPr>
          <w:lang w:val="en-GB"/>
        </w:rPr>
      </w:pPr>
      <w:r>
        <w:rPr>
          <w:lang w:val="en-GB"/>
        </w:rPr>
        <w:t xml:space="preserve">The </w:t>
      </w:r>
      <w:proofErr w:type="spellStart"/>
      <w:r>
        <w:rPr>
          <w:lang w:val="en-GB"/>
        </w:rPr>
        <w:t>Stroop</w:t>
      </w:r>
      <w:proofErr w:type="spellEnd"/>
      <w:r>
        <w:rPr>
          <w:lang w:val="en-GB"/>
        </w:rPr>
        <w:t xml:space="preserve"> task can easily be programmed on a computer</w:t>
      </w:r>
      <w:r w:rsidR="00E66872">
        <w:rPr>
          <w:lang w:val="en-GB"/>
        </w:rPr>
        <w:t xml:space="preserve">, but one nice feature is that it can also be implemented with just a few index cards and magic markers. </w:t>
      </w:r>
    </w:p>
    <w:p w14:paraId="40515CDF" w14:textId="7F4152E6" w:rsidR="00E66872" w:rsidRDefault="00E66872" w:rsidP="008376E1">
      <w:pPr>
        <w:pStyle w:val="ListParagraph"/>
        <w:widowControl w:val="0"/>
        <w:numPr>
          <w:ilvl w:val="1"/>
          <w:numId w:val="1"/>
        </w:numPr>
        <w:autoSpaceDE w:val="0"/>
        <w:autoSpaceDN w:val="0"/>
        <w:adjustRightInd w:val="0"/>
        <w:jc w:val="both"/>
        <w:rPr>
          <w:lang w:val="en-GB"/>
        </w:rPr>
      </w:pPr>
      <w:r>
        <w:rPr>
          <w:lang w:val="en-GB"/>
        </w:rPr>
        <w:t xml:space="preserve">So, the first things </w:t>
      </w:r>
      <w:del w:id="12" w:author="Jonathan Flombaum" w:date="2014-10-06T11:09:00Z">
        <w:r w:rsidDel="00C47AE5">
          <w:rPr>
            <w:lang w:val="en-GB"/>
          </w:rPr>
          <w:delText xml:space="preserve">we’ll </w:delText>
        </w:r>
      </w:del>
      <w:r>
        <w:rPr>
          <w:lang w:val="en-GB"/>
        </w:rPr>
        <w:t>need</w:t>
      </w:r>
      <w:ins w:id="13" w:author="Jonathan Flombaum" w:date="2014-10-06T11:09:00Z">
        <w:r w:rsidR="00C47AE5">
          <w:rPr>
            <w:lang w:val="en-GB"/>
          </w:rPr>
          <w:t>ed</w:t>
        </w:r>
      </w:ins>
      <w:r>
        <w:rPr>
          <w:lang w:val="en-GB"/>
        </w:rPr>
        <w:t xml:space="preserve"> are four magic markers, one each in red, yellow, blue, and green</w:t>
      </w:r>
      <w:ins w:id="14" w:author="Jonathan Flombaum" w:date="2014-10-06T11:09:00Z">
        <w:r w:rsidR="00FC335A">
          <w:rPr>
            <w:lang w:val="en-GB"/>
          </w:rPr>
          <w:t xml:space="preserve">, </w:t>
        </w:r>
      </w:ins>
      <w:del w:id="15" w:author="Jonathan Flombaum" w:date="2014-10-06T11:09:00Z">
        <w:r w:rsidDel="00FC335A">
          <w:rPr>
            <w:lang w:val="en-GB"/>
          </w:rPr>
          <w:delText>.</w:delText>
        </w:r>
      </w:del>
      <w:r>
        <w:rPr>
          <w:lang w:val="en-GB"/>
        </w:rPr>
        <w:t xml:space="preserve"> </w:t>
      </w:r>
      <w:del w:id="16" w:author="Jonathan Flombaum" w:date="2014-10-06T11:09:00Z">
        <w:r w:rsidDel="00FC335A">
          <w:rPr>
            <w:lang w:val="en-GB"/>
          </w:rPr>
          <w:delText xml:space="preserve">We’ll </w:delText>
        </w:r>
      </w:del>
      <w:ins w:id="17" w:author="Jonathan Flombaum" w:date="2014-10-06T11:09:00Z">
        <w:r w:rsidR="00FC335A">
          <w:rPr>
            <w:lang w:val="en-GB"/>
          </w:rPr>
          <w:t xml:space="preserve">and </w:t>
        </w:r>
      </w:ins>
      <w:r>
        <w:rPr>
          <w:lang w:val="en-GB"/>
        </w:rPr>
        <w:t xml:space="preserve">also </w:t>
      </w:r>
      <w:del w:id="18" w:author="Jonathan Flombaum" w:date="2014-10-06T11:09:00Z">
        <w:r w:rsidDel="00FC335A">
          <w:rPr>
            <w:lang w:val="en-GB"/>
          </w:rPr>
          <w:delText xml:space="preserve">need </w:delText>
        </w:r>
      </w:del>
      <w:r>
        <w:rPr>
          <w:lang w:val="en-GB"/>
        </w:rPr>
        <w:t>two large index cards</w:t>
      </w:r>
      <w:r w:rsidR="009B2001">
        <w:rPr>
          <w:lang w:val="en-GB"/>
        </w:rPr>
        <w:t xml:space="preserve"> and a stopwatch</w:t>
      </w:r>
      <w:r>
        <w:rPr>
          <w:lang w:val="en-GB"/>
        </w:rPr>
        <w:t>.</w:t>
      </w:r>
    </w:p>
    <w:p w14:paraId="03669CDC" w14:textId="77777777" w:rsidR="008376E1" w:rsidRDefault="008376E1" w:rsidP="008376E1">
      <w:pPr>
        <w:pStyle w:val="ListParagraph"/>
        <w:widowControl w:val="0"/>
        <w:autoSpaceDE w:val="0"/>
        <w:autoSpaceDN w:val="0"/>
        <w:adjustRightInd w:val="0"/>
        <w:ind w:left="1440"/>
        <w:jc w:val="both"/>
        <w:rPr>
          <w:lang w:val="en-GB"/>
        </w:rPr>
      </w:pPr>
    </w:p>
    <w:p w14:paraId="129C65DD" w14:textId="77777777" w:rsidR="00AB44FD" w:rsidRDefault="00AB44FD" w:rsidP="008376E1">
      <w:pPr>
        <w:pStyle w:val="ListParagraph"/>
        <w:widowControl w:val="0"/>
        <w:autoSpaceDE w:val="0"/>
        <w:autoSpaceDN w:val="0"/>
        <w:adjustRightInd w:val="0"/>
        <w:ind w:left="1440"/>
        <w:jc w:val="both"/>
        <w:rPr>
          <w:lang w:val="en-GB"/>
        </w:rPr>
      </w:pPr>
    </w:p>
    <w:p w14:paraId="14FC7CC5" w14:textId="42E17F36" w:rsidR="008376E1" w:rsidRPr="00407C15" w:rsidRDefault="00E66872" w:rsidP="008376E1">
      <w:pPr>
        <w:pStyle w:val="ListParagraph"/>
        <w:widowControl w:val="0"/>
        <w:numPr>
          <w:ilvl w:val="0"/>
          <w:numId w:val="1"/>
        </w:numPr>
        <w:autoSpaceDE w:val="0"/>
        <w:autoSpaceDN w:val="0"/>
        <w:adjustRightInd w:val="0"/>
        <w:spacing w:after="0"/>
        <w:jc w:val="both"/>
        <w:rPr>
          <w:b/>
          <w:lang w:val="en-GB"/>
        </w:rPr>
      </w:pPr>
      <w:r>
        <w:rPr>
          <w:b/>
          <w:lang w:val="en-GB"/>
        </w:rPr>
        <w:t>Making the ‘No Conflict’ stimuli</w:t>
      </w:r>
    </w:p>
    <w:p w14:paraId="354B4EDC" w14:textId="77777777" w:rsidR="008376E1" w:rsidRPr="00407C15" w:rsidRDefault="008376E1" w:rsidP="008376E1">
      <w:pPr>
        <w:pStyle w:val="ListParagraph"/>
        <w:widowControl w:val="0"/>
        <w:autoSpaceDE w:val="0"/>
        <w:autoSpaceDN w:val="0"/>
        <w:adjustRightInd w:val="0"/>
        <w:spacing w:after="0"/>
        <w:jc w:val="both"/>
        <w:rPr>
          <w:b/>
          <w:lang w:val="en-GB"/>
        </w:rPr>
      </w:pPr>
    </w:p>
    <w:p w14:paraId="41AF8FED" w14:textId="78C64A88" w:rsidR="00E66872" w:rsidRDefault="008376E1" w:rsidP="008376E1">
      <w:pPr>
        <w:widowControl w:val="0"/>
        <w:autoSpaceDE w:val="0"/>
        <w:autoSpaceDN w:val="0"/>
        <w:adjustRightInd w:val="0"/>
        <w:ind w:left="1440" w:hanging="720"/>
        <w:jc w:val="both"/>
        <w:rPr>
          <w:rFonts w:cs="Arial"/>
        </w:rPr>
      </w:pPr>
      <w:r w:rsidRPr="008376E1">
        <w:rPr>
          <w:b/>
        </w:rPr>
        <w:lastRenderedPageBreak/>
        <w:t>2.1</w:t>
      </w:r>
      <w:r>
        <w:rPr>
          <w:rFonts w:cs="Arial"/>
        </w:rPr>
        <w:tab/>
      </w:r>
      <w:r w:rsidR="00E66872">
        <w:rPr>
          <w:rFonts w:cs="Arial"/>
        </w:rPr>
        <w:t>Take one of the index cards, placing it in front of you so that the lines are horizontal. Fold it in half creating a vertical meridian</w:t>
      </w:r>
      <w:del w:id="19" w:author="Jonathan Flombaum" w:date="2014-10-06T11:10:00Z">
        <w:r w:rsidR="00E66872" w:rsidDel="00FC335A">
          <w:rPr>
            <w:rFonts w:cs="Arial"/>
          </w:rPr>
          <w:delText>. We’ll make two</w:delText>
        </w:r>
      </w:del>
      <w:ins w:id="20" w:author="Jonathan Flombaum" w:date="2014-10-06T11:10:00Z">
        <w:r w:rsidR="00FC335A">
          <w:rPr>
            <w:rFonts w:cs="Arial"/>
          </w:rPr>
          <w:t xml:space="preserve"> for</w:t>
        </w:r>
        <w:r w:rsidR="00D15C8E">
          <w:rPr>
            <w:rFonts w:cs="Arial"/>
          </w:rPr>
          <w:t xml:space="preserve"> two</w:t>
        </w:r>
      </w:ins>
      <w:r w:rsidR="00E66872">
        <w:rPr>
          <w:rFonts w:cs="Arial"/>
        </w:rPr>
        <w:t xml:space="preserve"> </w:t>
      </w:r>
      <w:r w:rsidR="002E5CBD">
        <w:rPr>
          <w:rFonts w:cs="Arial"/>
        </w:rPr>
        <w:t>columns</w:t>
      </w:r>
      <w:r w:rsidR="00E66872">
        <w:rPr>
          <w:rFonts w:cs="Arial"/>
        </w:rPr>
        <w:t xml:space="preserve"> of stimuli.</w:t>
      </w:r>
    </w:p>
    <w:p w14:paraId="269B0AA1" w14:textId="2EE0857B" w:rsidR="0018125A" w:rsidRDefault="00E66872" w:rsidP="001F4052">
      <w:pPr>
        <w:widowControl w:val="0"/>
        <w:autoSpaceDE w:val="0"/>
        <w:autoSpaceDN w:val="0"/>
        <w:adjustRightInd w:val="0"/>
        <w:ind w:left="1440" w:hanging="720"/>
        <w:jc w:val="both"/>
      </w:pPr>
      <w:r>
        <w:rPr>
          <w:b/>
        </w:rPr>
        <w:t xml:space="preserve">2.2 </w:t>
      </w:r>
      <w:r>
        <w:rPr>
          <w:b/>
        </w:rPr>
        <w:tab/>
      </w:r>
      <w:r w:rsidR="002E5CBD">
        <w:t xml:space="preserve">On each line in the left column, write in clear, capital letters one of the four color-terms, ‘RED, YELLOW, </w:t>
      </w:r>
      <w:proofErr w:type="gramStart"/>
      <w:r w:rsidR="002E5CBD">
        <w:t>BLUE</w:t>
      </w:r>
      <w:proofErr w:type="gramEnd"/>
      <w:r w:rsidR="002E5CBD">
        <w:t xml:space="preserve">, GREEN.’ Ink each word using its corresponding magic marker. You want to pick colors </w:t>
      </w:r>
      <w:del w:id="21" w:author="Jonathan Flombaum" w:date="2014-10-06T11:10:00Z">
        <w:r w:rsidR="002E5CBD" w:rsidDel="00EE3C58">
          <w:delText xml:space="preserve">to </w:delText>
        </w:r>
      </w:del>
      <w:r w:rsidR="002E5CBD">
        <w:t xml:space="preserve">more-or-less randomly. It might be easier to do this </w:t>
      </w:r>
      <w:r w:rsidR="001F4052">
        <w:t>by rolling</w:t>
      </w:r>
      <w:r w:rsidR="002E5CBD">
        <w:t xml:space="preserve"> </w:t>
      </w:r>
      <w:r w:rsidR="001F4052">
        <w:t xml:space="preserve">a die with one of </w:t>
      </w:r>
      <w:del w:id="22" w:author="Jonathan Flombaum" w:date="2014-10-06T11:10:00Z">
        <w:r w:rsidR="001F4052" w:rsidDel="006347B0">
          <w:delText xml:space="preserve">your </w:delText>
        </w:r>
      </w:del>
      <w:ins w:id="23" w:author="Jonathan Flombaum" w:date="2014-10-06T11:10:00Z">
        <w:r w:rsidR="006347B0">
          <w:t xml:space="preserve">the </w:t>
        </w:r>
      </w:ins>
      <w:r w:rsidR="001F4052">
        <w:t>four colors assigned to each number.</w:t>
      </w:r>
    </w:p>
    <w:p w14:paraId="7A7FBE31" w14:textId="30297637" w:rsidR="00664DE4" w:rsidRPr="00664DE4" w:rsidRDefault="001F4052" w:rsidP="001F4052">
      <w:pPr>
        <w:widowControl w:val="0"/>
        <w:autoSpaceDE w:val="0"/>
        <w:autoSpaceDN w:val="0"/>
        <w:adjustRightInd w:val="0"/>
        <w:ind w:left="1440" w:hanging="720"/>
        <w:jc w:val="both"/>
      </w:pPr>
      <w:r>
        <w:rPr>
          <w:b/>
        </w:rPr>
        <w:t>2.3</w:t>
      </w:r>
      <w:r>
        <w:rPr>
          <w:b/>
        </w:rPr>
        <w:tab/>
      </w:r>
      <w:r w:rsidR="00664DE4">
        <w:t>Repeat 2.2 on each line of the right column, aligned with the crease in your card.</w:t>
      </w:r>
    </w:p>
    <w:p w14:paraId="22DB0408" w14:textId="2EDDC134" w:rsidR="001F4052" w:rsidRPr="001F4052" w:rsidRDefault="00664DE4" w:rsidP="001F4052">
      <w:pPr>
        <w:widowControl w:val="0"/>
        <w:autoSpaceDE w:val="0"/>
        <w:autoSpaceDN w:val="0"/>
        <w:adjustRightInd w:val="0"/>
        <w:ind w:left="1440" w:hanging="720"/>
        <w:jc w:val="both"/>
        <w:rPr>
          <w:lang w:val="en-GB"/>
        </w:rPr>
      </w:pPr>
      <w:r>
        <w:rPr>
          <w:b/>
        </w:rPr>
        <w:t xml:space="preserve">2.4 </w:t>
      </w:r>
      <w:r>
        <w:rPr>
          <w:b/>
        </w:rPr>
        <w:tab/>
      </w:r>
      <w:r w:rsidR="001F4052">
        <w:t>You now have the stimuli for the ‘No Conflict’ condition of this classic experiment.</w:t>
      </w:r>
    </w:p>
    <w:p w14:paraId="24F3991B" w14:textId="6C358E6A" w:rsidR="008376E1" w:rsidRPr="00DD460C" w:rsidRDefault="00DD460C">
      <w:pPr>
        <w:rPr>
          <w:rFonts w:ascii="Times New Roman" w:hAnsi="Times New Roman" w:cs="Times New Roman"/>
          <w:b/>
        </w:rPr>
      </w:pPr>
      <w:r w:rsidRPr="00DD460C">
        <w:rPr>
          <w:rFonts w:ascii="Times New Roman" w:hAnsi="Times New Roman" w:cs="Times New Roman"/>
          <w:b/>
        </w:rPr>
        <w:t>3.</w:t>
      </w:r>
      <w:r w:rsidRPr="00DD460C">
        <w:rPr>
          <w:rFonts w:ascii="Times New Roman" w:hAnsi="Times New Roman" w:cs="Times New Roman"/>
          <w:b/>
        </w:rPr>
        <w:tab/>
      </w:r>
      <w:r w:rsidR="001F4052">
        <w:rPr>
          <w:rFonts w:ascii="Times New Roman" w:hAnsi="Times New Roman" w:cs="Times New Roman"/>
          <w:b/>
        </w:rPr>
        <w:t xml:space="preserve">Making the ‘Conflict’ stimuli </w:t>
      </w:r>
    </w:p>
    <w:p w14:paraId="304579C0" w14:textId="78ABCF66" w:rsidR="00DD460C" w:rsidRDefault="00AB44FD" w:rsidP="00AB44FD">
      <w:pPr>
        <w:ind w:left="1440" w:hanging="720"/>
      </w:pPr>
      <w:r>
        <w:rPr>
          <w:b/>
        </w:rPr>
        <w:t>3</w:t>
      </w:r>
      <w:r w:rsidRPr="008376E1">
        <w:rPr>
          <w:b/>
        </w:rPr>
        <w:t>.1</w:t>
      </w:r>
      <w:r>
        <w:rPr>
          <w:b/>
        </w:rPr>
        <w:tab/>
      </w:r>
      <w:r w:rsidR="00664DE4">
        <w:t>Take your second index card, and repeat step 2.1.</w:t>
      </w:r>
    </w:p>
    <w:p w14:paraId="46988E7C" w14:textId="540276EC" w:rsidR="00AB44FD" w:rsidRDefault="00AB44FD" w:rsidP="00211FCF">
      <w:pPr>
        <w:ind w:left="1440" w:hanging="720"/>
      </w:pPr>
      <w:r>
        <w:rPr>
          <w:b/>
        </w:rPr>
        <w:t>3.2</w:t>
      </w:r>
      <w:r>
        <w:rPr>
          <w:b/>
        </w:rPr>
        <w:tab/>
      </w:r>
      <w:r w:rsidR="00664DE4">
        <w:t>Now you are again going to write out a color term on each line and in each colum</w:t>
      </w:r>
      <w:r w:rsidR="00211FCF">
        <w:t xml:space="preserve">n. But crucially, </w:t>
      </w:r>
      <w:del w:id="24" w:author="Jonathan Flombaum" w:date="2014-10-06T11:10:00Z">
        <w:r w:rsidR="00211FCF" w:rsidDel="00000530">
          <w:delText xml:space="preserve">you must </w:delText>
        </w:r>
      </w:del>
      <w:r w:rsidR="00211FCF">
        <w:t xml:space="preserve">ink each term </w:t>
      </w:r>
      <w:r w:rsidR="00211FCF">
        <w:rPr>
          <w:i/>
        </w:rPr>
        <w:t>with any marker except for the corresponding color</w:t>
      </w:r>
      <w:r w:rsidR="00211FCF">
        <w:t xml:space="preserve">. In other words, </w:t>
      </w:r>
      <w:del w:id="25" w:author="Jonathan Flombaum" w:date="2014-10-06T11:10:00Z">
        <w:r w:rsidR="00211FCF" w:rsidDel="00824C60">
          <w:delText xml:space="preserve">you want to </w:delText>
        </w:r>
      </w:del>
      <w:r w:rsidR="00211FCF">
        <w:t>create a conflict between the ink color and the word you write on each line. Again, you want to pick words and colors more or less randomly. If you are using a die, you can roll it once to pick your word, and again to pick your ink (rolling again if they happen to match). Or you can use to dice, of course.</w:t>
      </w:r>
    </w:p>
    <w:p w14:paraId="49C45B0E" w14:textId="6279C589" w:rsidR="00F3052D" w:rsidRPr="00F3052D" w:rsidRDefault="00F3052D" w:rsidP="00211FCF">
      <w:pPr>
        <w:ind w:left="1440" w:hanging="720"/>
      </w:pPr>
      <w:r>
        <w:rPr>
          <w:b/>
        </w:rPr>
        <w:t>3.3</w:t>
      </w:r>
      <w:r>
        <w:rPr>
          <w:b/>
        </w:rPr>
        <w:tab/>
      </w:r>
      <w:r>
        <w:t xml:space="preserve">You know have the stimuli for your ‘Conflict’ condition. </w:t>
      </w:r>
      <w:r w:rsidR="00C94AB2">
        <w:t>Note</w:t>
      </w:r>
      <w:proofErr w:type="gramStart"/>
      <w:r w:rsidR="00C94AB2">
        <w:t>,</w:t>
      </w:r>
      <w:proofErr w:type="gramEnd"/>
      <w:r w:rsidR="00C94AB2">
        <w:t xml:space="preserve"> your ‘Conflict’ and ‘No Conflict’ cards should have equal numbers of words. </w:t>
      </w:r>
    </w:p>
    <w:p w14:paraId="659F01A9" w14:textId="51840264" w:rsidR="00DD460C" w:rsidRPr="00DD460C" w:rsidRDefault="00DD460C">
      <w:pPr>
        <w:rPr>
          <w:rFonts w:ascii="Times New Roman" w:hAnsi="Times New Roman" w:cs="Times New Roman"/>
          <w:b/>
        </w:rPr>
      </w:pPr>
      <w:r w:rsidRPr="00DD460C">
        <w:rPr>
          <w:rFonts w:ascii="Times New Roman" w:hAnsi="Times New Roman" w:cs="Times New Roman"/>
          <w:b/>
        </w:rPr>
        <w:t>4.</w:t>
      </w:r>
      <w:r w:rsidRPr="00DD460C">
        <w:rPr>
          <w:rFonts w:ascii="Times New Roman" w:hAnsi="Times New Roman" w:cs="Times New Roman"/>
          <w:b/>
        </w:rPr>
        <w:tab/>
      </w:r>
      <w:r w:rsidR="00F3052D">
        <w:rPr>
          <w:rFonts w:ascii="Times New Roman" w:hAnsi="Times New Roman" w:cs="Times New Roman"/>
          <w:b/>
        </w:rPr>
        <w:t>Testing a participant</w:t>
      </w:r>
    </w:p>
    <w:p w14:paraId="200FAFB3" w14:textId="76A3AECD" w:rsidR="00DD460C" w:rsidRDefault="00547408" w:rsidP="00547408">
      <w:pPr>
        <w:ind w:left="1440" w:hanging="720"/>
        <w:rPr>
          <w:rFonts w:ascii="Times New Roman" w:hAnsi="Times New Roman" w:cs="Times New Roman"/>
        </w:rPr>
      </w:pPr>
      <w:r>
        <w:rPr>
          <w:rFonts w:ascii="Times New Roman" w:hAnsi="Times New Roman" w:cs="Times New Roman"/>
          <w:b/>
        </w:rPr>
        <w:t>4.3</w:t>
      </w:r>
      <w:r>
        <w:rPr>
          <w:rFonts w:ascii="Times New Roman" w:hAnsi="Times New Roman" w:cs="Times New Roman"/>
          <w:b/>
        </w:rPr>
        <w:tab/>
      </w:r>
      <w:r w:rsidR="00B453E4">
        <w:rPr>
          <w:rFonts w:ascii="Times New Roman" w:hAnsi="Times New Roman" w:cs="Times New Roman"/>
        </w:rPr>
        <w:t>You are now ready to test your first participant. You can also test yourself —but you’ll need someone to run the stopwatch.</w:t>
      </w:r>
    </w:p>
    <w:p w14:paraId="6F8FB1C4" w14:textId="579C29E2" w:rsidR="00B453E4" w:rsidRDefault="00B453E4" w:rsidP="00547408">
      <w:pPr>
        <w:ind w:left="1440" w:hanging="720"/>
        <w:rPr>
          <w:rFonts w:ascii="Times New Roman" w:hAnsi="Times New Roman" w:cs="Times New Roman"/>
        </w:rPr>
      </w:pPr>
      <w:r>
        <w:rPr>
          <w:rFonts w:ascii="Times New Roman" w:hAnsi="Times New Roman" w:cs="Times New Roman"/>
          <w:b/>
        </w:rPr>
        <w:t>4.4</w:t>
      </w:r>
      <w:r>
        <w:rPr>
          <w:rFonts w:ascii="Times New Roman" w:hAnsi="Times New Roman" w:cs="Times New Roman"/>
          <w:b/>
        </w:rPr>
        <w:tab/>
      </w:r>
      <w:r>
        <w:rPr>
          <w:rFonts w:ascii="Times New Roman" w:hAnsi="Times New Roman" w:cs="Times New Roman"/>
        </w:rPr>
        <w:t xml:space="preserve">Place either one of your index cards face down on a table in front of your participant. </w:t>
      </w:r>
    </w:p>
    <w:p w14:paraId="4507CEFA" w14:textId="499FC6E4" w:rsidR="00B453E4" w:rsidRDefault="00B453E4" w:rsidP="00547408">
      <w:pPr>
        <w:ind w:left="1440" w:hanging="720"/>
        <w:rPr>
          <w:rFonts w:ascii="Times New Roman" w:hAnsi="Times New Roman" w:cs="Times New Roman"/>
        </w:rPr>
      </w:pPr>
      <w:r>
        <w:rPr>
          <w:rFonts w:ascii="Times New Roman" w:hAnsi="Times New Roman" w:cs="Times New Roman"/>
          <w:b/>
        </w:rPr>
        <w:t>4.5</w:t>
      </w:r>
      <w:r>
        <w:rPr>
          <w:rFonts w:ascii="Times New Roman" w:hAnsi="Times New Roman" w:cs="Times New Roman"/>
          <w:b/>
        </w:rPr>
        <w:tab/>
      </w:r>
      <w:r>
        <w:rPr>
          <w:rFonts w:ascii="Times New Roman" w:hAnsi="Times New Roman" w:cs="Times New Roman"/>
        </w:rPr>
        <w:t xml:space="preserve">Set your stopwatch to 0. </w:t>
      </w:r>
    </w:p>
    <w:p w14:paraId="149C4214" w14:textId="69346FB9" w:rsidR="00B453E4" w:rsidRDefault="00B453E4" w:rsidP="00547408">
      <w:pPr>
        <w:ind w:left="1440" w:hanging="720"/>
        <w:rPr>
          <w:rFonts w:ascii="Times New Roman" w:hAnsi="Times New Roman" w:cs="Times New Roman"/>
        </w:rPr>
      </w:pPr>
      <w:r>
        <w:rPr>
          <w:rFonts w:ascii="Times New Roman" w:hAnsi="Times New Roman" w:cs="Times New Roman"/>
          <w:b/>
        </w:rPr>
        <w:t>4.6</w:t>
      </w:r>
      <w:r>
        <w:rPr>
          <w:rFonts w:ascii="Times New Roman" w:hAnsi="Times New Roman" w:cs="Times New Roman"/>
          <w:b/>
        </w:rPr>
        <w:tab/>
      </w:r>
      <w:r>
        <w:rPr>
          <w:rFonts w:ascii="Times New Roman" w:hAnsi="Times New Roman" w:cs="Times New Roman"/>
        </w:rPr>
        <w:t xml:space="preserve">Explain to the participant that when you say go, she can turn over the card, and as quickly as possible she should look at each line of the index card, working her way down the left column and then the right column, saying out loud the </w:t>
      </w:r>
      <w:r>
        <w:rPr>
          <w:rFonts w:ascii="Times New Roman" w:hAnsi="Times New Roman" w:cs="Times New Roman"/>
          <w:b/>
          <w:i/>
        </w:rPr>
        <w:t>color of the ink</w:t>
      </w:r>
      <w:r>
        <w:rPr>
          <w:rFonts w:ascii="Times New Roman" w:hAnsi="Times New Roman" w:cs="Times New Roman"/>
          <w:i/>
        </w:rPr>
        <w:t xml:space="preserve">. </w:t>
      </w:r>
      <w:r>
        <w:rPr>
          <w:rFonts w:ascii="Times New Roman" w:hAnsi="Times New Roman" w:cs="Times New Roman"/>
          <w:b/>
        </w:rPr>
        <w:t xml:space="preserve"> </w:t>
      </w:r>
      <w:r>
        <w:rPr>
          <w:rFonts w:ascii="Times New Roman" w:hAnsi="Times New Roman" w:cs="Times New Roman"/>
        </w:rPr>
        <w:t xml:space="preserve">In other words, she should not read the word, only report its ink color. </w:t>
      </w:r>
      <w:r w:rsidR="001A034D">
        <w:rPr>
          <w:rFonts w:ascii="Times New Roman" w:hAnsi="Times New Roman" w:cs="Times New Roman"/>
        </w:rPr>
        <w:t xml:space="preserve">Emphasize that she must report each line correctly before moving on to the next, but that she should try to go as quickly as possible. She should </w:t>
      </w:r>
      <w:ins w:id="26" w:author="Jonathan Flombaum" w:date="2014-10-06T11:12:00Z">
        <w:r w:rsidR="005B0050">
          <w:rPr>
            <w:rFonts w:ascii="Times New Roman" w:hAnsi="Times New Roman" w:cs="Times New Roman"/>
          </w:rPr>
          <w:t>s</w:t>
        </w:r>
      </w:ins>
      <w:del w:id="27" w:author="Jonathan Flombaum" w:date="2014-10-06T11:12:00Z">
        <w:r w:rsidR="001A034D" w:rsidDel="005B0050">
          <w:rPr>
            <w:rFonts w:ascii="Times New Roman" w:hAnsi="Times New Roman" w:cs="Times New Roman"/>
          </w:rPr>
          <w:delText>d</w:delText>
        </w:r>
      </w:del>
      <w:r w:rsidR="001A034D">
        <w:rPr>
          <w:rFonts w:ascii="Times New Roman" w:hAnsi="Times New Roman" w:cs="Times New Roman"/>
        </w:rPr>
        <w:t>ay ‘DONE’ after reporting the final line.</w:t>
      </w:r>
    </w:p>
    <w:p w14:paraId="437A1D77" w14:textId="1FFC455C" w:rsidR="001A034D" w:rsidRDefault="001A034D" w:rsidP="00547408">
      <w:pPr>
        <w:ind w:left="1440" w:hanging="720"/>
        <w:rPr>
          <w:rFonts w:ascii="Times New Roman" w:hAnsi="Times New Roman" w:cs="Times New Roman"/>
        </w:rPr>
      </w:pPr>
      <w:r>
        <w:rPr>
          <w:rFonts w:ascii="Times New Roman" w:hAnsi="Times New Roman" w:cs="Times New Roman"/>
          <w:b/>
        </w:rPr>
        <w:lastRenderedPageBreak/>
        <w:t>4.7</w:t>
      </w:r>
      <w:r>
        <w:rPr>
          <w:rFonts w:ascii="Times New Roman" w:hAnsi="Times New Roman" w:cs="Times New Roman"/>
          <w:b/>
        </w:rPr>
        <w:tab/>
      </w:r>
      <w:r w:rsidR="00A320B0">
        <w:rPr>
          <w:rFonts w:ascii="Times New Roman" w:hAnsi="Times New Roman" w:cs="Times New Roman"/>
        </w:rPr>
        <w:t>You say go, activate the timer, and get ready to stop the timer when your subject says, ‘DONE.’</w:t>
      </w:r>
    </w:p>
    <w:p w14:paraId="2BFD8F53" w14:textId="0FB0A0D1" w:rsidR="00A320B0" w:rsidRDefault="00384C1C" w:rsidP="00547408">
      <w:pPr>
        <w:ind w:left="1440" w:hanging="720"/>
        <w:rPr>
          <w:rFonts w:ascii="Times New Roman" w:hAnsi="Times New Roman" w:cs="Times New Roman"/>
        </w:rPr>
      </w:pPr>
      <w:r>
        <w:rPr>
          <w:rFonts w:ascii="Times New Roman" w:hAnsi="Times New Roman" w:cs="Times New Roman"/>
          <w:b/>
        </w:rPr>
        <w:t>4.8</w:t>
      </w:r>
      <w:r>
        <w:rPr>
          <w:rFonts w:ascii="Times New Roman" w:hAnsi="Times New Roman" w:cs="Times New Roman"/>
          <w:b/>
        </w:rPr>
        <w:tab/>
      </w:r>
      <w:r>
        <w:rPr>
          <w:rFonts w:ascii="Times New Roman" w:hAnsi="Times New Roman" w:cs="Times New Roman"/>
        </w:rPr>
        <w:t xml:space="preserve">Write down the time it took. </w:t>
      </w:r>
    </w:p>
    <w:p w14:paraId="4AFA7428" w14:textId="7F521147" w:rsidR="00480A77" w:rsidRPr="00480A77" w:rsidRDefault="00384C1C" w:rsidP="00547408">
      <w:pPr>
        <w:ind w:left="1440" w:hanging="720"/>
        <w:rPr>
          <w:rFonts w:ascii="Times New Roman" w:hAnsi="Times New Roman" w:cs="Times New Roman"/>
        </w:rPr>
      </w:pPr>
      <w:r>
        <w:rPr>
          <w:rFonts w:ascii="Times New Roman" w:hAnsi="Times New Roman" w:cs="Times New Roman"/>
          <w:b/>
        </w:rPr>
        <w:t>4.9</w:t>
      </w:r>
      <w:r>
        <w:rPr>
          <w:rFonts w:ascii="Times New Roman" w:hAnsi="Times New Roman" w:cs="Times New Roman"/>
          <w:b/>
        </w:rPr>
        <w:tab/>
      </w:r>
      <w:r>
        <w:rPr>
          <w:rFonts w:ascii="Times New Roman" w:hAnsi="Times New Roman" w:cs="Times New Roman"/>
        </w:rPr>
        <w:t xml:space="preserve">Now repeat 4.5 – 4.8, but with the other index card. </w:t>
      </w:r>
      <w:del w:id="28" w:author="Jonathan Flombaum" w:date="2014-10-06T11:12:00Z">
        <w:r w:rsidDel="00737A03">
          <w:rPr>
            <w:rFonts w:ascii="Times New Roman" w:hAnsi="Times New Roman" w:cs="Times New Roman"/>
          </w:rPr>
          <w:delText>In other words, you</w:delText>
        </w:r>
      </w:del>
      <w:ins w:id="29" w:author="Jonathan Flombaum" w:date="2014-10-06T11:12:00Z">
        <w:r w:rsidR="00737A03">
          <w:rPr>
            <w:rFonts w:ascii="Times New Roman" w:hAnsi="Times New Roman" w:cs="Times New Roman"/>
          </w:rPr>
          <w:t>You</w:t>
        </w:r>
      </w:ins>
      <w:r>
        <w:rPr>
          <w:rFonts w:ascii="Times New Roman" w:hAnsi="Times New Roman" w:cs="Times New Roman"/>
        </w:rPr>
        <w:t xml:space="preserve"> want the participant to </w:t>
      </w:r>
      <w:ins w:id="30" w:author="Jonathan Flombaum" w:date="2014-10-06T11:12:00Z">
        <w:r w:rsidR="00E42B1C">
          <w:rPr>
            <w:rFonts w:ascii="Times New Roman" w:hAnsi="Times New Roman" w:cs="Times New Roman"/>
          </w:rPr>
          <w:t xml:space="preserve">do </w:t>
        </w:r>
      </w:ins>
      <w:r>
        <w:rPr>
          <w:rFonts w:ascii="Times New Roman" w:hAnsi="Times New Roman" w:cs="Times New Roman"/>
        </w:rPr>
        <w:t xml:space="preserve">the task once with the ‘No Conflict’ stimuli, and once with the ‘Conflict’ stimuli. Order does not matter. But if you were to run multiple participants, you would want to ‘counterbalance,’ with half the participants doing one order and the remaining half doing the other. </w:t>
      </w:r>
    </w:p>
    <w:p w14:paraId="0546F22F" w14:textId="749BF959" w:rsidR="00DD460C" w:rsidRPr="00DD460C" w:rsidRDefault="00DD460C">
      <w:pPr>
        <w:rPr>
          <w:rFonts w:ascii="Times New Roman" w:hAnsi="Times New Roman" w:cs="Times New Roman"/>
          <w:b/>
        </w:rPr>
      </w:pPr>
      <w:r w:rsidRPr="00DD460C">
        <w:rPr>
          <w:rFonts w:ascii="Times New Roman" w:hAnsi="Times New Roman" w:cs="Times New Roman"/>
          <w:b/>
        </w:rPr>
        <w:t xml:space="preserve">5. </w:t>
      </w:r>
      <w:r w:rsidRPr="00DD460C">
        <w:rPr>
          <w:rFonts w:ascii="Times New Roman" w:hAnsi="Times New Roman" w:cs="Times New Roman"/>
          <w:b/>
        </w:rPr>
        <w:tab/>
      </w:r>
      <w:r w:rsidR="00856C6E">
        <w:rPr>
          <w:rFonts w:ascii="Times New Roman" w:hAnsi="Times New Roman" w:cs="Times New Roman"/>
          <w:b/>
        </w:rPr>
        <w:t xml:space="preserve">Analysis </w:t>
      </w:r>
    </w:p>
    <w:p w14:paraId="0DC5ABC6" w14:textId="5803B5F4" w:rsidR="008376E1" w:rsidRDefault="00480A77" w:rsidP="00480A77">
      <w:pPr>
        <w:ind w:left="1440" w:hanging="720"/>
        <w:rPr>
          <w:rFonts w:ascii="Times New Roman" w:hAnsi="Times New Roman" w:cs="Times New Roman"/>
        </w:rPr>
      </w:pPr>
      <w:r w:rsidRPr="00480A77">
        <w:rPr>
          <w:rFonts w:ascii="Times New Roman" w:hAnsi="Times New Roman" w:cs="Times New Roman"/>
          <w:b/>
        </w:rPr>
        <w:t>5.1</w:t>
      </w:r>
      <w:r>
        <w:rPr>
          <w:rFonts w:ascii="Times New Roman" w:hAnsi="Times New Roman" w:cs="Times New Roman"/>
        </w:rPr>
        <w:tab/>
      </w:r>
      <w:r w:rsidR="00C94AB2">
        <w:rPr>
          <w:rFonts w:ascii="Times New Roman" w:hAnsi="Times New Roman" w:cs="Times New Roman"/>
        </w:rPr>
        <w:t xml:space="preserve">You should now have two reaction times: the time it took for your participant to get through the ‘Conflict’ card, and the time she took with the ‘No Conflict’ card. </w:t>
      </w:r>
      <w:del w:id="31" w:author="Jonathan Flombaum" w:date="2014-10-06T11:12:00Z">
        <w:r w:rsidR="00C94AB2" w:rsidDel="00BF3068">
          <w:rPr>
            <w:rFonts w:ascii="Times New Roman" w:hAnsi="Times New Roman" w:cs="Times New Roman"/>
          </w:rPr>
          <w:delText xml:space="preserve">All you need to do now is </w:delText>
        </w:r>
      </w:del>
      <w:proofErr w:type="gramStart"/>
      <w:ins w:id="32" w:author="Jonathan Flombaum" w:date="2014-10-06T11:13:00Z">
        <w:r w:rsidR="00BF3068">
          <w:rPr>
            <w:rFonts w:ascii="Times New Roman" w:hAnsi="Times New Roman" w:cs="Times New Roman"/>
          </w:rPr>
          <w:t>S</w:t>
        </w:r>
      </w:ins>
      <w:del w:id="33" w:author="Jonathan Flombaum" w:date="2014-10-06T11:13:00Z">
        <w:r w:rsidR="00C94AB2" w:rsidDel="00BF3068">
          <w:rPr>
            <w:rFonts w:ascii="Times New Roman" w:hAnsi="Times New Roman" w:cs="Times New Roman"/>
          </w:rPr>
          <w:delText>s</w:delText>
        </w:r>
      </w:del>
      <w:r w:rsidR="00C94AB2">
        <w:rPr>
          <w:rFonts w:ascii="Times New Roman" w:hAnsi="Times New Roman" w:cs="Times New Roman"/>
        </w:rPr>
        <w:t>ubtract the ‘No Conflict’ time from the ‘Conflict’ time.</w:t>
      </w:r>
      <w:proofErr w:type="gramEnd"/>
      <w:r w:rsidR="00C94AB2">
        <w:rPr>
          <w:rFonts w:ascii="Times New Roman" w:hAnsi="Times New Roman" w:cs="Times New Roman"/>
        </w:rPr>
        <w:t xml:space="preserve"> If the number is positive, it is a sign that resolving the conflict between ink color and written words is a step that is involved in the ‘Conflict’ condition and not the ‘No Conflict’ condition. And the difference is an estimate of how long resolving the conflict takes.</w:t>
      </w:r>
    </w:p>
    <w:p w14:paraId="4D36795F" w14:textId="3DDB128B" w:rsidR="002A0D5A" w:rsidRDefault="00C94AB2" w:rsidP="001C136E">
      <w:pPr>
        <w:ind w:left="1440" w:hanging="720"/>
        <w:rPr>
          <w:rFonts w:ascii="Times New Roman" w:hAnsi="Times New Roman" w:cs="Times New Roman"/>
        </w:rPr>
      </w:pPr>
      <w:r>
        <w:rPr>
          <w:rFonts w:ascii="Times New Roman" w:hAnsi="Times New Roman" w:cs="Times New Roman"/>
          <w:b/>
        </w:rPr>
        <w:t>5.2</w:t>
      </w:r>
      <w:r>
        <w:rPr>
          <w:rFonts w:ascii="Times New Roman" w:hAnsi="Times New Roman" w:cs="Times New Roman"/>
        </w:rPr>
        <w:tab/>
        <w:t>Note that each card included several words. But because the two cards included the same number of words, the difference between your conditions is best thought of as an estimate of the time to resolve a single instance of conflict. It is the difference between the sums of several instances that included a conflict and as many that did not.</w:t>
      </w:r>
      <w:r w:rsidR="00026A53">
        <w:rPr>
          <w:rFonts w:ascii="Times New Roman" w:hAnsi="Times New Roman" w:cs="Times New Roman"/>
        </w:rPr>
        <w:t xml:space="preserve"> </w:t>
      </w:r>
    </w:p>
    <w:p w14:paraId="186340F4" w14:textId="7C1ED7D2" w:rsidR="002A0D5A" w:rsidRDefault="002A0D5A" w:rsidP="0080780C">
      <w:pPr>
        <w:rPr>
          <w:ins w:id="34" w:author="Jonathan Flombaum" w:date="2014-10-06T11:36:00Z"/>
          <w:rFonts w:ascii="Times New Roman" w:hAnsi="Times New Roman" w:cs="Times New Roman"/>
          <w:b/>
          <w:sz w:val="28"/>
        </w:rPr>
      </w:pPr>
      <w:ins w:id="35" w:author="Jonathan Flombaum" w:date="2014-10-06T11:36:00Z">
        <w:r>
          <w:rPr>
            <w:rFonts w:ascii="Times New Roman" w:hAnsi="Times New Roman" w:cs="Times New Roman"/>
            <w:b/>
            <w:sz w:val="28"/>
          </w:rPr>
          <w:t xml:space="preserve">Sample </w:t>
        </w:r>
        <w:proofErr w:type="spellStart"/>
        <w:r>
          <w:rPr>
            <w:rFonts w:ascii="Times New Roman" w:hAnsi="Times New Roman" w:cs="Times New Roman"/>
            <w:b/>
            <w:sz w:val="28"/>
          </w:rPr>
          <w:t>Stroop</w:t>
        </w:r>
        <w:proofErr w:type="spellEnd"/>
        <w:r>
          <w:rPr>
            <w:rFonts w:ascii="Times New Roman" w:hAnsi="Times New Roman" w:cs="Times New Roman"/>
            <w:b/>
            <w:sz w:val="28"/>
          </w:rPr>
          <w:t xml:space="preserve"> Stimuli</w:t>
        </w:r>
      </w:ins>
    </w:p>
    <w:p w14:paraId="464A8C99" w14:textId="77777777" w:rsidR="002A0D5A" w:rsidRDefault="002A0D5A" w:rsidP="002A0D5A">
      <w:pPr>
        <w:rPr>
          <w:ins w:id="36" w:author="Jonathan Flombaum" w:date="2014-10-06T11:36:00Z"/>
          <w:rFonts w:ascii="Times New Roman" w:hAnsi="Times New Roman" w:cs="Times New Roman"/>
          <w:b/>
        </w:rPr>
      </w:pPr>
      <w:ins w:id="37" w:author="Jonathan Flombaum" w:date="2014-10-06T11:36:00Z">
        <w:r>
          <w:rPr>
            <w:rFonts w:ascii="Times New Roman" w:hAnsi="Times New Roman" w:cs="Times New Roman"/>
            <w:b/>
            <w:noProof/>
            <w:rPrChange w:id="38">
              <w:rPr>
                <w:noProof/>
              </w:rPr>
            </w:rPrChange>
          </w:rPr>
          <w:lastRenderedPageBreak/>
          <w:drawing>
            <wp:inline distT="0" distB="0" distL="0" distR="0" wp14:anchorId="74FD32BB" wp14:editId="3090244C">
              <wp:extent cx="5943600" cy="4457700"/>
              <wp:effectExtent l="0" t="0" r="0" b="1270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ins>
    </w:p>
    <w:p w14:paraId="3500A66B" w14:textId="40BB8736" w:rsidR="002A0D5A" w:rsidRDefault="002A0D5A" w:rsidP="002A0D5A">
      <w:pPr>
        <w:rPr>
          <w:ins w:id="39" w:author="Jonathan Flombaum" w:date="2014-10-06T11:36:00Z"/>
          <w:rFonts w:ascii="Times New Roman" w:hAnsi="Times New Roman" w:cs="Times New Roman"/>
          <w:b/>
        </w:rPr>
      </w:pPr>
      <w:commentRangeStart w:id="40"/>
      <w:proofErr w:type="gramStart"/>
      <w:ins w:id="41" w:author="Jonathan Flombaum" w:date="2014-10-06T11:36:00Z">
        <w:r>
          <w:rPr>
            <w:rFonts w:ascii="Times New Roman" w:hAnsi="Times New Roman" w:cs="Times New Roman"/>
            <w:b/>
          </w:rPr>
          <w:t>Figure  1</w:t>
        </w:r>
        <w:proofErr w:type="gramEnd"/>
        <w:r>
          <w:rPr>
            <w:rFonts w:ascii="Times New Roman" w:hAnsi="Times New Roman" w:cs="Times New Roman"/>
            <w:b/>
          </w:rPr>
          <w:t xml:space="preserve"> – Sample </w:t>
        </w:r>
        <w:proofErr w:type="spellStart"/>
        <w:r>
          <w:rPr>
            <w:rFonts w:ascii="Times New Roman" w:hAnsi="Times New Roman" w:cs="Times New Roman"/>
            <w:b/>
          </w:rPr>
          <w:t>Stroop</w:t>
        </w:r>
        <w:proofErr w:type="spellEnd"/>
        <w:r>
          <w:rPr>
            <w:rFonts w:ascii="Times New Roman" w:hAnsi="Times New Roman" w:cs="Times New Roman"/>
            <w:b/>
          </w:rPr>
          <w:t xml:space="preserve"> Stimuli. No Conflict examples shown on the left, and Conflict examples shown on the right.   </w:t>
        </w:r>
        <w:commentRangeEnd w:id="40"/>
        <w:r>
          <w:rPr>
            <w:rStyle w:val="CommentReference"/>
          </w:rPr>
          <w:commentReference w:id="40"/>
        </w:r>
      </w:ins>
    </w:p>
    <w:p w14:paraId="32BF9E0B" w14:textId="77777777" w:rsidR="002A0D5A" w:rsidRDefault="002A0D5A" w:rsidP="0080780C">
      <w:pPr>
        <w:rPr>
          <w:ins w:id="42" w:author="Jonathan Flombaum" w:date="2014-10-06T11:36:00Z"/>
          <w:rFonts w:ascii="Times New Roman" w:hAnsi="Times New Roman" w:cs="Times New Roman"/>
          <w:b/>
          <w:sz w:val="28"/>
        </w:rPr>
      </w:pPr>
    </w:p>
    <w:p w14:paraId="501BE08A" w14:textId="77777777" w:rsidR="0080780C" w:rsidRDefault="0080780C" w:rsidP="0080780C">
      <w:pPr>
        <w:rPr>
          <w:rFonts w:ascii="Times New Roman" w:hAnsi="Times New Roman" w:cs="Times New Roman"/>
        </w:rPr>
      </w:pPr>
      <w:r w:rsidRPr="00700118">
        <w:rPr>
          <w:rFonts w:ascii="Times New Roman" w:hAnsi="Times New Roman" w:cs="Times New Roman"/>
          <w:b/>
          <w:sz w:val="28"/>
        </w:rPr>
        <w:t>Representative Result</w:t>
      </w:r>
      <w:r w:rsidRPr="00700118">
        <w:rPr>
          <w:rFonts w:ascii="Times New Roman" w:hAnsi="Times New Roman" w:cs="Times New Roman"/>
          <w:b/>
        </w:rPr>
        <w:t xml:space="preserve"> </w:t>
      </w:r>
    </w:p>
    <w:p w14:paraId="536D3F25" w14:textId="159044DF" w:rsidR="00047254" w:rsidRPr="00D80473" w:rsidRDefault="00DB495B" w:rsidP="00D80473">
      <w:pPr>
        <w:rPr>
          <w:rFonts w:ascii="Times New Roman" w:hAnsi="Times New Roman" w:cs="Times New Roman"/>
          <w:b/>
        </w:rPr>
      </w:pPr>
      <w:r>
        <w:rPr>
          <w:rFonts w:ascii="Times New Roman" w:hAnsi="Times New Roman" w:cs="Times New Roman"/>
        </w:rPr>
        <w:t xml:space="preserve">It is hard to draw conclusions from a single subject, and so </w:t>
      </w:r>
      <w:del w:id="43" w:author="Jonathan Flombaum" w:date="2014-10-06T11:13:00Z">
        <w:r w:rsidDel="007864F9">
          <w:rPr>
            <w:rFonts w:ascii="Times New Roman" w:hAnsi="Times New Roman" w:cs="Times New Roman"/>
          </w:rPr>
          <w:delText xml:space="preserve">we </w:delText>
        </w:r>
      </w:del>
      <w:ins w:id="44" w:author="Jonathan Flombaum" w:date="2014-10-06T11:13:00Z">
        <w:r w:rsidR="007864F9">
          <w:rPr>
            <w:rFonts w:ascii="Times New Roman" w:hAnsi="Times New Roman" w:cs="Times New Roman"/>
          </w:rPr>
          <w:t xml:space="preserve">an experiment </w:t>
        </w:r>
      </w:ins>
      <w:r>
        <w:rPr>
          <w:rFonts w:ascii="Times New Roman" w:hAnsi="Times New Roman" w:cs="Times New Roman"/>
        </w:rPr>
        <w:t>typically test</w:t>
      </w:r>
      <w:ins w:id="45" w:author="Jonathan Flombaum" w:date="2014-10-06T11:13:00Z">
        <w:r w:rsidR="007864F9">
          <w:rPr>
            <w:rFonts w:ascii="Times New Roman" w:hAnsi="Times New Roman" w:cs="Times New Roman"/>
          </w:rPr>
          <w:t>s</w:t>
        </w:r>
      </w:ins>
      <w:r>
        <w:rPr>
          <w:rFonts w:ascii="Times New Roman" w:hAnsi="Times New Roman" w:cs="Times New Roman"/>
        </w:rPr>
        <w:t xml:space="preserve"> many subjects</w:t>
      </w:r>
      <w:del w:id="46" w:author="Jonathan Flombaum" w:date="2014-10-06T11:13:00Z">
        <w:r w:rsidDel="007864F9">
          <w:rPr>
            <w:rFonts w:ascii="Times New Roman" w:hAnsi="Times New Roman" w:cs="Times New Roman"/>
          </w:rPr>
          <w:delText xml:space="preserve"> in experimental psychology</w:delText>
        </w:r>
      </w:del>
      <w:r>
        <w:rPr>
          <w:rFonts w:ascii="Times New Roman" w:hAnsi="Times New Roman" w:cs="Times New Roman"/>
        </w:rPr>
        <w:t>, aggregating their results to draw reliable conclusions.</w:t>
      </w:r>
      <w:r w:rsidR="00D80473">
        <w:rPr>
          <w:rFonts w:ascii="Times New Roman" w:hAnsi="Times New Roman" w:cs="Times New Roman"/>
        </w:rPr>
        <w:t xml:space="preserve"> </w:t>
      </w:r>
      <w:r>
        <w:rPr>
          <w:rFonts w:ascii="Times New Roman" w:hAnsi="Times New Roman" w:cs="Times New Roman"/>
        </w:rPr>
        <w:t xml:space="preserve">For this </w:t>
      </w:r>
      <w:proofErr w:type="spellStart"/>
      <w:r>
        <w:rPr>
          <w:rFonts w:ascii="Times New Roman" w:hAnsi="Times New Roman" w:cs="Times New Roman"/>
        </w:rPr>
        <w:t>Stroop</w:t>
      </w:r>
      <w:proofErr w:type="spellEnd"/>
      <w:r>
        <w:rPr>
          <w:rFonts w:ascii="Times New Roman" w:hAnsi="Times New Roman" w:cs="Times New Roman"/>
        </w:rPr>
        <w:t xml:space="preserve"> experiment </w:t>
      </w:r>
      <w:del w:id="47" w:author="Jonathan Flombaum" w:date="2014-10-06T11:13:00Z">
        <w:r w:rsidDel="007864F9">
          <w:rPr>
            <w:rFonts w:ascii="Times New Roman" w:hAnsi="Times New Roman" w:cs="Times New Roman"/>
          </w:rPr>
          <w:delText>all we</w:delText>
        </w:r>
      </w:del>
      <w:ins w:id="48" w:author="Jonathan Flombaum" w:date="2014-10-06T11:13:00Z">
        <w:r w:rsidR="007864F9">
          <w:rPr>
            <w:rFonts w:ascii="Times New Roman" w:hAnsi="Times New Roman" w:cs="Times New Roman"/>
          </w:rPr>
          <w:t>you</w:t>
        </w:r>
      </w:ins>
      <w:r>
        <w:rPr>
          <w:rFonts w:ascii="Times New Roman" w:hAnsi="Times New Roman" w:cs="Times New Roman"/>
        </w:rPr>
        <w:t xml:space="preserve"> would </w:t>
      </w:r>
      <w:del w:id="49" w:author="Jonathan Flombaum" w:date="2014-10-06T11:13:00Z">
        <w:r w:rsidDel="007864F9">
          <w:rPr>
            <w:rFonts w:ascii="Times New Roman" w:hAnsi="Times New Roman" w:cs="Times New Roman"/>
          </w:rPr>
          <w:delText xml:space="preserve">do is </w:delText>
        </w:r>
      </w:del>
      <w:r>
        <w:rPr>
          <w:rFonts w:ascii="Times New Roman" w:hAnsi="Times New Roman" w:cs="Times New Roman"/>
        </w:rPr>
        <w:t xml:space="preserve">test 20 or so participants just the way </w:t>
      </w:r>
      <w:del w:id="50" w:author="Jonathan Flombaum" w:date="2014-10-06T11:14:00Z">
        <w:r w:rsidDel="007864F9">
          <w:rPr>
            <w:rFonts w:ascii="Times New Roman" w:hAnsi="Times New Roman" w:cs="Times New Roman"/>
          </w:rPr>
          <w:delText xml:space="preserve">we </w:delText>
        </w:r>
      </w:del>
      <w:ins w:id="51" w:author="Jonathan Flombaum" w:date="2014-10-06T11:14:00Z">
        <w:r w:rsidR="007864F9">
          <w:rPr>
            <w:rFonts w:ascii="Times New Roman" w:hAnsi="Times New Roman" w:cs="Times New Roman"/>
          </w:rPr>
          <w:t xml:space="preserve">you </w:t>
        </w:r>
      </w:ins>
      <w:r>
        <w:rPr>
          <w:rFonts w:ascii="Times New Roman" w:hAnsi="Times New Roman" w:cs="Times New Roman"/>
        </w:rPr>
        <w:t xml:space="preserve">tested one. </w:t>
      </w:r>
      <w:r w:rsidR="00047254">
        <w:rPr>
          <w:rFonts w:ascii="Times New Roman" w:hAnsi="Times New Roman" w:cs="Times New Roman"/>
        </w:rPr>
        <w:t xml:space="preserve">For each participant, </w:t>
      </w:r>
      <w:del w:id="52" w:author="Jonathan Flombaum" w:date="2014-10-06T11:14:00Z">
        <w:r w:rsidR="00047254" w:rsidDel="00E26FA8">
          <w:rPr>
            <w:rFonts w:ascii="Times New Roman" w:hAnsi="Times New Roman" w:cs="Times New Roman"/>
          </w:rPr>
          <w:delText xml:space="preserve">we </w:delText>
        </w:r>
      </w:del>
      <w:ins w:id="53" w:author="Jonathan Flombaum" w:date="2014-10-06T11:14:00Z">
        <w:r w:rsidR="00E26FA8">
          <w:rPr>
            <w:rFonts w:ascii="Times New Roman" w:hAnsi="Times New Roman" w:cs="Times New Roman"/>
          </w:rPr>
          <w:t xml:space="preserve">you </w:t>
        </w:r>
      </w:ins>
      <w:r w:rsidR="00047254">
        <w:rPr>
          <w:rFonts w:ascii="Times New Roman" w:hAnsi="Times New Roman" w:cs="Times New Roman"/>
        </w:rPr>
        <w:t>end up with two reaction times, one from the ‘Conflict’ and one from the ‘No Conflict’ condition. On a spreadsheet, we would organize the results something like this:</w:t>
      </w:r>
    </w:p>
    <w:tbl>
      <w:tblPr>
        <w:tblStyle w:val="TableGrid"/>
        <w:tblW w:w="0" w:type="auto"/>
        <w:tblInd w:w="1440" w:type="dxa"/>
        <w:tblLook w:val="04A0" w:firstRow="1" w:lastRow="0" w:firstColumn="1" w:lastColumn="0" w:noHBand="0" w:noVBand="1"/>
      </w:tblPr>
      <w:tblGrid>
        <w:gridCol w:w="2005"/>
        <w:gridCol w:w="2022"/>
        <w:gridCol w:w="2022"/>
      </w:tblGrid>
      <w:tr w:rsidR="000D036C" w14:paraId="5F7FA09F" w14:textId="77777777" w:rsidTr="00047254">
        <w:tc>
          <w:tcPr>
            <w:tcW w:w="2005" w:type="dxa"/>
          </w:tcPr>
          <w:p w14:paraId="7DE4586E" w14:textId="7C363A8C" w:rsidR="000D036C" w:rsidRDefault="000D036C" w:rsidP="00DB495B">
            <w:pPr>
              <w:rPr>
                <w:rFonts w:ascii="Times New Roman" w:hAnsi="Times New Roman" w:cs="Times New Roman"/>
              </w:rPr>
            </w:pPr>
            <w:r>
              <w:rPr>
                <w:rFonts w:ascii="Times New Roman" w:hAnsi="Times New Roman" w:cs="Times New Roman"/>
              </w:rPr>
              <w:t>Subject</w:t>
            </w:r>
          </w:p>
        </w:tc>
        <w:tc>
          <w:tcPr>
            <w:tcW w:w="2022" w:type="dxa"/>
          </w:tcPr>
          <w:p w14:paraId="3C21743D" w14:textId="47710724" w:rsidR="000D036C" w:rsidRDefault="000D036C" w:rsidP="00DB495B">
            <w:pPr>
              <w:rPr>
                <w:rFonts w:ascii="Times New Roman" w:hAnsi="Times New Roman" w:cs="Times New Roman"/>
              </w:rPr>
            </w:pPr>
            <w:r>
              <w:rPr>
                <w:rFonts w:ascii="Times New Roman" w:hAnsi="Times New Roman" w:cs="Times New Roman"/>
              </w:rPr>
              <w:t>Conflict RT (</w:t>
            </w:r>
            <w:proofErr w:type="spellStart"/>
            <w:r>
              <w:rPr>
                <w:rFonts w:ascii="Times New Roman" w:hAnsi="Times New Roman" w:cs="Times New Roman"/>
              </w:rPr>
              <w:t>ms</w:t>
            </w:r>
            <w:proofErr w:type="spellEnd"/>
            <w:r>
              <w:rPr>
                <w:rFonts w:ascii="Times New Roman" w:hAnsi="Times New Roman" w:cs="Times New Roman"/>
              </w:rPr>
              <w:t>)</w:t>
            </w:r>
          </w:p>
        </w:tc>
        <w:tc>
          <w:tcPr>
            <w:tcW w:w="2022" w:type="dxa"/>
          </w:tcPr>
          <w:p w14:paraId="6A7520CC" w14:textId="562BDAB3" w:rsidR="000D036C" w:rsidRDefault="000D036C" w:rsidP="00DB495B">
            <w:pPr>
              <w:rPr>
                <w:rFonts w:ascii="Times New Roman" w:hAnsi="Times New Roman" w:cs="Times New Roman"/>
              </w:rPr>
            </w:pPr>
            <w:r>
              <w:rPr>
                <w:rFonts w:ascii="Times New Roman" w:hAnsi="Times New Roman" w:cs="Times New Roman"/>
              </w:rPr>
              <w:t>No Conflict RT (</w:t>
            </w:r>
            <w:proofErr w:type="spellStart"/>
            <w:r>
              <w:rPr>
                <w:rFonts w:ascii="Times New Roman" w:hAnsi="Times New Roman" w:cs="Times New Roman"/>
              </w:rPr>
              <w:t>ms</w:t>
            </w:r>
            <w:proofErr w:type="spellEnd"/>
            <w:r>
              <w:rPr>
                <w:rFonts w:ascii="Times New Roman" w:hAnsi="Times New Roman" w:cs="Times New Roman"/>
              </w:rPr>
              <w:t>)</w:t>
            </w:r>
          </w:p>
        </w:tc>
      </w:tr>
      <w:tr w:rsidR="000D036C" w14:paraId="0A0F3423" w14:textId="77777777" w:rsidTr="00047254">
        <w:tc>
          <w:tcPr>
            <w:tcW w:w="2005" w:type="dxa"/>
          </w:tcPr>
          <w:p w14:paraId="3E41E25B" w14:textId="1FF10715" w:rsidR="000D036C" w:rsidRDefault="000D036C" w:rsidP="00DB495B">
            <w:pPr>
              <w:rPr>
                <w:rFonts w:ascii="Times New Roman" w:hAnsi="Times New Roman" w:cs="Times New Roman"/>
              </w:rPr>
            </w:pPr>
            <w:r>
              <w:rPr>
                <w:rFonts w:ascii="Times New Roman" w:hAnsi="Times New Roman" w:cs="Times New Roman"/>
              </w:rPr>
              <w:t>1</w:t>
            </w:r>
          </w:p>
        </w:tc>
        <w:tc>
          <w:tcPr>
            <w:tcW w:w="2022" w:type="dxa"/>
          </w:tcPr>
          <w:p w14:paraId="00959ACC" w14:textId="24278FDE" w:rsidR="000D036C" w:rsidRDefault="000D036C" w:rsidP="00DB495B">
            <w:pPr>
              <w:rPr>
                <w:rFonts w:ascii="Times New Roman" w:hAnsi="Times New Roman" w:cs="Times New Roman"/>
              </w:rPr>
            </w:pPr>
            <w:r>
              <w:rPr>
                <w:rFonts w:ascii="Times New Roman" w:hAnsi="Times New Roman" w:cs="Times New Roman"/>
              </w:rPr>
              <w:t>7240</w:t>
            </w:r>
          </w:p>
        </w:tc>
        <w:tc>
          <w:tcPr>
            <w:tcW w:w="2022" w:type="dxa"/>
          </w:tcPr>
          <w:p w14:paraId="06604081" w14:textId="1CC6F7A4" w:rsidR="000D036C" w:rsidRDefault="000D036C" w:rsidP="00DB495B">
            <w:pPr>
              <w:rPr>
                <w:rFonts w:ascii="Times New Roman" w:hAnsi="Times New Roman" w:cs="Times New Roman"/>
              </w:rPr>
            </w:pPr>
            <w:r>
              <w:rPr>
                <w:rFonts w:ascii="Times New Roman" w:hAnsi="Times New Roman" w:cs="Times New Roman"/>
              </w:rPr>
              <w:t>6189</w:t>
            </w:r>
          </w:p>
        </w:tc>
      </w:tr>
      <w:tr w:rsidR="000D036C" w14:paraId="4D2265D2" w14:textId="77777777" w:rsidTr="00047254">
        <w:tc>
          <w:tcPr>
            <w:tcW w:w="2005" w:type="dxa"/>
          </w:tcPr>
          <w:p w14:paraId="044FD7D8" w14:textId="7CA96C7E" w:rsidR="000D036C" w:rsidRDefault="000D036C" w:rsidP="00DB495B">
            <w:pPr>
              <w:rPr>
                <w:rFonts w:ascii="Times New Roman" w:hAnsi="Times New Roman" w:cs="Times New Roman"/>
              </w:rPr>
            </w:pPr>
            <w:r>
              <w:rPr>
                <w:rFonts w:ascii="Times New Roman" w:hAnsi="Times New Roman" w:cs="Times New Roman"/>
              </w:rPr>
              <w:t>2</w:t>
            </w:r>
          </w:p>
        </w:tc>
        <w:tc>
          <w:tcPr>
            <w:tcW w:w="2022" w:type="dxa"/>
          </w:tcPr>
          <w:p w14:paraId="061824A2" w14:textId="162C3DDE" w:rsidR="000D036C" w:rsidRDefault="000D036C" w:rsidP="00DB495B">
            <w:pPr>
              <w:rPr>
                <w:rFonts w:ascii="Times New Roman" w:hAnsi="Times New Roman" w:cs="Times New Roman"/>
              </w:rPr>
            </w:pPr>
            <w:r>
              <w:rPr>
                <w:rFonts w:ascii="Times New Roman" w:hAnsi="Times New Roman" w:cs="Times New Roman"/>
              </w:rPr>
              <w:t>8345</w:t>
            </w:r>
          </w:p>
        </w:tc>
        <w:tc>
          <w:tcPr>
            <w:tcW w:w="2022" w:type="dxa"/>
          </w:tcPr>
          <w:p w14:paraId="6741FFF0" w14:textId="3A4E3B33" w:rsidR="000D036C" w:rsidRDefault="000D036C" w:rsidP="00DB495B">
            <w:pPr>
              <w:rPr>
                <w:rFonts w:ascii="Times New Roman" w:hAnsi="Times New Roman" w:cs="Times New Roman"/>
              </w:rPr>
            </w:pPr>
            <w:r>
              <w:rPr>
                <w:rFonts w:ascii="Times New Roman" w:hAnsi="Times New Roman" w:cs="Times New Roman"/>
              </w:rPr>
              <w:t>7194</w:t>
            </w:r>
          </w:p>
        </w:tc>
      </w:tr>
      <w:tr w:rsidR="000D036C" w14:paraId="07059510" w14:textId="77777777" w:rsidTr="00047254">
        <w:tc>
          <w:tcPr>
            <w:tcW w:w="2005" w:type="dxa"/>
          </w:tcPr>
          <w:p w14:paraId="3BA8FC4F" w14:textId="0AB42300" w:rsidR="000D036C" w:rsidRDefault="000D036C" w:rsidP="00DB495B">
            <w:pPr>
              <w:rPr>
                <w:rFonts w:ascii="Times New Roman" w:hAnsi="Times New Roman" w:cs="Times New Roman"/>
              </w:rPr>
            </w:pPr>
            <w:r>
              <w:rPr>
                <w:rFonts w:ascii="Times New Roman" w:hAnsi="Times New Roman" w:cs="Times New Roman"/>
              </w:rPr>
              <w:t>3</w:t>
            </w:r>
          </w:p>
        </w:tc>
        <w:tc>
          <w:tcPr>
            <w:tcW w:w="2022" w:type="dxa"/>
          </w:tcPr>
          <w:p w14:paraId="5CE4466D" w14:textId="6641ED4A" w:rsidR="000D036C" w:rsidRDefault="000D036C" w:rsidP="00DB495B">
            <w:pPr>
              <w:rPr>
                <w:rFonts w:ascii="Times New Roman" w:hAnsi="Times New Roman" w:cs="Times New Roman"/>
              </w:rPr>
            </w:pPr>
            <w:r>
              <w:rPr>
                <w:rFonts w:ascii="Times New Roman" w:hAnsi="Times New Roman" w:cs="Times New Roman"/>
              </w:rPr>
              <w:t>7734</w:t>
            </w:r>
          </w:p>
        </w:tc>
        <w:tc>
          <w:tcPr>
            <w:tcW w:w="2022" w:type="dxa"/>
          </w:tcPr>
          <w:p w14:paraId="3C6EBABC" w14:textId="0A3920F4" w:rsidR="000D036C" w:rsidRDefault="000D036C" w:rsidP="00DB495B">
            <w:pPr>
              <w:rPr>
                <w:rFonts w:ascii="Times New Roman" w:hAnsi="Times New Roman" w:cs="Times New Roman"/>
              </w:rPr>
            </w:pPr>
            <w:r>
              <w:rPr>
                <w:rFonts w:ascii="Times New Roman" w:hAnsi="Times New Roman" w:cs="Times New Roman"/>
              </w:rPr>
              <w:t>5238</w:t>
            </w:r>
          </w:p>
        </w:tc>
      </w:tr>
      <w:tr w:rsidR="000D036C" w14:paraId="1B19782E" w14:textId="77777777" w:rsidTr="00047254">
        <w:tc>
          <w:tcPr>
            <w:tcW w:w="2005" w:type="dxa"/>
          </w:tcPr>
          <w:p w14:paraId="7C344E11" w14:textId="3BAF68FA" w:rsidR="000D036C" w:rsidRDefault="000D036C" w:rsidP="00DB495B">
            <w:pPr>
              <w:rPr>
                <w:rFonts w:ascii="Times New Roman" w:hAnsi="Times New Roman" w:cs="Times New Roman"/>
              </w:rPr>
            </w:pPr>
            <w:r>
              <w:rPr>
                <w:rFonts w:ascii="Times New Roman" w:hAnsi="Times New Roman" w:cs="Times New Roman"/>
              </w:rPr>
              <w:t>4</w:t>
            </w:r>
          </w:p>
        </w:tc>
        <w:tc>
          <w:tcPr>
            <w:tcW w:w="2022" w:type="dxa"/>
          </w:tcPr>
          <w:p w14:paraId="7DA3D869" w14:textId="4CB1E7CA" w:rsidR="000D036C" w:rsidRDefault="000D036C" w:rsidP="00DB495B">
            <w:pPr>
              <w:rPr>
                <w:rFonts w:ascii="Times New Roman" w:hAnsi="Times New Roman" w:cs="Times New Roman"/>
              </w:rPr>
            </w:pPr>
            <w:r>
              <w:rPr>
                <w:rFonts w:ascii="Times New Roman" w:hAnsi="Times New Roman" w:cs="Times New Roman"/>
              </w:rPr>
              <w:t>6221</w:t>
            </w:r>
          </w:p>
        </w:tc>
        <w:tc>
          <w:tcPr>
            <w:tcW w:w="2022" w:type="dxa"/>
          </w:tcPr>
          <w:p w14:paraId="11B22643" w14:textId="6015FE3B" w:rsidR="000D036C" w:rsidRDefault="000D036C" w:rsidP="00DB495B">
            <w:pPr>
              <w:rPr>
                <w:rFonts w:ascii="Times New Roman" w:hAnsi="Times New Roman" w:cs="Times New Roman"/>
              </w:rPr>
            </w:pPr>
            <w:r>
              <w:rPr>
                <w:rFonts w:ascii="Times New Roman" w:hAnsi="Times New Roman" w:cs="Times New Roman"/>
              </w:rPr>
              <w:t>5715</w:t>
            </w:r>
          </w:p>
        </w:tc>
      </w:tr>
      <w:tr w:rsidR="000D036C" w14:paraId="220C40EE" w14:textId="77777777" w:rsidTr="00047254">
        <w:tc>
          <w:tcPr>
            <w:tcW w:w="2005" w:type="dxa"/>
          </w:tcPr>
          <w:p w14:paraId="3B244D42" w14:textId="535B1E94" w:rsidR="000D036C" w:rsidRDefault="000D036C" w:rsidP="00DB495B">
            <w:pPr>
              <w:rPr>
                <w:rFonts w:ascii="Times New Roman" w:hAnsi="Times New Roman" w:cs="Times New Roman"/>
              </w:rPr>
            </w:pPr>
            <w:r>
              <w:rPr>
                <w:rFonts w:ascii="Times New Roman" w:hAnsi="Times New Roman" w:cs="Times New Roman"/>
              </w:rPr>
              <w:t>5</w:t>
            </w:r>
          </w:p>
        </w:tc>
        <w:tc>
          <w:tcPr>
            <w:tcW w:w="2022" w:type="dxa"/>
          </w:tcPr>
          <w:p w14:paraId="7AB4C0ED" w14:textId="46C71312" w:rsidR="000D036C" w:rsidRDefault="000D036C" w:rsidP="00DB495B">
            <w:pPr>
              <w:rPr>
                <w:rFonts w:ascii="Times New Roman" w:hAnsi="Times New Roman" w:cs="Times New Roman"/>
              </w:rPr>
            </w:pPr>
            <w:r>
              <w:rPr>
                <w:rFonts w:ascii="Times New Roman" w:hAnsi="Times New Roman" w:cs="Times New Roman"/>
              </w:rPr>
              <w:t>9334</w:t>
            </w:r>
          </w:p>
        </w:tc>
        <w:tc>
          <w:tcPr>
            <w:tcW w:w="2022" w:type="dxa"/>
          </w:tcPr>
          <w:p w14:paraId="035A5025" w14:textId="5E337A1F" w:rsidR="000D036C" w:rsidRDefault="000D036C" w:rsidP="00DB495B">
            <w:pPr>
              <w:rPr>
                <w:rFonts w:ascii="Times New Roman" w:hAnsi="Times New Roman" w:cs="Times New Roman"/>
              </w:rPr>
            </w:pPr>
            <w:r>
              <w:rPr>
                <w:rFonts w:ascii="Times New Roman" w:hAnsi="Times New Roman" w:cs="Times New Roman"/>
              </w:rPr>
              <w:t>8273</w:t>
            </w:r>
          </w:p>
        </w:tc>
      </w:tr>
      <w:tr w:rsidR="000D036C" w14:paraId="45AD04BA" w14:textId="77777777" w:rsidTr="00047254">
        <w:tc>
          <w:tcPr>
            <w:tcW w:w="2005" w:type="dxa"/>
          </w:tcPr>
          <w:p w14:paraId="4B23A308" w14:textId="69B0F2D9" w:rsidR="000D036C" w:rsidRDefault="000D036C" w:rsidP="00DB495B">
            <w:pPr>
              <w:rPr>
                <w:rFonts w:ascii="Times New Roman" w:hAnsi="Times New Roman" w:cs="Times New Roman"/>
              </w:rPr>
            </w:pPr>
            <w:r>
              <w:rPr>
                <w:rFonts w:ascii="Times New Roman" w:hAnsi="Times New Roman" w:cs="Times New Roman"/>
              </w:rPr>
              <w:lastRenderedPageBreak/>
              <w:t>6</w:t>
            </w:r>
          </w:p>
        </w:tc>
        <w:tc>
          <w:tcPr>
            <w:tcW w:w="2022" w:type="dxa"/>
          </w:tcPr>
          <w:p w14:paraId="31324911" w14:textId="77E0D645" w:rsidR="000D036C" w:rsidRDefault="000D036C" w:rsidP="00DB495B">
            <w:pPr>
              <w:rPr>
                <w:rFonts w:ascii="Times New Roman" w:hAnsi="Times New Roman" w:cs="Times New Roman"/>
              </w:rPr>
            </w:pPr>
            <w:r>
              <w:rPr>
                <w:rFonts w:ascii="Times New Roman" w:hAnsi="Times New Roman" w:cs="Times New Roman"/>
              </w:rPr>
              <w:t>4322</w:t>
            </w:r>
          </w:p>
        </w:tc>
        <w:tc>
          <w:tcPr>
            <w:tcW w:w="2022" w:type="dxa"/>
          </w:tcPr>
          <w:p w14:paraId="7129DEE0" w14:textId="0788FB33" w:rsidR="000D036C" w:rsidRDefault="000D036C" w:rsidP="00DB495B">
            <w:pPr>
              <w:rPr>
                <w:rFonts w:ascii="Times New Roman" w:hAnsi="Times New Roman" w:cs="Times New Roman"/>
              </w:rPr>
            </w:pPr>
            <w:r>
              <w:rPr>
                <w:rFonts w:ascii="Times New Roman" w:hAnsi="Times New Roman" w:cs="Times New Roman"/>
              </w:rPr>
              <w:t>4718</w:t>
            </w:r>
          </w:p>
        </w:tc>
      </w:tr>
      <w:tr w:rsidR="000D036C" w14:paraId="3E9EFA6E" w14:textId="77777777" w:rsidTr="00047254">
        <w:tc>
          <w:tcPr>
            <w:tcW w:w="2005" w:type="dxa"/>
          </w:tcPr>
          <w:p w14:paraId="199B31E8" w14:textId="44615BED" w:rsidR="000D036C" w:rsidRDefault="000D036C" w:rsidP="00DB495B">
            <w:pPr>
              <w:rPr>
                <w:rFonts w:ascii="Times New Roman" w:hAnsi="Times New Roman" w:cs="Times New Roman"/>
              </w:rPr>
            </w:pPr>
            <w:r>
              <w:rPr>
                <w:rFonts w:ascii="Times New Roman" w:hAnsi="Times New Roman" w:cs="Times New Roman"/>
              </w:rPr>
              <w:t>7</w:t>
            </w:r>
          </w:p>
        </w:tc>
        <w:tc>
          <w:tcPr>
            <w:tcW w:w="2022" w:type="dxa"/>
          </w:tcPr>
          <w:p w14:paraId="71D65F0E" w14:textId="2D1976D2" w:rsidR="000D036C" w:rsidRDefault="000D036C" w:rsidP="00DB495B">
            <w:pPr>
              <w:rPr>
                <w:rFonts w:ascii="Times New Roman" w:hAnsi="Times New Roman" w:cs="Times New Roman"/>
              </w:rPr>
            </w:pPr>
            <w:r>
              <w:rPr>
                <w:rFonts w:ascii="Times New Roman" w:hAnsi="Times New Roman" w:cs="Times New Roman"/>
              </w:rPr>
              <w:t>8845</w:t>
            </w:r>
          </w:p>
        </w:tc>
        <w:tc>
          <w:tcPr>
            <w:tcW w:w="2022" w:type="dxa"/>
          </w:tcPr>
          <w:p w14:paraId="48098AC1" w14:textId="44F01EF8" w:rsidR="000D036C" w:rsidRDefault="000D036C" w:rsidP="00DB495B">
            <w:pPr>
              <w:rPr>
                <w:rFonts w:ascii="Times New Roman" w:hAnsi="Times New Roman" w:cs="Times New Roman"/>
              </w:rPr>
            </w:pPr>
            <w:r>
              <w:rPr>
                <w:rFonts w:ascii="Times New Roman" w:hAnsi="Times New Roman" w:cs="Times New Roman"/>
              </w:rPr>
              <w:t>6293</w:t>
            </w:r>
          </w:p>
        </w:tc>
      </w:tr>
      <w:tr w:rsidR="000D036C" w14:paraId="7442598E" w14:textId="77777777" w:rsidTr="00047254">
        <w:tc>
          <w:tcPr>
            <w:tcW w:w="2005" w:type="dxa"/>
          </w:tcPr>
          <w:p w14:paraId="73FA337C" w14:textId="66107EEB" w:rsidR="000D036C" w:rsidRDefault="000D036C" w:rsidP="00DB495B">
            <w:pPr>
              <w:rPr>
                <w:rFonts w:ascii="Times New Roman" w:hAnsi="Times New Roman" w:cs="Times New Roman"/>
              </w:rPr>
            </w:pPr>
            <w:r>
              <w:rPr>
                <w:rFonts w:ascii="Times New Roman" w:hAnsi="Times New Roman" w:cs="Times New Roman"/>
              </w:rPr>
              <w:t>8</w:t>
            </w:r>
          </w:p>
        </w:tc>
        <w:tc>
          <w:tcPr>
            <w:tcW w:w="2022" w:type="dxa"/>
          </w:tcPr>
          <w:p w14:paraId="609620F8" w14:textId="186ED201" w:rsidR="000D036C" w:rsidRDefault="000D036C" w:rsidP="00DB495B">
            <w:pPr>
              <w:rPr>
                <w:rFonts w:ascii="Times New Roman" w:hAnsi="Times New Roman" w:cs="Times New Roman"/>
              </w:rPr>
            </w:pPr>
            <w:r>
              <w:rPr>
                <w:rFonts w:ascii="Times New Roman" w:hAnsi="Times New Roman" w:cs="Times New Roman"/>
              </w:rPr>
              <w:t>7240</w:t>
            </w:r>
          </w:p>
        </w:tc>
        <w:tc>
          <w:tcPr>
            <w:tcW w:w="2022" w:type="dxa"/>
          </w:tcPr>
          <w:p w14:paraId="7A7BACEC" w14:textId="6E7B2629" w:rsidR="000D036C" w:rsidRDefault="000D036C" w:rsidP="00DB495B">
            <w:pPr>
              <w:rPr>
                <w:rFonts w:ascii="Times New Roman" w:hAnsi="Times New Roman" w:cs="Times New Roman"/>
              </w:rPr>
            </w:pPr>
            <w:r>
              <w:rPr>
                <w:rFonts w:ascii="Times New Roman" w:hAnsi="Times New Roman" w:cs="Times New Roman"/>
              </w:rPr>
              <w:t>6189</w:t>
            </w:r>
          </w:p>
        </w:tc>
      </w:tr>
      <w:tr w:rsidR="000D036C" w14:paraId="163E1D2C" w14:textId="77777777" w:rsidTr="00047254">
        <w:tc>
          <w:tcPr>
            <w:tcW w:w="2005" w:type="dxa"/>
          </w:tcPr>
          <w:p w14:paraId="30727F6B" w14:textId="21E1E5D3" w:rsidR="000D036C" w:rsidRDefault="000D036C" w:rsidP="00DB495B">
            <w:pPr>
              <w:rPr>
                <w:rFonts w:ascii="Times New Roman" w:hAnsi="Times New Roman" w:cs="Times New Roman"/>
              </w:rPr>
            </w:pPr>
            <w:r>
              <w:rPr>
                <w:rFonts w:ascii="Times New Roman" w:hAnsi="Times New Roman" w:cs="Times New Roman"/>
              </w:rPr>
              <w:t>9</w:t>
            </w:r>
          </w:p>
        </w:tc>
        <w:tc>
          <w:tcPr>
            <w:tcW w:w="2022" w:type="dxa"/>
          </w:tcPr>
          <w:p w14:paraId="338EF5D4" w14:textId="0573DCC6" w:rsidR="000D036C" w:rsidRDefault="000D036C" w:rsidP="00DB495B">
            <w:pPr>
              <w:rPr>
                <w:rFonts w:ascii="Times New Roman" w:hAnsi="Times New Roman" w:cs="Times New Roman"/>
              </w:rPr>
            </w:pPr>
            <w:r>
              <w:rPr>
                <w:rFonts w:ascii="Times New Roman" w:hAnsi="Times New Roman" w:cs="Times New Roman"/>
              </w:rPr>
              <w:t>8345</w:t>
            </w:r>
          </w:p>
        </w:tc>
        <w:tc>
          <w:tcPr>
            <w:tcW w:w="2022" w:type="dxa"/>
          </w:tcPr>
          <w:p w14:paraId="0E798436" w14:textId="48E93E5E" w:rsidR="000D036C" w:rsidRDefault="000D036C" w:rsidP="00DB495B">
            <w:pPr>
              <w:rPr>
                <w:rFonts w:ascii="Times New Roman" w:hAnsi="Times New Roman" w:cs="Times New Roman"/>
              </w:rPr>
            </w:pPr>
            <w:r>
              <w:rPr>
                <w:rFonts w:ascii="Times New Roman" w:hAnsi="Times New Roman" w:cs="Times New Roman"/>
              </w:rPr>
              <w:t>7194</w:t>
            </w:r>
          </w:p>
        </w:tc>
      </w:tr>
      <w:tr w:rsidR="000D036C" w14:paraId="61269EBE" w14:textId="77777777" w:rsidTr="00047254">
        <w:tc>
          <w:tcPr>
            <w:tcW w:w="2005" w:type="dxa"/>
          </w:tcPr>
          <w:p w14:paraId="67F1D80E" w14:textId="723A8B11" w:rsidR="000D036C" w:rsidRDefault="000D036C" w:rsidP="00DB495B">
            <w:pPr>
              <w:rPr>
                <w:rFonts w:ascii="Times New Roman" w:hAnsi="Times New Roman" w:cs="Times New Roman"/>
              </w:rPr>
            </w:pPr>
            <w:r>
              <w:rPr>
                <w:rFonts w:ascii="Times New Roman" w:hAnsi="Times New Roman" w:cs="Times New Roman"/>
              </w:rPr>
              <w:t>10</w:t>
            </w:r>
          </w:p>
        </w:tc>
        <w:tc>
          <w:tcPr>
            <w:tcW w:w="2022" w:type="dxa"/>
          </w:tcPr>
          <w:p w14:paraId="43FA7E55" w14:textId="370A7CF5" w:rsidR="000D036C" w:rsidRDefault="000D036C" w:rsidP="00DB495B">
            <w:pPr>
              <w:rPr>
                <w:rFonts w:ascii="Times New Roman" w:hAnsi="Times New Roman" w:cs="Times New Roman"/>
              </w:rPr>
            </w:pPr>
            <w:r>
              <w:rPr>
                <w:rFonts w:ascii="Times New Roman" w:hAnsi="Times New Roman" w:cs="Times New Roman"/>
              </w:rPr>
              <w:t>7734</w:t>
            </w:r>
          </w:p>
        </w:tc>
        <w:tc>
          <w:tcPr>
            <w:tcW w:w="2022" w:type="dxa"/>
          </w:tcPr>
          <w:p w14:paraId="7BCD5645" w14:textId="2868908E" w:rsidR="000D036C" w:rsidRDefault="000D036C" w:rsidP="00DB495B">
            <w:pPr>
              <w:rPr>
                <w:rFonts w:ascii="Times New Roman" w:hAnsi="Times New Roman" w:cs="Times New Roman"/>
              </w:rPr>
            </w:pPr>
            <w:r>
              <w:rPr>
                <w:rFonts w:ascii="Times New Roman" w:hAnsi="Times New Roman" w:cs="Times New Roman"/>
              </w:rPr>
              <w:t>5238</w:t>
            </w:r>
          </w:p>
        </w:tc>
      </w:tr>
      <w:tr w:rsidR="000D036C" w14:paraId="7E21791C" w14:textId="77777777" w:rsidTr="00047254">
        <w:tc>
          <w:tcPr>
            <w:tcW w:w="2005" w:type="dxa"/>
          </w:tcPr>
          <w:p w14:paraId="21A4D9C2" w14:textId="4AF60CF4" w:rsidR="000D036C" w:rsidRDefault="000D036C" w:rsidP="00DB495B">
            <w:pPr>
              <w:rPr>
                <w:rFonts w:ascii="Times New Roman" w:hAnsi="Times New Roman" w:cs="Times New Roman"/>
              </w:rPr>
            </w:pPr>
            <w:r>
              <w:rPr>
                <w:rFonts w:ascii="Times New Roman" w:hAnsi="Times New Roman" w:cs="Times New Roman"/>
              </w:rPr>
              <w:t>11</w:t>
            </w:r>
          </w:p>
        </w:tc>
        <w:tc>
          <w:tcPr>
            <w:tcW w:w="2022" w:type="dxa"/>
          </w:tcPr>
          <w:p w14:paraId="4C42AF2F" w14:textId="4E7E7159" w:rsidR="000D036C" w:rsidRDefault="000D036C" w:rsidP="00DB495B">
            <w:pPr>
              <w:rPr>
                <w:rFonts w:ascii="Times New Roman" w:hAnsi="Times New Roman" w:cs="Times New Roman"/>
              </w:rPr>
            </w:pPr>
            <w:r>
              <w:rPr>
                <w:rFonts w:ascii="Times New Roman" w:hAnsi="Times New Roman" w:cs="Times New Roman"/>
              </w:rPr>
              <w:t>6221</w:t>
            </w:r>
          </w:p>
        </w:tc>
        <w:tc>
          <w:tcPr>
            <w:tcW w:w="2022" w:type="dxa"/>
          </w:tcPr>
          <w:p w14:paraId="35477165" w14:textId="63CF5466" w:rsidR="000D036C" w:rsidRDefault="000D036C" w:rsidP="00DB495B">
            <w:pPr>
              <w:rPr>
                <w:rFonts w:ascii="Times New Roman" w:hAnsi="Times New Roman" w:cs="Times New Roman"/>
              </w:rPr>
            </w:pPr>
            <w:r>
              <w:rPr>
                <w:rFonts w:ascii="Times New Roman" w:hAnsi="Times New Roman" w:cs="Times New Roman"/>
              </w:rPr>
              <w:t>5715</w:t>
            </w:r>
          </w:p>
        </w:tc>
      </w:tr>
      <w:tr w:rsidR="000D036C" w14:paraId="36C6DC7F" w14:textId="77777777" w:rsidTr="00047254">
        <w:tc>
          <w:tcPr>
            <w:tcW w:w="2005" w:type="dxa"/>
          </w:tcPr>
          <w:p w14:paraId="65302187" w14:textId="5C5BB731" w:rsidR="000D036C" w:rsidRDefault="000D036C" w:rsidP="00DB495B">
            <w:pPr>
              <w:rPr>
                <w:rFonts w:ascii="Times New Roman" w:hAnsi="Times New Roman" w:cs="Times New Roman"/>
              </w:rPr>
            </w:pPr>
            <w:r>
              <w:rPr>
                <w:rFonts w:ascii="Times New Roman" w:hAnsi="Times New Roman" w:cs="Times New Roman"/>
              </w:rPr>
              <w:t>12</w:t>
            </w:r>
          </w:p>
        </w:tc>
        <w:tc>
          <w:tcPr>
            <w:tcW w:w="2022" w:type="dxa"/>
          </w:tcPr>
          <w:p w14:paraId="028329B7" w14:textId="23E5AA91" w:rsidR="000D036C" w:rsidRDefault="000D036C" w:rsidP="00DB495B">
            <w:pPr>
              <w:rPr>
                <w:rFonts w:ascii="Times New Roman" w:hAnsi="Times New Roman" w:cs="Times New Roman"/>
              </w:rPr>
            </w:pPr>
            <w:r>
              <w:rPr>
                <w:rFonts w:ascii="Times New Roman" w:hAnsi="Times New Roman" w:cs="Times New Roman"/>
              </w:rPr>
              <w:t>9334</w:t>
            </w:r>
          </w:p>
        </w:tc>
        <w:tc>
          <w:tcPr>
            <w:tcW w:w="2022" w:type="dxa"/>
          </w:tcPr>
          <w:p w14:paraId="7CE3F3A5" w14:textId="3CCD4A87" w:rsidR="000D036C" w:rsidRDefault="000D036C" w:rsidP="00DB495B">
            <w:pPr>
              <w:rPr>
                <w:rFonts w:ascii="Times New Roman" w:hAnsi="Times New Roman" w:cs="Times New Roman"/>
              </w:rPr>
            </w:pPr>
            <w:r>
              <w:rPr>
                <w:rFonts w:ascii="Times New Roman" w:hAnsi="Times New Roman" w:cs="Times New Roman"/>
              </w:rPr>
              <w:t>8273</w:t>
            </w:r>
          </w:p>
        </w:tc>
      </w:tr>
      <w:tr w:rsidR="000D036C" w14:paraId="4529638B" w14:textId="77777777" w:rsidTr="00047254">
        <w:tc>
          <w:tcPr>
            <w:tcW w:w="2005" w:type="dxa"/>
          </w:tcPr>
          <w:p w14:paraId="0605D5D9" w14:textId="458FC8BD" w:rsidR="000D036C" w:rsidRDefault="000D036C" w:rsidP="00DB495B">
            <w:pPr>
              <w:rPr>
                <w:rFonts w:ascii="Times New Roman" w:hAnsi="Times New Roman" w:cs="Times New Roman"/>
              </w:rPr>
            </w:pPr>
            <w:r>
              <w:rPr>
                <w:rFonts w:ascii="Times New Roman" w:hAnsi="Times New Roman" w:cs="Times New Roman"/>
              </w:rPr>
              <w:t>13</w:t>
            </w:r>
          </w:p>
        </w:tc>
        <w:tc>
          <w:tcPr>
            <w:tcW w:w="2022" w:type="dxa"/>
          </w:tcPr>
          <w:p w14:paraId="28E993EA" w14:textId="2AB0EC52" w:rsidR="000D036C" w:rsidRDefault="000D036C" w:rsidP="00DB495B">
            <w:pPr>
              <w:rPr>
                <w:rFonts w:ascii="Times New Roman" w:hAnsi="Times New Roman" w:cs="Times New Roman"/>
              </w:rPr>
            </w:pPr>
            <w:r>
              <w:rPr>
                <w:rFonts w:ascii="Times New Roman" w:hAnsi="Times New Roman" w:cs="Times New Roman"/>
              </w:rPr>
              <w:t>4322</w:t>
            </w:r>
          </w:p>
        </w:tc>
        <w:tc>
          <w:tcPr>
            <w:tcW w:w="2022" w:type="dxa"/>
          </w:tcPr>
          <w:p w14:paraId="23DC46AF" w14:textId="27C7A26D" w:rsidR="000D036C" w:rsidRDefault="000D036C" w:rsidP="00DB495B">
            <w:pPr>
              <w:rPr>
                <w:rFonts w:ascii="Times New Roman" w:hAnsi="Times New Roman" w:cs="Times New Roman"/>
              </w:rPr>
            </w:pPr>
            <w:r>
              <w:rPr>
                <w:rFonts w:ascii="Times New Roman" w:hAnsi="Times New Roman" w:cs="Times New Roman"/>
              </w:rPr>
              <w:t>3654</w:t>
            </w:r>
          </w:p>
        </w:tc>
      </w:tr>
      <w:tr w:rsidR="000D036C" w14:paraId="45A535AA" w14:textId="77777777" w:rsidTr="00047254">
        <w:tc>
          <w:tcPr>
            <w:tcW w:w="2005" w:type="dxa"/>
          </w:tcPr>
          <w:p w14:paraId="5FDCAEA0" w14:textId="3814D0C1" w:rsidR="000D036C" w:rsidRDefault="000D036C" w:rsidP="00DB495B">
            <w:pPr>
              <w:rPr>
                <w:rFonts w:ascii="Times New Roman" w:hAnsi="Times New Roman" w:cs="Times New Roman"/>
              </w:rPr>
            </w:pPr>
            <w:r>
              <w:rPr>
                <w:rFonts w:ascii="Times New Roman" w:hAnsi="Times New Roman" w:cs="Times New Roman"/>
              </w:rPr>
              <w:t>14</w:t>
            </w:r>
          </w:p>
        </w:tc>
        <w:tc>
          <w:tcPr>
            <w:tcW w:w="2022" w:type="dxa"/>
          </w:tcPr>
          <w:p w14:paraId="302415E1" w14:textId="60E0EBBC" w:rsidR="000D036C" w:rsidRDefault="000D036C" w:rsidP="00DB495B">
            <w:pPr>
              <w:rPr>
                <w:rFonts w:ascii="Times New Roman" w:hAnsi="Times New Roman" w:cs="Times New Roman"/>
              </w:rPr>
            </w:pPr>
            <w:r>
              <w:rPr>
                <w:rFonts w:ascii="Times New Roman" w:hAnsi="Times New Roman" w:cs="Times New Roman"/>
              </w:rPr>
              <w:t>8845</w:t>
            </w:r>
          </w:p>
        </w:tc>
        <w:tc>
          <w:tcPr>
            <w:tcW w:w="2022" w:type="dxa"/>
          </w:tcPr>
          <w:p w14:paraId="736825D6" w14:textId="2FC0716D" w:rsidR="000D036C" w:rsidRDefault="000D036C" w:rsidP="00DB495B">
            <w:pPr>
              <w:rPr>
                <w:rFonts w:ascii="Times New Roman" w:hAnsi="Times New Roman" w:cs="Times New Roman"/>
              </w:rPr>
            </w:pPr>
            <w:r>
              <w:rPr>
                <w:rFonts w:ascii="Times New Roman" w:hAnsi="Times New Roman" w:cs="Times New Roman"/>
              </w:rPr>
              <w:t>6293</w:t>
            </w:r>
          </w:p>
        </w:tc>
      </w:tr>
      <w:tr w:rsidR="000D036C" w14:paraId="01DCD5C6" w14:textId="77777777" w:rsidTr="00047254">
        <w:tc>
          <w:tcPr>
            <w:tcW w:w="2005" w:type="dxa"/>
          </w:tcPr>
          <w:p w14:paraId="6E089618" w14:textId="11994AA4" w:rsidR="000D036C" w:rsidRDefault="000D036C" w:rsidP="00DB495B">
            <w:pPr>
              <w:rPr>
                <w:rFonts w:ascii="Times New Roman" w:hAnsi="Times New Roman" w:cs="Times New Roman"/>
              </w:rPr>
            </w:pPr>
            <w:r>
              <w:rPr>
                <w:rFonts w:ascii="Times New Roman" w:hAnsi="Times New Roman" w:cs="Times New Roman"/>
              </w:rPr>
              <w:t>15</w:t>
            </w:r>
          </w:p>
        </w:tc>
        <w:tc>
          <w:tcPr>
            <w:tcW w:w="2022" w:type="dxa"/>
          </w:tcPr>
          <w:p w14:paraId="5A7300AB" w14:textId="31AC7CBC" w:rsidR="000D036C" w:rsidRDefault="00784D0D" w:rsidP="00DB495B">
            <w:pPr>
              <w:rPr>
                <w:rFonts w:ascii="Times New Roman" w:hAnsi="Times New Roman" w:cs="Times New Roman"/>
              </w:rPr>
            </w:pPr>
            <w:r>
              <w:rPr>
                <w:rFonts w:ascii="Times New Roman" w:hAnsi="Times New Roman" w:cs="Times New Roman"/>
              </w:rPr>
              <w:t>7735</w:t>
            </w:r>
          </w:p>
        </w:tc>
        <w:tc>
          <w:tcPr>
            <w:tcW w:w="2022" w:type="dxa"/>
          </w:tcPr>
          <w:p w14:paraId="08ED73F8" w14:textId="413A0433" w:rsidR="000D036C" w:rsidRDefault="00784D0D" w:rsidP="00DB495B">
            <w:pPr>
              <w:rPr>
                <w:rFonts w:ascii="Times New Roman" w:hAnsi="Times New Roman" w:cs="Times New Roman"/>
              </w:rPr>
            </w:pPr>
            <w:r>
              <w:rPr>
                <w:rFonts w:ascii="Times New Roman" w:hAnsi="Times New Roman" w:cs="Times New Roman"/>
              </w:rPr>
              <w:t>6497</w:t>
            </w:r>
          </w:p>
        </w:tc>
      </w:tr>
      <w:tr w:rsidR="000D036C" w14:paraId="08990B2D" w14:textId="77777777" w:rsidTr="00047254">
        <w:tc>
          <w:tcPr>
            <w:tcW w:w="2005" w:type="dxa"/>
          </w:tcPr>
          <w:p w14:paraId="1001BD30" w14:textId="40D136D7" w:rsidR="000D036C" w:rsidRDefault="000D036C" w:rsidP="00DB495B">
            <w:pPr>
              <w:rPr>
                <w:rFonts w:ascii="Times New Roman" w:hAnsi="Times New Roman" w:cs="Times New Roman"/>
              </w:rPr>
            </w:pPr>
            <w:r>
              <w:rPr>
                <w:rFonts w:ascii="Times New Roman" w:hAnsi="Times New Roman" w:cs="Times New Roman"/>
              </w:rPr>
              <w:t>16</w:t>
            </w:r>
          </w:p>
        </w:tc>
        <w:tc>
          <w:tcPr>
            <w:tcW w:w="2022" w:type="dxa"/>
          </w:tcPr>
          <w:p w14:paraId="2DC38D05" w14:textId="69BFF270" w:rsidR="000D036C" w:rsidRDefault="00784D0D" w:rsidP="00DB495B">
            <w:pPr>
              <w:rPr>
                <w:rFonts w:ascii="Times New Roman" w:hAnsi="Times New Roman" w:cs="Times New Roman"/>
              </w:rPr>
            </w:pPr>
            <w:r>
              <w:rPr>
                <w:rFonts w:ascii="Times New Roman" w:hAnsi="Times New Roman" w:cs="Times New Roman"/>
              </w:rPr>
              <w:t>6944</w:t>
            </w:r>
          </w:p>
        </w:tc>
        <w:tc>
          <w:tcPr>
            <w:tcW w:w="2022" w:type="dxa"/>
          </w:tcPr>
          <w:p w14:paraId="4205B43C" w14:textId="03C4B1B2" w:rsidR="000D036C" w:rsidRDefault="00784D0D" w:rsidP="00DB495B">
            <w:pPr>
              <w:rPr>
                <w:rFonts w:ascii="Times New Roman" w:hAnsi="Times New Roman" w:cs="Times New Roman"/>
              </w:rPr>
            </w:pPr>
            <w:r>
              <w:rPr>
                <w:rFonts w:ascii="Times New Roman" w:hAnsi="Times New Roman" w:cs="Times New Roman"/>
              </w:rPr>
              <w:t>6227</w:t>
            </w:r>
          </w:p>
        </w:tc>
      </w:tr>
      <w:tr w:rsidR="000D036C" w14:paraId="24BDB98F" w14:textId="77777777" w:rsidTr="00047254">
        <w:tc>
          <w:tcPr>
            <w:tcW w:w="2005" w:type="dxa"/>
          </w:tcPr>
          <w:p w14:paraId="724E66A1" w14:textId="3531B7F6" w:rsidR="000D036C" w:rsidRDefault="000D036C" w:rsidP="00DB495B">
            <w:pPr>
              <w:rPr>
                <w:rFonts w:ascii="Times New Roman" w:hAnsi="Times New Roman" w:cs="Times New Roman"/>
              </w:rPr>
            </w:pPr>
            <w:r>
              <w:rPr>
                <w:rFonts w:ascii="Times New Roman" w:hAnsi="Times New Roman" w:cs="Times New Roman"/>
              </w:rPr>
              <w:t>17</w:t>
            </w:r>
          </w:p>
        </w:tc>
        <w:tc>
          <w:tcPr>
            <w:tcW w:w="2022" w:type="dxa"/>
          </w:tcPr>
          <w:p w14:paraId="44C431EA" w14:textId="2BE1A892" w:rsidR="000D036C" w:rsidRDefault="00784D0D" w:rsidP="00DB495B">
            <w:pPr>
              <w:rPr>
                <w:rFonts w:ascii="Times New Roman" w:hAnsi="Times New Roman" w:cs="Times New Roman"/>
              </w:rPr>
            </w:pPr>
            <w:r>
              <w:rPr>
                <w:rFonts w:ascii="Times New Roman" w:hAnsi="Times New Roman" w:cs="Times New Roman"/>
              </w:rPr>
              <w:t>5893</w:t>
            </w:r>
          </w:p>
        </w:tc>
        <w:tc>
          <w:tcPr>
            <w:tcW w:w="2022" w:type="dxa"/>
          </w:tcPr>
          <w:p w14:paraId="35BBA890" w14:textId="0B0CB7A4" w:rsidR="000D036C" w:rsidRDefault="00784D0D" w:rsidP="00DB495B">
            <w:pPr>
              <w:rPr>
                <w:rFonts w:ascii="Times New Roman" w:hAnsi="Times New Roman" w:cs="Times New Roman"/>
              </w:rPr>
            </w:pPr>
            <w:r>
              <w:rPr>
                <w:rFonts w:ascii="Times New Roman" w:hAnsi="Times New Roman" w:cs="Times New Roman"/>
              </w:rPr>
              <w:t>5265</w:t>
            </w:r>
          </w:p>
        </w:tc>
      </w:tr>
      <w:tr w:rsidR="000D036C" w14:paraId="13B82423" w14:textId="77777777" w:rsidTr="00047254">
        <w:tc>
          <w:tcPr>
            <w:tcW w:w="2005" w:type="dxa"/>
          </w:tcPr>
          <w:p w14:paraId="1D84718D" w14:textId="4F6B3ABF" w:rsidR="000D036C" w:rsidRDefault="000D036C" w:rsidP="00DB495B">
            <w:pPr>
              <w:rPr>
                <w:rFonts w:ascii="Times New Roman" w:hAnsi="Times New Roman" w:cs="Times New Roman"/>
              </w:rPr>
            </w:pPr>
            <w:r>
              <w:rPr>
                <w:rFonts w:ascii="Times New Roman" w:hAnsi="Times New Roman" w:cs="Times New Roman"/>
              </w:rPr>
              <w:t>18</w:t>
            </w:r>
          </w:p>
        </w:tc>
        <w:tc>
          <w:tcPr>
            <w:tcW w:w="2022" w:type="dxa"/>
          </w:tcPr>
          <w:p w14:paraId="7D04F673" w14:textId="01EDD6D0" w:rsidR="000D036C" w:rsidRDefault="00784D0D" w:rsidP="00DB495B">
            <w:pPr>
              <w:rPr>
                <w:rFonts w:ascii="Times New Roman" w:hAnsi="Times New Roman" w:cs="Times New Roman"/>
              </w:rPr>
            </w:pPr>
            <w:r>
              <w:rPr>
                <w:rFonts w:ascii="Times New Roman" w:hAnsi="Times New Roman" w:cs="Times New Roman"/>
              </w:rPr>
              <w:t>9115</w:t>
            </w:r>
          </w:p>
        </w:tc>
        <w:tc>
          <w:tcPr>
            <w:tcW w:w="2022" w:type="dxa"/>
          </w:tcPr>
          <w:p w14:paraId="426F9DE0" w14:textId="1C56A0F0" w:rsidR="000D036C" w:rsidRDefault="00784D0D" w:rsidP="00DB495B">
            <w:pPr>
              <w:rPr>
                <w:rFonts w:ascii="Times New Roman" w:hAnsi="Times New Roman" w:cs="Times New Roman"/>
              </w:rPr>
            </w:pPr>
            <w:r>
              <w:rPr>
                <w:rFonts w:ascii="Times New Roman" w:hAnsi="Times New Roman" w:cs="Times New Roman"/>
              </w:rPr>
              <w:t>7836</w:t>
            </w:r>
          </w:p>
        </w:tc>
      </w:tr>
      <w:tr w:rsidR="000D036C" w14:paraId="2860244E" w14:textId="77777777" w:rsidTr="00047254">
        <w:tc>
          <w:tcPr>
            <w:tcW w:w="2005" w:type="dxa"/>
          </w:tcPr>
          <w:p w14:paraId="1A4F09F1" w14:textId="5FB99E2E" w:rsidR="000D036C" w:rsidRDefault="000D036C" w:rsidP="00DB495B">
            <w:pPr>
              <w:rPr>
                <w:rFonts w:ascii="Times New Roman" w:hAnsi="Times New Roman" w:cs="Times New Roman"/>
              </w:rPr>
            </w:pPr>
            <w:r>
              <w:rPr>
                <w:rFonts w:ascii="Times New Roman" w:hAnsi="Times New Roman" w:cs="Times New Roman"/>
              </w:rPr>
              <w:t>19</w:t>
            </w:r>
          </w:p>
        </w:tc>
        <w:tc>
          <w:tcPr>
            <w:tcW w:w="2022" w:type="dxa"/>
          </w:tcPr>
          <w:p w14:paraId="653D1101" w14:textId="4268D395" w:rsidR="000D036C" w:rsidRDefault="00784D0D" w:rsidP="00DB495B">
            <w:pPr>
              <w:rPr>
                <w:rFonts w:ascii="Times New Roman" w:hAnsi="Times New Roman" w:cs="Times New Roman"/>
              </w:rPr>
            </w:pPr>
            <w:r>
              <w:rPr>
                <w:rFonts w:ascii="Times New Roman" w:hAnsi="Times New Roman" w:cs="Times New Roman"/>
              </w:rPr>
              <w:t>8931</w:t>
            </w:r>
          </w:p>
        </w:tc>
        <w:tc>
          <w:tcPr>
            <w:tcW w:w="2022" w:type="dxa"/>
          </w:tcPr>
          <w:p w14:paraId="72C244E0" w14:textId="4A89D50B" w:rsidR="000D036C" w:rsidRDefault="00784D0D" w:rsidP="00DB495B">
            <w:pPr>
              <w:rPr>
                <w:rFonts w:ascii="Times New Roman" w:hAnsi="Times New Roman" w:cs="Times New Roman"/>
              </w:rPr>
            </w:pPr>
            <w:r>
              <w:rPr>
                <w:rFonts w:ascii="Times New Roman" w:hAnsi="Times New Roman" w:cs="Times New Roman"/>
              </w:rPr>
              <w:t>8110</w:t>
            </w:r>
          </w:p>
        </w:tc>
      </w:tr>
      <w:tr w:rsidR="000D036C" w14:paraId="55F6E82F" w14:textId="77777777" w:rsidTr="00047254">
        <w:tc>
          <w:tcPr>
            <w:tcW w:w="2005" w:type="dxa"/>
          </w:tcPr>
          <w:p w14:paraId="0B5D7D6F" w14:textId="6EF64105" w:rsidR="000D036C" w:rsidRDefault="000D036C" w:rsidP="00DB495B">
            <w:pPr>
              <w:rPr>
                <w:rFonts w:ascii="Times New Roman" w:hAnsi="Times New Roman" w:cs="Times New Roman"/>
              </w:rPr>
            </w:pPr>
            <w:r>
              <w:rPr>
                <w:rFonts w:ascii="Times New Roman" w:hAnsi="Times New Roman" w:cs="Times New Roman"/>
              </w:rPr>
              <w:t>20</w:t>
            </w:r>
          </w:p>
        </w:tc>
        <w:tc>
          <w:tcPr>
            <w:tcW w:w="2022" w:type="dxa"/>
          </w:tcPr>
          <w:p w14:paraId="1CA1CE8A" w14:textId="24BEDFA3" w:rsidR="000D036C" w:rsidRDefault="00784D0D" w:rsidP="00DB495B">
            <w:pPr>
              <w:rPr>
                <w:rFonts w:ascii="Times New Roman" w:hAnsi="Times New Roman" w:cs="Times New Roman"/>
              </w:rPr>
            </w:pPr>
            <w:r>
              <w:rPr>
                <w:rFonts w:ascii="Times New Roman" w:hAnsi="Times New Roman" w:cs="Times New Roman"/>
              </w:rPr>
              <w:t>6241</w:t>
            </w:r>
          </w:p>
        </w:tc>
        <w:tc>
          <w:tcPr>
            <w:tcW w:w="2022" w:type="dxa"/>
          </w:tcPr>
          <w:p w14:paraId="067D34FD" w14:textId="4996457C" w:rsidR="000D036C" w:rsidRDefault="00784D0D" w:rsidP="00DB495B">
            <w:pPr>
              <w:rPr>
                <w:rFonts w:ascii="Times New Roman" w:hAnsi="Times New Roman" w:cs="Times New Roman"/>
              </w:rPr>
            </w:pPr>
            <w:r>
              <w:rPr>
                <w:rFonts w:ascii="Times New Roman" w:hAnsi="Times New Roman" w:cs="Times New Roman"/>
              </w:rPr>
              <w:t>5578</w:t>
            </w:r>
          </w:p>
        </w:tc>
      </w:tr>
      <w:tr w:rsidR="0052303E" w14:paraId="56021105" w14:textId="77777777" w:rsidTr="00047254">
        <w:tc>
          <w:tcPr>
            <w:tcW w:w="2005" w:type="dxa"/>
          </w:tcPr>
          <w:p w14:paraId="26C66590" w14:textId="77777777" w:rsidR="0052303E" w:rsidRDefault="0052303E" w:rsidP="00DB495B">
            <w:pPr>
              <w:rPr>
                <w:rFonts w:ascii="Times New Roman" w:hAnsi="Times New Roman" w:cs="Times New Roman"/>
              </w:rPr>
            </w:pPr>
          </w:p>
        </w:tc>
        <w:tc>
          <w:tcPr>
            <w:tcW w:w="2022" w:type="dxa"/>
          </w:tcPr>
          <w:p w14:paraId="24331484" w14:textId="77777777" w:rsidR="0052303E" w:rsidRDefault="0052303E" w:rsidP="00DB495B">
            <w:pPr>
              <w:rPr>
                <w:rFonts w:ascii="Times New Roman" w:hAnsi="Times New Roman" w:cs="Times New Roman"/>
              </w:rPr>
            </w:pPr>
          </w:p>
        </w:tc>
        <w:tc>
          <w:tcPr>
            <w:tcW w:w="2022" w:type="dxa"/>
          </w:tcPr>
          <w:p w14:paraId="56A6BF34" w14:textId="77777777" w:rsidR="0052303E" w:rsidRDefault="0052303E" w:rsidP="00DB495B">
            <w:pPr>
              <w:rPr>
                <w:rFonts w:ascii="Times New Roman" w:hAnsi="Times New Roman" w:cs="Times New Roman"/>
              </w:rPr>
            </w:pPr>
          </w:p>
        </w:tc>
      </w:tr>
    </w:tbl>
    <w:p w14:paraId="1A44360B" w14:textId="77777777" w:rsidR="00497048" w:rsidRDefault="00497048">
      <w:pPr>
        <w:rPr>
          <w:rFonts w:ascii="Times New Roman" w:hAnsi="Times New Roman" w:cs="Times New Roman"/>
        </w:rPr>
      </w:pPr>
    </w:p>
    <w:p w14:paraId="409E8102" w14:textId="05E48A23" w:rsidR="001609D8" w:rsidRDefault="001609D8">
      <w:pPr>
        <w:rPr>
          <w:rFonts w:ascii="Times New Roman" w:hAnsi="Times New Roman" w:cs="Times New Roman"/>
        </w:rPr>
      </w:pPr>
      <w:del w:id="54" w:author="Jonathan Flombaum" w:date="2014-10-06T11:14:00Z">
        <w:r w:rsidDel="006D4120">
          <w:rPr>
            <w:rFonts w:ascii="Times New Roman" w:hAnsi="Times New Roman" w:cs="Times New Roman"/>
          </w:rPr>
          <w:delText>We can then summarize these results</w:delText>
        </w:r>
      </w:del>
      <w:ins w:id="55" w:author="Jonathan Flombaum" w:date="2014-10-06T11:14:00Z">
        <w:r w:rsidR="006D4120">
          <w:rPr>
            <w:rFonts w:ascii="Times New Roman" w:hAnsi="Times New Roman" w:cs="Times New Roman"/>
          </w:rPr>
          <w:t>These results can be summarized</w:t>
        </w:r>
      </w:ins>
      <w:r>
        <w:rPr>
          <w:rFonts w:ascii="Times New Roman" w:hAnsi="Times New Roman" w:cs="Times New Roman"/>
        </w:rPr>
        <w:t xml:space="preserve"> with a simple graph of the average reaction time across all </w:t>
      </w:r>
      <w:del w:id="56" w:author="Jonathan Flombaum" w:date="2014-10-06T11:14:00Z">
        <w:r w:rsidDel="00025855">
          <w:rPr>
            <w:rFonts w:ascii="Times New Roman" w:hAnsi="Times New Roman" w:cs="Times New Roman"/>
          </w:rPr>
          <w:delText xml:space="preserve">our </w:delText>
        </w:r>
      </w:del>
      <w:r>
        <w:rPr>
          <w:rFonts w:ascii="Times New Roman" w:hAnsi="Times New Roman" w:cs="Times New Roman"/>
        </w:rPr>
        <w:t>participants in each condition:</w:t>
      </w:r>
    </w:p>
    <w:p w14:paraId="602CE6A7" w14:textId="6F702880" w:rsidR="001609D8" w:rsidRDefault="001609D8">
      <w:pPr>
        <w:rPr>
          <w:rFonts w:ascii="Times New Roman" w:hAnsi="Times New Roman" w:cs="Times New Roman"/>
        </w:rPr>
      </w:pPr>
      <w:del w:id="57" w:author="Jonathan Flombaum" w:date="2014-10-06T11:34:00Z">
        <w:r w:rsidDel="00551BA3">
          <w:rPr>
            <w:noProof/>
          </w:rPr>
          <w:lastRenderedPageBreak/>
          <w:drawing>
            <wp:inline distT="0" distB="0" distL="0" distR="0" wp14:anchorId="623558CC" wp14:editId="61A689A6">
              <wp:extent cx="5041900" cy="2743200"/>
              <wp:effectExtent l="0" t="0" r="1270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del>
      <w:ins w:id="58" w:author="Jonathan Flombaum" w:date="2014-10-06T11:34:00Z">
        <w:r w:rsidR="00551BA3">
          <w:rPr>
            <w:rFonts w:ascii="Times New Roman" w:hAnsi="Times New Roman" w:cs="Times New Roman"/>
            <w:noProof/>
            <w:rPrChange w:id="59">
              <w:rPr>
                <w:noProof/>
              </w:rPr>
            </w:rPrChange>
          </w:rPr>
          <w:drawing>
            <wp:inline distT="0" distB="0" distL="0" distR="0" wp14:anchorId="1B400DD3" wp14:editId="547E897C">
              <wp:extent cx="5943600" cy="4457700"/>
              <wp:effectExtent l="0" t="0" r="0" b="1270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ins>
    </w:p>
    <w:p w14:paraId="6A467E1D" w14:textId="720C16D4" w:rsidR="00A9745A" w:rsidRDefault="00A9745A">
      <w:pPr>
        <w:rPr>
          <w:rFonts w:ascii="Times New Roman" w:hAnsi="Times New Roman" w:cs="Times New Roman"/>
          <w:b/>
        </w:rPr>
      </w:pPr>
      <w:commentRangeStart w:id="60"/>
      <w:proofErr w:type="gramStart"/>
      <w:r>
        <w:rPr>
          <w:rFonts w:ascii="Times New Roman" w:hAnsi="Times New Roman" w:cs="Times New Roman"/>
          <w:b/>
        </w:rPr>
        <w:t xml:space="preserve">Figure </w:t>
      </w:r>
      <w:ins w:id="61" w:author="Jonathan Flombaum" w:date="2014-10-06T11:15:00Z">
        <w:r w:rsidR="00D343D4">
          <w:rPr>
            <w:rFonts w:ascii="Times New Roman" w:hAnsi="Times New Roman" w:cs="Times New Roman"/>
            <w:b/>
          </w:rPr>
          <w:t xml:space="preserve"> </w:t>
        </w:r>
      </w:ins>
      <w:ins w:id="62" w:author="Jonathan Flombaum" w:date="2014-10-06T11:36:00Z">
        <w:r w:rsidR="004101E6">
          <w:rPr>
            <w:rFonts w:ascii="Times New Roman" w:hAnsi="Times New Roman" w:cs="Times New Roman"/>
            <w:b/>
          </w:rPr>
          <w:t>2</w:t>
        </w:r>
      </w:ins>
      <w:proofErr w:type="gramEnd"/>
      <w:ins w:id="63" w:author="Jonathan Flombaum" w:date="2014-10-06T11:15:00Z">
        <w:r w:rsidR="00D343D4">
          <w:rPr>
            <w:rFonts w:ascii="Times New Roman" w:hAnsi="Times New Roman" w:cs="Times New Roman"/>
            <w:b/>
          </w:rPr>
          <w:t xml:space="preserve"> </w:t>
        </w:r>
      </w:ins>
      <w:r>
        <w:rPr>
          <w:rFonts w:ascii="Times New Roman" w:hAnsi="Times New Roman" w:cs="Times New Roman"/>
          <w:b/>
        </w:rPr>
        <w:t xml:space="preserve">– Reaction time as a function of conflict condition. </w:t>
      </w:r>
      <w:r w:rsidR="000C04B0">
        <w:rPr>
          <w:rFonts w:ascii="Times New Roman" w:hAnsi="Times New Roman" w:cs="Times New Roman"/>
          <w:b/>
        </w:rPr>
        <w:t>Participants</w:t>
      </w:r>
      <w:r>
        <w:rPr>
          <w:rFonts w:ascii="Times New Roman" w:hAnsi="Times New Roman" w:cs="Times New Roman"/>
          <w:b/>
        </w:rPr>
        <w:t xml:space="preserve"> read through the card with the No Conflict stimuli about 1.2 seconds faster than </w:t>
      </w:r>
      <w:del w:id="64" w:author="Jonathan Flombaum" w:date="2014-10-06T11:16:00Z">
        <w:r w:rsidDel="00D343D4">
          <w:rPr>
            <w:rFonts w:ascii="Times New Roman" w:hAnsi="Times New Roman" w:cs="Times New Roman"/>
            <w:b/>
          </w:rPr>
          <w:delText xml:space="preserve">she </w:delText>
        </w:r>
      </w:del>
      <w:ins w:id="65" w:author="Jonathan Flombaum" w:date="2014-10-06T11:16:00Z">
        <w:r w:rsidR="00D343D4">
          <w:rPr>
            <w:rFonts w:ascii="Times New Roman" w:hAnsi="Times New Roman" w:cs="Times New Roman"/>
            <w:b/>
          </w:rPr>
          <w:t xml:space="preserve">they </w:t>
        </w:r>
      </w:ins>
      <w:r>
        <w:rPr>
          <w:rFonts w:ascii="Times New Roman" w:hAnsi="Times New Roman" w:cs="Times New Roman"/>
          <w:b/>
        </w:rPr>
        <w:t>read through the card with the Conflict Stimuli</w:t>
      </w:r>
      <w:r w:rsidR="008468E2">
        <w:rPr>
          <w:rFonts w:ascii="Times New Roman" w:hAnsi="Times New Roman" w:cs="Times New Roman"/>
          <w:b/>
        </w:rPr>
        <w:t>.</w:t>
      </w:r>
      <w:ins w:id="66" w:author="Jonathan Flombaum" w:date="2014-10-06T11:15:00Z">
        <w:r w:rsidR="00D343D4">
          <w:rPr>
            <w:rFonts w:ascii="Times New Roman" w:hAnsi="Times New Roman" w:cs="Times New Roman"/>
            <w:b/>
          </w:rPr>
          <w:t xml:space="preserve"> In terms of </w:t>
        </w:r>
        <w:proofErr w:type="spellStart"/>
        <w:r w:rsidR="00D343D4">
          <w:rPr>
            <w:rFonts w:ascii="Times New Roman" w:hAnsi="Times New Roman" w:cs="Times New Roman"/>
            <w:b/>
          </w:rPr>
          <w:t>Donder’s</w:t>
        </w:r>
        <w:proofErr w:type="spellEnd"/>
        <w:r w:rsidR="00D343D4">
          <w:rPr>
            <w:rFonts w:ascii="Times New Roman" w:hAnsi="Times New Roman" w:cs="Times New Roman"/>
            <w:b/>
          </w:rPr>
          <w:t xml:space="preserve"> method, this suggests that resolving the conflict between ink color and reading takes about 1.2 seconds per </w:t>
        </w:r>
      </w:ins>
      <w:ins w:id="67" w:author="Jonathan Flombaum" w:date="2014-10-06T11:16:00Z">
        <w:r w:rsidR="00D343D4">
          <w:rPr>
            <w:rFonts w:ascii="Times New Roman" w:hAnsi="Times New Roman" w:cs="Times New Roman"/>
            <w:b/>
          </w:rPr>
          <w:t>item.</w:t>
        </w:r>
      </w:ins>
      <w:ins w:id="68" w:author="Jonathan Flombaum" w:date="2014-10-06T11:15:00Z">
        <w:r w:rsidR="00D343D4">
          <w:rPr>
            <w:rFonts w:ascii="Times New Roman" w:hAnsi="Times New Roman" w:cs="Times New Roman"/>
            <w:b/>
          </w:rPr>
          <w:t xml:space="preserve"> </w:t>
        </w:r>
      </w:ins>
      <w:r>
        <w:rPr>
          <w:rFonts w:ascii="Times New Roman" w:hAnsi="Times New Roman" w:cs="Times New Roman"/>
          <w:b/>
        </w:rPr>
        <w:t xml:space="preserve"> </w:t>
      </w:r>
      <w:commentRangeEnd w:id="60"/>
      <w:r w:rsidR="000D6E90">
        <w:rPr>
          <w:rStyle w:val="CommentReference"/>
        </w:rPr>
        <w:commentReference w:id="60"/>
      </w:r>
    </w:p>
    <w:p w14:paraId="7E501395" w14:textId="77777777" w:rsidR="00A9745A" w:rsidRDefault="00A9745A">
      <w:pPr>
        <w:rPr>
          <w:rFonts w:ascii="Times New Roman" w:hAnsi="Times New Roman" w:cs="Times New Roman"/>
          <w:b/>
        </w:rPr>
      </w:pPr>
    </w:p>
    <w:p w14:paraId="45DA03D6" w14:textId="77777777" w:rsidR="000331A6" w:rsidRDefault="00DD2B35">
      <w:pPr>
        <w:rPr>
          <w:rFonts w:ascii="Times New Roman" w:hAnsi="Times New Roman" w:cs="Times New Roman"/>
        </w:rPr>
      </w:pPr>
      <w:r w:rsidRPr="00700118">
        <w:rPr>
          <w:rFonts w:ascii="Times New Roman" w:hAnsi="Times New Roman" w:cs="Times New Roman"/>
          <w:b/>
          <w:sz w:val="28"/>
        </w:rPr>
        <w:t>Applications</w:t>
      </w:r>
      <w:r w:rsidRPr="00700118">
        <w:rPr>
          <w:rFonts w:ascii="Times New Roman" w:hAnsi="Times New Roman" w:cs="Times New Roman"/>
        </w:rPr>
        <w:t xml:space="preserve"> </w:t>
      </w:r>
    </w:p>
    <w:p w14:paraId="2D556FD7" w14:textId="51FF7362" w:rsidR="005C551B" w:rsidDel="00153427" w:rsidRDefault="00B05C43">
      <w:pPr>
        <w:rPr>
          <w:del w:id="69" w:author="Jonathan Flombaum" w:date="2014-10-06T11:37:00Z"/>
          <w:rFonts w:ascii="Times New Roman" w:hAnsi="Times New Roman" w:cs="Times New Roman"/>
        </w:rPr>
      </w:pPr>
      <w:commentRangeStart w:id="70"/>
      <w:proofErr w:type="spellStart"/>
      <w:r>
        <w:rPr>
          <w:rFonts w:ascii="Times New Roman" w:hAnsi="Times New Roman" w:cs="Times New Roman"/>
        </w:rPr>
        <w:t>Donder’s</w:t>
      </w:r>
      <w:proofErr w:type="spellEnd"/>
      <w:r>
        <w:rPr>
          <w:rFonts w:ascii="Times New Roman" w:hAnsi="Times New Roman" w:cs="Times New Roman"/>
        </w:rPr>
        <w:t xml:space="preserve"> Method of Subtraction can be used with reaction time measures in a variety of areas in experimental psychology, not just with </w:t>
      </w:r>
      <w:proofErr w:type="spellStart"/>
      <w:r>
        <w:rPr>
          <w:rFonts w:ascii="Times New Roman" w:hAnsi="Times New Roman" w:cs="Times New Roman"/>
        </w:rPr>
        <w:t>Stroop</w:t>
      </w:r>
      <w:proofErr w:type="spellEnd"/>
      <w:r>
        <w:rPr>
          <w:rFonts w:ascii="Times New Roman" w:hAnsi="Times New Roman" w:cs="Times New Roman"/>
        </w:rPr>
        <w:t xml:space="preserve"> or conflict paradigms. </w:t>
      </w:r>
      <w:del w:id="71" w:author="Jonathan Flombaum" w:date="2014-10-06T11:37:00Z">
        <w:r w:rsidDel="00153427">
          <w:rPr>
            <w:rFonts w:ascii="Times New Roman" w:hAnsi="Times New Roman" w:cs="Times New Roman"/>
          </w:rPr>
          <w:delText>Classic examples include visual search, signal detection</w:delText>
        </w:r>
        <w:r w:rsidR="00223B73" w:rsidDel="00153427">
          <w:rPr>
            <w:rFonts w:ascii="Times New Roman" w:hAnsi="Times New Roman" w:cs="Times New Roman"/>
          </w:rPr>
          <w:delText xml:space="preserve"> </w:delText>
        </w:r>
        <w:r w:rsidDel="00153427">
          <w:rPr>
            <w:rFonts w:ascii="Times New Roman" w:hAnsi="Times New Roman" w:cs="Times New Roman"/>
          </w:rPr>
          <w:delText xml:space="preserve">(i.e. Posner Cueing), and priming paradigms for investigating implicit memory. </w:delText>
        </w:r>
      </w:del>
    </w:p>
    <w:p w14:paraId="496D2CDD" w14:textId="0FE6F8A4" w:rsidR="00B05C43" w:rsidRDefault="00B05C43" w:rsidP="00B05C43">
      <w:pPr>
        <w:rPr>
          <w:rFonts w:ascii="Times New Roman" w:hAnsi="Times New Roman" w:cs="Times New Roman"/>
          <w:b/>
        </w:rPr>
      </w:pPr>
      <w:r>
        <w:rPr>
          <w:rFonts w:ascii="Times New Roman" w:hAnsi="Times New Roman" w:cs="Times New Roman"/>
        </w:rPr>
        <w:t xml:space="preserve">In addition, the Method of Subtraction underpins the basic logic for a wide array of approaches to experimental psychology with dependent variables beyond reaction time. These include measures as diverse as how long an infant glares at a stimulus, </w:t>
      </w:r>
      <w:commentRangeStart w:id="72"/>
      <w:r>
        <w:rPr>
          <w:rFonts w:ascii="Times New Roman" w:hAnsi="Times New Roman" w:cs="Times New Roman"/>
        </w:rPr>
        <w:t>and the blood-oxygen-level-dependent (BOLD) response measured in the human brain by sophisticated fMRI machines.</w:t>
      </w:r>
      <w:ins w:id="73" w:author="Jonathan Flombaum" w:date="2014-10-06T11:26:00Z">
        <w:r w:rsidR="00AB344A">
          <w:rPr>
            <w:rFonts w:ascii="Times New Roman" w:hAnsi="Times New Roman" w:cs="Times New Roman"/>
          </w:rPr>
          <w:t xml:space="preserve"> In many fMRI experiments, researchers obtain patterns of brain activity from two experimental conditions that are identical, excepting the involvement of a mental process of interest. By subtracting one pattern from the other they can isolate brain areas involved in that process. Indeed, the </w:t>
        </w:r>
        <w:proofErr w:type="spellStart"/>
        <w:r w:rsidR="00AB344A">
          <w:rPr>
            <w:rFonts w:ascii="Times New Roman" w:hAnsi="Times New Roman" w:cs="Times New Roman"/>
          </w:rPr>
          <w:t>Stroop</w:t>
        </w:r>
        <w:proofErr w:type="spellEnd"/>
        <w:r w:rsidR="00AB344A">
          <w:rPr>
            <w:rFonts w:ascii="Times New Roman" w:hAnsi="Times New Roman" w:cs="Times New Roman"/>
          </w:rPr>
          <w:t xml:space="preserve"> is a classic example. Participants have their brains scanned during </w:t>
        </w:r>
      </w:ins>
      <w:ins w:id="74" w:author="Jonathan Flombaum" w:date="2014-10-06T11:27:00Z">
        <w:r w:rsidR="00AB344A">
          <w:rPr>
            <w:rFonts w:ascii="Times New Roman" w:hAnsi="Times New Roman" w:cs="Times New Roman"/>
          </w:rPr>
          <w:t>conflict</w:t>
        </w:r>
      </w:ins>
      <w:ins w:id="75" w:author="Jonathan Flombaum" w:date="2014-10-06T11:26:00Z">
        <w:r w:rsidR="00AB344A">
          <w:rPr>
            <w:rFonts w:ascii="Times New Roman" w:hAnsi="Times New Roman" w:cs="Times New Roman"/>
          </w:rPr>
          <w:t xml:space="preserve"> </w:t>
        </w:r>
      </w:ins>
      <w:ins w:id="76" w:author="Jonathan Flombaum" w:date="2014-10-06T11:27:00Z">
        <w:r w:rsidR="00AB344A">
          <w:rPr>
            <w:rFonts w:ascii="Times New Roman" w:hAnsi="Times New Roman" w:cs="Times New Roman"/>
          </w:rPr>
          <w:t xml:space="preserve">and no conflict trials.  Many brain areas are involved in each kind of trial, including visual </w:t>
        </w:r>
        <w:proofErr w:type="spellStart"/>
        <w:r w:rsidR="00AB344A">
          <w:rPr>
            <w:rFonts w:ascii="Times New Roman" w:hAnsi="Times New Roman" w:cs="Times New Roman"/>
          </w:rPr>
          <w:t>cortext</w:t>
        </w:r>
        <w:proofErr w:type="spellEnd"/>
        <w:r w:rsidR="00AB344A">
          <w:rPr>
            <w:rFonts w:ascii="Times New Roman" w:hAnsi="Times New Roman" w:cs="Times New Roman"/>
          </w:rPr>
          <w:t xml:space="preserve"> and regions involved in reading. But when the no conflict scans are subtracted from the conflict ones, fairly isolated frontal regions of the brain —especially one called the anterior </w:t>
        </w:r>
      </w:ins>
      <w:ins w:id="77" w:author="Jonathan Flombaum" w:date="2014-10-06T11:29:00Z">
        <w:r w:rsidR="00AB344A">
          <w:rPr>
            <w:rFonts w:ascii="Times New Roman" w:hAnsi="Times New Roman" w:cs="Times New Roman"/>
          </w:rPr>
          <w:t>cingulate</w:t>
        </w:r>
      </w:ins>
      <w:ins w:id="78" w:author="Jonathan Flombaum" w:date="2014-10-06T11:27:00Z">
        <w:r w:rsidR="00AB344A">
          <w:rPr>
            <w:rFonts w:ascii="Times New Roman" w:hAnsi="Times New Roman" w:cs="Times New Roman"/>
          </w:rPr>
          <w:t xml:space="preserve"> </w:t>
        </w:r>
      </w:ins>
      <w:ins w:id="79" w:author="Jonathan Flombaum" w:date="2014-10-06T11:30:00Z">
        <w:r w:rsidR="00D73FAD">
          <w:rPr>
            <w:rFonts w:ascii="Times New Roman" w:hAnsi="Times New Roman" w:cs="Times New Roman"/>
          </w:rPr>
          <w:t>cortex</w:t>
        </w:r>
      </w:ins>
      <w:ins w:id="80" w:author="Jonathan Flombaum" w:date="2014-10-06T11:29:00Z">
        <w:r w:rsidR="00AB344A">
          <w:rPr>
            <w:rFonts w:ascii="Times New Roman" w:hAnsi="Times New Roman" w:cs="Times New Roman"/>
          </w:rPr>
          <w:t xml:space="preserve">— </w:t>
        </w:r>
        <w:proofErr w:type="gramStart"/>
        <w:r w:rsidR="00AB344A">
          <w:rPr>
            <w:rFonts w:ascii="Times New Roman" w:hAnsi="Times New Roman" w:cs="Times New Roman"/>
          </w:rPr>
          <w:t>appear</w:t>
        </w:r>
        <w:proofErr w:type="gramEnd"/>
        <w:r w:rsidR="00AB344A">
          <w:rPr>
            <w:rFonts w:ascii="Times New Roman" w:hAnsi="Times New Roman" w:cs="Times New Roman"/>
          </w:rPr>
          <w:t xml:space="preserve"> to be critically active in only the no conflict trials. This makes sense! Those frontal regions are often associated with </w:t>
        </w:r>
      </w:ins>
      <w:ins w:id="81" w:author="Jonathan Flombaum" w:date="2014-10-06T11:30:00Z">
        <w:r w:rsidR="00D73FAD">
          <w:rPr>
            <w:rFonts w:ascii="Times New Roman" w:hAnsi="Times New Roman" w:cs="Times New Roman"/>
          </w:rPr>
          <w:t xml:space="preserve">the ability to control one’s own behavior under difficult conditions.  </w:t>
        </w:r>
      </w:ins>
      <w:r>
        <w:rPr>
          <w:rFonts w:ascii="Times New Roman" w:hAnsi="Times New Roman" w:cs="Times New Roman"/>
        </w:rPr>
        <w:t xml:space="preserve"> </w:t>
      </w:r>
      <w:commentRangeEnd w:id="72"/>
      <w:r w:rsidR="00DD3722">
        <w:rPr>
          <w:rStyle w:val="CommentReference"/>
        </w:rPr>
        <w:commentReference w:id="72"/>
      </w:r>
    </w:p>
    <w:commentRangeEnd w:id="70"/>
    <w:p w14:paraId="344D1A8A" w14:textId="67AC0486" w:rsidR="00B05C43" w:rsidDel="002A0D5A" w:rsidRDefault="00941FA5">
      <w:pPr>
        <w:rPr>
          <w:del w:id="82" w:author="Jonathan Flombaum" w:date="2014-10-06T11:35:00Z"/>
          <w:rFonts w:ascii="Times New Roman" w:hAnsi="Times New Roman" w:cs="Times New Roman"/>
          <w:b/>
        </w:rPr>
      </w:pPr>
      <w:r>
        <w:rPr>
          <w:rStyle w:val="CommentReference"/>
        </w:rPr>
        <w:commentReference w:id="70"/>
      </w:r>
      <w:del w:id="83" w:author="Jonathan Flombaum" w:date="2014-10-06T11:35:00Z">
        <w:r w:rsidR="00C71533" w:rsidDel="002A0D5A">
          <w:rPr>
            <w:rFonts w:ascii="Times New Roman" w:hAnsi="Times New Roman" w:cs="Times New Roman"/>
            <w:b/>
          </w:rPr>
          <w:delText>Sample Stroop Stimuli</w:delText>
        </w:r>
      </w:del>
    </w:p>
    <w:p w14:paraId="1F86335B" w14:textId="71B8D4FB" w:rsidR="002A0D5A" w:rsidRPr="00C71533" w:rsidRDefault="00437FC9">
      <w:pPr>
        <w:rPr>
          <w:rFonts w:ascii="Times New Roman" w:hAnsi="Times New Roman" w:cs="Times New Roman"/>
          <w:b/>
        </w:rPr>
      </w:pPr>
      <w:del w:id="84" w:author="Jonathan Flombaum" w:date="2014-10-06T11:25:00Z">
        <w:r w:rsidDel="00FF1381">
          <w:rPr>
            <w:rFonts w:ascii="Times New Roman" w:hAnsi="Times New Roman" w:cs="Times New Roman"/>
            <w:b/>
            <w:noProof/>
            <w:rPrChange w:id="85">
              <w:rPr>
                <w:noProof/>
              </w:rPr>
            </w:rPrChange>
          </w:rPr>
          <w:drawing>
            <wp:inline distT="0" distB="0" distL="0" distR="0" wp14:anchorId="5BABDFC4" wp14:editId="5AE4BC79">
              <wp:extent cx="1988072" cy="2077280"/>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8402" cy="2077625"/>
                      </a:xfrm>
                      <a:prstGeom prst="rect">
                        <a:avLst/>
                      </a:prstGeom>
                      <a:noFill/>
                      <a:ln>
                        <a:noFill/>
                      </a:ln>
                    </pic:spPr>
                  </pic:pic>
                </a:graphicData>
              </a:graphic>
            </wp:inline>
          </w:drawing>
        </w:r>
      </w:del>
    </w:p>
    <w:sectPr w:rsidR="002A0D5A" w:rsidRPr="00C71533"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0" w:author="Aaron Kolski-Andreaco" w:date="2014-10-06T11:36:00Z" w:initials="AK">
    <w:p w14:paraId="24CD54E6" w14:textId="77777777" w:rsidR="002A0D5A" w:rsidRDefault="002A0D5A" w:rsidP="002A0D5A">
      <w:pPr>
        <w:pStyle w:val="CommentText"/>
      </w:pPr>
      <w:r>
        <w:rPr>
          <w:rStyle w:val="CommentReference"/>
        </w:rPr>
        <w:annotationRef/>
      </w:r>
      <w:r>
        <w:t xml:space="preserve">So what is the conclusion?   Does the mental process for conflict resolution in the </w:t>
      </w:r>
      <w:proofErr w:type="spellStart"/>
      <w:r>
        <w:t>stroop</w:t>
      </w:r>
      <w:proofErr w:type="spellEnd"/>
      <w:r>
        <w:t xml:space="preserve"> paradigm take 1.2 seconds according to our study?   Can we relate this outcome to the main idea of the video and provide an estimate of the time it takes to perform the mental operation in question?  </w:t>
      </w:r>
    </w:p>
  </w:comment>
  <w:comment w:id="60" w:author="Aaron Kolski-Andreaco" w:date="2014-09-19T15:44:00Z" w:initials="AK">
    <w:p w14:paraId="3B87CEDF" w14:textId="4678BAB3" w:rsidR="00AB344A" w:rsidRDefault="00AB344A">
      <w:pPr>
        <w:pStyle w:val="CommentText"/>
      </w:pPr>
      <w:r>
        <w:rPr>
          <w:rStyle w:val="CommentReference"/>
        </w:rPr>
        <w:annotationRef/>
      </w:r>
      <w:r>
        <w:t xml:space="preserve">So what is the conclusion?   Does the mental process for conflict resolution in the </w:t>
      </w:r>
      <w:proofErr w:type="spellStart"/>
      <w:r>
        <w:t>stroop</w:t>
      </w:r>
      <w:proofErr w:type="spellEnd"/>
      <w:r>
        <w:t xml:space="preserve"> paradigm take 1.2 seconds according to our study?   Can we relate this outcome to the main idea of the video and provide an estimate of the time it takes to perform the mental operation in question?  </w:t>
      </w:r>
    </w:p>
  </w:comment>
  <w:comment w:id="72" w:author="Aaron Kolski-Andreaco" w:date="2014-09-19T15:41:00Z" w:initials="AK">
    <w:p w14:paraId="5E674DAC" w14:textId="48C641EA" w:rsidR="00AB344A" w:rsidRDefault="00AB344A">
      <w:pPr>
        <w:pStyle w:val="CommentText"/>
      </w:pPr>
      <w:r>
        <w:rPr>
          <w:rStyle w:val="CommentReference"/>
        </w:rPr>
        <w:annotationRef/>
      </w:r>
      <w:r>
        <w:t xml:space="preserve">I think we can probably provide some visuals for BOLD and fMRI.    Can the authors expand on this application a bit?  </w:t>
      </w:r>
    </w:p>
  </w:comment>
  <w:comment w:id="70" w:author="Jonathan Flombaum" w:date="2014-10-06T11:42:00Z" w:initials="JF">
    <w:p w14:paraId="258B97E4" w14:textId="7D6839F2" w:rsidR="00941FA5" w:rsidRDefault="00941FA5">
      <w:pPr>
        <w:pStyle w:val="CommentText"/>
      </w:pPr>
      <w:r>
        <w:rPr>
          <w:rStyle w:val="CommentReference"/>
        </w:rPr>
        <w:annotationRef/>
      </w:r>
      <w:r>
        <w:t xml:space="preserve">If </w:t>
      </w:r>
      <w:proofErr w:type="spellStart"/>
      <w:r>
        <w:t>JoVE</w:t>
      </w:r>
      <w:proofErr w:type="spellEnd"/>
      <w:r>
        <w:t xml:space="preserve"> can make some visuals that would be useful because I imagine any images available on the web are copyrighted. It is possible I can also ask a friend for an image.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0530"/>
    <w:rsid w:val="00003B24"/>
    <w:rsid w:val="00024047"/>
    <w:rsid w:val="00025855"/>
    <w:rsid w:val="00026A53"/>
    <w:rsid w:val="000331A6"/>
    <w:rsid w:val="000363F1"/>
    <w:rsid w:val="00047254"/>
    <w:rsid w:val="00066903"/>
    <w:rsid w:val="00094C2A"/>
    <w:rsid w:val="00095673"/>
    <w:rsid w:val="000B7042"/>
    <w:rsid w:val="000C04B0"/>
    <w:rsid w:val="000D036C"/>
    <w:rsid w:val="000D6E90"/>
    <w:rsid w:val="000E0ADD"/>
    <w:rsid w:val="000E20EF"/>
    <w:rsid w:val="00102FEA"/>
    <w:rsid w:val="001255E0"/>
    <w:rsid w:val="00153427"/>
    <w:rsid w:val="001609D8"/>
    <w:rsid w:val="0018125A"/>
    <w:rsid w:val="00181BE1"/>
    <w:rsid w:val="00182F85"/>
    <w:rsid w:val="001A034D"/>
    <w:rsid w:val="001C136E"/>
    <w:rsid w:val="001F4052"/>
    <w:rsid w:val="001F724D"/>
    <w:rsid w:val="00210282"/>
    <w:rsid w:val="00211FCF"/>
    <w:rsid w:val="00223B73"/>
    <w:rsid w:val="00225CE2"/>
    <w:rsid w:val="00255A03"/>
    <w:rsid w:val="00286B40"/>
    <w:rsid w:val="002920C0"/>
    <w:rsid w:val="002A0D5A"/>
    <w:rsid w:val="002E5CBD"/>
    <w:rsid w:val="00384C1C"/>
    <w:rsid w:val="003F1BB2"/>
    <w:rsid w:val="004101E6"/>
    <w:rsid w:val="004149C1"/>
    <w:rsid w:val="004160BE"/>
    <w:rsid w:val="00437FC9"/>
    <w:rsid w:val="00442C4D"/>
    <w:rsid w:val="004477B2"/>
    <w:rsid w:val="00467282"/>
    <w:rsid w:val="00480A77"/>
    <w:rsid w:val="00487DA8"/>
    <w:rsid w:val="00497048"/>
    <w:rsid w:val="004B25E0"/>
    <w:rsid w:val="004E6A0B"/>
    <w:rsid w:val="004F59DC"/>
    <w:rsid w:val="005057F4"/>
    <w:rsid w:val="0051701C"/>
    <w:rsid w:val="0052303E"/>
    <w:rsid w:val="00530F8A"/>
    <w:rsid w:val="00547408"/>
    <w:rsid w:val="00551BA3"/>
    <w:rsid w:val="005724D4"/>
    <w:rsid w:val="00594C41"/>
    <w:rsid w:val="005B0050"/>
    <w:rsid w:val="005B00B0"/>
    <w:rsid w:val="005B6CC0"/>
    <w:rsid w:val="005C551B"/>
    <w:rsid w:val="005C72EE"/>
    <w:rsid w:val="00611584"/>
    <w:rsid w:val="006347B0"/>
    <w:rsid w:val="00652243"/>
    <w:rsid w:val="00664DE4"/>
    <w:rsid w:val="006C2DEA"/>
    <w:rsid w:val="006D4120"/>
    <w:rsid w:val="00700118"/>
    <w:rsid w:val="00717798"/>
    <w:rsid w:val="00737A03"/>
    <w:rsid w:val="00756BF6"/>
    <w:rsid w:val="00784D0D"/>
    <w:rsid w:val="007864F9"/>
    <w:rsid w:val="0079092B"/>
    <w:rsid w:val="007A3110"/>
    <w:rsid w:val="007A6FD6"/>
    <w:rsid w:val="007B4533"/>
    <w:rsid w:val="0080780C"/>
    <w:rsid w:val="00824C60"/>
    <w:rsid w:val="00830116"/>
    <w:rsid w:val="008376E1"/>
    <w:rsid w:val="008468E2"/>
    <w:rsid w:val="00856C6E"/>
    <w:rsid w:val="0089361A"/>
    <w:rsid w:val="008F3874"/>
    <w:rsid w:val="00941FA5"/>
    <w:rsid w:val="009A413B"/>
    <w:rsid w:val="009B2001"/>
    <w:rsid w:val="00A10E92"/>
    <w:rsid w:val="00A25881"/>
    <w:rsid w:val="00A320B0"/>
    <w:rsid w:val="00A838D6"/>
    <w:rsid w:val="00A9745A"/>
    <w:rsid w:val="00AB344A"/>
    <w:rsid w:val="00AB44FD"/>
    <w:rsid w:val="00AD05D8"/>
    <w:rsid w:val="00B05C43"/>
    <w:rsid w:val="00B22407"/>
    <w:rsid w:val="00B453E4"/>
    <w:rsid w:val="00B556A5"/>
    <w:rsid w:val="00B70C93"/>
    <w:rsid w:val="00BF3068"/>
    <w:rsid w:val="00C124F6"/>
    <w:rsid w:val="00C12940"/>
    <w:rsid w:val="00C2607A"/>
    <w:rsid w:val="00C47AE5"/>
    <w:rsid w:val="00C648C5"/>
    <w:rsid w:val="00C65FAA"/>
    <w:rsid w:val="00C71533"/>
    <w:rsid w:val="00C94AB2"/>
    <w:rsid w:val="00CE1B4D"/>
    <w:rsid w:val="00D15C8E"/>
    <w:rsid w:val="00D343D4"/>
    <w:rsid w:val="00D4648E"/>
    <w:rsid w:val="00D6496B"/>
    <w:rsid w:val="00D73FAD"/>
    <w:rsid w:val="00D80473"/>
    <w:rsid w:val="00DB495B"/>
    <w:rsid w:val="00DD2B35"/>
    <w:rsid w:val="00DD3722"/>
    <w:rsid w:val="00DD460C"/>
    <w:rsid w:val="00DD7524"/>
    <w:rsid w:val="00DF19D2"/>
    <w:rsid w:val="00E0275A"/>
    <w:rsid w:val="00E210ED"/>
    <w:rsid w:val="00E26FA8"/>
    <w:rsid w:val="00E42B1C"/>
    <w:rsid w:val="00E66872"/>
    <w:rsid w:val="00E7090B"/>
    <w:rsid w:val="00EA069F"/>
    <w:rsid w:val="00EA3202"/>
    <w:rsid w:val="00EA704B"/>
    <w:rsid w:val="00EE0816"/>
    <w:rsid w:val="00EE3C58"/>
    <w:rsid w:val="00EF3649"/>
    <w:rsid w:val="00F05901"/>
    <w:rsid w:val="00F23762"/>
    <w:rsid w:val="00F3052D"/>
    <w:rsid w:val="00FC335A"/>
    <w:rsid w:val="00FF138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invertIfNegative val="0"/>
          <c:cat>
            <c:strRef>
              <c:f>Sheet1!$G$3:$H$3</c:f>
              <c:strCache>
                <c:ptCount val="2"/>
                <c:pt idx="0">
                  <c:v>Conflict RT (ms)</c:v>
                </c:pt>
                <c:pt idx="1">
                  <c:v>No Conflict RT (ms)</c:v>
                </c:pt>
              </c:strCache>
            </c:strRef>
          </c:cat>
          <c:val>
            <c:numRef>
              <c:f>Sheet1!$G$4:$H$4</c:f>
              <c:numCache>
                <c:formatCode>General</c:formatCode>
                <c:ptCount val="2"/>
                <c:pt idx="0">
                  <c:v>7447.05</c:v>
                </c:pt>
                <c:pt idx="1">
                  <c:v>6284.45</c:v>
                </c:pt>
              </c:numCache>
            </c:numRef>
          </c:val>
        </c:ser>
        <c:dLbls>
          <c:showLegendKey val="0"/>
          <c:showVal val="0"/>
          <c:showCatName val="0"/>
          <c:showSerName val="0"/>
          <c:showPercent val="0"/>
          <c:showBubbleSize val="0"/>
        </c:dLbls>
        <c:gapWidth val="150"/>
        <c:axId val="28965504"/>
        <c:axId val="96534912"/>
      </c:barChart>
      <c:catAx>
        <c:axId val="28965504"/>
        <c:scaling>
          <c:orientation val="minMax"/>
        </c:scaling>
        <c:delete val="0"/>
        <c:axPos val="b"/>
        <c:majorTickMark val="out"/>
        <c:minorTickMark val="none"/>
        <c:tickLblPos val="nextTo"/>
        <c:crossAx val="96534912"/>
        <c:crosses val="autoZero"/>
        <c:auto val="1"/>
        <c:lblAlgn val="ctr"/>
        <c:lblOffset val="100"/>
        <c:noMultiLvlLbl val="0"/>
      </c:catAx>
      <c:valAx>
        <c:axId val="96534912"/>
        <c:scaling>
          <c:orientation val="minMax"/>
        </c:scaling>
        <c:delete val="0"/>
        <c:axPos val="l"/>
        <c:numFmt formatCode="General" sourceLinked="1"/>
        <c:majorTickMark val="out"/>
        <c:minorTickMark val="none"/>
        <c:tickLblPos val="nextTo"/>
        <c:crossAx val="28965504"/>
        <c:crosses val="autoZero"/>
        <c:crossBetween val="between"/>
      </c:valAx>
      <c:spPr>
        <a:noFill/>
        <a:ln w="25400">
          <a:noFill/>
        </a:ln>
      </c:spPr>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1390</Words>
  <Characters>7925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2</cp:revision>
  <dcterms:created xsi:type="dcterms:W3CDTF">2014-10-06T17:46:00Z</dcterms:created>
  <dcterms:modified xsi:type="dcterms:W3CDTF">2014-10-06T17:46:00Z</dcterms:modified>
</cp:coreProperties>
</file>