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69022D1C" w14:textId="77777777" w:rsidR="00325D92" w:rsidRDefault="005202F4" w:rsidP="003655A2">
      <w:pPr>
        <w:tabs>
          <w:tab w:val="left" w:pos="180"/>
        </w:tabs>
        <w:ind w:right="-90"/>
      </w:pPr>
      <w:bookmarkStart w:id="0" w:name="_GoBack"/>
      <w:bookmarkEnd w:id="0"/>
      <w:r w:rsidRPr="002F6890">
        <w:rPr>
          <w:b/>
          <w:sz w:val="28"/>
        </w:rPr>
        <w:t xml:space="preserve">PI: </w:t>
      </w:r>
      <w:r>
        <w:rPr>
          <w:sz w:val="24"/>
        </w:rPr>
        <w:t>Kimberly Frye and Margaret Workman, DePaul University</w:t>
      </w:r>
    </w:p>
    <w:p w14:paraId="13896755" w14:textId="77777777" w:rsidR="00325D92" w:rsidRDefault="005202F4" w:rsidP="003655A2">
      <w:pPr>
        <w:tabs>
          <w:tab w:val="left" w:pos="180"/>
        </w:tabs>
        <w:ind w:right="-90"/>
      </w:pPr>
      <w:r w:rsidRPr="002F6890">
        <w:rPr>
          <w:b/>
          <w:sz w:val="28"/>
        </w:rPr>
        <w:t>Environmental Science Education Title:</w:t>
      </w:r>
      <w:r w:rsidRPr="002F6890">
        <w:rPr>
          <w:sz w:val="28"/>
        </w:rPr>
        <w:t xml:space="preserve"> </w:t>
      </w:r>
      <w:r>
        <w:rPr>
          <w:sz w:val="24"/>
        </w:rPr>
        <w:t>Using GIS to Investigate Urban Forestry</w:t>
      </w:r>
    </w:p>
    <w:p w14:paraId="194DE3C0" w14:textId="77777777" w:rsidR="00325D92" w:rsidRDefault="00325D92" w:rsidP="003655A2">
      <w:pPr>
        <w:tabs>
          <w:tab w:val="left" w:pos="180"/>
        </w:tabs>
        <w:ind w:right="-90"/>
      </w:pPr>
    </w:p>
    <w:p w14:paraId="78AD2813" w14:textId="77777777" w:rsidR="002F6890" w:rsidRPr="002F6890" w:rsidRDefault="005202F4" w:rsidP="003655A2">
      <w:pPr>
        <w:tabs>
          <w:tab w:val="left" w:pos="180"/>
        </w:tabs>
        <w:ind w:right="-90"/>
        <w:rPr>
          <w:sz w:val="28"/>
        </w:rPr>
      </w:pPr>
      <w:r w:rsidRPr="002F6890">
        <w:rPr>
          <w:b/>
          <w:sz w:val="28"/>
        </w:rPr>
        <w:t>Overview:</w:t>
      </w:r>
      <w:r w:rsidRPr="002F6890">
        <w:rPr>
          <w:sz w:val="28"/>
        </w:rPr>
        <w:t xml:space="preserve"> </w:t>
      </w:r>
    </w:p>
    <w:p w14:paraId="5C26F53F" w14:textId="50C951E4" w:rsidR="00325D92" w:rsidRDefault="005202F4" w:rsidP="003655A2">
      <w:pPr>
        <w:tabs>
          <w:tab w:val="left" w:pos="180"/>
        </w:tabs>
        <w:ind w:right="-90"/>
      </w:pPr>
      <w:r>
        <w:rPr>
          <w:sz w:val="24"/>
        </w:rPr>
        <w:t>Urban forests broadly include urban parks, street trees, landscaped boulevards, public gardens, river and coastal promenades, greenways, river corridors, wetlands, nature preserves, natural areas, shelter belts of trees, and working trees at industrial brownfield sites. The history of urban trees begins with trees as landscape embellishment. Today, urban trees are seen as essential components of city infrastructure and critical to human life as food, housing, and other public utilities. Urban trees are now valued for the ecosystem services they provide (</w:t>
      </w:r>
      <w:r>
        <w:rPr>
          <w:i/>
          <w:sz w:val="24"/>
        </w:rPr>
        <w:t>e.g.</w:t>
      </w:r>
      <w:r w:rsidR="00FF13C0">
        <w:rPr>
          <w:i/>
          <w:sz w:val="24"/>
        </w:rPr>
        <w:t>,</w:t>
      </w:r>
      <w:r>
        <w:rPr>
          <w:sz w:val="24"/>
        </w:rPr>
        <w:t xml:space="preserve"> preventing erosion, air pollutant removal, oxygen, shade, etc.). Yet, to efficiently make use of these benefits, trees must reach maturity, as leaf number and size directly affect a tree’s ability to provide ecosystem services. Urban forestry has had to develop its own forestry methods to address the needs and challenges unique to urban trees as compared to their woodland counterparts.</w:t>
      </w:r>
    </w:p>
    <w:p w14:paraId="5D9B4A13" w14:textId="77777777" w:rsidR="00325D92" w:rsidRDefault="00325D92" w:rsidP="003655A2">
      <w:pPr>
        <w:tabs>
          <w:tab w:val="left" w:pos="180"/>
        </w:tabs>
        <w:ind w:right="-90"/>
      </w:pPr>
    </w:p>
    <w:p w14:paraId="2975B317" w14:textId="08955EE8" w:rsidR="00325D92" w:rsidRDefault="005202F4" w:rsidP="003655A2">
      <w:pPr>
        <w:tabs>
          <w:tab w:val="left" w:pos="180"/>
        </w:tabs>
        <w:ind w:right="-90"/>
      </w:pPr>
      <w:r>
        <w:rPr>
          <w:sz w:val="24"/>
        </w:rPr>
        <w:t>The following excerpt from the USDA Forest Service illustrates the urban tree perspective and policies of federal government:</w:t>
      </w:r>
    </w:p>
    <w:p w14:paraId="23643A52" w14:textId="77777777" w:rsidR="00325D92" w:rsidRDefault="00325D92" w:rsidP="003655A2">
      <w:pPr>
        <w:tabs>
          <w:tab w:val="left" w:pos="180"/>
        </w:tabs>
        <w:ind w:right="-90"/>
      </w:pPr>
    </w:p>
    <w:p w14:paraId="571E21C5" w14:textId="65669DFB" w:rsidR="00325D92" w:rsidRDefault="005202F4" w:rsidP="003655A2">
      <w:pPr>
        <w:tabs>
          <w:tab w:val="left" w:pos="180"/>
        </w:tabs>
        <w:ind w:right="-90"/>
      </w:pPr>
      <w:r>
        <w:rPr>
          <w:i/>
          <w:sz w:val="24"/>
        </w:rPr>
        <w:t>Urban forests are dynamic ecosystems that provide needed environmental services by cleaning air and water, helping to control storm water, and conserving energy. They add form, structure, beauty and breathing room to urban design, reduce noise, separate incompatible uses, provide places to recreate, strengthen social cohesion, leverage community revitalization, and add economic value to our communities... This natural life support system sustains clean air and water, biodiversity, habitat, nesting and travel corridors for wildlife, and connects people to nature.</w:t>
      </w:r>
    </w:p>
    <w:p w14:paraId="3A02756F" w14:textId="77777777" w:rsidR="00325D92" w:rsidRDefault="00325D92" w:rsidP="003655A2">
      <w:pPr>
        <w:tabs>
          <w:tab w:val="left" w:pos="180"/>
        </w:tabs>
        <w:ind w:right="-90"/>
      </w:pPr>
    </w:p>
    <w:p w14:paraId="0B5FE843" w14:textId="5B849A5C" w:rsidR="00325D92" w:rsidRDefault="005202F4" w:rsidP="003655A2">
      <w:pPr>
        <w:tabs>
          <w:tab w:val="left" w:pos="180"/>
        </w:tabs>
        <w:ind w:right="-90"/>
      </w:pPr>
      <w:r>
        <w:rPr>
          <w:sz w:val="24"/>
        </w:rPr>
        <w:t xml:space="preserve">The management of urban trees is an interdisciplinary practice involving architecture, landscaping, planning, development, horticulture, etc. One particular discipline involved in forestry is geography, especially through the use of </w:t>
      </w:r>
      <w:commentRangeStart w:id="1"/>
      <w:r>
        <w:rPr>
          <w:sz w:val="24"/>
        </w:rPr>
        <w:t xml:space="preserve">geographical information systems </w:t>
      </w:r>
      <w:commentRangeEnd w:id="1"/>
      <w:r>
        <w:commentReference w:id="1"/>
      </w:r>
      <w:r>
        <w:rPr>
          <w:sz w:val="24"/>
        </w:rPr>
        <w:t xml:space="preserve">(GIS). GIS </w:t>
      </w:r>
      <w:ins w:id="2" w:author="k frye" w:date="2015-02-27T17:05:00Z">
        <w:r>
          <w:rPr>
            <w:sz w:val="24"/>
          </w:rPr>
          <w:t>is a broad name encompassing any type of database containing geographical or spatial data that can be used to create computer</w:t>
        </w:r>
      </w:ins>
      <w:ins w:id="3" w:author="Jacob Roundy" w:date="2015-04-20T11:46:00Z">
        <w:r w:rsidR="004175D4">
          <w:rPr>
            <w:sz w:val="24"/>
          </w:rPr>
          <w:t>-</w:t>
        </w:r>
      </w:ins>
      <w:ins w:id="4" w:author="k frye" w:date="2015-02-27T17:05:00Z">
        <w:del w:id="5" w:author="Jacob Roundy" w:date="2015-04-20T11:46:00Z">
          <w:r w:rsidDel="004175D4">
            <w:rPr>
              <w:sz w:val="24"/>
            </w:rPr>
            <w:delText xml:space="preserve"> </w:delText>
          </w:r>
        </w:del>
        <w:r>
          <w:rPr>
            <w:sz w:val="24"/>
          </w:rPr>
          <w:t>generated visual representations (</w:t>
        </w:r>
        <w:r w:rsidRPr="009A0873">
          <w:rPr>
            <w:i/>
            <w:sz w:val="24"/>
          </w:rPr>
          <w:t>e.g.</w:t>
        </w:r>
      </w:ins>
      <w:r w:rsidR="004175D4" w:rsidRPr="004175D4">
        <w:rPr>
          <w:sz w:val="24"/>
        </w:rPr>
        <w:t>,</w:t>
      </w:r>
      <w:ins w:id="6" w:author="k frye" w:date="2015-02-27T17:05:00Z">
        <w:r w:rsidRPr="004175D4">
          <w:rPr>
            <w:sz w:val="24"/>
          </w:rPr>
          <w:t xml:space="preserve"> </w:t>
        </w:r>
        <w:r>
          <w:rPr>
            <w:sz w:val="24"/>
          </w:rPr>
          <w:t xml:space="preserve">maps). GIS </w:t>
        </w:r>
      </w:ins>
      <w:r>
        <w:rPr>
          <w:sz w:val="24"/>
        </w:rPr>
        <w:t>allows for extensive data collection and management through ever-improving user interfaces</w:t>
      </w:r>
      <w:ins w:id="7" w:author="Jacob Roundy" w:date="2015-04-20T11:46:00Z">
        <w:r w:rsidR="004175D4">
          <w:rPr>
            <w:sz w:val="24"/>
          </w:rPr>
          <w:t>,</w:t>
        </w:r>
      </w:ins>
      <w:r>
        <w:rPr>
          <w:sz w:val="24"/>
        </w:rPr>
        <w:t xml:space="preserve"> </w:t>
      </w:r>
      <w:del w:id="8" w:author="k frye" w:date="2015-02-27T17:05:00Z">
        <w:r>
          <w:rPr>
            <w:sz w:val="24"/>
          </w:rPr>
          <w:delText>(</w:delText>
        </w:r>
      </w:del>
      <w:r>
        <w:rPr>
          <w:sz w:val="24"/>
        </w:rPr>
        <w:t xml:space="preserve">increasing the user-friendly quality of very </w:t>
      </w:r>
      <w:ins w:id="9" w:author="k frye" w:date="2015-02-27T17:05:00Z">
        <w:r>
          <w:rPr>
            <w:sz w:val="24"/>
          </w:rPr>
          <w:t>large</w:t>
        </w:r>
      </w:ins>
      <w:del w:id="10" w:author="k frye" w:date="2015-02-27T17:05:00Z">
        <w:r>
          <w:rPr>
            <w:sz w:val="24"/>
          </w:rPr>
          <w:delText>comprehensive</w:delText>
        </w:r>
      </w:del>
      <w:r>
        <w:rPr>
          <w:sz w:val="24"/>
        </w:rPr>
        <w:t xml:space="preserve"> sets of information </w:t>
      </w:r>
      <w:ins w:id="11" w:author="k frye" w:date="2015-02-27T17:05:00Z">
        <w:r>
          <w:rPr>
            <w:sz w:val="24"/>
          </w:rPr>
          <w:t>that can be accessed</w:t>
        </w:r>
        <w:del w:id="12" w:author="Jacob Roundy" w:date="2015-04-20T11:46:00Z">
          <w:r w:rsidDel="004175D4">
            <w:rPr>
              <w:sz w:val="24"/>
            </w:rPr>
            <w:delText xml:space="preserve"> </w:delText>
          </w:r>
        </w:del>
      </w:ins>
      <w:del w:id="13" w:author="k frye" w:date="2015-02-27T17:05:00Z">
        <w:r>
          <w:rPr>
            <w:sz w:val="24"/>
          </w:rPr>
          <w:delText>used</w:delText>
        </w:r>
      </w:del>
      <w:r>
        <w:rPr>
          <w:sz w:val="24"/>
        </w:rPr>
        <w:t xml:space="preserve"> by many </w:t>
      </w:r>
      <w:ins w:id="14" w:author="k frye" w:date="2015-02-27T17:05:00Z">
        <w:r>
          <w:rPr>
            <w:sz w:val="24"/>
          </w:rPr>
          <w:t>users</w:t>
        </w:r>
      </w:ins>
      <w:del w:id="15" w:author="k frye" w:date="2015-02-27T17:05:00Z">
        <w:r>
          <w:rPr>
            <w:sz w:val="24"/>
          </w:rPr>
          <w:delText>individuals</w:delText>
        </w:r>
      </w:del>
      <w:del w:id="16" w:author="k frye" w:date="2015-02-27T17:06:00Z">
        <w:r>
          <w:rPr>
            <w:sz w:val="24"/>
          </w:rPr>
          <w:delText xml:space="preserve"> across many agencies)</w:delText>
        </w:r>
      </w:del>
      <w:r>
        <w:rPr>
          <w:sz w:val="24"/>
        </w:rPr>
        <w:t xml:space="preserve">. </w:t>
      </w:r>
      <w:ins w:id="17" w:author="k frye" w:date="2015-02-27T17:08:00Z">
        <w:r>
          <w:rPr>
            <w:sz w:val="24"/>
          </w:rPr>
          <w:t>GIS applications range from free software and open access protocols</w:t>
        </w:r>
      </w:ins>
      <w:ins w:id="18" w:author="Jacob Roundy" w:date="2015-04-20T11:46:00Z">
        <w:r w:rsidR="004175D4">
          <w:rPr>
            <w:sz w:val="24"/>
          </w:rPr>
          <w:t>,</w:t>
        </w:r>
      </w:ins>
      <w:ins w:id="19" w:author="k frye" w:date="2015-02-27T17:08:00Z">
        <w:r>
          <w:rPr>
            <w:sz w:val="24"/>
          </w:rPr>
          <w:t xml:space="preserve"> such as Google Earth</w:t>
        </w:r>
      </w:ins>
      <w:ins w:id="20" w:author="Jacob Roundy" w:date="2015-04-20T11:47:00Z">
        <w:r w:rsidR="004175D4">
          <w:rPr>
            <w:sz w:val="24"/>
          </w:rPr>
          <w:t>,</w:t>
        </w:r>
      </w:ins>
      <w:ins w:id="21" w:author="k frye" w:date="2015-02-27T17:08:00Z">
        <w:r>
          <w:rPr>
            <w:sz w:val="24"/>
          </w:rPr>
          <w:t xml:space="preserve"> to proprietary systems</w:t>
        </w:r>
      </w:ins>
      <w:ins w:id="22" w:author="Jacob Roundy" w:date="2015-04-20T11:47:00Z">
        <w:r w:rsidR="004175D4">
          <w:rPr>
            <w:sz w:val="24"/>
          </w:rPr>
          <w:t>,</w:t>
        </w:r>
      </w:ins>
      <w:ins w:id="23" w:author="k frye" w:date="2015-02-27T17:08:00Z">
        <w:r>
          <w:rPr>
            <w:sz w:val="24"/>
          </w:rPr>
          <w:t xml:space="preserve"> like ESRI ArcGIS. Using GIS to create and store geographical information also </w:t>
        </w:r>
      </w:ins>
      <w:del w:id="24" w:author="k frye" w:date="2015-02-27T17:08:00Z">
        <w:r>
          <w:rPr>
            <w:sz w:val="24"/>
          </w:rPr>
          <w:delText xml:space="preserve">Sharing with GIS outputs </w:delText>
        </w:r>
      </w:del>
      <w:r>
        <w:rPr>
          <w:sz w:val="24"/>
        </w:rPr>
        <w:t xml:space="preserve">allows for easy </w:t>
      </w:r>
      <w:ins w:id="25" w:author="k frye" w:date="2015-02-27T17:03:00Z">
        <w:r>
          <w:rPr>
            <w:sz w:val="24"/>
          </w:rPr>
          <w:t xml:space="preserve">data </w:t>
        </w:r>
      </w:ins>
      <w:r>
        <w:rPr>
          <w:sz w:val="24"/>
        </w:rPr>
        <w:t>maintenance</w:t>
      </w:r>
      <w:ins w:id="26" w:author="Jacob Roundy" w:date="2015-04-20T11:47:00Z">
        <w:r w:rsidR="004175D4">
          <w:rPr>
            <w:sz w:val="24"/>
          </w:rPr>
          <w:t>,</w:t>
        </w:r>
      </w:ins>
      <w:ins w:id="27" w:author="k frye" w:date="2015-02-27T17:04:00Z">
        <w:r>
          <w:rPr>
            <w:sz w:val="24"/>
          </w:rPr>
          <w:t xml:space="preserve"> because maps can</w:t>
        </w:r>
        <w:del w:id="28" w:author="Jacob Roundy" w:date="2015-04-20T11:47:00Z">
          <w:r w:rsidDel="004175D4">
            <w:rPr>
              <w:sz w:val="24"/>
            </w:rPr>
            <w:delText xml:space="preserve"> quickly</w:delText>
          </w:r>
        </w:del>
        <w:r>
          <w:rPr>
            <w:sz w:val="24"/>
          </w:rPr>
          <w:t xml:space="preserve"> be</w:t>
        </w:r>
      </w:ins>
      <w:ins w:id="29" w:author="Jacob Roundy" w:date="2015-04-20T11:47:00Z">
        <w:r w:rsidR="004175D4">
          <w:rPr>
            <w:sz w:val="24"/>
          </w:rPr>
          <w:t xml:space="preserve"> quickly</w:t>
        </w:r>
      </w:ins>
      <w:ins w:id="30" w:author="k frye" w:date="2015-02-27T17:04:00Z">
        <w:r>
          <w:rPr>
            <w:sz w:val="24"/>
          </w:rPr>
          <w:t xml:space="preserve"> updated by </w:t>
        </w:r>
      </w:ins>
      <w:ins w:id="31" w:author="Jacob Roundy" w:date="2015-04-20T11:47:00Z">
        <w:r w:rsidR="004175D4">
          <w:rPr>
            <w:sz w:val="24"/>
          </w:rPr>
          <w:lastRenderedPageBreak/>
          <w:t>adding new information to</w:t>
        </w:r>
      </w:ins>
      <w:ins w:id="32" w:author="k frye" w:date="2015-02-27T17:04:00Z">
        <w:del w:id="33" w:author="Jacob Roundy" w:date="2015-04-20T11:47:00Z">
          <w:r w:rsidDel="004175D4">
            <w:rPr>
              <w:sz w:val="24"/>
            </w:rPr>
            <w:delText>updating</w:delText>
          </w:r>
        </w:del>
        <w:r>
          <w:rPr>
            <w:sz w:val="24"/>
          </w:rPr>
          <w:t xml:space="preserve"> the database and regenerating the visual output. </w:t>
        </w:r>
        <w:del w:id="34" w:author="k frye" w:date="2015-02-27T17:04:00Z">
          <w:r>
            <w:rPr>
              <w:sz w:val="24"/>
            </w:rPr>
            <w:delText xml:space="preserve">using the database </w:delText>
          </w:r>
        </w:del>
      </w:ins>
      <w:del w:id="35" w:author="k frye" w:date="2015-02-27T17:04:00Z">
        <w:r>
          <w:rPr>
            <w:sz w:val="24"/>
          </w:rPr>
          <w:delText>, too.</w:delText>
        </w:r>
      </w:del>
    </w:p>
    <w:p w14:paraId="795E0A02" w14:textId="77777777" w:rsidR="00325D92" w:rsidRDefault="00325D92" w:rsidP="003655A2">
      <w:pPr>
        <w:tabs>
          <w:tab w:val="left" w:pos="180"/>
        </w:tabs>
        <w:ind w:right="-90"/>
      </w:pPr>
    </w:p>
    <w:p w14:paraId="39990E24" w14:textId="77777777" w:rsidR="002F6890" w:rsidRPr="002F6890" w:rsidRDefault="005202F4" w:rsidP="003655A2">
      <w:pPr>
        <w:tabs>
          <w:tab w:val="left" w:pos="180"/>
        </w:tabs>
        <w:ind w:right="-90"/>
        <w:rPr>
          <w:b/>
          <w:sz w:val="28"/>
        </w:rPr>
      </w:pPr>
      <w:r w:rsidRPr="002F6890">
        <w:rPr>
          <w:b/>
          <w:sz w:val="28"/>
        </w:rPr>
        <w:t xml:space="preserve">Principles: </w:t>
      </w:r>
    </w:p>
    <w:p w14:paraId="27B2ED5B" w14:textId="3FC04F73" w:rsidR="00325D92" w:rsidRDefault="005202F4" w:rsidP="003655A2">
      <w:pPr>
        <w:tabs>
          <w:tab w:val="left" w:pos="180"/>
        </w:tabs>
        <w:ind w:right="-90"/>
      </w:pPr>
      <w:r>
        <w:rPr>
          <w:sz w:val="24"/>
        </w:rPr>
        <w:t>An urban forest tree survey is conducted using parkway trees planted between sidewalks and curbs. Data is collected by city block, recording species, health condition, location, land use, and diameter at breast height (dbh) for each tree surveyed.</w:t>
      </w:r>
    </w:p>
    <w:p w14:paraId="16489500" w14:textId="77777777" w:rsidR="00325D92" w:rsidRDefault="00325D92" w:rsidP="003655A2">
      <w:pPr>
        <w:tabs>
          <w:tab w:val="left" w:pos="180"/>
        </w:tabs>
        <w:ind w:right="-90"/>
      </w:pPr>
    </w:p>
    <w:p w14:paraId="7988EBC6" w14:textId="2CC78CC3" w:rsidR="00325D92" w:rsidRDefault="005202F4" w:rsidP="003655A2">
      <w:pPr>
        <w:tabs>
          <w:tab w:val="left" w:pos="180"/>
        </w:tabs>
        <w:ind w:right="-90"/>
      </w:pPr>
      <w:r>
        <w:rPr>
          <w:sz w:val="24"/>
        </w:rPr>
        <w:t>Tree condition is observational and based on visual assessments of six categories: trunk condition (missing bark and decay), growth rate (twig elongation and length of current year’s growth), structure (dead limbs), insects and disease, crown development (balanced appearance of branches, leaves, and reproductive structures), and life expectancy. Each category has a rating system based on the amount of unhealthy tree features summed together for an overall condition score, which corresponds to a categorical measurement of excellent, very good, good, fair, poor, and very poor.</w:t>
      </w:r>
    </w:p>
    <w:p w14:paraId="14CA15C6" w14:textId="77777777" w:rsidR="00325D92" w:rsidRDefault="00325D92" w:rsidP="003655A2">
      <w:pPr>
        <w:tabs>
          <w:tab w:val="left" w:pos="180"/>
        </w:tabs>
        <w:ind w:right="-90"/>
      </w:pPr>
    </w:p>
    <w:p w14:paraId="27B216BC" w14:textId="77213883" w:rsidR="00325D92" w:rsidRDefault="005202F4" w:rsidP="003655A2">
      <w:pPr>
        <w:tabs>
          <w:tab w:val="left" w:pos="180"/>
        </w:tabs>
        <w:ind w:right="-90"/>
      </w:pPr>
      <w:r>
        <w:rPr>
          <w:sz w:val="24"/>
        </w:rPr>
        <w:t>Location is recorded by postal address</w:t>
      </w:r>
      <w:r w:rsidR="00F916B5">
        <w:rPr>
          <w:sz w:val="24"/>
        </w:rPr>
        <w:t xml:space="preserve"> and</w:t>
      </w:r>
      <w:r>
        <w:rPr>
          <w:sz w:val="24"/>
        </w:rPr>
        <w:t xml:space="preserve"> </w:t>
      </w:r>
      <w:r w:rsidR="00F916B5">
        <w:rPr>
          <w:sz w:val="24"/>
        </w:rPr>
        <w:t xml:space="preserve">by </w:t>
      </w:r>
      <w:r>
        <w:rPr>
          <w:sz w:val="24"/>
        </w:rPr>
        <w:t>using geodesic coordinates for longitude and latitude. A GPS receiver is used to determine geodesic locations based on satellite data transmitted to the receiver at each tree’s location.</w:t>
      </w:r>
    </w:p>
    <w:p w14:paraId="761F00E9" w14:textId="77777777" w:rsidR="00325D92" w:rsidRDefault="00325D92" w:rsidP="003655A2">
      <w:pPr>
        <w:tabs>
          <w:tab w:val="left" w:pos="180"/>
        </w:tabs>
        <w:ind w:right="-90"/>
      </w:pPr>
    </w:p>
    <w:p w14:paraId="1E72E9F3" w14:textId="77777777" w:rsidR="00325D92" w:rsidRDefault="005202F4" w:rsidP="003655A2">
      <w:pPr>
        <w:tabs>
          <w:tab w:val="left" w:pos="180"/>
        </w:tabs>
        <w:ind w:right="-90"/>
      </w:pPr>
      <w:r>
        <w:rPr>
          <w:sz w:val="24"/>
        </w:rPr>
        <w:t>To quantify the benefits of the urban forest around them, data is entered into a National Tree Benefits Calculator (easily found online and free to use) to determine the dollar value of annual environmental and aesthetic benefits: energy conservation, air quality improvement, CO</w:t>
      </w:r>
      <w:r>
        <w:rPr>
          <w:sz w:val="24"/>
          <w:vertAlign w:val="subscript"/>
        </w:rPr>
        <w:t>2</w:t>
      </w:r>
      <w:r>
        <w:rPr>
          <w:sz w:val="24"/>
        </w:rPr>
        <w:t xml:space="preserve"> reduction, storm water control, and property value of each tree.</w:t>
      </w:r>
    </w:p>
    <w:p w14:paraId="3985DA22" w14:textId="77777777" w:rsidR="00325D92" w:rsidRDefault="00325D92" w:rsidP="003655A2">
      <w:pPr>
        <w:tabs>
          <w:tab w:val="left" w:pos="180"/>
        </w:tabs>
        <w:ind w:right="-90"/>
      </w:pPr>
    </w:p>
    <w:p w14:paraId="5F0E0F6F" w14:textId="77777777" w:rsidR="00325D92" w:rsidRDefault="005202F4" w:rsidP="003655A2">
      <w:pPr>
        <w:tabs>
          <w:tab w:val="left" w:pos="180"/>
        </w:tabs>
        <w:ind w:right="-90"/>
      </w:pPr>
      <w:r>
        <w:rPr>
          <w:sz w:val="24"/>
        </w:rPr>
        <w:t>Data is also entered into a Geographical Information System (GIS) for spatial and geospatial statistical analysis of surveyed tree characteristics.</w:t>
      </w:r>
    </w:p>
    <w:p w14:paraId="3973014C" w14:textId="77777777" w:rsidR="00325D92" w:rsidRDefault="00325D92" w:rsidP="003655A2">
      <w:pPr>
        <w:tabs>
          <w:tab w:val="left" w:pos="180"/>
        </w:tabs>
        <w:ind w:right="-90"/>
      </w:pPr>
    </w:p>
    <w:p w14:paraId="0C0590A3" w14:textId="7E6FE1DD" w:rsidR="00325D92" w:rsidRPr="002F6890" w:rsidRDefault="005202F4" w:rsidP="003655A2">
      <w:pPr>
        <w:tabs>
          <w:tab w:val="left" w:pos="180"/>
        </w:tabs>
        <w:ind w:right="-90"/>
        <w:rPr>
          <w:sz w:val="24"/>
        </w:rPr>
      </w:pPr>
      <w:r w:rsidRPr="002F6890">
        <w:rPr>
          <w:b/>
          <w:sz w:val="28"/>
        </w:rPr>
        <w:t>Procedure:</w:t>
      </w:r>
    </w:p>
    <w:p w14:paraId="4C8A7064" w14:textId="77777777" w:rsidR="00325D92" w:rsidRDefault="00325D92" w:rsidP="003655A2">
      <w:pPr>
        <w:tabs>
          <w:tab w:val="left" w:pos="180"/>
        </w:tabs>
        <w:ind w:right="-90"/>
      </w:pPr>
    </w:p>
    <w:p w14:paraId="7606887D" w14:textId="5AC8AD2A" w:rsidR="00325D92" w:rsidRDefault="005202F4" w:rsidP="009A0873">
      <w:pPr>
        <w:numPr>
          <w:ilvl w:val="0"/>
          <w:numId w:val="1"/>
        </w:numPr>
        <w:tabs>
          <w:tab w:val="left" w:pos="270"/>
        </w:tabs>
        <w:ind w:left="0" w:right="-90" w:firstLine="180"/>
        <w:contextualSpacing/>
        <w:rPr>
          <w:sz w:val="24"/>
        </w:rPr>
      </w:pPr>
      <w:r>
        <w:rPr>
          <w:sz w:val="24"/>
        </w:rPr>
        <w:t xml:space="preserve">Data Collection with GPS </w:t>
      </w:r>
      <w:r w:rsidR="002F6890">
        <w:rPr>
          <w:sz w:val="24"/>
        </w:rPr>
        <w:t>Receiver and dbh Tape</w:t>
      </w:r>
      <w:r>
        <w:rPr>
          <w:sz w:val="24"/>
        </w:rPr>
        <w:br/>
      </w:r>
    </w:p>
    <w:p w14:paraId="73AF0D48" w14:textId="63FDF0C4" w:rsidR="00325D92" w:rsidRDefault="005202F4" w:rsidP="009A0873">
      <w:pPr>
        <w:numPr>
          <w:ilvl w:val="1"/>
          <w:numId w:val="1"/>
        </w:numPr>
        <w:tabs>
          <w:tab w:val="left" w:pos="450"/>
        </w:tabs>
        <w:ind w:left="0" w:right="-90" w:firstLine="630"/>
        <w:contextualSpacing/>
        <w:rPr>
          <w:sz w:val="24"/>
        </w:rPr>
      </w:pPr>
      <w:r>
        <w:rPr>
          <w:sz w:val="24"/>
        </w:rPr>
        <w:t xml:space="preserve">In an open outdoor location, turn on </w:t>
      </w:r>
      <w:r w:rsidR="00F916B5">
        <w:rPr>
          <w:sz w:val="24"/>
        </w:rPr>
        <w:t xml:space="preserve">the </w:t>
      </w:r>
      <w:r>
        <w:rPr>
          <w:sz w:val="24"/>
        </w:rPr>
        <w:t>GPS receiver by pressing the power button. Wait 2-3 min while receiver connects to a minimum of three satellites.</w:t>
      </w:r>
    </w:p>
    <w:p w14:paraId="1D9D7653" w14:textId="77777777" w:rsidR="00325D92" w:rsidRDefault="00325D92" w:rsidP="003655A2">
      <w:pPr>
        <w:tabs>
          <w:tab w:val="left" w:pos="180"/>
        </w:tabs>
        <w:ind w:right="-90" w:firstLine="630"/>
      </w:pPr>
    </w:p>
    <w:p w14:paraId="3CD108AC" w14:textId="4885711C" w:rsidR="00325D92" w:rsidRDefault="005202F4" w:rsidP="003655A2">
      <w:pPr>
        <w:numPr>
          <w:ilvl w:val="1"/>
          <w:numId w:val="1"/>
        </w:numPr>
        <w:tabs>
          <w:tab w:val="left" w:pos="180"/>
        </w:tabs>
        <w:ind w:left="0" w:right="-90" w:firstLine="630"/>
        <w:contextualSpacing/>
        <w:rPr>
          <w:sz w:val="24"/>
        </w:rPr>
      </w:pPr>
      <w:r>
        <w:rPr>
          <w:sz w:val="24"/>
        </w:rPr>
        <w:t xml:space="preserve">Walk to </w:t>
      </w:r>
      <w:r w:rsidR="00F916B5">
        <w:rPr>
          <w:sz w:val="24"/>
        </w:rPr>
        <w:t xml:space="preserve">the </w:t>
      </w:r>
      <w:r>
        <w:rPr>
          <w:sz w:val="24"/>
        </w:rPr>
        <w:t>survey area for data collection. Survey one city block segment at a time and number the parkway trees on a data sheet (</w:t>
      </w:r>
      <w:r>
        <w:rPr>
          <w:b/>
          <w:sz w:val="24"/>
        </w:rPr>
        <w:t>Figure 1</w:t>
      </w:r>
      <w:r>
        <w:rPr>
          <w:sz w:val="24"/>
        </w:rPr>
        <w:t>), resetting the numbering at the start of each block segment.</w:t>
      </w:r>
    </w:p>
    <w:p w14:paraId="3A468301" w14:textId="77777777" w:rsidR="00325D92" w:rsidRDefault="00325D92" w:rsidP="003655A2">
      <w:pPr>
        <w:tabs>
          <w:tab w:val="left" w:pos="180"/>
        </w:tabs>
        <w:ind w:right="-90" w:firstLine="630"/>
      </w:pPr>
    </w:p>
    <w:p w14:paraId="3E1C9302" w14:textId="6C1F96E2" w:rsidR="00325D92" w:rsidRDefault="005202F4" w:rsidP="003655A2">
      <w:pPr>
        <w:numPr>
          <w:ilvl w:val="1"/>
          <w:numId w:val="1"/>
        </w:numPr>
        <w:tabs>
          <w:tab w:val="left" w:pos="180"/>
        </w:tabs>
        <w:ind w:left="0" w:right="-90" w:firstLine="630"/>
        <w:contextualSpacing/>
        <w:rPr>
          <w:sz w:val="24"/>
        </w:rPr>
      </w:pPr>
      <w:r>
        <w:rPr>
          <w:sz w:val="24"/>
        </w:rPr>
        <w:t>At each tree in the survey, record species, postal address (</w:t>
      </w:r>
      <w:r>
        <w:rPr>
          <w:i/>
          <w:sz w:val="24"/>
        </w:rPr>
        <w:t>e.g.</w:t>
      </w:r>
      <w:r w:rsidR="00F916B5">
        <w:rPr>
          <w:sz w:val="24"/>
        </w:rPr>
        <w:t>,</w:t>
      </w:r>
      <w:r>
        <w:rPr>
          <w:sz w:val="24"/>
        </w:rPr>
        <w:t xml:space="preserve"> 1253 W. Lill), and </w:t>
      </w:r>
      <w:commentRangeStart w:id="36"/>
      <w:commentRangeStart w:id="37"/>
      <w:r>
        <w:rPr>
          <w:sz w:val="24"/>
        </w:rPr>
        <w:t xml:space="preserve">geodesic coordinates </w:t>
      </w:r>
      <w:commentRangeEnd w:id="36"/>
      <w:r>
        <w:commentReference w:id="36"/>
      </w:r>
      <w:commentRangeEnd w:id="37"/>
      <w:r>
        <w:commentReference w:id="37"/>
      </w:r>
      <w:r>
        <w:rPr>
          <w:sz w:val="24"/>
        </w:rPr>
        <w:t>(longitude/latitude) provided by the GPS receiver (</w:t>
      </w:r>
      <w:r>
        <w:rPr>
          <w:b/>
          <w:sz w:val="24"/>
        </w:rPr>
        <w:t>Figure 1</w:t>
      </w:r>
      <w:r>
        <w:rPr>
          <w:sz w:val="24"/>
        </w:rPr>
        <w:t xml:space="preserve">). </w:t>
      </w:r>
      <w:r>
        <w:rPr>
          <w:sz w:val="24"/>
        </w:rPr>
        <w:lastRenderedPageBreak/>
        <w:t>Ensure geodesic coordinates are collected from the same direction at each tree (</w:t>
      </w:r>
      <w:r>
        <w:rPr>
          <w:i/>
          <w:sz w:val="24"/>
        </w:rPr>
        <w:t>e.g.</w:t>
      </w:r>
      <w:r w:rsidR="00F916B5">
        <w:rPr>
          <w:sz w:val="24"/>
        </w:rPr>
        <w:t>,</w:t>
      </w:r>
      <w:r>
        <w:rPr>
          <w:sz w:val="24"/>
        </w:rPr>
        <w:t xml:space="preserve"> north side of each tree).</w:t>
      </w:r>
    </w:p>
    <w:p w14:paraId="69407ECD" w14:textId="77777777" w:rsidR="00325D92" w:rsidRDefault="00325D92" w:rsidP="003655A2">
      <w:pPr>
        <w:tabs>
          <w:tab w:val="left" w:pos="180"/>
        </w:tabs>
        <w:ind w:right="-90" w:firstLine="630"/>
      </w:pPr>
    </w:p>
    <w:p w14:paraId="6A4D7ED3" w14:textId="77777777" w:rsidR="00325D92" w:rsidRDefault="005202F4" w:rsidP="003655A2">
      <w:pPr>
        <w:numPr>
          <w:ilvl w:val="1"/>
          <w:numId w:val="1"/>
        </w:numPr>
        <w:tabs>
          <w:tab w:val="left" w:pos="180"/>
        </w:tabs>
        <w:spacing w:line="240" w:lineRule="auto"/>
        <w:ind w:left="0" w:right="-90" w:firstLine="630"/>
        <w:contextualSpacing/>
        <w:rPr>
          <w:sz w:val="24"/>
        </w:rPr>
      </w:pPr>
      <w:r>
        <w:rPr>
          <w:sz w:val="24"/>
        </w:rPr>
        <w:t>Measure the diameter of each tree at 4½ ft above the ground and record the diameter at breast height (dbh).</w:t>
      </w:r>
    </w:p>
    <w:p w14:paraId="3A074443" w14:textId="77777777" w:rsidR="00325D92" w:rsidRDefault="00325D92" w:rsidP="003655A2">
      <w:pPr>
        <w:tabs>
          <w:tab w:val="left" w:pos="180"/>
        </w:tabs>
        <w:spacing w:line="240" w:lineRule="auto"/>
        <w:ind w:right="-90" w:firstLine="630"/>
      </w:pPr>
    </w:p>
    <w:p w14:paraId="43D28F7D" w14:textId="77777777" w:rsidR="00325D92" w:rsidRDefault="005202F4" w:rsidP="003655A2">
      <w:pPr>
        <w:numPr>
          <w:ilvl w:val="1"/>
          <w:numId w:val="1"/>
        </w:numPr>
        <w:tabs>
          <w:tab w:val="left" w:pos="180"/>
        </w:tabs>
        <w:spacing w:line="240" w:lineRule="auto"/>
        <w:ind w:left="0" w:right="-90" w:firstLine="630"/>
        <w:rPr>
          <w:sz w:val="24"/>
        </w:rPr>
      </w:pPr>
      <w:r>
        <w:rPr>
          <w:sz w:val="24"/>
        </w:rPr>
        <w:t>Observe each tree condition by visually estimating and scoring according to the criteria (</w:t>
      </w:r>
      <w:commentRangeStart w:id="38"/>
      <w:commentRangeStart w:id="39"/>
      <w:r>
        <w:rPr>
          <w:b/>
          <w:sz w:val="24"/>
        </w:rPr>
        <w:t>Table 1</w:t>
      </w:r>
      <w:commentRangeEnd w:id="38"/>
      <w:r>
        <w:commentReference w:id="38"/>
      </w:r>
      <w:commentRangeEnd w:id="39"/>
      <w:r>
        <w:commentReference w:id="39"/>
      </w:r>
      <w:r>
        <w:rPr>
          <w:sz w:val="24"/>
        </w:rPr>
        <w:t>). Sum the points for one overall score for each tree and assign each tree to the corresponding health categories. Record health condition on the data sheet.</w:t>
      </w:r>
    </w:p>
    <w:p w14:paraId="7FD77D62" w14:textId="6E482232" w:rsidR="00325D92" w:rsidRDefault="00325D92" w:rsidP="003655A2">
      <w:pPr>
        <w:tabs>
          <w:tab w:val="left" w:pos="180"/>
        </w:tabs>
        <w:spacing w:after="200" w:line="240" w:lineRule="auto"/>
        <w:ind w:right="-90" w:firstLine="180"/>
      </w:pPr>
    </w:p>
    <w:p w14:paraId="08F203AE" w14:textId="01B002E6" w:rsidR="00325D92" w:rsidRDefault="003655A2" w:rsidP="003655A2">
      <w:pPr>
        <w:numPr>
          <w:ilvl w:val="0"/>
          <w:numId w:val="1"/>
        </w:numPr>
        <w:tabs>
          <w:tab w:val="left" w:pos="180"/>
        </w:tabs>
        <w:ind w:left="0" w:firstLine="180"/>
        <w:contextualSpacing/>
        <w:rPr>
          <w:sz w:val="24"/>
        </w:rPr>
      </w:pPr>
      <w:r>
        <w:rPr>
          <w:sz w:val="24"/>
        </w:rPr>
        <w:t xml:space="preserve"> </w:t>
      </w:r>
      <w:r w:rsidR="002F6890">
        <w:rPr>
          <w:sz w:val="24"/>
        </w:rPr>
        <w:t>Entering Data into a GIS</w:t>
      </w:r>
      <w:r w:rsidR="005202F4">
        <w:rPr>
          <w:sz w:val="24"/>
        </w:rPr>
        <w:br/>
      </w:r>
    </w:p>
    <w:p w14:paraId="65A400B9" w14:textId="4892D97B" w:rsidR="00F0036C" w:rsidRPr="00F0036C" w:rsidRDefault="005202F4" w:rsidP="009A0873">
      <w:pPr>
        <w:numPr>
          <w:ilvl w:val="1"/>
          <w:numId w:val="1"/>
        </w:numPr>
        <w:tabs>
          <w:tab w:val="left" w:pos="720"/>
        </w:tabs>
        <w:ind w:left="0" w:firstLine="630"/>
        <w:contextualSpacing/>
        <w:rPr>
          <w:sz w:val="24"/>
        </w:rPr>
      </w:pPr>
      <w:r>
        <w:rPr>
          <w:sz w:val="24"/>
        </w:rPr>
        <w:t>Enter data into a GIS program (</w:t>
      </w:r>
      <w:r>
        <w:rPr>
          <w:i/>
          <w:sz w:val="24"/>
        </w:rPr>
        <w:t>e.g.</w:t>
      </w:r>
      <w:r w:rsidR="00F0036C">
        <w:rPr>
          <w:sz w:val="24"/>
        </w:rPr>
        <w:t>,</w:t>
      </w:r>
      <w:r>
        <w:rPr>
          <w:sz w:val="24"/>
        </w:rPr>
        <w:t xml:space="preserve"> </w:t>
      </w:r>
      <w:commentRangeStart w:id="40"/>
      <w:r>
        <w:rPr>
          <w:sz w:val="24"/>
        </w:rPr>
        <w:t>Google Earth or ESRI ArcGIS</w:t>
      </w:r>
      <w:commentRangeEnd w:id="40"/>
      <w:r>
        <w:commentReference w:id="40"/>
      </w:r>
      <w:r>
        <w:rPr>
          <w:sz w:val="24"/>
        </w:rPr>
        <w:t xml:space="preserve">) by place-marking each tree and entering tree data individually or by entering all data into a file that can be uploaded into the GIS. </w:t>
      </w:r>
      <w:r>
        <w:rPr>
          <w:i/>
          <w:sz w:val="24"/>
        </w:rPr>
        <w:t>(Alternatively, some GPS receivers can connect directly to a computer to upload all tree data directly into a GIS.)</w:t>
      </w:r>
    </w:p>
    <w:p w14:paraId="265E5752" w14:textId="77777777" w:rsidR="00325D92" w:rsidRDefault="00325D92" w:rsidP="003655A2">
      <w:pPr>
        <w:tabs>
          <w:tab w:val="left" w:pos="180"/>
        </w:tabs>
        <w:ind w:left="450" w:firstLine="180"/>
      </w:pPr>
    </w:p>
    <w:p w14:paraId="7E2F6BB5" w14:textId="7EC5DABC" w:rsidR="00325D92" w:rsidRPr="002F6890" w:rsidRDefault="00F916B5" w:rsidP="003655A2">
      <w:pPr>
        <w:numPr>
          <w:ilvl w:val="1"/>
          <w:numId w:val="1"/>
        </w:numPr>
        <w:tabs>
          <w:tab w:val="left" w:pos="180"/>
        </w:tabs>
        <w:ind w:left="0" w:right="-90" w:firstLine="630"/>
        <w:contextualSpacing/>
        <w:rPr>
          <w:sz w:val="28"/>
        </w:rPr>
      </w:pPr>
      <w:r w:rsidRPr="00F916B5">
        <w:rPr>
          <w:color w:val="222222"/>
          <w:sz w:val="24"/>
        </w:rPr>
        <w:t>GIS using Google Earth</w:t>
      </w:r>
      <w:ins w:id="41" w:author="Jacob Roundy" w:date="2015-04-20T11:52:00Z">
        <w:r>
          <w:rPr>
            <w:color w:val="222222"/>
            <w:sz w:val="24"/>
          </w:rPr>
          <w:t xml:space="preserve">: </w:t>
        </w:r>
      </w:ins>
      <w:ins w:id="42" w:author="k frye" w:date="2015-02-27T21:05:00Z">
        <w:r w:rsidR="005202F4" w:rsidRPr="00F0036C">
          <w:rPr>
            <w:color w:val="222222"/>
            <w:sz w:val="24"/>
            <w:highlight w:val="white"/>
          </w:rPr>
          <w:t xml:space="preserve">Type in </w:t>
        </w:r>
      </w:ins>
      <w:ins w:id="43" w:author="Jacob Roundy" w:date="2015-04-20T11:52:00Z">
        <w:r w:rsidRPr="00F0036C">
          <w:rPr>
            <w:color w:val="222222"/>
            <w:sz w:val="24"/>
            <w:highlight w:val="white"/>
          </w:rPr>
          <w:t>the</w:t>
        </w:r>
      </w:ins>
      <w:ins w:id="44" w:author="k frye" w:date="2015-02-27T21:05:00Z">
        <w:del w:id="45" w:author="Jacob Roundy" w:date="2015-04-20T11:52:00Z">
          <w:r w:rsidR="005202F4" w:rsidRPr="00F0036C" w:rsidDel="00F916B5">
            <w:rPr>
              <w:color w:val="222222"/>
              <w:sz w:val="24"/>
              <w:highlight w:val="white"/>
            </w:rPr>
            <w:delText>your</w:delText>
          </w:r>
        </w:del>
        <w:r w:rsidR="005202F4" w:rsidRPr="00F0036C">
          <w:rPr>
            <w:color w:val="222222"/>
            <w:sz w:val="24"/>
            <w:highlight w:val="white"/>
          </w:rPr>
          <w:t xml:space="preserve"> tree coordinates</w:t>
        </w:r>
      </w:ins>
      <w:ins w:id="46" w:author="Jacob Roundy" w:date="2015-04-20T11:53:00Z">
        <w:r w:rsidRPr="00F0036C">
          <w:rPr>
            <w:color w:val="222222"/>
            <w:sz w:val="24"/>
            <w:highlight w:val="white"/>
          </w:rPr>
          <w:t xml:space="preserve"> and</w:t>
        </w:r>
      </w:ins>
      <w:ins w:id="47" w:author="k frye" w:date="2015-02-27T21:05:00Z">
        <w:del w:id="48" w:author="Jacob Roundy" w:date="2015-04-20T11:53:00Z">
          <w:r w:rsidR="005202F4" w:rsidRPr="00F0036C" w:rsidDel="00F916B5">
            <w:rPr>
              <w:color w:val="222222"/>
              <w:sz w:val="24"/>
              <w:highlight w:val="white"/>
            </w:rPr>
            <w:delText>,</w:delText>
          </w:r>
        </w:del>
        <w:r w:rsidR="005202F4" w:rsidRPr="00F0036C">
          <w:rPr>
            <w:color w:val="222222"/>
            <w:sz w:val="24"/>
            <w:highlight w:val="white"/>
          </w:rPr>
          <w:t xml:space="preserve"> save them in the “My Places” folder using the “</w:t>
        </w:r>
      </w:ins>
      <w:ins w:id="49" w:author="Jacob Roundy" w:date="2015-04-20T11:53:00Z">
        <w:r w:rsidRPr="00F0036C">
          <w:rPr>
            <w:color w:val="222222"/>
            <w:sz w:val="24"/>
            <w:highlight w:val="white"/>
          </w:rPr>
          <w:t>A</w:t>
        </w:r>
      </w:ins>
      <w:ins w:id="50" w:author="k frye" w:date="2015-02-27T21:05:00Z">
        <w:del w:id="51" w:author="Jacob Roundy" w:date="2015-04-20T11:53:00Z">
          <w:r w:rsidR="005202F4" w:rsidRPr="00F0036C" w:rsidDel="00F916B5">
            <w:rPr>
              <w:color w:val="222222"/>
              <w:sz w:val="24"/>
              <w:highlight w:val="white"/>
            </w:rPr>
            <w:delText>a</w:delText>
          </w:r>
        </w:del>
        <w:r w:rsidR="005202F4" w:rsidRPr="00F0036C">
          <w:rPr>
            <w:color w:val="222222"/>
            <w:sz w:val="24"/>
            <w:highlight w:val="white"/>
          </w:rPr>
          <w:t xml:space="preserve">dd </w:t>
        </w:r>
      </w:ins>
      <w:ins w:id="52" w:author="Jacob Roundy" w:date="2015-04-20T11:53:00Z">
        <w:r w:rsidRPr="00F0036C">
          <w:rPr>
            <w:color w:val="222222"/>
            <w:sz w:val="24"/>
            <w:highlight w:val="white"/>
          </w:rPr>
          <w:t>P</w:t>
        </w:r>
      </w:ins>
      <w:ins w:id="53" w:author="k frye" w:date="2015-02-27T21:05:00Z">
        <w:del w:id="54" w:author="Jacob Roundy" w:date="2015-04-20T11:53:00Z">
          <w:r w:rsidR="005202F4" w:rsidRPr="00F0036C" w:rsidDel="00F916B5">
            <w:rPr>
              <w:color w:val="222222"/>
              <w:sz w:val="24"/>
              <w:highlight w:val="white"/>
            </w:rPr>
            <w:delText>p</w:delText>
          </w:r>
        </w:del>
        <w:r w:rsidR="005202F4" w:rsidRPr="00F0036C">
          <w:rPr>
            <w:color w:val="222222"/>
            <w:sz w:val="24"/>
            <w:highlight w:val="white"/>
          </w:rPr>
          <w:t>lacemark” feature</w:t>
        </w:r>
      </w:ins>
      <w:ins w:id="55" w:author="Jacob Roundy" w:date="2015-04-20T11:53:00Z">
        <w:r w:rsidRPr="00F0036C">
          <w:rPr>
            <w:color w:val="222222"/>
            <w:sz w:val="24"/>
            <w:highlight w:val="white"/>
          </w:rPr>
          <w:t>.</w:t>
        </w:r>
      </w:ins>
      <w:ins w:id="56" w:author="k frye" w:date="2015-02-27T21:05:00Z">
        <w:r w:rsidR="005202F4" w:rsidRPr="00F0036C">
          <w:rPr>
            <w:color w:val="222222"/>
            <w:sz w:val="24"/>
            <w:highlight w:val="white"/>
          </w:rPr>
          <w:t xml:space="preserve"> </w:t>
        </w:r>
      </w:ins>
      <w:ins w:id="57" w:author="Jacob Roundy" w:date="2015-04-20T11:53:00Z">
        <w:r w:rsidRPr="00F0036C">
          <w:rPr>
            <w:color w:val="222222"/>
            <w:sz w:val="24"/>
            <w:highlight w:val="white"/>
          </w:rPr>
          <w:t>N</w:t>
        </w:r>
      </w:ins>
      <w:ins w:id="58" w:author="k frye" w:date="2015-02-27T21:05:00Z">
        <w:del w:id="59" w:author="Jacob Roundy" w:date="2015-04-20T11:53:00Z">
          <w:r w:rsidR="005202F4" w:rsidRPr="00F0036C" w:rsidDel="00F916B5">
            <w:rPr>
              <w:color w:val="222222"/>
              <w:sz w:val="24"/>
              <w:highlight w:val="white"/>
            </w:rPr>
            <w:delText>and n</w:delText>
          </w:r>
        </w:del>
        <w:r w:rsidR="005202F4" w:rsidRPr="00F0036C">
          <w:rPr>
            <w:color w:val="222222"/>
            <w:sz w:val="24"/>
            <w:highlight w:val="white"/>
          </w:rPr>
          <w:t>ame each tree by species name.</w:t>
        </w:r>
      </w:ins>
      <w:r w:rsidR="00F0036C">
        <w:rPr>
          <w:color w:val="222222"/>
          <w:sz w:val="24"/>
        </w:rPr>
        <w:t xml:space="preserve"> O</w:t>
      </w:r>
      <w:ins w:id="60" w:author="k frye" w:date="2015-02-27T21:05:00Z">
        <w:r w:rsidR="005202F4" w:rsidRPr="002F6890">
          <w:rPr>
            <w:color w:val="222222"/>
            <w:sz w:val="24"/>
            <w:highlight w:val="white"/>
          </w:rPr>
          <w:t>nce all tree data points are saved as placemarks, right-click on the My Places name, select “Save As</w:t>
        </w:r>
      </w:ins>
      <w:ins w:id="61" w:author="Jacob Roundy" w:date="2015-04-20T11:54:00Z">
        <w:r>
          <w:rPr>
            <w:color w:val="222222"/>
            <w:sz w:val="24"/>
            <w:highlight w:val="white"/>
          </w:rPr>
          <w:t>,</w:t>
        </w:r>
      </w:ins>
      <w:ins w:id="62" w:author="k frye" w:date="2015-02-27T21:05:00Z">
        <w:r w:rsidR="005202F4" w:rsidRPr="002F6890">
          <w:rPr>
            <w:color w:val="222222"/>
            <w:sz w:val="24"/>
            <w:highlight w:val="white"/>
          </w:rPr>
          <w:t>” and save to any location.</w:t>
        </w:r>
      </w:ins>
    </w:p>
    <w:p w14:paraId="63405F62" w14:textId="77777777" w:rsidR="00F916B5" w:rsidRDefault="00F916B5" w:rsidP="009A0873">
      <w:pPr>
        <w:pStyle w:val="ListParagraph"/>
        <w:ind w:left="450" w:right="-90" w:firstLine="180"/>
        <w:rPr>
          <w:sz w:val="24"/>
        </w:rPr>
      </w:pPr>
    </w:p>
    <w:p w14:paraId="6CA948F0" w14:textId="3BFBD29A" w:rsidR="00325D92" w:rsidRPr="002F6890" w:rsidRDefault="00F916B5" w:rsidP="003655A2">
      <w:pPr>
        <w:numPr>
          <w:ilvl w:val="1"/>
          <w:numId w:val="1"/>
        </w:numPr>
        <w:tabs>
          <w:tab w:val="left" w:pos="180"/>
        </w:tabs>
        <w:ind w:left="0" w:right="-90" w:firstLine="630"/>
        <w:contextualSpacing/>
        <w:rPr>
          <w:ins w:id="63" w:author="k frye" w:date="2015-03-16T18:15:00Z"/>
          <w:sz w:val="28"/>
        </w:rPr>
      </w:pPr>
      <w:r w:rsidRPr="00F916B5">
        <w:rPr>
          <w:color w:val="222222"/>
          <w:sz w:val="24"/>
        </w:rPr>
        <w:t>GIS using ESRI ArcGIS 10.2</w:t>
      </w:r>
      <w:r>
        <w:rPr>
          <w:color w:val="222222"/>
          <w:sz w:val="24"/>
        </w:rPr>
        <w:t xml:space="preserve">: </w:t>
      </w:r>
      <w:ins w:id="64" w:author="k frye" w:date="2015-03-16T18:15:00Z">
        <w:r w:rsidR="005202F4" w:rsidRPr="002F6890">
          <w:rPr>
            <w:color w:val="222222"/>
            <w:sz w:val="24"/>
            <w:highlight w:val="white"/>
          </w:rPr>
          <w:t>To import into ArcGIS, ensure all column headings have no spaces</w:t>
        </w:r>
      </w:ins>
      <w:ins w:id="65" w:author="Jacob Roundy" w:date="2015-04-20T12:18:00Z">
        <w:r w:rsidR="00F0036C">
          <w:rPr>
            <w:color w:val="222222"/>
            <w:sz w:val="24"/>
            <w:highlight w:val="white"/>
          </w:rPr>
          <w:t>;</w:t>
        </w:r>
      </w:ins>
      <w:ins w:id="66" w:author="k frye" w:date="2015-03-16T18:15:00Z">
        <w:del w:id="67" w:author="Jacob Roundy" w:date="2015-04-20T12:18:00Z">
          <w:r w:rsidR="005202F4" w:rsidRPr="002F6890" w:rsidDel="00F0036C">
            <w:rPr>
              <w:color w:val="222222"/>
              <w:sz w:val="24"/>
              <w:highlight w:val="white"/>
            </w:rPr>
            <w:delText>,</w:delText>
          </w:r>
        </w:del>
        <w:r w:rsidR="005202F4" w:rsidRPr="002F6890">
          <w:rPr>
            <w:color w:val="222222"/>
            <w:sz w:val="24"/>
            <w:highlight w:val="white"/>
          </w:rPr>
          <w:t xml:space="preserve"> any spaces should be replaced with underscores. If </w:t>
        </w:r>
        <w:del w:id="68" w:author="Jacob Roundy" w:date="2015-04-20T12:18:00Z">
          <w:r w:rsidR="005202F4" w:rsidRPr="002F6890" w:rsidDel="00F0036C">
            <w:rPr>
              <w:color w:val="222222"/>
              <w:sz w:val="24"/>
              <w:highlight w:val="white"/>
            </w:rPr>
            <w:delText>your</w:delText>
          </w:r>
        </w:del>
      </w:ins>
      <w:ins w:id="69" w:author="Jacob Roundy" w:date="2015-04-20T12:18:00Z">
        <w:r w:rsidR="00F0036C">
          <w:rPr>
            <w:color w:val="222222"/>
            <w:sz w:val="24"/>
            <w:highlight w:val="white"/>
          </w:rPr>
          <w:t>the</w:t>
        </w:r>
      </w:ins>
      <w:ins w:id="70" w:author="k frye" w:date="2015-03-16T18:15:00Z">
        <w:r w:rsidR="005202F4" w:rsidRPr="002F6890">
          <w:rPr>
            <w:color w:val="222222"/>
            <w:sz w:val="24"/>
            <w:highlight w:val="white"/>
          </w:rPr>
          <w:t xml:space="preserve"> coordinates are in latitude/longitude, they should be in decimal degrees (DD) format before importing into ArcGIS. Locations in degrees, minutes and seconds (DMS) or decimal minutes (DM) format should</w:t>
        </w:r>
        <w:del w:id="71" w:author="Jacob Roundy" w:date="2015-04-20T12:18:00Z">
          <w:r w:rsidR="005202F4" w:rsidRPr="002F6890" w:rsidDel="00F0036C">
            <w:rPr>
              <w:color w:val="222222"/>
              <w:sz w:val="24"/>
              <w:highlight w:val="white"/>
            </w:rPr>
            <w:delText xml:space="preserve"> first</w:delText>
          </w:r>
        </w:del>
        <w:r w:rsidR="005202F4" w:rsidRPr="002F6890">
          <w:rPr>
            <w:color w:val="222222"/>
            <w:sz w:val="24"/>
            <w:highlight w:val="white"/>
          </w:rPr>
          <w:t xml:space="preserve"> be converted to DD</w:t>
        </w:r>
      </w:ins>
      <w:ins w:id="72" w:author="Jacob Roundy" w:date="2015-04-20T12:18:00Z">
        <w:r w:rsidR="00F0036C">
          <w:rPr>
            <w:color w:val="222222"/>
            <w:sz w:val="24"/>
            <w:highlight w:val="white"/>
          </w:rPr>
          <w:t xml:space="preserve"> first</w:t>
        </w:r>
      </w:ins>
      <w:ins w:id="73" w:author="k frye" w:date="2015-03-16T18:15:00Z">
        <w:r w:rsidR="005202F4" w:rsidRPr="002F6890">
          <w:rPr>
            <w:color w:val="222222"/>
            <w:sz w:val="24"/>
            <w:highlight w:val="white"/>
          </w:rPr>
          <w:t>. There are converters available on the internet (http://www.fcc.gov/encyclopedia/degrees-minutes-seconds-tofrom-decimal-degrees).</w:t>
        </w:r>
      </w:ins>
    </w:p>
    <w:p w14:paraId="35600BD6" w14:textId="77777777" w:rsidR="00325D92" w:rsidRPr="002F6890" w:rsidRDefault="00325D92" w:rsidP="003655A2">
      <w:pPr>
        <w:tabs>
          <w:tab w:val="left" w:pos="180"/>
        </w:tabs>
        <w:ind w:left="450" w:right="-90" w:firstLine="180"/>
        <w:rPr>
          <w:ins w:id="74" w:author="k frye" w:date="2015-03-16T18:15:00Z"/>
          <w:sz w:val="24"/>
        </w:rPr>
      </w:pPr>
    </w:p>
    <w:p w14:paraId="40B2D2E7" w14:textId="55D589D6" w:rsidR="00325D92" w:rsidRPr="002F6890" w:rsidRDefault="005202F4" w:rsidP="003655A2">
      <w:pPr>
        <w:numPr>
          <w:ilvl w:val="1"/>
          <w:numId w:val="1"/>
        </w:numPr>
        <w:tabs>
          <w:tab w:val="left" w:pos="180"/>
        </w:tabs>
        <w:ind w:left="450" w:right="-90" w:firstLine="180"/>
        <w:contextualSpacing/>
        <w:rPr>
          <w:ins w:id="75" w:author="k frye" w:date="2015-03-16T18:15:00Z"/>
          <w:sz w:val="28"/>
        </w:rPr>
      </w:pPr>
      <w:ins w:id="76" w:author="k frye" w:date="2015-03-16T18:15:00Z">
        <w:r w:rsidRPr="002F6890">
          <w:rPr>
            <w:color w:val="222222"/>
            <w:sz w:val="24"/>
            <w:highlight w:val="white"/>
          </w:rPr>
          <w:t xml:space="preserve">Save/export </w:t>
        </w:r>
      </w:ins>
      <w:ins w:id="77" w:author="Jacob Roundy" w:date="2015-04-20T12:19:00Z">
        <w:r w:rsidR="00F0036C">
          <w:rPr>
            <w:color w:val="222222"/>
            <w:sz w:val="24"/>
            <w:highlight w:val="white"/>
          </w:rPr>
          <w:t>the</w:t>
        </w:r>
      </w:ins>
      <w:ins w:id="78" w:author="k frye" w:date="2015-03-16T18:15:00Z">
        <w:del w:id="79" w:author="Jacob Roundy" w:date="2015-04-20T12:19:00Z">
          <w:r w:rsidRPr="002F6890" w:rsidDel="00F0036C">
            <w:rPr>
              <w:color w:val="222222"/>
              <w:sz w:val="24"/>
              <w:highlight w:val="white"/>
            </w:rPr>
            <w:delText>your</w:delText>
          </w:r>
        </w:del>
        <w:r w:rsidRPr="002F6890">
          <w:rPr>
            <w:color w:val="222222"/>
            <w:sz w:val="24"/>
            <w:highlight w:val="white"/>
          </w:rPr>
          <w:t xml:space="preserve"> data as a comma-delimited text file (CSV format).</w:t>
        </w:r>
      </w:ins>
    </w:p>
    <w:p w14:paraId="2751D0AB" w14:textId="77777777" w:rsidR="00325D92" w:rsidRPr="002F6890" w:rsidRDefault="00325D92" w:rsidP="003655A2">
      <w:pPr>
        <w:tabs>
          <w:tab w:val="left" w:pos="180"/>
        </w:tabs>
        <w:ind w:left="450" w:right="-90" w:firstLine="180"/>
        <w:rPr>
          <w:ins w:id="80" w:author="k frye" w:date="2015-03-16T18:15:00Z"/>
          <w:sz w:val="24"/>
        </w:rPr>
      </w:pPr>
    </w:p>
    <w:p w14:paraId="08BF076B" w14:textId="048F1734" w:rsidR="00325D92" w:rsidRPr="002F6890" w:rsidRDefault="005202F4" w:rsidP="003655A2">
      <w:pPr>
        <w:numPr>
          <w:ilvl w:val="1"/>
          <w:numId w:val="1"/>
        </w:numPr>
        <w:tabs>
          <w:tab w:val="left" w:pos="180"/>
        </w:tabs>
        <w:ind w:left="0" w:right="-90" w:firstLine="630"/>
        <w:contextualSpacing/>
        <w:rPr>
          <w:sz w:val="28"/>
        </w:rPr>
      </w:pPr>
      <w:ins w:id="81" w:author="k frye" w:date="2015-03-16T18:15:00Z">
        <w:r w:rsidRPr="002F6890">
          <w:rPr>
            <w:color w:val="222222"/>
            <w:sz w:val="24"/>
            <w:highlight w:val="white"/>
          </w:rPr>
          <w:t xml:space="preserve">Create a “layer” by adding </w:t>
        </w:r>
      </w:ins>
      <w:ins w:id="82" w:author="Jacob Roundy" w:date="2015-04-20T12:19:00Z">
        <w:r w:rsidR="00F0036C">
          <w:rPr>
            <w:color w:val="222222"/>
            <w:sz w:val="24"/>
            <w:highlight w:val="white"/>
          </w:rPr>
          <w:t>the</w:t>
        </w:r>
      </w:ins>
      <w:ins w:id="83" w:author="k frye" w:date="2015-03-16T18:15:00Z">
        <w:del w:id="84" w:author="Jacob Roundy" w:date="2015-04-20T12:19:00Z">
          <w:r w:rsidRPr="002F6890" w:rsidDel="00F0036C">
            <w:rPr>
              <w:color w:val="222222"/>
              <w:sz w:val="24"/>
              <w:highlight w:val="white"/>
            </w:rPr>
            <w:delText>your</w:delText>
          </w:r>
        </w:del>
        <w:r w:rsidRPr="002F6890">
          <w:rPr>
            <w:color w:val="222222"/>
            <w:sz w:val="24"/>
            <w:highlight w:val="white"/>
          </w:rPr>
          <w:t xml:space="preserve"> .csv file to ArcMap by using the Add data tool</w:t>
        </w:r>
      </w:ins>
      <w:ins w:id="85" w:author="Jacob Roundy" w:date="2015-04-20T12:52:00Z">
        <w:r w:rsidR="00E81AE0">
          <w:rPr>
            <w:color w:val="222222"/>
            <w:sz w:val="24"/>
            <w:highlight w:val="white"/>
          </w:rPr>
          <w:t>, e</w:t>
        </w:r>
      </w:ins>
      <w:ins w:id="86" w:author="k frye" w:date="2015-03-16T18:15:00Z">
        <w:del w:id="87" w:author="Jacob Roundy" w:date="2015-04-20T12:52:00Z">
          <w:r w:rsidRPr="002F6890" w:rsidDel="00E81AE0">
            <w:rPr>
              <w:color w:val="222222"/>
              <w:sz w:val="24"/>
              <w:highlight w:val="white"/>
            </w:rPr>
            <w:delText xml:space="preserve"> (e</w:delText>
          </w:r>
        </w:del>
        <w:r w:rsidRPr="002F6890">
          <w:rPr>
            <w:color w:val="222222"/>
            <w:sz w:val="24"/>
            <w:highlight w:val="white"/>
          </w:rPr>
          <w:t>ither by expanding the submenu under File&gt; Add Data</w:t>
        </w:r>
        <w:del w:id="88" w:author="Jacob Roundy" w:date="2015-04-20T12:52:00Z">
          <w:r w:rsidRPr="002F6890" w:rsidDel="00E81AE0">
            <w:rPr>
              <w:color w:val="222222"/>
              <w:sz w:val="24"/>
              <w:highlight w:val="white"/>
            </w:rPr>
            <w:delText>)</w:delText>
          </w:r>
        </w:del>
        <w:del w:id="89" w:author="Jacob Roundy" w:date="2015-04-20T12:19:00Z">
          <w:r w:rsidRPr="002F6890" w:rsidDel="00F0036C">
            <w:rPr>
              <w:color w:val="222222"/>
              <w:sz w:val="24"/>
              <w:highlight w:val="white"/>
            </w:rPr>
            <w:delText xml:space="preserve"> </w:delText>
          </w:r>
        </w:del>
        <w:r w:rsidRPr="002F6890">
          <w:rPr>
            <w:color w:val="222222"/>
            <w:sz w:val="24"/>
            <w:highlight w:val="white"/>
          </w:rPr>
          <w:t xml:space="preserve"> or by clicking the Add Data tool on the Standard toolbar</w:t>
        </w:r>
      </w:ins>
      <w:ins w:id="90" w:author="Jacob Roundy" w:date="2015-04-20T12:39:00Z">
        <w:r w:rsidR="00DB3926">
          <w:rPr>
            <w:color w:val="222222"/>
            <w:sz w:val="24"/>
            <w:highlight w:val="white"/>
          </w:rPr>
          <w:t xml:space="preserve"> (</w:t>
        </w:r>
        <w:r w:rsidR="00DB3926" w:rsidRPr="009A0873">
          <w:rPr>
            <w:b/>
            <w:color w:val="222222"/>
            <w:sz w:val="24"/>
            <w:highlight w:val="white"/>
          </w:rPr>
          <w:t>Figure 2</w:t>
        </w:r>
        <w:r w:rsidR="00DB3926">
          <w:rPr>
            <w:color w:val="222222"/>
            <w:sz w:val="24"/>
            <w:highlight w:val="white"/>
          </w:rPr>
          <w:t>)</w:t>
        </w:r>
      </w:ins>
      <w:r w:rsidRPr="002F6890">
        <w:rPr>
          <w:color w:val="222222"/>
          <w:sz w:val="24"/>
          <w:highlight w:val="white"/>
        </w:rPr>
        <w:t>.</w:t>
      </w:r>
    </w:p>
    <w:p w14:paraId="555DECBD" w14:textId="77777777" w:rsidR="00325D92" w:rsidRDefault="00325D92" w:rsidP="003655A2">
      <w:pPr>
        <w:tabs>
          <w:tab w:val="left" w:pos="180"/>
        </w:tabs>
        <w:ind w:left="450" w:right="-90" w:firstLine="180"/>
      </w:pPr>
    </w:p>
    <w:p w14:paraId="0F4FF684" w14:textId="2CC164CC" w:rsidR="00325D92" w:rsidRPr="002F6890" w:rsidRDefault="005202F4" w:rsidP="003655A2">
      <w:pPr>
        <w:numPr>
          <w:ilvl w:val="1"/>
          <w:numId w:val="1"/>
        </w:numPr>
        <w:tabs>
          <w:tab w:val="left" w:pos="180"/>
        </w:tabs>
        <w:ind w:left="0" w:right="-90" w:firstLine="630"/>
        <w:contextualSpacing/>
        <w:rPr>
          <w:ins w:id="91" w:author="k frye" w:date="2015-03-16T18:15:00Z"/>
          <w:color w:val="373737"/>
          <w:sz w:val="24"/>
          <w:highlight w:val="white"/>
        </w:rPr>
      </w:pPr>
      <w:r w:rsidRPr="002F6890">
        <w:rPr>
          <w:color w:val="222222"/>
          <w:sz w:val="24"/>
          <w:highlight w:val="white"/>
        </w:rPr>
        <w:t xml:space="preserve">Right-click on </w:t>
      </w:r>
      <w:ins w:id="92" w:author="Jacob Roundy" w:date="2015-04-20T12:53:00Z">
        <w:r w:rsidR="00E81AE0">
          <w:rPr>
            <w:color w:val="222222"/>
            <w:sz w:val="24"/>
            <w:highlight w:val="white"/>
          </w:rPr>
          <w:t>the</w:t>
        </w:r>
      </w:ins>
      <w:ins w:id="93" w:author="k frye" w:date="2015-03-16T18:15:00Z">
        <w:del w:id="94" w:author="Jacob Roundy" w:date="2015-04-20T12:53:00Z">
          <w:r w:rsidRPr="002F6890" w:rsidDel="00E81AE0">
            <w:rPr>
              <w:color w:val="222222"/>
              <w:sz w:val="24"/>
              <w:highlight w:val="white"/>
            </w:rPr>
            <w:delText>your</w:delText>
          </w:r>
        </w:del>
        <w:r w:rsidRPr="002F6890">
          <w:rPr>
            <w:color w:val="222222"/>
            <w:sz w:val="24"/>
            <w:highlight w:val="white"/>
          </w:rPr>
          <w:t xml:space="preserve"> new layer and choose Display XY Data. Ensure that the X and Y fields were selected correctly by ArcMap – they should be right i</w:t>
        </w:r>
      </w:ins>
      <w:ins w:id="95" w:author="Jacob Roundy" w:date="2015-04-20T12:53:00Z">
        <w:r w:rsidR="00164BBD">
          <w:rPr>
            <w:color w:val="222222"/>
            <w:sz w:val="24"/>
            <w:highlight w:val="white"/>
          </w:rPr>
          <w:t xml:space="preserve">f the </w:t>
        </w:r>
      </w:ins>
      <w:ins w:id="96" w:author="k frye" w:date="2015-03-16T18:15:00Z">
        <w:del w:id="97" w:author="Jacob Roundy" w:date="2015-04-20T12:53:00Z">
          <w:r w:rsidRPr="002F6890" w:rsidDel="00164BBD">
            <w:rPr>
              <w:color w:val="222222"/>
              <w:sz w:val="24"/>
              <w:highlight w:val="white"/>
            </w:rPr>
            <w:delText xml:space="preserve">f you chose </w:delText>
          </w:r>
        </w:del>
        <w:r w:rsidRPr="002F6890">
          <w:rPr>
            <w:color w:val="222222"/>
            <w:sz w:val="24"/>
            <w:highlight w:val="white"/>
          </w:rPr>
          <w:t xml:space="preserve">names </w:t>
        </w:r>
      </w:ins>
      <w:ins w:id="98" w:author="Jacob Roundy" w:date="2015-04-20T12:53:00Z">
        <w:r w:rsidR="00164BBD">
          <w:rPr>
            <w:color w:val="222222"/>
            <w:sz w:val="24"/>
            <w:highlight w:val="white"/>
          </w:rPr>
          <w:t>chosen</w:t>
        </w:r>
      </w:ins>
      <w:ins w:id="99" w:author="k frye" w:date="2015-03-16T18:15:00Z">
        <w:del w:id="100" w:author="Jacob Roundy" w:date="2015-04-20T12:53:00Z">
          <w:r w:rsidRPr="002F6890" w:rsidDel="00164BBD">
            <w:rPr>
              <w:color w:val="222222"/>
              <w:sz w:val="24"/>
              <w:highlight w:val="white"/>
            </w:rPr>
            <w:delText>that</w:delText>
          </w:r>
        </w:del>
        <w:r w:rsidRPr="002F6890">
          <w:rPr>
            <w:color w:val="222222"/>
            <w:sz w:val="24"/>
            <w:highlight w:val="white"/>
          </w:rPr>
          <w:t xml:space="preserve"> reflect the coordinate positions (northing and easting or x and y).</w:t>
        </w:r>
      </w:ins>
    </w:p>
    <w:p w14:paraId="09B0CFFE" w14:textId="77777777" w:rsidR="00325D92" w:rsidRPr="002F6890" w:rsidRDefault="00325D92" w:rsidP="003655A2">
      <w:pPr>
        <w:tabs>
          <w:tab w:val="left" w:pos="180"/>
        </w:tabs>
        <w:ind w:left="450" w:right="-90" w:firstLine="180"/>
        <w:rPr>
          <w:ins w:id="101" w:author="k frye" w:date="2015-03-16T18:15:00Z"/>
          <w:sz w:val="24"/>
        </w:rPr>
      </w:pPr>
    </w:p>
    <w:p w14:paraId="5F27F2ED" w14:textId="35861CA3" w:rsidR="00325D92" w:rsidRPr="002F6890" w:rsidRDefault="005202F4" w:rsidP="003655A2">
      <w:pPr>
        <w:numPr>
          <w:ilvl w:val="1"/>
          <w:numId w:val="1"/>
        </w:numPr>
        <w:tabs>
          <w:tab w:val="left" w:pos="180"/>
        </w:tabs>
        <w:ind w:left="0" w:right="-90" w:firstLine="630"/>
        <w:contextualSpacing/>
        <w:rPr>
          <w:color w:val="373737"/>
          <w:sz w:val="24"/>
          <w:highlight w:val="white"/>
        </w:rPr>
      </w:pPr>
      <w:ins w:id="102" w:author="k frye" w:date="2015-03-16T18:15:00Z">
        <w:r w:rsidRPr="002F6890">
          <w:rPr>
            <w:color w:val="222222"/>
            <w:sz w:val="24"/>
            <w:highlight w:val="white"/>
          </w:rPr>
          <w:t xml:space="preserve">Click the Edit… button, then Select… to select the coordinate system for </w:t>
        </w:r>
      </w:ins>
      <w:ins w:id="103" w:author="Jacob Roundy" w:date="2015-04-20T12:53:00Z">
        <w:r w:rsidR="00164BBD">
          <w:rPr>
            <w:color w:val="222222"/>
            <w:sz w:val="24"/>
            <w:highlight w:val="white"/>
          </w:rPr>
          <w:t>the</w:t>
        </w:r>
      </w:ins>
      <w:ins w:id="104" w:author="k frye" w:date="2015-03-16T18:15:00Z">
        <w:del w:id="105" w:author="Jacob Roundy" w:date="2015-04-20T12:53:00Z">
          <w:r w:rsidRPr="002F6890" w:rsidDel="00164BBD">
            <w:rPr>
              <w:color w:val="222222"/>
              <w:sz w:val="24"/>
              <w:highlight w:val="white"/>
            </w:rPr>
            <w:delText>your</w:delText>
          </w:r>
        </w:del>
        <w:r w:rsidRPr="002F6890">
          <w:rPr>
            <w:color w:val="222222"/>
            <w:sz w:val="24"/>
            <w:highlight w:val="white"/>
          </w:rPr>
          <w:t xml:space="preserve"> points, Add… and OK (3x). The correct coordinate system to use may be obtained from </w:t>
        </w:r>
      </w:ins>
      <w:ins w:id="106" w:author="Jacob Roundy" w:date="2015-04-20T12:54:00Z">
        <w:r w:rsidR="00164BBD">
          <w:rPr>
            <w:color w:val="222222"/>
            <w:sz w:val="24"/>
            <w:highlight w:val="white"/>
          </w:rPr>
          <w:t>the</w:t>
        </w:r>
      </w:ins>
      <w:ins w:id="107" w:author="k frye" w:date="2015-03-16T18:15:00Z">
        <w:del w:id="108" w:author="Jacob Roundy" w:date="2015-04-20T12:54:00Z">
          <w:r w:rsidRPr="002F6890" w:rsidDel="00164BBD">
            <w:rPr>
              <w:color w:val="222222"/>
              <w:sz w:val="24"/>
              <w:highlight w:val="white"/>
            </w:rPr>
            <w:delText>your</w:delText>
          </w:r>
        </w:del>
        <w:r w:rsidRPr="002F6890">
          <w:rPr>
            <w:color w:val="222222"/>
            <w:sz w:val="24"/>
            <w:highlight w:val="white"/>
          </w:rPr>
          <w:t xml:space="preserve"> GPS unit (under map setup or units)</w:t>
        </w:r>
      </w:ins>
      <w:ins w:id="109" w:author="Jacob Roundy" w:date="2015-04-20T12:55:00Z">
        <w:r w:rsidR="00164BBD">
          <w:rPr>
            <w:color w:val="222222"/>
            <w:sz w:val="24"/>
            <w:highlight w:val="white"/>
          </w:rPr>
          <w:t>.</w:t>
        </w:r>
      </w:ins>
      <w:ins w:id="110" w:author="k frye" w:date="2015-03-16T18:15:00Z">
        <w:del w:id="111" w:author="Jacob Roundy" w:date="2015-04-20T12:54:00Z">
          <w:r w:rsidRPr="002F6890" w:rsidDel="00164BBD">
            <w:rPr>
              <w:color w:val="222222"/>
              <w:sz w:val="24"/>
              <w:highlight w:val="white"/>
            </w:rPr>
            <w:delText>,</w:delText>
          </w:r>
        </w:del>
        <w:r w:rsidRPr="002F6890">
          <w:rPr>
            <w:color w:val="222222"/>
            <w:sz w:val="24"/>
            <w:highlight w:val="white"/>
          </w:rPr>
          <w:t xml:space="preserve"> </w:t>
        </w:r>
        <w:del w:id="112" w:author="Jacob Roundy" w:date="2015-04-20T12:55:00Z">
          <w:r w:rsidRPr="002F6890" w:rsidDel="00164BBD">
            <w:rPr>
              <w:color w:val="222222"/>
              <w:sz w:val="24"/>
              <w:highlight w:val="white"/>
            </w:rPr>
            <w:delText>f</w:delText>
          </w:r>
        </w:del>
      </w:ins>
      <w:ins w:id="113" w:author="Jacob Roundy" w:date="2015-04-20T12:55:00Z">
        <w:r w:rsidR="00164BBD">
          <w:rPr>
            <w:color w:val="222222"/>
            <w:sz w:val="24"/>
            <w:highlight w:val="white"/>
          </w:rPr>
          <w:t>F</w:t>
        </w:r>
      </w:ins>
      <w:ins w:id="114" w:author="k frye" w:date="2015-03-16T18:15:00Z">
        <w:r w:rsidRPr="002F6890">
          <w:rPr>
            <w:color w:val="222222"/>
            <w:sz w:val="24"/>
            <w:highlight w:val="white"/>
          </w:rPr>
          <w:t>or this data</w:t>
        </w:r>
      </w:ins>
      <w:ins w:id="115" w:author="Jacob Roundy" w:date="2015-04-20T12:55:00Z">
        <w:r w:rsidR="00164BBD">
          <w:rPr>
            <w:color w:val="222222"/>
            <w:sz w:val="24"/>
            <w:highlight w:val="white"/>
          </w:rPr>
          <w:t>,</w:t>
        </w:r>
      </w:ins>
      <w:ins w:id="116" w:author="k frye" w:date="2015-03-16T18:15:00Z">
        <w:r w:rsidRPr="002F6890">
          <w:rPr>
            <w:color w:val="222222"/>
            <w:sz w:val="24"/>
            <w:highlight w:val="white"/>
          </w:rPr>
          <w:t xml:space="preserve"> select Coordinate Systems &gt; Geographic Coordinate Systems &gt; World &gt; WGS1984.prj </w:t>
        </w:r>
        <w:del w:id="117" w:author="Jacob Roundy" w:date="2015-04-20T12:55:00Z">
          <w:r w:rsidRPr="002F6890" w:rsidDel="00164BBD">
            <w:rPr>
              <w:color w:val="222222"/>
              <w:sz w:val="24"/>
              <w:highlight w:val="white"/>
            </w:rPr>
            <w:delText xml:space="preserve"> </w:delText>
          </w:r>
        </w:del>
        <w:r w:rsidRPr="002F6890">
          <w:rPr>
            <w:color w:val="222222"/>
            <w:sz w:val="24"/>
            <w:highlight w:val="white"/>
          </w:rPr>
          <w:t>(default GPS datum)</w:t>
        </w:r>
      </w:ins>
      <w:ins w:id="118" w:author="Jacob Roundy" w:date="2015-04-20T12:55:00Z">
        <w:r w:rsidR="00164BBD">
          <w:rPr>
            <w:color w:val="222222"/>
            <w:sz w:val="24"/>
            <w:highlight w:val="white"/>
          </w:rPr>
          <w:t>.</w:t>
        </w:r>
      </w:ins>
    </w:p>
    <w:p w14:paraId="1A9F5C05" w14:textId="77777777" w:rsidR="00325D92" w:rsidRPr="002F6890" w:rsidRDefault="00325D92" w:rsidP="003655A2">
      <w:pPr>
        <w:tabs>
          <w:tab w:val="left" w:pos="180"/>
        </w:tabs>
        <w:ind w:left="450" w:right="-90" w:firstLine="180"/>
        <w:rPr>
          <w:sz w:val="24"/>
        </w:rPr>
      </w:pPr>
    </w:p>
    <w:p w14:paraId="4A3119B4" w14:textId="5D690B15" w:rsidR="00325D92" w:rsidRPr="00DB3926" w:rsidRDefault="009B0884" w:rsidP="00734D35">
      <w:pPr>
        <w:numPr>
          <w:ilvl w:val="1"/>
          <w:numId w:val="1"/>
        </w:numPr>
        <w:tabs>
          <w:tab w:val="left" w:pos="180"/>
        </w:tabs>
        <w:spacing w:after="360" w:line="240" w:lineRule="auto"/>
        <w:ind w:left="0" w:right="-90" w:firstLine="630"/>
        <w:contextualSpacing/>
        <w:rPr>
          <w:sz w:val="24"/>
        </w:rPr>
      </w:pPr>
      <w:ins w:id="119" w:author="Jacob Roundy" w:date="2015-04-20T12:56:00Z">
        <w:r>
          <w:rPr>
            <w:color w:val="222222"/>
            <w:sz w:val="24"/>
            <w:highlight w:val="white"/>
          </w:rPr>
          <w:t>There should now be</w:t>
        </w:r>
      </w:ins>
      <w:ins w:id="120" w:author="k frye" w:date="2015-03-16T18:15:00Z">
        <w:del w:id="121" w:author="Jacob Roundy" w:date="2015-04-20T12:56:00Z">
          <w:r w:rsidR="005202F4" w:rsidRPr="002F6890" w:rsidDel="009B0884">
            <w:rPr>
              <w:color w:val="222222"/>
              <w:sz w:val="24"/>
              <w:highlight w:val="white"/>
            </w:rPr>
            <w:delText>You should now have</w:delText>
          </w:r>
        </w:del>
        <w:r w:rsidR="005202F4" w:rsidRPr="002F6890">
          <w:rPr>
            <w:color w:val="222222"/>
            <w:sz w:val="24"/>
            <w:highlight w:val="white"/>
          </w:rPr>
          <w:t xml:space="preserve"> a point layer at the top of </w:t>
        </w:r>
      </w:ins>
      <w:ins w:id="122" w:author="Jacob Roundy" w:date="2015-04-20T12:57:00Z">
        <w:r>
          <w:rPr>
            <w:color w:val="222222"/>
            <w:sz w:val="24"/>
            <w:highlight w:val="white"/>
          </w:rPr>
          <w:t>the</w:t>
        </w:r>
      </w:ins>
      <w:ins w:id="123" w:author="k frye" w:date="2015-03-16T18:15:00Z">
        <w:del w:id="124" w:author="Jacob Roundy" w:date="2015-04-20T12:57:00Z">
          <w:r w:rsidR="005202F4" w:rsidRPr="002F6890" w:rsidDel="009B0884">
            <w:rPr>
              <w:color w:val="222222"/>
              <w:sz w:val="24"/>
              <w:highlight w:val="white"/>
            </w:rPr>
            <w:delText>your</w:delText>
          </w:r>
        </w:del>
        <w:r w:rsidR="005202F4" w:rsidRPr="002F6890">
          <w:rPr>
            <w:color w:val="222222"/>
            <w:sz w:val="24"/>
            <w:highlight w:val="white"/>
          </w:rPr>
          <w:t xml:space="preserve"> Table of Contents with the same name as </w:t>
        </w:r>
      </w:ins>
      <w:ins w:id="125" w:author="Jacob Roundy" w:date="2015-04-20T12:57:00Z">
        <w:r>
          <w:rPr>
            <w:color w:val="222222"/>
            <w:sz w:val="24"/>
            <w:highlight w:val="white"/>
          </w:rPr>
          <w:t>the</w:t>
        </w:r>
      </w:ins>
      <w:ins w:id="126" w:author="k frye" w:date="2015-03-16T18:15:00Z">
        <w:del w:id="127" w:author="Jacob Roundy" w:date="2015-04-20T12:57:00Z">
          <w:r w:rsidR="005202F4" w:rsidRPr="002F6890" w:rsidDel="009B0884">
            <w:rPr>
              <w:color w:val="222222"/>
              <w:sz w:val="24"/>
              <w:highlight w:val="white"/>
            </w:rPr>
            <w:delText>your</w:delText>
          </w:r>
        </w:del>
        <w:r w:rsidR="005202F4" w:rsidRPr="002F6890">
          <w:rPr>
            <w:color w:val="222222"/>
            <w:sz w:val="24"/>
            <w:highlight w:val="white"/>
          </w:rPr>
          <w:t xml:space="preserve"> .csv file and the word Events on the end of the name</w:t>
        </w:r>
      </w:ins>
      <w:ins w:id="128" w:author="Jacob Roundy" w:date="2015-04-20T12:39:00Z">
        <w:r w:rsidR="00DB3926">
          <w:rPr>
            <w:color w:val="222222"/>
            <w:sz w:val="24"/>
            <w:highlight w:val="white"/>
          </w:rPr>
          <w:t xml:space="preserve"> (</w:t>
        </w:r>
        <w:r w:rsidR="00DB3926" w:rsidRPr="00734D35">
          <w:rPr>
            <w:b/>
            <w:color w:val="222222"/>
            <w:sz w:val="24"/>
            <w:highlight w:val="white"/>
          </w:rPr>
          <w:t>Figure 3</w:t>
        </w:r>
        <w:r w:rsidR="00DB3926">
          <w:rPr>
            <w:color w:val="222222"/>
            <w:sz w:val="24"/>
            <w:highlight w:val="white"/>
          </w:rPr>
          <w:t>)</w:t>
        </w:r>
      </w:ins>
      <w:r w:rsidR="005202F4" w:rsidRPr="002F6890">
        <w:rPr>
          <w:color w:val="222222"/>
          <w:sz w:val="24"/>
          <w:highlight w:val="white"/>
        </w:rPr>
        <w:t>.</w:t>
      </w:r>
      <w:r w:rsidR="00DB3926">
        <w:rPr>
          <w:color w:val="222222"/>
          <w:sz w:val="24"/>
          <w:highlight w:val="white"/>
        </w:rPr>
        <w:t xml:space="preserve"> </w:t>
      </w:r>
      <w:ins w:id="129" w:author="k frye" w:date="2015-03-16T18:15:00Z">
        <w:r w:rsidR="005202F4" w:rsidRPr="00DB3926">
          <w:rPr>
            <w:color w:val="222222"/>
            <w:sz w:val="24"/>
            <w:highlight w:val="white"/>
          </w:rPr>
          <w:t xml:space="preserve">This is an “event theme” and is a temporary layer. </w:t>
        </w:r>
      </w:ins>
      <w:ins w:id="130" w:author="Jacob Roundy" w:date="2015-04-20T12:57:00Z">
        <w:r>
          <w:rPr>
            <w:color w:val="222222"/>
            <w:sz w:val="24"/>
            <w:highlight w:val="white"/>
          </w:rPr>
          <w:t>For</w:t>
        </w:r>
      </w:ins>
      <w:ins w:id="131" w:author="k frye" w:date="2015-03-16T18:15:00Z">
        <w:del w:id="132" w:author="Jacob Roundy" w:date="2015-04-20T12:57:00Z">
          <w:r w:rsidR="005202F4" w:rsidRPr="00DB3926" w:rsidDel="009B0884">
            <w:rPr>
              <w:color w:val="222222"/>
              <w:sz w:val="24"/>
              <w:highlight w:val="white"/>
            </w:rPr>
            <w:delText>If you want</w:delText>
          </w:r>
        </w:del>
        <w:r w:rsidR="005202F4" w:rsidRPr="00DB3926">
          <w:rPr>
            <w:color w:val="222222"/>
            <w:sz w:val="24"/>
            <w:highlight w:val="white"/>
          </w:rPr>
          <w:t xml:space="preserve"> a more permanent copy, right-click on the layer and choose Data &gt; Export Data… Pick an output location</w:t>
        </w:r>
      </w:ins>
      <w:ins w:id="133" w:author="Jacob Roundy" w:date="2015-04-20T12:57:00Z">
        <w:r>
          <w:rPr>
            <w:color w:val="222222"/>
            <w:sz w:val="24"/>
            <w:highlight w:val="white"/>
          </w:rPr>
          <w:t xml:space="preserve"> </w:t>
        </w:r>
      </w:ins>
      <w:ins w:id="134" w:author="k frye" w:date="2015-03-16T18:15:00Z">
        <w:r w:rsidR="005202F4" w:rsidRPr="00DB3926">
          <w:rPr>
            <w:color w:val="222222"/>
            <w:sz w:val="24"/>
            <w:highlight w:val="white"/>
          </w:rPr>
          <w:t>—</w:t>
        </w:r>
      </w:ins>
      <w:ins w:id="135" w:author="Jacob Roundy" w:date="2015-04-20T12:57:00Z">
        <w:r>
          <w:rPr>
            <w:color w:val="222222"/>
            <w:sz w:val="24"/>
            <w:highlight w:val="white"/>
          </w:rPr>
          <w:t xml:space="preserve"> </w:t>
        </w:r>
      </w:ins>
      <w:ins w:id="136" w:author="k frye" w:date="2015-03-16T18:15:00Z">
        <w:r w:rsidR="005202F4" w:rsidRPr="00DB3926">
          <w:rPr>
            <w:color w:val="222222"/>
            <w:sz w:val="24"/>
            <w:highlight w:val="white"/>
          </w:rPr>
          <w:t>a geodatabase feature class or a directory for a shapefile</w:t>
        </w:r>
      </w:ins>
      <w:ins w:id="137" w:author="Jacob Roundy" w:date="2015-04-20T12:57:00Z">
        <w:r>
          <w:rPr>
            <w:color w:val="222222"/>
            <w:sz w:val="24"/>
            <w:highlight w:val="white"/>
          </w:rPr>
          <w:t xml:space="preserve"> </w:t>
        </w:r>
      </w:ins>
      <w:ins w:id="138" w:author="k frye" w:date="2015-03-16T18:15:00Z">
        <w:r w:rsidR="005202F4" w:rsidRPr="00DB3926">
          <w:rPr>
            <w:color w:val="222222"/>
            <w:sz w:val="24"/>
            <w:highlight w:val="white"/>
          </w:rPr>
          <w:t>—</w:t>
        </w:r>
      </w:ins>
      <w:ins w:id="139" w:author="Jacob Roundy" w:date="2015-04-20T12:57:00Z">
        <w:r>
          <w:rPr>
            <w:color w:val="222222"/>
            <w:sz w:val="24"/>
            <w:highlight w:val="white"/>
          </w:rPr>
          <w:t xml:space="preserve"> </w:t>
        </w:r>
      </w:ins>
      <w:ins w:id="140" w:author="k frye" w:date="2015-03-16T18:15:00Z">
        <w:r w:rsidR="005202F4" w:rsidRPr="00DB3926">
          <w:rPr>
            <w:color w:val="222222"/>
            <w:sz w:val="24"/>
            <w:highlight w:val="white"/>
          </w:rPr>
          <w:t>and enter a file name. Change the name from the default “Export_Output” to Urban_Forestry_Survey. Click OK.</w:t>
        </w:r>
      </w:ins>
    </w:p>
    <w:p w14:paraId="2405BEBB" w14:textId="77777777" w:rsidR="00DB3926" w:rsidRDefault="00DB3926" w:rsidP="00734D35">
      <w:pPr>
        <w:tabs>
          <w:tab w:val="left" w:pos="90"/>
          <w:tab w:val="left" w:pos="270"/>
        </w:tabs>
        <w:ind w:left="180" w:right="-90"/>
        <w:contextualSpacing/>
        <w:rPr>
          <w:ins w:id="141" w:author="Jacob Roundy" w:date="2015-04-20T12:38:00Z"/>
          <w:sz w:val="24"/>
        </w:rPr>
      </w:pPr>
    </w:p>
    <w:p w14:paraId="58B3F065" w14:textId="6E01558C" w:rsidR="00325D92" w:rsidRDefault="005202F4" w:rsidP="008D357A">
      <w:pPr>
        <w:numPr>
          <w:ilvl w:val="0"/>
          <w:numId w:val="1"/>
        </w:numPr>
        <w:tabs>
          <w:tab w:val="left" w:pos="90"/>
          <w:tab w:val="left" w:pos="270"/>
        </w:tabs>
        <w:ind w:left="0" w:right="-90" w:firstLine="180"/>
        <w:contextualSpacing/>
        <w:rPr>
          <w:sz w:val="24"/>
        </w:rPr>
      </w:pPr>
      <w:r>
        <w:rPr>
          <w:sz w:val="24"/>
        </w:rPr>
        <w:t xml:space="preserve">National Tree Benefits Calculator  </w:t>
      </w:r>
      <w:r>
        <w:rPr>
          <w:sz w:val="24"/>
        </w:rPr>
        <w:br/>
      </w:r>
    </w:p>
    <w:p w14:paraId="0A1A4303" w14:textId="54B2E6C6" w:rsidR="00325D92" w:rsidRDefault="005202F4" w:rsidP="008D357A">
      <w:pPr>
        <w:numPr>
          <w:ilvl w:val="1"/>
          <w:numId w:val="1"/>
        </w:numPr>
        <w:tabs>
          <w:tab w:val="left" w:pos="810"/>
        </w:tabs>
        <w:ind w:left="0" w:right="-90" w:firstLine="720"/>
        <w:contextualSpacing/>
        <w:rPr>
          <w:sz w:val="24"/>
        </w:rPr>
      </w:pPr>
      <w:r>
        <w:rPr>
          <w:sz w:val="24"/>
        </w:rPr>
        <w:t xml:space="preserve">Using this software, the benefits of street-side trees can be calculated. This includes a tree’s annual benefits for storm water management, property value, energy efficiency, and carbon sequestration. See </w:t>
      </w:r>
      <w:r w:rsidR="004E0C22">
        <w:rPr>
          <w:sz w:val="24"/>
        </w:rPr>
        <w:t xml:space="preserve">the </w:t>
      </w:r>
      <w:r>
        <w:rPr>
          <w:sz w:val="24"/>
        </w:rPr>
        <w:t>video</w:t>
      </w:r>
      <w:r>
        <w:rPr>
          <w:i/>
          <w:sz w:val="24"/>
        </w:rPr>
        <w:t xml:space="preserve"> </w:t>
      </w:r>
      <w:r>
        <w:rPr>
          <w:b/>
          <w:i/>
          <w:sz w:val="24"/>
        </w:rPr>
        <w:t>“</w:t>
      </w:r>
      <w:r>
        <w:rPr>
          <w:i/>
          <w:sz w:val="24"/>
        </w:rPr>
        <w:t>Tree Identification: How to Use a Dichotomous Key"</w:t>
      </w:r>
      <w:r>
        <w:rPr>
          <w:sz w:val="24"/>
        </w:rPr>
        <w:t xml:space="preserve"> for instructions on using the Tree Benefits Calculator.</w:t>
      </w:r>
    </w:p>
    <w:p w14:paraId="2C898848" w14:textId="77777777" w:rsidR="00325D92" w:rsidRDefault="00325D92" w:rsidP="003655A2">
      <w:pPr>
        <w:tabs>
          <w:tab w:val="left" w:pos="180"/>
        </w:tabs>
        <w:ind w:right="-90"/>
      </w:pPr>
    </w:p>
    <w:p w14:paraId="4FB4B67C" w14:textId="77777777" w:rsidR="002F6890" w:rsidRPr="002F6890" w:rsidRDefault="005202F4" w:rsidP="003655A2">
      <w:pPr>
        <w:tabs>
          <w:tab w:val="left" w:pos="180"/>
        </w:tabs>
        <w:spacing w:line="240" w:lineRule="auto"/>
        <w:ind w:right="-90"/>
        <w:rPr>
          <w:b/>
          <w:sz w:val="28"/>
        </w:rPr>
      </w:pPr>
      <w:r w:rsidRPr="002F6890">
        <w:rPr>
          <w:b/>
          <w:sz w:val="28"/>
        </w:rPr>
        <w:t xml:space="preserve">Representative Results: </w:t>
      </w:r>
    </w:p>
    <w:p w14:paraId="333E02DB" w14:textId="3C19ED54" w:rsidR="00325D92" w:rsidRDefault="005202F4" w:rsidP="003655A2">
      <w:pPr>
        <w:tabs>
          <w:tab w:val="left" w:pos="180"/>
        </w:tabs>
        <w:spacing w:line="240" w:lineRule="auto"/>
        <w:ind w:right="-90"/>
      </w:pPr>
      <w:r>
        <w:rPr>
          <w:b/>
          <w:sz w:val="24"/>
        </w:rPr>
        <w:t>Figure 1</w:t>
      </w:r>
      <w:r>
        <w:rPr>
          <w:sz w:val="24"/>
        </w:rPr>
        <w:t xml:space="preserve"> shows the representative results for street trees found on one block, and a map from urban forestry data entered into GIS can be seen in </w:t>
      </w:r>
      <w:r>
        <w:rPr>
          <w:b/>
          <w:sz w:val="24"/>
        </w:rPr>
        <w:t xml:space="preserve">Figure </w:t>
      </w:r>
      <w:r w:rsidR="00DB3926">
        <w:rPr>
          <w:b/>
          <w:sz w:val="24"/>
        </w:rPr>
        <w:t>4</w:t>
      </w:r>
      <w:r>
        <w:rPr>
          <w:sz w:val="24"/>
        </w:rPr>
        <w:t>.</w:t>
      </w:r>
    </w:p>
    <w:p w14:paraId="6D005715" w14:textId="77777777" w:rsidR="00325D92" w:rsidRDefault="00325D92" w:rsidP="003655A2">
      <w:pPr>
        <w:tabs>
          <w:tab w:val="left" w:pos="180"/>
        </w:tabs>
        <w:spacing w:line="240" w:lineRule="auto"/>
        <w:ind w:right="-90"/>
      </w:pPr>
    </w:p>
    <w:p w14:paraId="149176EC" w14:textId="4058FE81" w:rsidR="00325D92" w:rsidRDefault="005202F4" w:rsidP="003655A2">
      <w:pPr>
        <w:tabs>
          <w:tab w:val="left" w:pos="180"/>
        </w:tabs>
        <w:spacing w:line="240" w:lineRule="auto"/>
        <w:ind w:right="-90"/>
      </w:pPr>
      <w:r>
        <w:rPr>
          <w:sz w:val="24"/>
        </w:rPr>
        <w:t xml:space="preserve">The results for using the Tree Benefit Calculator can be found in </w:t>
      </w:r>
      <w:r>
        <w:rPr>
          <w:b/>
          <w:sz w:val="24"/>
        </w:rPr>
        <w:t>Table 2</w:t>
      </w:r>
      <w:r>
        <w:rPr>
          <w:sz w:val="24"/>
        </w:rPr>
        <w:t>. This calculator provides an estimation of the benefits individual street-side trees provide. Once the data from the field investigation is inputted, including zip code, species, diameter, and land-use, the environmental and economic benefit provided by each tree can be seen.</w:t>
      </w:r>
    </w:p>
    <w:p w14:paraId="2B8BEFBC" w14:textId="77777777" w:rsidR="00325D92" w:rsidRDefault="00325D92" w:rsidP="003655A2">
      <w:pPr>
        <w:tabs>
          <w:tab w:val="left" w:pos="180"/>
        </w:tabs>
        <w:ind w:right="-90"/>
      </w:pPr>
      <w:bookmarkStart w:id="142" w:name="h.gjdgxs" w:colFirst="0" w:colLast="0"/>
      <w:bookmarkEnd w:id="142"/>
    </w:p>
    <w:p w14:paraId="68349D63" w14:textId="77777777" w:rsidR="002F6890" w:rsidRPr="002F6890" w:rsidRDefault="005202F4" w:rsidP="003655A2">
      <w:pPr>
        <w:tabs>
          <w:tab w:val="left" w:pos="180"/>
        </w:tabs>
        <w:ind w:right="-90"/>
        <w:rPr>
          <w:b/>
          <w:sz w:val="28"/>
        </w:rPr>
      </w:pPr>
      <w:r w:rsidRPr="002F6890">
        <w:rPr>
          <w:b/>
          <w:sz w:val="28"/>
        </w:rPr>
        <w:t xml:space="preserve">Applications: </w:t>
      </w:r>
    </w:p>
    <w:p w14:paraId="3278DB63" w14:textId="5614C592" w:rsidR="00325D92" w:rsidRDefault="005202F4" w:rsidP="003655A2">
      <w:pPr>
        <w:tabs>
          <w:tab w:val="left" w:pos="180"/>
        </w:tabs>
        <w:ind w:right="-90"/>
      </w:pPr>
      <w:r>
        <w:rPr>
          <w:sz w:val="24"/>
        </w:rPr>
        <w:t xml:space="preserve">Once entered into a GIS, forestry data can be analyzed using geospatial statistics. For example, a </w:t>
      </w:r>
      <w:commentRangeStart w:id="143"/>
      <w:r>
        <w:rPr>
          <w:i/>
          <w:sz w:val="24"/>
        </w:rPr>
        <w:t>Moran’s I</w:t>
      </w:r>
      <w:r>
        <w:rPr>
          <w:sz w:val="24"/>
        </w:rPr>
        <w:t xml:space="preserve"> </w:t>
      </w:r>
      <w:commentRangeEnd w:id="143"/>
      <w:ins w:id="144" w:author="k frye" w:date="2015-02-27T17:42:00Z">
        <w:r>
          <w:commentReference w:id="143"/>
        </w:r>
        <w:r>
          <w:rPr>
            <w:sz w:val="24"/>
          </w:rPr>
          <w:t xml:space="preserve">geospatial statistical test is a widely used statistic that analyzes for significant geographical clustering of health variables. </w:t>
        </w:r>
        <w:r w:rsidRPr="00734D35">
          <w:rPr>
            <w:i/>
            <w:sz w:val="24"/>
          </w:rPr>
          <w:t>Moran’s I</w:t>
        </w:r>
        <w:r>
          <w:rPr>
            <w:sz w:val="24"/>
          </w:rPr>
          <w:t xml:space="preserve"> </w:t>
        </w:r>
      </w:ins>
      <w:r>
        <w:rPr>
          <w:sz w:val="24"/>
        </w:rPr>
        <w:t xml:space="preserve">can </w:t>
      </w:r>
      <w:ins w:id="145" w:author="k frye" w:date="2015-02-27T17:39:00Z">
        <w:r>
          <w:rPr>
            <w:sz w:val="24"/>
          </w:rPr>
          <w:t xml:space="preserve">be used for forestry data to </w:t>
        </w:r>
      </w:ins>
      <w:r>
        <w:rPr>
          <w:sz w:val="24"/>
        </w:rPr>
        <w:t xml:space="preserve">report </w:t>
      </w:r>
      <w:del w:id="146" w:author="k frye" w:date="2015-02-27T17:40:00Z">
        <w:r>
          <w:rPr>
            <w:sz w:val="24"/>
          </w:rPr>
          <w:delText xml:space="preserve">the presence of significant geographical clustering of </w:delText>
        </w:r>
      </w:del>
      <w:r>
        <w:rPr>
          <w:sz w:val="24"/>
        </w:rPr>
        <w:t>dbh values</w:t>
      </w:r>
      <w:ins w:id="147" w:author="k frye" w:date="2015-02-27T17:41:00Z">
        <w:r>
          <w:rPr>
            <w:sz w:val="24"/>
          </w:rPr>
          <w:t xml:space="preserve"> </w:t>
        </w:r>
        <w:del w:id="148" w:author="Jacob Roundy" w:date="2015-04-20T13:02:00Z">
          <w:r w:rsidDel="004E0C22">
            <w:rPr>
              <w:sz w:val="24"/>
            </w:rPr>
            <w:delText xml:space="preserve">are </w:delText>
          </w:r>
        </w:del>
        <w:r>
          <w:rPr>
            <w:sz w:val="24"/>
          </w:rPr>
          <w:t>localized to particular areas, indicating different tree growth rates in different locations of the forest</w:t>
        </w:r>
      </w:ins>
      <w:r>
        <w:rPr>
          <w:sz w:val="24"/>
        </w:rPr>
        <w:t xml:space="preserve">. </w:t>
      </w:r>
      <w:del w:id="149" w:author="k frye" w:date="2015-02-27T17:43:00Z">
        <w:r>
          <w:rPr>
            <w:sz w:val="24"/>
          </w:rPr>
          <w:delText xml:space="preserve">Clusters of high dbh values indicate older trees that may present near future needs for tree removal or a higher risk area for tree damage caused by storms. High dbh clusters may also indicate areas where trees survive longer and regions of a city receiving higher ecosystem service benefits. </w:delText>
        </w:r>
      </w:del>
      <w:ins w:id="150" w:author="k frye" w:date="2015-02-27T17:43:00Z">
        <w:r>
          <w:rPr>
            <w:sz w:val="24"/>
          </w:rPr>
          <w:t xml:space="preserve">If clustering is significant, a </w:t>
        </w:r>
      </w:ins>
      <w:commentRangeStart w:id="151"/>
      <w:r>
        <w:rPr>
          <w:sz w:val="24"/>
        </w:rPr>
        <w:t>General G</w:t>
      </w:r>
      <w:commentRangeEnd w:id="151"/>
      <w:r>
        <w:commentReference w:id="151"/>
      </w:r>
      <w:r>
        <w:rPr>
          <w:sz w:val="24"/>
        </w:rPr>
        <w:t xml:space="preserve"> </w:t>
      </w:r>
      <w:ins w:id="152" w:author="k frye" w:date="2015-02-27T17:45:00Z">
        <w:r>
          <w:rPr>
            <w:sz w:val="24"/>
          </w:rPr>
          <w:t xml:space="preserve">geospatial statistical test </w:t>
        </w:r>
      </w:ins>
      <w:del w:id="153" w:author="k frye" w:date="2015-02-27T17:45:00Z">
        <w:r>
          <w:rPr>
            <w:sz w:val="24"/>
          </w:rPr>
          <w:delText>analyses</w:delText>
        </w:r>
      </w:del>
      <w:del w:id="154" w:author="Jacob Roundy" w:date="2015-04-20T13:03:00Z">
        <w:r w:rsidDel="004E0C22">
          <w:rPr>
            <w:sz w:val="24"/>
          </w:rPr>
          <w:delText xml:space="preserve"> </w:delText>
        </w:r>
      </w:del>
      <w:r>
        <w:rPr>
          <w:sz w:val="24"/>
        </w:rPr>
        <w:t xml:space="preserve">can additionally reveal whether it is the high or low </w:t>
      </w:r>
      <w:del w:id="155" w:author="k frye" w:date="2015-02-27T17:43:00Z">
        <w:r>
          <w:rPr>
            <w:sz w:val="24"/>
          </w:rPr>
          <w:delText xml:space="preserve">dbh </w:delText>
        </w:r>
      </w:del>
      <w:r>
        <w:rPr>
          <w:sz w:val="24"/>
        </w:rPr>
        <w:t xml:space="preserve">values that are </w:t>
      </w:r>
      <w:ins w:id="156" w:author="k frye" w:date="2015-02-27T17:43:00Z">
        <w:r>
          <w:rPr>
            <w:sz w:val="24"/>
          </w:rPr>
          <w:t xml:space="preserve">geographically </w:t>
        </w:r>
      </w:ins>
      <w:r>
        <w:rPr>
          <w:sz w:val="24"/>
        </w:rPr>
        <w:t xml:space="preserve">clustered </w:t>
      </w:r>
      <w:ins w:id="157" w:author="k frye" w:date="2015-02-27T17:45:00Z">
        <w:r>
          <w:rPr>
            <w:sz w:val="24"/>
          </w:rPr>
          <w:t xml:space="preserve">by reporting which end of the clustering values are concentrated in a geographical area </w:t>
        </w:r>
      </w:ins>
      <w:r>
        <w:rPr>
          <w:sz w:val="24"/>
        </w:rPr>
        <w:t>(</w:t>
      </w:r>
      <w:r>
        <w:rPr>
          <w:b/>
          <w:sz w:val="24"/>
        </w:rPr>
        <w:t xml:space="preserve">Figure </w:t>
      </w:r>
      <w:ins w:id="158" w:author="Jacob Roundy" w:date="2015-04-20T12:36:00Z">
        <w:r w:rsidR="00DB3926">
          <w:rPr>
            <w:b/>
            <w:sz w:val="24"/>
          </w:rPr>
          <w:t>5</w:t>
        </w:r>
      </w:ins>
      <w:del w:id="159" w:author="Jacob Roundy" w:date="2015-04-20T12:36:00Z">
        <w:r w:rsidDel="00DB3926">
          <w:rPr>
            <w:b/>
            <w:sz w:val="24"/>
          </w:rPr>
          <w:delText>3</w:delText>
        </w:r>
      </w:del>
      <w:r>
        <w:rPr>
          <w:sz w:val="24"/>
        </w:rPr>
        <w:t xml:space="preserve">). Significant </w:t>
      </w:r>
      <w:r>
        <w:rPr>
          <w:i/>
          <w:sz w:val="24"/>
        </w:rPr>
        <w:t>Moran's I</w:t>
      </w:r>
      <w:r>
        <w:rPr>
          <w:sz w:val="24"/>
        </w:rPr>
        <w:t xml:space="preserve"> clusters are shown with the General G scores, indicating high dbh values clustered for the good trees and for each species. dbh values are represented by proportionally-sized symbols to illustrate the clustering of high values (large circles) and low values (small diamonds) (</w:t>
      </w:r>
      <w:r>
        <w:rPr>
          <w:b/>
          <w:sz w:val="24"/>
        </w:rPr>
        <w:t xml:space="preserve">Figure </w:t>
      </w:r>
      <w:ins w:id="160" w:author="Jacob Roundy" w:date="2015-04-20T12:36:00Z">
        <w:r w:rsidR="00DB3926">
          <w:rPr>
            <w:b/>
            <w:sz w:val="24"/>
          </w:rPr>
          <w:t>6</w:t>
        </w:r>
      </w:ins>
      <w:del w:id="161" w:author="Jacob Roundy" w:date="2015-04-20T12:36:00Z">
        <w:r w:rsidDel="00DB3926">
          <w:rPr>
            <w:b/>
            <w:sz w:val="24"/>
          </w:rPr>
          <w:delText>4</w:delText>
        </w:r>
      </w:del>
      <w:r>
        <w:rPr>
          <w:sz w:val="24"/>
        </w:rPr>
        <w:t>). Features can be paired in maps to look for meaningful patterns, such as dbh and species, to identify which species tend to grow to maturity more successfully in an urban environment.</w:t>
      </w:r>
      <w:ins w:id="162" w:author="k frye" w:date="2015-02-27T17:42:00Z">
        <w:r>
          <w:rPr>
            <w:sz w:val="24"/>
          </w:rPr>
          <w:t xml:space="preserve"> Clusters of high dbh values indicate older trees that may present near future needs for tree removal or a higher risk area for tree damage caused by storms. High dbh clusters may also indicate areas where trees survive longer and regions of a city receiving higher ecosystem service benefits.</w:t>
        </w:r>
      </w:ins>
    </w:p>
    <w:p w14:paraId="61852181" w14:textId="312878C0" w:rsidR="00325D92" w:rsidRDefault="00325D92" w:rsidP="003655A2">
      <w:pPr>
        <w:tabs>
          <w:tab w:val="left" w:pos="180"/>
        </w:tabs>
        <w:ind w:right="-90" w:firstLine="720"/>
      </w:pPr>
    </w:p>
    <w:p w14:paraId="4B634913" w14:textId="77777777" w:rsidR="00325D92" w:rsidRPr="002F6890" w:rsidRDefault="005202F4" w:rsidP="003655A2">
      <w:pPr>
        <w:tabs>
          <w:tab w:val="left" w:pos="180"/>
        </w:tabs>
        <w:ind w:right="-90"/>
        <w:rPr>
          <w:sz w:val="24"/>
        </w:rPr>
      </w:pPr>
      <w:r w:rsidRPr="002F6890">
        <w:rPr>
          <w:b/>
          <w:sz w:val="28"/>
        </w:rPr>
        <w:t>Legend:</w:t>
      </w:r>
    </w:p>
    <w:p w14:paraId="3AF7375E" w14:textId="77777777" w:rsidR="00325D92" w:rsidRDefault="005202F4" w:rsidP="003655A2">
      <w:pPr>
        <w:tabs>
          <w:tab w:val="left" w:pos="180"/>
        </w:tabs>
        <w:ind w:right="-90"/>
      </w:pPr>
      <w:r>
        <w:rPr>
          <w:sz w:val="24"/>
        </w:rPr>
        <w:t>Figure 1: Representative results for street trees found one block.</w:t>
      </w:r>
    </w:p>
    <w:p w14:paraId="3913E658" w14:textId="77777777" w:rsidR="00325D92" w:rsidRDefault="00325D92" w:rsidP="003655A2">
      <w:pPr>
        <w:tabs>
          <w:tab w:val="left" w:pos="180"/>
        </w:tabs>
        <w:ind w:right="-90"/>
      </w:pPr>
    </w:p>
    <w:p w14:paraId="77F44392" w14:textId="1332E36C" w:rsidR="00DB3926" w:rsidRDefault="00DB3926" w:rsidP="003655A2">
      <w:pPr>
        <w:tabs>
          <w:tab w:val="left" w:pos="180"/>
        </w:tabs>
        <w:ind w:right="-90"/>
        <w:rPr>
          <w:ins w:id="163" w:author="Jacob Roundy" w:date="2015-04-20T12:36:00Z"/>
          <w:sz w:val="24"/>
        </w:rPr>
      </w:pPr>
      <w:ins w:id="164" w:author="Jacob Roundy" w:date="2015-04-20T12:36:00Z">
        <w:r>
          <w:rPr>
            <w:sz w:val="24"/>
          </w:rPr>
          <w:t>Figure 2:</w:t>
        </w:r>
      </w:ins>
      <w:ins w:id="165" w:author="Jacob Roundy" w:date="2015-04-20T12:45:00Z">
        <w:r w:rsidR="00952EB1" w:rsidRPr="00952EB1">
          <w:t xml:space="preserve"> </w:t>
        </w:r>
        <w:r w:rsidR="00952EB1" w:rsidRPr="00734D35">
          <w:rPr>
            <w:sz w:val="24"/>
          </w:rPr>
          <w:t xml:space="preserve">The </w:t>
        </w:r>
        <w:r w:rsidR="00952EB1" w:rsidRPr="00952EB1">
          <w:rPr>
            <w:sz w:val="24"/>
          </w:rPr>
          <w:t>Add Data tool on the Standard toolbar</w:t>
        </w:r>
        <w:r w:rsidR="00952EB1">
          <w:rPr>
            <w:sz w:val="24"/>
          </w:rPr>
          <w:t>.</w:t>
        </w:r>
      </w:ins>
    </w:p>
    <w:p w14:paraId="30654E25" w14:textId="77777777" w:rsidR="00DB3926" w:rsidRDefault="00DB3926" w:rsidP="003655A2">
      <w:pPr>
        <w:tabs>
          <w:tab w:val="left" w:pos="180"/>
        </w:tabs>
        <w:ind w:right="-90"/>
        <w:rPr>
          <w:ins w:id="166" w:author="Jacob Roundy" w:date="2015-04-20T12:37:00Z"/>
          <w:sz w:val="24"/>
        </w:rPr>
      </w:pPr>
    </w:p>
    <w:p w14:paraId="2694FAE8" w14:textId="311CA452" w:rsidR="00DB3926" w:rsidRDefault="00DB3926" w:rsidP="003655A2">
      <w:pPr>
        <w:tabs>
          <w:tab w:val="left" w:pos="180"/>
        </w:tabs>
        <w:ind w:right="-90"/>
        <w:rPr>
          <w:ins w:id="167" w:author="Jacob Roundy" w:date="2015-04-20T12:36:00Z"/>
          <w:sz w:val="24"/>
        </w:rPr>
      </w:pPr>
      <w:ins w:id="168" w:author="Jacob Roundy" w:date="2015-04-20T12:37:00Z">
        <w:r>
          <w:rPr>
            <w:sz w:val="24"/>
          </w:rPr>
          <w:t>Figure 3:</w:t>
        </w:r>
      </w:ins>
      <w:ins w:id="169" w:author="Jacob Roundy" w:date="2015-04-20T12:44:00Z">
        <w:r w:rsidR="00952EB1" w:rsidRPr="00952EB1">
          <w:t xml:space="preserve"> </w:t>
        </w:r>
        <w:r w:rsidR="00952EB1">
          <w:rPr>
            <w:sz w:val="24"/>
          </w:rPr>
          <w:t xml:space="preserve">A temporary layer called </w:t>
        </w:r>
        <w:r w:rsidR="00952EB1" w:rsidRPr="00952EB1">
          <w:rPr>
            <w:sz w:val="24"/>
          </w:rPr>
          <w:t>“event theme</w:t>
        </w:r>
        <w:r w:rsidR="00952EB1">
          <w:rPr>
            <w:sz w:val="24"/>
          </w:rPr>
          <w:t>.</w:t>
        </w:r>
        <w:r w:rsidR="00952EB1" w:rsidRPr="00952EB1">
          <w:rPr>
            <w:sz w:val="24"/>
          </w:rPr>
          <w:t>”</w:t>
        </w:r>
      </w:ins>
    </w:p>
    <w:p w14:paraId="4E918072" w14:textId="77777777" w:rsidR="00DB3926" w:rsidRDefault="00DB3926" w:rsidP="003655A2">
      <w:pPr>
        <w:tabs>
          <w:tab w:val="left" w:pos="180"/>
        </w:tabs>
        <w:ind w:right="-90"/>
        <w:rPr>
          <w:ins w:id="170" w:author="Jacob Roundy" w:date="2015-04-20T12:36:00Z"/>
          <w:sz w:val="24"/>
        </w:rPr>
      </w:pPr>
    </w:p>
    <w:p w14:paraId="4B78859A" w14:textId="673B70EA" w:rsidR="00325D92" w:rsidRDefault="005202F4" w:rsidP="003655A2">
      <w:pPr>
        <w:tabs>
          <w:tab w:val="left" w:pos="180"/>
        </w:tabs>
        <w:ind w:right="-90"/>
      </w:pPr>
      <w:r>
        <w:rPr>
          <w:sz w:val="24"/>
        </w:rPr>
        <w:t xml:space="preserve">Figure </w:t>
      </w:r>
      <w:ins w:id="171" w:author="Jacob Roundy" w:date="2015-04-20T12:36:00Z">
        <w:r w:rsidR="00DB3926">
          <w:rPr>
            <w:sz w:val="24"/>
          </w:rPr>
          <w:t>4</w:t>
        </w:r>
      </w:ins>
      <w:del w:id="172" w:author="Jacob Roundy" w:date="2015-04-20T12:36:00Z">
        <w:r w:rsidDel="00DB3926">
          <w:rPr>
            <w:sz w:val="24"/>
          </w:rPr>
          <w:delText>2</w:delText>
        </w:r>
      </w:del>
      <w:r>
        <w:rPr>
          <w:sz w:val="24"/>
        </w:rPr>
        <w:t>:</w:t>
      </w:r>
      <w:r>
        <w:t xml:space="preserve"> </w:t>
      </w:r>
      <w:r>
        <w:rPr>
          <w:sz w:val="24"/>
        </w:rPr>
        <w:t>Maps from urban forestry data entered into GIS.</w:t>
      </w:r>
    </w:p>
    <w:p w14:paraId="69AA314C" w14:textId="77777777" w:rsidR="00325D92" w:rsidRDefault="00325D92" w:rsidP="003655A2">
      <w:pPr>
        <w:tabs>
          <w:tab w:val="left" w:pos="180"/>
        </w:tabs>
        <w:ind w:right="-90"/>
      </w:pPr>
    </w:p>
    <w:p w14:paraId="41320DF8" w14:textId="4FE612BF" w:rsidR="00325D92" w:rsidRDefault="005202F4" w:rsidP="003655A2">
      <w:pPr>
        <w:tabs>
          <w:tab w:val="left" w:pos="180"/>
        </w:tabs>
        <w:ind w:right="-90"/>
      </w:pPr>
      <w:r>
        <w:rPr>
          <w:sz w:val="24"/>
        </w:rPr>
        <w:t xml:space="preserve">Figure </w:t>
      </w:r>
      <w:ins w:id="173" w:author="Jacob Roundy" w:date="2015-04-20T12:36:00Z">
        <w:r w:rsidR="00DB3926">
          <w:rPr>
            <w:sz w:val="24"/>
          </w:rPr>
          <w:t>5</w:t>
        </w:r>
      </w:ins>
      <w:del w:id="174" w:author="Jacob Roundy" w:date="2015-04-20T12:36:00Z">
        <w:r w:rsidDel="00DB3926">
          <w:rPr>
            <w:sz w:val="24"/>
          </w:rPr>
          <w:delText>3</w:delText>
        </w:r>
      </w:del>
      <w:r>
        <w:rPr>
          <w:sz w:val="24"/>
        </w:rPr>
        <w:t>: Clusters of dbh sizes for good trees on a map.</w:t>
      </w:r>
    </w:p>
    <w:p w14:paraId="384EC95F" w14:textId="77777777" w:rsidR="00325D92" w:rsidRDefault="00325D92" w:rsidP="003655A2">
      <w:pPr>
        <w:tabs>
          <w:tab w:val="left" w:pos="180"/>
        </w:tabs>
        <w:ind w:right="-90"/>
      </w:pPr>
    </w:p>
    <w:p w14:paraId="41901907" w14:textId="025F4933" w:rsidR="00325D92" w:rsidRDefault="005202F4" w:rsidP="003655A2">
      <w:pPr>
        <w:tabs>
          <w:tab w:val="left" w:pos="180"/>
        </w:tabs>
        <w:ind w:right="-90"/>
      </w:pPr>
      <w:r>
        <w:rPr>
          <w:sz w:val="24"/>
        </w:rPr>
        <w:t xml:space="preserve">Figure </w:t>
      </w:r>
      <w:ins w:id="175" w:author="Jacob Roundy" w:date="2015-04-20T12:36:00Z">
        <w:r w:rsidR="00DB3926">
          <w:rPr>
            <w:sz w:val="24"/>
          </w:rPr>
          <w:t>6</w:t>
        </w:r>
      </w:ins>
      <w:del w:id="176" w:author="Jacob Roundy" w:date="2015-04-20T12:36:00Z">
        <w:r w:rsidDel="00DB3926">
          <w:rPr>
            <w:sz w:val="24"/>
          </w:rPr>
          <w:delText>4</w:delText>
        </w:r>
      </w:del>
      <w:r>
        <w:rPr>
          <w:sz w:val="24"/>
        </w:rPr>
        <w:t>: High dbh clusters identified on a map.</w:t>
      </w:r>
    </w:p>
    <w:p w14:paraId="501D0160" w14:textId="77777777" w:rsidR="00325D92" w:rsidRDefault="00325D92" w:rsidP="003655A2">
      <w:pPr>
        <w:tabs>
          <w:tab w:val="left" w:pos="180"/>
        </w:tabs>
        <w:ind w:right="-90"/>
      </w:pPr>
    </w:p>
    <w:p w14:paraId="03CAA5EE" w14:textId="77777777" w:rsidR="00325D92" w:rsidRDefault="005202F4" w:rsidP="003655A2">
      <w:pPr>
        <w:tabs>
          <w:tab w:val="left" w:pos="180"/>
        </w:tabs>
        <w:ind w:right="-90"/>
      </w:pPr>
      <w:r>
        <w:rPr>
          <w:sz w:val="24"/>
        </w:rPr>
        <w:t>Table 1: A table to calculate the condition class of a tree. Each condition score correlates with its description in each category, then all six scores are totaled for a final sum – the condition class.</w:t>
      </w:r>
    </w:p>
    <w:p w14:paraId="104C5E13" w14:textId="77777777" w:rsidR="00325D92" w:rsidRDefault="00325D92" w:rsidP="003655A2">
      <w:pPr>
        <w:tabs>
          <w:tab w:val="left" w:pos="180"/>
        </w:tabs>
        <w:ind w:right="-90"/>
      </w:pPr>
    </w:p>
    <w:p w14:paraId="5CC1C4BC" w14:textId="77777777" w:rsidR="00325D92" w:rsidRDefault="005202F4" w:rsidP="003655A2">
      <w:pPr>
        <w:tabs>
          <w:tab w:val="left" w:pos="180"/>
        </w:tabs>
        <w:ind w:right="-90"/>
      </w:pPr>
      <w:r>
        <w:rPr>
          <w:sz w:val="24"/>
        </w:rPr>
        <w:t>Table 2: The Tree Benefit Calculator results.</w:t>
      </w:r>
    </w:p>
    <w:sectPr w:rsidR="00325D92" w:rsidSect="003655A2">
      <w:pgSz w:w="12240" w:h="15840"/>
      <w:pgMar w:top="1440" w:right="1440" w:bottom="1440" w:left="1440" w:header="720" w:footer="720" w:gutter="0"/>
      <w:pgNumType w:start="1"/>
      <w:cols w:space="720"/>
      <w:docGrid w:linePitch="299"/>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Andrew" w:date="2015-02-19T15:59:00Z" w:initials="">
    <w:p w14:paraId="4B603C86" w14:textId="77777777" w:rsidR="00325D92" w:rsidRDefault="005202F4">
      <w:pPr>
        <w:widowControl w:val="0"/>
        <w:spacing w:line="240" w:lineRule="auto"/>
      </w:pPr>
      <w:r>
        <w:t>Provide more background on GIS. What exactly is it?</w:t>
      </w:r>
    </w:p>
  </w:comment>
  <w:comment w:id="36" w:author="Andrew" w:date="2015-02-27T17:31:00Z" w:initials="">
    <w:p w14:paraId="45FEB7E5" w14:textId="77777777" w:rsidR="00325D92" w:rsidRDefault="005202F4">
      <w:pPr>
        <w:widowControl w:val="0"/>
        <w:spacing w:line="240" w:lineRule="auto"/>
      </w:pPr>
      <w:r>
        <w:t>Not currently in Figure 1.</w:t>
      </w:r>
    </w:p>
  </w:comment>
  <w:comment w:id="37" w:author="k frye" w:date="2015-02-27T17:31:00Z" w:initials="">
    <w:p w14:paraId="57E1B683" w14:textId="76E21529" w:rsidR="00325D92" w:rsidRDefault="00734D35">
      <w:pPr>
        <w:widowControl w:val="0"/>
        <w:spacing w:line="240" w:lineRule="auto"/>
      </w:pPr>
      <w:r>
        <w:t>added to Figure 1</w:t>
      </w:r>
    </w:p>
  </w:comment>
  <w:comment w:id="38" w:author="Andrew" w:date="2015-04-02T19:53:00Z" w:initials="">
    <w:p w14:paraId="0923B621" w14:textId="77777777" w:rsidR="00325D92" w:rsidRDefault="005202F4">
      <w:pPr>
        <w:widowControl w:val="0"/>
        <w:spacing w:line="240" w:lineRule="auto"/>
      </w:pPr>
      <w:r>
        <w:t>How is life expectancy measured/ calculated?</w:t>
      </w:r>
    </w:p>
  </w:comment>
  <w:comment w:id="39" w:author="k frye" w:date="2015-04-02T19:53:00Z" w:initials="">
    <w:p w14:paraId="3A0ED11A" w14:textId="77777777" w:rsidR="00325D92" w:rsidRDefault="005202F4">
      <w:pPr>
        <w:widowControl w:val="0"/>
        <w:spacing w:line="240" w:lineRule="auto"/>
      </w:pPr>
      <w:r>
        <w:t>There is no standardized method for life expectancy. It's up to the observer to estimate and choose one of the provided expectancy values. Should I speak more to that?</w:t>
      </w:r>
    </w:p>
  </w:comment>
  <w:comment w:id="40" w:author="Andrew" w:date="2015-02-19T16:31:00Z" w:initials="">
    <w:p w14:paraId="6578A65D" w14:textId="77777777" w:rsidR="00325D92" w:rsidRDefault="005202F4">
      <w:pPr>
        <w:widowControl w:val="0"/>
        <w:spacing w:line="240" w:lineRule="auto"/>
      </w:pPr>
      <w:r>
        <w:t>What do you use?</w:t>
      </w:r>
    </w:p>
  </w:comment>
  <w:comment w:id="143" w:author="Andrew" w:date="2015-02-19T16:36:00Z" w:initials="">
    <w:p w14:paraId="60932868" w14:textId="77777777" w:rsidR="00325D92" w:rsidRDefault="005202F4">
      <w:pPr>
        <w:widowControl w:val="0"/>
        <w:spacing w:line="240" w:lineRule="auto"/>
      </w:pPr>
      <w:r>
        <w:t>Provide some background on this.</w:t>
      </w:r>
    </w:p>
  </w:comment>
  <w:comment w:id="151" w:author="Andrew" w:date="2015-02-19T16:39:00Z" w:initials="">
    <w:p w14:paraId="088209D5" w14:textId="77777777" w:rsidR="00325D92" w:rsidRDefault="005202F4">
      <w:pPr>
        <w:widowControl w:val="0"/>
        <w:spacing w:line="240" w:lineRule="auto"/>
      </w:pPr>
      <w:r>
        <w:t>Provide some background on this.</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B603C86" w15:done="0"/>
  <w15:commentEx w15:paraId="45FEB7E5" w15:done="0"/>
  <w15:commentEx w15:paraId="57E1B683" w15:done="0"/>
  <w15:commentEx w15:paraId="0923B621" w15:done="0"/>
  <w15:commentEx w15:paraId="3A0ED11A" w15:done="0"/>
  <w15:commentEx w15:paraId="6578A65D" w15:done="0"/>
  <w15:commentEx w15:paraId="60932868" w15:done="0"/>
  <w15:commentEx w15:paraId="088209D5"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95841EF"/>
    <w:multiLevelType w:val="multilevel"/>
    <w:tmpl w:val="78EC7C54"/>
    <w:lvl w:ilvl="0">
      <w:start w:val="1"/>
      <w:numFmt w:val="decimal"/>
      <w:lvlText w:val="%1."/>
      <w:lvlJc w:val="right"/>
      <w:pPr>
        <w:ind w:left="720" w:firstLine="2520"/>
      </w:pPr>
      <w:rPr>
        <w:b w:val="0"/>
        <w:u w:val="none"/>
        <w:vertAlign w:val="baseline"/>
      </w:rPr>
    </w:lvl>
    <w:lvl w:ilvl="1">
      <w:start w:val="1"/>
      <w:numFmt w:val="decimal"/>
      <w:lvlText w:val="%1.%2."/>
      <w:lvlJc w:val="right"/>
      <w:pPr>
        <w:ind w:left="1440" w:firstLine="5400"/>
      </w:pPr>
      <w:rPr>
        <w:b w:val="0"/>
        <w:sz w:val="24"/>
        <w:szCs w:val="24"/>
        <w:u w:val="none"/>
        <w:vertAlign w:val="baseline"/>
      </w:rPr>
    </w:lvl>
    <w:lvl w:ilvl="2">
      <w:start w:val="1"/>
      <w:numFmt w:val="decimal"/>
      <w:lvlText w:val="%1.%2.%3."/>
      <w:lvlJc w:val="right"/>
      <w:pPr>
        <w:ind w:left="2160" w:firstLine="8280"/>
      </w:pPr>
      <w:rPr>
        <w:u w:val="none"/>
        <w:vertAlign w:val="baseline"/>
      </w:rPr>
    </w:lvl>
    <w:lvl w:ilvl="3">
      <w:start w:val="1"/>
      <w:numFmt w:val="decimal"/>
      <w:lvlText w:val="%1.%2.%3.%4."/>
      <w:lvlJc w:val="right"/>
      <w:pPr>
        <w:ind w:left="2880" w:firstLine="11160"/>
      </w:pPr>
      <w:rPr>
        <w:u w:val="none"/>
        <w:vertAlign w:val="baseline"/>
      </w:rPr>
    </w:lvl>
    <w:lvl w:ilvl="4">
      <w:start w:val="1"/>
      <w:numFmt w:val="decimal"/>
      <w:lvlText w:val="%1.%2.%3.%4.%5."/>
      <w:lvlJc w:val="right"/>
      <w:pPr>
        <w:ind w:left="3600" w:firstLine="14040"/>
      </w:pPr>
      <w:rPr>
        <w:u w:val="none"/>
        <w:vertAlign w:val="baseline"/>
      </w:rPr>
    </w:lvl>
    <w:lvl w:ilvl="5">
      <w:start w:val="1"/>
      <w:numFmt w:val="decimal"/>
      <w:lvlText w:val="%1.%2.%3.%4.%5.%6."/>
      <w:lvlJc w:val="right"/>
      <w:pPr>
        <w:ind w:left="4320" w:firstLine="16920"/>
      </w:pPr>
      <w:rPr>
        <w:u w:val="none"/>
        <w:vertAlign w:val="baseline"/>
      </w:rPr>
    </w:lvl>
    <w:lvl w:ilvl="6">
      <w:start w:val="1"/>
      <w:numFmt w:val="decimal"/>
      <w:lvlText w:val="%1.%2.%3.%4.%5.%6.%7."/>
      <w:lvlJc w:val="right"/>
      <w:pPr>
        <w:ind w:left="5040" w:firstLine="19800"/>
      </w:pPr>
      <w:rPr>
        <w:u w:val="none"/>
        <w:vertAlign w:val="baseline"/>
      </w:rPr>
    </w:lvl>
    <w:lvl w:ilvl="7">
      <w:start w:val="1"/>
      <w:numFmt w:val="decimal"/>
      <w:lvlText w:val="%1.%2.%3.%4.%5.%6.%7.%8."/>
      <w:lvlJc w:val="right"/>
      <w:pPr>
        <w:ind w:left="5760" w:firstLine="22680"/>
      </w:pPr>
      <w:rPr>
        <w:u w:val="none"/>
        <w:vertAlign w:val="baseline"/>
      </w:rPr>
    </w:lvl>
    <w:lvl w:ilvl="8">
      <w:start w:val="1"/>
      <w:numFmt w:val="decimal"/>
      <w:lvlText w:val="%1.%2.%3.%4.%5.%6.%7.%8.%9."/>
      <w:lvlJc w:val="right"/>
      <w:pPr>
        <w:ind w:left="6480" w:firstLine="25560"/>
      </w:pPr>
      <w:rPr>
        <w:u w:val="none"/>
        <w:vertAlign w:val="baseline"/>
      </w:rPr>
    </w:lvl>
  </w:abstractNum>
  <w:abstractNum w:abstractNumId="1">
    <w:nsid w:val="3CB52142"/>
    <w:multiLevelType w:val="multilevel"/>
    <w:tmpl w:val="422E61EA"/>
    <w:lvl w:ilvl="0">
      <w:start w:val="1"/>
      <w:numFmt w:val="decimal"/>
      <w:lvlText w:val="%1."/>
      <w:lvlJc w:val="right"/>
      <w:pPr>
        <w:ind w:left="720" w:firstLine="2520"/>
      </w:pPr>
      <w:rPr>
        <w:b w:val="0"/>
        <w:u w:val="none"/>
        <w:vertAlign w:val="baseline"/>
      </w:rPr>
    </w:lvl>
    <w:lvl w:ilvl="1">
      <w:start w:val="1"/>
      <w:numFmt w:val="decimal"/>
      <w:lvlText w:val="%1.%2."/>
      <w:lvlJc w:val="right"/>
      <w:pPr>
        <w:ind w:left="1440" w:firstLine="5400"/>
      </w:pPr>
      <w:rPr>
        <w:b w:val="0"/>
        <w:u w:val="none"/>
        <w:vertAlign w:val="baseline"/>
      </w:rPr>
    </w:lvl>
    <w:lvl w:ilvl="2">
      <w:start w:val="1"/>
      <w:numFmt w:val="decimal"/>
      <w:lvlText w:val="%1.%2.%3."/>
      <w:lvlJc w:val="right"/>
      <w:pPr>
        <w:ind w:left="2160" w:firstLine="8280"/>
      </w:pPr>
      <w:rPr>
        <w:u w:val="none"/>
        <w:vertAlign w:val="baseline"/>
      </w:rPr>
    </w:lvl>
    <w:lvl w:ilvl="3">
      <w:start w:val="1"/>
      <w:numFmt w:val="decimal"/>
      <w:lvlText w:val="%1.%2.%3.%4."/>
      <w:lvlJc w:val="right"/>
      <w:pPr>
        <w:ind w:left="2880" w:firstLine="11160"/>
      </w:pPr>
      <w:rPr>
        <w:u w:val="none"/>
        <w:vertAlign w:val="baseline"/>
      </w:rPr>
    </w:lvl>
    <w:lvl w:ilvl="4">
      <w:start w:val="1"/>
      <w:numFmt w:val="decimal"/>
      <w:lvlText w:val="%1.%2.%3.%4.%5."/>
      <w:lvlJc w:val="right"/>
      <w:pPr>
        <w:ind w:left="3600" w:firstLine="14040"/>
      </w:pPr>
      <w:rPr>
        <w:u w:val="none"/>
        <w:vertAlign w:val="baseline"/>
      </w:rPr>
    </w:lvl>
    <w:lvl w:ilvl="5">
      <w:start w:val="1"/>
      <w:numFmt w:val="decimal"/>
      <w:lvlText w:val="%1.%2.%3.%4.%5.%6."/>
      <w:lvlJc w:val="right"/>
      <w:pPr>
        <w:ind w:left="4320" w:firstLine="16920"/>
      </w:pPr>
      <w:rPr>
        <w:u w:val="none"/>
        <w:vertAlign w:val="baseline"/>
      </w:rPr>
    </w:lvl>
    <w:lvl w:ilvl="6">
      <w:start w:val="1"/>
      <w:numFmt w:val="decimal"/>
      <w:lvlText w:val="%1.%2.%3.%4.%5.%6.%7."/>
      <w:lvlJc w:val="right"/>
      <w:pPr>
        <w:ind w:left="5040" w:firstLine="19800"/>
      </w:pPr>
      <w:rPr>
        <w:u w:val="none"/>
        <w:vertAlign w:val="baseline"/>
      </w:rPr>
    </w:lvl>
    <w:lvl w:ilvl="7">
      <w:start w:val="1"/>
      <w:numFmt w:val="decimal"/>
      <w:lvlText w:val="%1.%2.%3.%4.%5.%6.%7.%8."/>
      <w:lvlJc w:val="right"/>
      <w:pPr>
        <w:ind w:left="5760" w:firstLine="22680"/>
      </w:pPr>
      <w:rPr>
        <w:u w:val="none"/>
        <w:vertAlign w:val="baseline"/>
      </w:rPr>
    </w:lvl>
    <w:lvl w:ilvl="8">
      <w:start w:val="1"/>
      <w:numFmt w:val="decimal"/>
      <w:lvlText w:val="%1.%2.%3.%4.%5.%6.%7.%8.%9."/>
      <w:lvlJc w:val="right"/>
      <w:pPr>
        <w:ind w:left="6480" w:firstLine="25560"/>
      </w:pPr>
      <w:rPr>
        <w:u w:val="none"/>
        <w:vertAlign w:val="baseline"/>
      </w:rPr>
    </w:lvl>
  </w:abstractNum>
  <w:num w:numId="1">
    <w:abstractNumId w:val="0"/>
  </w:num>
  <w:num w:numId="2">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acob Roundy">
    <w15:presenceInfo w15:providerId="None" w15:userId="Jacob Round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trackRevisions/>
  <w:defaultTabStop w:val="720"/>
  <w:characterSpacingControl w:val="doNotCompress"/>
  <w:compat>
    <w:compatSetting w:name="compatibilityMode" w:uri="http://schemas.microsoft.com/office/word" w:val="14"/>
  </w:compat>
  <w:rsids>
    <w:rsidRoot w:val="00325D92"/>
    <w:rsid w:val="000B3A1C"/>
    <w:rsid w:val="00164BBD"/>
    <w:rsid w:val="002F6890"/>
    <w:rsid w:val="00325D92"/>
    <w:rsid w:val="003655A2"/>
    <w:rsid w:val="004175D4"/>
    <w:rsid w:val="004E0C22"/>
    <w:rsid w:val="005202F4"/>
    <w:rsid w:val="00734D35"/>
    <w:rsid w:val="007D15AB"/>
    <w:rsid w:val="008D357A"/>
    <w:rsid w:val="008F7D83"/>
    <w:rsid w:val="00952EB1"/>
    <w:rsid w:val="009A0873"/>
    <w:rsid w:val="009B0884"/>
    <w:rsid w:val="00B841A3"/>
    <w:rsid w:val="00DB3926"/>
    <w:rsid w:val="00E81AE0"/>
    <w:rsid w:val="00F0036C"/>
    <w:rsid w:val="00F916B5"/>
    <w:rsid w:val="00F97A70"/>
    <w:rsid w:val="00FF13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A86AFB"/>
  <w15:docId w15:val="{4BA2EB5A-381C-413A-9376-375D5E0CF3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color w:val="000000"/>
        <w:sz w:val="22"/>
        <w:lang w:val="en-US"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200"/>
      <w:outlineLvl w:val="0"/>
    </w:pPr>
    <w:rPr>
      <w:rFonts w:ascii="Trebuchet MS" w:eastAsia="Trebuchet MS" w:hAnsi="Trebuchet MS" w:cs="Trebuchet MS"/>
      <w:sz w:val="32"/>
    </w:rPr>
  </w:style>
  <w:style w:type="paragraph" w:styleId="Heading2">
    <w:name w:val="heading 2"/>
    <w:basedOn w:val="Normal"/>
    <w:next w:val="Normal"/>
    <w:pPr>
      <w:keepNext/>
      <w:keepLines/>
      <w:spacing w:before="200"/>
      <w:outlineLvl w:val="1"/>
    </w:pPr>
    <w:rPr>
      <w:rFonts w:ascii="Trebuchet MS" w:eastAsia="Trebuchet MS" w:hAnsi="Trebuchet MS" w:cs="Trebuchet MS"/>
      <w:b/>
      <w:sz w:val="26"/>
    </w:rPr>
  </w:style>
  <w:style w:type="paragraph" w:styleId="Heading3">
    <w:name w:val="heading 3"/>
    <w:basedOn w:val="Normal"/>
    <w:next w:val="Normal"/>
    <w:pPr>
      <w:keepNext/>
      <w:keepLines/>
      <w:spacing w:before="160"/>
      <w:outlineLvl w:val="2"/>
    </w:pPr>
    <w:rPr>
      <w:rFonts w:ascii="Trebuchet MS" w:eastAsia="Trebuchet MS" w:hAnsi="Trebuchet MS" w:cs="Trebuchet MS"/>
      <w:b/>
      <w:color w:val="666666"/>
      <w:sz w:val="24"/>
    </w:rPr>
  </w:style>
  <w:style w:type="paragraph" w:styleId="Heading4">
    <w:name w:val="heading 4"/>
    <w:basedOn w:val="Normal"/>
    <w:next w:val="Normal"/>
    <w:pPr>
      <w:keepNext/>
      <w:keepLines/>
      <w:spacing w:before="160"/>
      <w:outlineLvl w:val="3"/>
    </w:pPr>
    <w:rPr>
      <w:rFonts w:ascii="Trebuchet MS" w:eastAsia="Trebuchet MS" w:hAnsi="Trebuchet MS" w:cs="Trebuchet MS"/>
      <w:color w:val="666666"/>
      <w:u w:val="single"/>
    </w:rPr>
  </w:style>
  <w:style w:type="paragraph" w:styleId="Heading5">
    <w:name w:val="heading 5"/>
    <w:basedOn w:val="Normal"/>
    <w:next w:val="Normal"/>
    <w:pPr>
      <w:keepNext/>
      <w:keepLines/>
      <w:spacing w:before="160"/>
      <w:outlineLvl w:val="4"/>
    </w:pPr>
    <w:rPr>
      <w:rFonts w:ascii="Trebuchet MS" w:eastAsia="Trebuchet MS" w:hAnsi="Trebuchet MS" w:cs="Trebuchet MS"/>
      <w:color w:val="666666"/>
    </w:rPr>
  </w:style>
  <w:style w:type="paragraph" w:styleId="Heading6">
    <w:name w:val="heading 6"/>
    <w:basedOn w:val="Normal"/>
    <w:next w:val="Normal"/>
    <w:pPr>
      <w:keepNext/>
      <w:keepLines/>
      <w:spacing w:before="160"/>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pPr>
    <w:rPr>
      <w:rFonts w:ascii="Trebuchet MS" w:eastAsia="Trebuchet MS" w:hAnsi="Trebuchet MS" w:cs="Trebuchet MS"/>
      <w:sz w:val="42"/>
    </w:rPr>
  </w:style>
  <w:style w:type="paragraph" w:styleId="Subtitle">
    <w:name w:val="Subtitle"/>
    <w:basedOn w:val="Normal"/>
    <w:next w:val="Normal"/>
    <w:pPr>
      <w:keepNext/>
      <w:keepLines/>
      <w:spacing w:after="200"/>
    </w:pPr>
    <w:rPr>
      <w:rFonts w:ascii="Trebuchet MS" w:eastAsia="Trebuchet MS" w:hAnsi="Trebuchet MS" w:cs="Trebuchet MS"/>
      <w:i/>
      <w:color w:val="666666"/>
      <w:sz w:val="26"/>
    </w:rPr>
  </w:style>
  <w:style w:type="paragraph" w:styleId="CommentText">
    <w:name w:val="annotation text"/>
    <w:basedOn w:val="Normal"/>
    <w:link w:val="CommentTextChar"/>
    <w:uiPriority w:val="99"/>
    <w:semiHidden/>
    <w:unhideWhenUsed/>
    <w:pPr>
      <w:spacing w:line="240" w:lineRule="auto"/>
    </w:pPr>
    <w:rPr>
      <w:sz w:val="20"/>
    </w:rPr>
  </w:style>
  <w:style w:type="character" w:customStyle="1" w:styleId="CommentTextChar">
    <w:name w:val="Comment Text Char"/>
    <w:basedOn w:val="DefaultParagraphFont"/>
    <w:link w:val="CommentText"/>
    <w:uiPriority w:val="99"/>
    <w:semiHidden/>
    <w:rPr>
      <w:sz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5202F4"/>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202F4"/>
    <w:rPr>
      <w:rFonts w:ascii="Segoe UI" w:hAnsi="Segoe UI" w:cs="Segoe UI"/>
      <w:sz w:val="18"/>
      <w:szCs w:val="18"/>
    </w:rPr>
  </w:style>
  <w:style w:type="paragraph" w:styleId="Revision">
    <w:name w:val="Revision"/>
    <w:hidden/>
    <w:uiPriority w:val="99"/>
    <w:semiHidden/>
    <w:rsid w:val="00FF13C0"/>
    <w:pPr>
      <w:spacing w:line="240" w:lineRule="auto"/>
    </w:pPr>
  </w:style>
  <w:style w:type="paragraph" w:styleId="ListParagraph">
    <w:name w:val="List Paragraph"/>
    <w:basedOn w:val="Normal"/>
    <w:uiPriority w:val="34"/>
    <w:qFormat/>
    <w:rsid w:val="00F916B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microsoft.com/office/2011/relationships/commentsExtended" Target="commentsExtended.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comments" Target="commen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9FDD97-C63E-4222-BA2F-3FC1742CFE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1710</Words>
  <Characters>9752</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Dennis McGonagle</cp:lastModifiedBy>
  <cp:revision>2</cp:revision>
  <dcterms:created xsi:type="dcterms:W3CDTF">2015-04-21T16:10:00Z</dcterms:created>
  <dcterms:modified xsi:type="dcterms:W3CDTF">2015-04-21T16:10:00Z</dcterms:modified>
</cp:coreProperties>
</file>