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0C32D" w14:textId="77777777" w:rsidR="00B71AF4" w:rsidRPr="001331CE" w:rsidRDefault="001E3861">
      <w:pPr>
        <w:rPr>
          <w:rFonts w:ascii="Times New Roman" w:hAnsi="Times New Roman"/>
          <w:sz w:val="24"/>
          <w:szCs w:val="24"/>
        </w:rPr>
      </w:pPr>
      <w:r w:rsidRPr="00A74660">
        <w:rPr>
          <w:rFonts w:ascii="Times New Roman" w:hAnsi="Times New Roman"/>
          <w:b/>
          <w:sz w:val="28"/>
          <w:szCs w:val="28"/>
        </w:rPr>
        <w:t>PIs:</w:t>
      </w:r>
      <w:r w:rsidRPr="001331CE">
        <w:rPr>
          <w:rFonts w:ascii="Times New Roman" w:hAnsi="Times New Roman"/>
          <w:sz w:val="24"/>
          <w:szCs w:val="24"/>
        </w:rPr>
        <w:t xml:space="preserve"> </w:t>
      </w:r>
      <w:r w:rsidR="001B75EE" w:rsidRPr="001331CE">
        <w:rPr>
          <w:rFonts w:ascii="Times New Roman" w:hAnsi="Times New Roman"/>
          <w:sz w:val="24"/>
          <w:szCs w:val="24"/>
        </w:rPr>
        <w:t>Nicholaus Noles and Judith Danovitch</w:t>
      </w:r>
    </w:p>
    <w:p w14:paraId="005C68D7" w14:textId="77777777" w:rsidR="001E3861" w:rsidRDefault="001E3861" w:rsidP="00A74660">
      <w:pPr>
        <w:rPr>
          <w:rFonts w:ascii="Times New Roman" w:hAnsi="Times New Roman"/>
          <w:sz w:val="24"/>
          <w:szCs w:val="24"/>
        </w:rPr>
      </w:pPr>
      <w:r w:rsidRPr="00A74660">
        <w:rPr>
          <w:rFonts w:ascii="Times New Roman" w:hAnsi="Times New Roman"/>
          <w:b/>
          <w:sz w:val="28"/>
          <w:szCs w:val="28"/>
        </w:rPr>
        <w:t>Psychology Education Title</w:t>
      </w:r>
      <w:r w:rsidR="001256EE" w:rsidRPr="00A74660">
        <w:rPr>
          <w:rFonts w:ascii="Times New Roman" w:hAnsi="Times New Roman"/>
          <w:b/>
          <w:sz w:val="28"/>
          <w:szCs w:val="28"/>
        </w:rPr>
        <w:t>:</w:t>
      </w:r>
      <w:r w:rsidR="001256EE">
        <w:rPr>
          <w:rFonts w:ascii="Times New Roman" w:hAnsi="Times New Roman"/>
          <w:b/>
          <w:sz w:val="24"/>
          <w:szCs w:val="24"/>
        </w:rPr>
        <w:t xml:space="preserve"> </w:t>
      </w:r>
      <w:r w:rsidR="001B75EE" w:rsidRPr="00A74660">
        <w:rPr>
          <w:rFonts w:ascii="Times New Roman" w:hAnsi="Times New Roman"/>
          <w:sz w:val="24"/>
          <w:szCs w:val="24"/>
        </w:rPr>
        <w:t>Habituation</w:t>
      </w:r>
      <w:r w:rsidR="00B27D1F" w:rsidRPr="00A74660">
        <w:rPr>
          <w:rFonts w:ascii="Times New Roman" w:hAnsi="Times New Roman"/>
          <w:sz w:val="24"/>
          <w:szCs w:val="24"/>
        </w:rPr>
        <w:t xml:space="preserve">: </w:t>
      </w:r>
      <w:r w:rsidR="001B75EE" w:rsidRPr="00A74660">
        <w:rPr>
          <w:rFonts w:ascii="Times New Roman" w:hAnsi="Times New Roman"/>
          <w:sz w:val="24"/>
          <w:szCs w:val="24"/>
        </w:rPr>
        <w:t xml:space="preserve">Studying </w:t>
      </w:r>
      <w:r w:rsidR="001256EE">
        <w:rPr>
          <w:rFonts w:ascii="Times New Roman" w:hAnsi="Times New Roman"/>
          <w:sz w:val="24"/>
          <w:szCs w:val="24"/>
        </w:rPr>
        <w:t>I</w:t>
      </w:r>
      <w:r w:rsidR="001B75EE" w:rsidRPr="00A74660">
        <w:rPr>
          <w:rFonts w:ascii="Times New Roman" w:hAnsi="Times New Roman"/>
          <w:sz w:val="24"/>
          <w:szCs w:val="24"/>
        </w:rPr>
        <w:t xml:space="preserve">nfants </w:t>
      </w:r>
      <w:r w:rsidR="001256EE">
        <w:rPr>
          <w:rFonts w:ascii="Times New Roman" w:hAnsi="Times New Roman"/>
          <w:sz w:val="24"/>
          <w:szCs w:val="24"/>
        </w:rPr>
        <w:t>B</w:t>
      </w:r>
      <w:r w:rsidR="001B75EE" w:rsidRPr="00A74660">
        <w:rPr>
          <w:rFonts w:ascii="Times New Roman" w:hAnsi="Times New Roman"/>
          <w:sz w:val="24"/>
          <w:szCs w:val="24"/>
        </w:rPr>
        <w:t xml:space="preserve">efore </w:t>
      </w:r>
      <w:r w:rsidR="001256EE">
        <w:rPr>
          <w:rFonts w:ascii="Times New Roman" w:hAnsi="Times New Roman"/>
          <w:sz w:val="24"/>
          <w:szCs w:val="24"/>
        </w:rPr>
        <w:t>T</w:t>
      </w:r>
      <w:r w:rsidR="001B75EE" w:rsidRPr="00A74660">
        <w:rPr>
          <w:rFonts w:ascii="Times New Roman" w:hAnsi="Times New Roman"/>
          <w:sz w:val="24"/>
          <w:szCs w:val="24"/>
        </w:rPr>
        <w:t xml:space="preserve">hey </w:t>
      </w:r>
      <w:r w:rsidR="001256EE">
        <w:rPr>
          <w:rFonts w:ascii="Times New Roman" w:hAnsi="Times New Roman"/>
          <w:sz w:val="24"/>
          <w:szCs w:val="24"/>
        </w:rPr>
        <w:t>C</w:t>
      </w:r>
      <w:r w:rsidR="001B75EE" w:rsidRPr="00A74660">
        <w:rPr>
          <w:rFonts w:ascii="Times New Roman" w:hAnsi="Times New Roman"/>
          <w:sz w:val="24"/>
          <w:szCs w:val="24"/>
        </w:rPr>
        <w:t xml:space="preserve">an </w:t>
      </w:r>
      <w:r w:rsidR="001256EE">
        <w:rPr>
          <w:rFonts w:ascii="Times New Roman" w:hAnsi="Times New Roman"/>
          <w:sz w:val="24"/>
          <w:szCs w:val="24"/>
        </w:rPr>
        <w:t>T</w:t>
      </w:r>
      <w:r w:rsidR="001B75EE" w:rsidRPr="00A74660">
        <w:rPr>
          <w:rFonts w:ascii="Times New Roman" w:hAnsi="Times New Roman"/>
          <w:sz w:val="24"/>
          <w:szCs w:val="24"/>
        </w:rPr>
        <w:t>alk</w:t>
      </w:r>
    </w:p>
    <w:p w14:paraId="742EB90C" w14:textId="77777777" w:rsidR="001256EE" w:rsidRPr="00A74660" w:rsidRDefault="001256EE" w:rsidP="00A74660">
      <w:pPr>
        <w:rPr>
          <w:rFonts w:ascii="Times New Roman" w:hAnsi="Times New Roman"/>
          <w:sz w:val="24"/>
          <w:szCs w:val="24"/>
        </w:rPr>
      </w:pPr>
    </w:p>
    <w:p w14:paraId="3F7E035D" w14:textId="77777777" w:rsidR="001256EE" w:rsidRDefault="001E3861" w:rsidP="000C6959">
      <w:pPr>
        <w:rPr>
          <w:rFonts w:ascii="Times New Roman" w:hAnsi="Times New Roman"/>
          <w:b/>
          <w:sz w:val="24"/>
          <w:szCs w:val="24"/>
        </w:rPr>
      </w:pPr>
      <w:r w:rsidRPr="00A74660">
        <w:rPr>
          <w:rFonts w:ascii="Times New Roman" w:hAnsi="Times New Roman"/>
          <w:b/>
          <w:sz w:val="28"/>
          <w:szCs w:val="28"/>
        </w:rPr>
        <w:t>Overview:</w:t>
      </w:r>
      <w:r w:rsidR="00611B6A" w:rsidRPr="001331CE">
        <w:rPr>
          <w:rFonts w:ascii="Times New Roman" w:hAnsi="Times New Roman"/>
          <w:b/>
          <w:sz w:val="24"/>
          <w:szCs w:val="24"/>
        </w:rPr>
        <w:t xml:space="preserve"> </w:t>
      </w:r>
    </w:p>
    <w:p w14:paraId="6053CE57" w14:textId="77777777" w:rsidR="00812EA8" w:rsidRPr="001331CE" w:rsidRDefault="00E41B29" w:rsidP="000C6959">
      <w:pPr>
        <w:rPr>
          <w:rFonts w:ascii="Times New Roman" w:hAnsi="Times New Roman"/>
          <w:sz w:val="24"/>
          <w:szCs w:val="24"/>
        </w:rPr>
      </w:pPr>
      <w:r w:rsidRPr="001331CE">
        <w:rPr>
          <w:rFonts w:ascii="Times New Roman" w:hAnsi="Times New Roman"/>
          <w:sz w:val="24"/>
          <w:szCs w:val="24"/>
        </w:rPr>
        <w:t xml:space="preserve">Infants are one of the purest sources of </w:t>
      </w:r>
      <w:r w:rsidR="007C0C64" w:rsidRPr="001331CE">
        <w:rPr>
          <w:rFonts w:ascii="Times New Roman" w:hAnsi="Times New Roman"/>
          <w:sz w:val="24"/>
          <w:szCs w:val="24"/>
        </w:rPr>
        <w:t>information</w:t>
      </w:r>
      <w:r w:rsidRPr="001331CE">
        <w:rPr>
          <w:rFonts w:ascii="Times New Roman" w:hAnsi="Times New Roman"/>
          <w:sz w:val="24"/>
          <w:szCs w:val="24"/>
        </w:rPr>
        <w:t xml:space="preserve"> about human thinking and learning</w:t>
      </w:r>
      <w:r w:rsidR="000D1545">
        <w:rPr>
          <w:rFonts w:ascii="Times New Roman" w:hAnsi="Times New Roman"/>
          <w:sz w:val="24"/>
          <w:szCs w:val="24"/>
        </w:rPr>
        <w:t>,</w:t>
      </w:r>
      <w:r w:rsidRPr="001331CE">
        <w:rPr>
          <w:rFonts w:ascii="Times New Roman" w:hAnsi="Times New Roman"/>
          <w:sz w:val="24"/>
          <w:szCs w:val="24"/>
        </w:rPr>
        <w:t xml:space="preserve"> because they</w:t>
      </w:r>
      <w:r w:rsidR="000D1545">
        <w:rPr>
          <w:rFonts w:ascii="Times New Roman" w:hAnsi="Times New Roman"/>
          <w:sz w:val="24"/>
          <w:szCs w:val="24"/>
        </w:rPr>
        <w:t>’</w:t>
      </w:r>
      <w:r w:rsidRPr="001331CE">
        <w:rPr>
          <w:rFonts w:ascii="Times New Roman" w:hAnsi="Times New Roman"/>
          <w:sz w:val="24"/>
          <w:szCs w:val="24"/>
        </w:rPr>
        <w:t xml:space="preserve">ve had very few </w:t>
      </w:r>
      <w:r w:rsidR="00745616" w:rsidRPr="001331CE">
        <w:rPr>
          <w:rFonts w:ascii="Times New Roman" w:hAnsi="Times New Roman"/>
          <w:sz w:val="24"/>
          <w:szCs w:val="24"/>
        </w:rPr>
        <w:t xml:space="preserve">life </w:t>
      </w:r>
      <w:r w:rsidRPr="001331CE">
        <w:rPr>
          <w:rFonts w:ascii="Times New Roman" w:hAnsi="Times New Roman"/>
          <w:sz w:val="24"/>
          <w:szCs w:val="24"/>
        </w:rPr>
        <w:t xml:space="preserve">experiences. </w:t>
      </w:r>
      <w:r w:rsidR="00745616" w:rsidRPr="001331CE">
        <w:rPr>
          <w:rFonts w:ascii="Times New Roman" w:hAnsi="Times New Roman"/>
          <w:sz w:val="24"/>
          <w:szCs w:val="24"/>
        </w:rPr>
        <w:t>Thus, r</w:t>
      </w:r>
      <w:r w:rsidR="00F13790" w:rsidRPr="001331CE">
        <w:rPr>
          <w:rFonts w:ascii="Times New Roman" w:hAnsi="Times New Roman"/>
          <w:sz w:val="24"/>
          <w:szCs w:val="24"/>
        </w:rPr>
        <w:t xml:space="preserve">esearchers are interested in </w:t>
      </w:r>
      <w:r w:rsidR="00745616" w:rsidRPr="001331CE">
        <w:rPr>
          <w:rFonts w:ascii="Times New Roman" w:hAnsi="Times New Roman"/>
          <w:sz w:val="24"/>
          <w:szCs w:val="24"/>
        </w:rPr>
        <w:t>gathering data from infants</w:t>
      </w:r>
      <w:r w:rsidR="00F13790" w:rsidRPr="001331CE">
        <w:rPr>
          <w:rFonts w:ascii="Times New Roman" w:hAnsi="Times New Roman"/>
          <w:sz w:val="24"/>
          <w:szCs w:val="24"/>
        </w:rPr>
        <w:t xml:space="preserve">, but as the </w:t>
      </w:r>
      <w:r w:rsidR="007D1FF8" w:rsidRPr="001331CE">
        <w:rPr>
          <w:rFonts w:ascii="Times New Roman" w:hAnsi="Times New Roman"/>
          <w:sz w:val="24"/>
          <w:szCs w:val="24"/>
        </w:rPr>
        <w:t>participant</w:t>
      </w:r>
      <w:r w:rsidR="00F13790" w:rsidRPr="001331CE">
        <w:rPr>
          <w:rFonts w:ascii="Times New Roman" w:hAnsi="Times New Roman"/>
          <w:sz w:val="24"/>
          <w:szCs w:val="24"/>
        </w:rPr>
        <w:t xml:space="preserve">s of experimental research, they are a challenging group to study. </w:t>
      </w:r>
      <w:r w:rsidR="00D17E41" w:rsidRPr="001331CE">
        <w:rPr>
          <w:rFonts w:ascii="Times New Roman" w:hAnsi="Times New Roman"/>
          <w:sz w:val="24"/>
          <w:szCs w:val="24"/>
        </w:rPr>
        <w:t xml:space="preserve">Unlike older children and adults, young infants are unable to </w:t>
      </w:r>
      <w:r w:rsidR="00745616" w:rsidRPr="001331CE">
        <w:rPr>
          <w:rFonts w:ascii="Times New Roman" w:hAnsi="Times New Roman"/>
          <w:sz w:val="24"/>
          <w:szCs w:val="24"/>
        </w:rPr>
        <w:t xml:space="preserve">reliably </w:t>
      </w:r>
      <w:r w:rsidR="00D17E41" w:rsidRPr="001331CE">
        <w:rPr>
          <w:rFonts w:ascii="Times New Roman" w:hAnsi="Times New Roman"/>
          <w:sz w:val="24"/>
          <w:szCs w:val="24"/>
        </w:rPr>
        <w:t>speak, understand speech</w:t>
      </w:r>
      <w:r w:rsidR="00581BF0" w:rsidRPr="001331CE">
        <w:rPr>
          <w:rFonts w:ascii="Times New Roman" w:hAnsi="Times New Roman"/>
          <w:sz w:val="24"/>
          <w:szCs w:val="24"/>
        </w:rPr>
        <w:t xml:space="preserve">, or even </w:t>
      </w:r>
      <w:r w:rsidR="00D17E41" w:rsidRPr="001331CE">
        <w:rPr>
          <w:rFonts w:ascii="Times New Roman" w:hAnsi="Times New Roman"/>
          <w:sz w:val="24"/>
          <w:szCs w:val="24"/>
        </w:rPr>
        <w:t>move and control their own bodies.</w:t>
      </w:r>
      <w:r w:rsidR="00581BF0" w:rsidRPr="001331CE">
        <w:rPr>
          <w:rFonts w:ascii="Times New Roman" w:hAnsi="Times New Roman"/>
          <w:sz w:val="24"/>
          <w:szCs w:val="24"/>
        </w:rPr>
        <w:t xml:space="preserve"> </w:t>
      </w:r>
      <w:r w:rsidR="005C7E93" w:rsidRPr="001331CE">
        <w:rPr>
          <w:rFonts w:ascii="Times New Roman" w:hAnsi="Times New Roman"/>
          <w:sz w:val="24"/>
          <w:szCs w:val="24"/>
        </w:rPr>
        <w:t xml:space="preserve">Eating, sleeping, and looking around are the only activities </w:t>
      </w:r>
      <w:r w:rsidR="00812EA8" w:rsidRPr="001331CE">
        <w:rPr>
          <w:rFonts w:ascii="Times New Roman" w:hAnsi="Times New Roman"/>
          <w:sz w:val="24"/>
          <w:szCs w:val="24"/>
        </w:rPr>
        <w:t xml:space="preserve">babies </w:t>
      </w:r>
      <w:r w:rsidR="005C7E93" w:rsidRPr="001331CE">
        <w:rPr>
          <w:rFonts w:ascii="Times New Roman" w:hAnsi="Times New Roman"/>
          <w:sz w:val="24"/>
          <w:szCs w:val="24"/>
        </w:rPr>
        <w:t>can perform</w:t>
      </w:r>
      <w:r w:rsidR="00812EA8" w:rsidRPr="001331CE">
        <w:rPr>
          <w:rFonts w:ascii="Times New Roman" w:hAnsi="Times New Roman"/>
          <w:sz w:val="24"/>
          <w:szCs w:val="24"/>
        </w:rPr>
        <w:t xml:space="preserve"> reliably. </w:t>
      </w:r>
      <w:r w:rsidRPr="001331CE">
        <w:rPr>
          <w:rFonts w:ascii="Times New Roman" w:hAnsi="Times New Roman"/>
          <w:sz w:val="24"/>
          <w:szCs w:val="24"/>
        </w:rPr>
        <w:t>Given these lim</w:t>
      </w:r>
      <w:r w:rsidR="007C0C64" w:rsidRPr="001331CE">
        <w:rPr>
          <w:rFonts w:ascii="Times New Roman" w:hAnsi="Times New Roman"/>
          <w:sz w:val="24"/>
          <w:szCs w:val="24"/>
        </w:rPr>
        <w:t>itations,</w:t>
      </w:r>
      <w:r w:rsidR="00812EA8" w:rsidRPr="001331CE">
        <w:rPr>
          <w:rFonts w:ascii="Times New Roman" w:hAnsi="Times New Roman"/>
          <w:sz w:val="24"/>
          <w:szCs w:val="24"/>
        </w:rPr>
        <w:t xml:space="preserve"> researchers </w:t>
      </w:r>
      <w:r w:rsidR="0032199F" w:rsidRPr="001331CE">
        <w:rPr>
          <w:rFonts w:ascii="Times New Roman" w:hAnsi="Times New Roman"/>
          <w:sz w:val="24"/>
          <w:szCs w:val="24"/>
        </w:rPr>
        <w:t>have developed clever techniques for exploring infants’</w:t>
      </w:r>
      <w:r w:rsidR="00F0152E" w:rsidRPr="001331CE">
        <w:rPr>
          <w:rFonts w:ascii="Times New Roman" w:hAnsi="Times New Roman"/>
          <w:sz w:val="24"/>
          <w:szCs w:val="24"/>
        </w:rPr>
        <w:t xml:space="preserve"> thoughts. </w:t>
      </w:r>
      <w:r w:rsidR="007427DA" w:rsidRPr="001331CE">
        <w:rPr>
          <w:rFonts w:ascii="Times New Roman" w:hAnsi="Times New Roman"/>
          <w:sz w:val="24"/>
          <w:szCs w:val="24"/>
        </w:rPr>
        <w:t>One of the most popular</w:t>
      </w:r>
      <w:r w:rsidR="008A1A6A" w:rsidRPr="001331CE">
        <w:rPr>
          <w:rFonts w:ascii="Times New Roman" w:hAnsi="Times New Roman"/>
          <w:sz w:val="24"/>
          <w:szCs w:val="24"/>
        </w:rPr>
        <w:t xml:space="preserve"> method</w:t>
      </w:r>
      <w:r w:rsidR="007427DA" w:rsidRPr="001331CE">
        <w:rPr>
          <w:rFonts w:ascii="Times New Roman" w:hAnsi="Times New Roman"/>
          <w:sz w:val="24"/>
          <w:szCs w:val="24"/>
        </w:rPr>
        <w:t>s</w:t>
      </w:r>
      <w:r w:rsidR="008A1A6A" w:rsidRPr="001331CE">
        <w:rPr>
          <w:rFonts w:ascii="Times New Roman" w:hAnsi="Times New Roman"/>
          <w:sz w:val="24"/>
          <w:szCs w:val="24"/>
        </w:rPr>
        <w:t xml:space="preserve"> </w:t>
      </w:r>
      <w:r w:rsidR="00265BDC" w:rsidRPr="001331CE">
        <w:rPr>
          <w:rFonts w:ascii="Times New Roman" w:hAnsi="Times New Roman"/>
          <w:sz w:val="24"/>
          <w:szCs w:val="24"/>
        </w:rPr>
        <w:t xml:space="preserve">makes use of a characteristic of attention called </w:t>
      </w:r>
      <w:r w:rsidR="008A1A6A" w:rsidRPr="001331CE">
        <w:rPr>
          <w:rFonts w:ascii="Times New Roman" w:hAnsi="Times New Roman"/>
          <w:sz w:val="24"/>
          <w:szCs w:val="24"/>
        </w:rPr>
        <w:t>habituation.</w:t>
      </w:r>
    </w:p>
    <w:p w14:paraId="0A1FCB5B" w14:textId="77777777" w:rsidR="00F13790" w:rsidRPr="001331CE" w:rsidRDefault="007427DA" w:rsidP="006A28F4">
      <w:pPr>
        <w:rPr>
          <w:rFonts w:ascii="Times New Roman" w:hAnsi="Times New Roman"/>
          <w:sz w:val="24"/>
          <w:szCs w:val="24"/>
        </w:rPr>
      </w:pPr>
      <w:r w:rsidRPr="001331CE">
        <w:rPr>
          <w:rFonts w:ascii="Times New Roman" w:hAnsi="Times New Roman"/>
          <w:sz w:val="24"/>
          <w:szCs w:val="24"/>
        </w:rPr>
        <w:t>Like adults</w:t>
      </w:r>
      <w:r w:rsidR="008F68E4" w:rsidRPr="001331CE">
        <w:rPr>
          <w:rFonts w:ascii="Times New Roman" w:hAnsi="Times New Roman"/>
          <w:sz w:val="24"/>
          <w:szCs w:val="24"/>
        </w:rPr>
        <w:t>, infants prefer to pay attention to</w:t>
      </w:r>
      <w:r w:rsidR="007F77E9" w:rsidRPr="001331CE">
        <w:rPr>
          <w:rFonts w:ascii="Times New Roman" w:hAnsi="Times New Roman"/>
          <w:sz w:val="24"/>
          <w:szCs w:val="24"/>
        </w:rPr>
        <w:t xml:space="preserve"> new and interesting things. If they</w:t>
      </w:r>
      <w:r w:rsidRPr="001331CE">
        <w:rPr>
          <w:rFonts w:ascii="Times New Roman" w:hAnsi="Times New Roman"/>
          <w:sz w:val="24"/>
          <w:szCs w:val="24"/>
        </w:rPr>
        <w:t xml:space="preserve"> a</w:t>
      </w:r>
      <w:r w:rsidR="007F77E9" w:rsidRPr="001331CE">
        <w:rPr>
          <w:rFonts w:ascii="Times New Roman" w:hAnsi="Times New Roman"/>
          <w:sz w:val="24"/>
          <w:szCs w:val="24"/>
        </w:rPr>
        <w:t>re left in the same environment, over time they become accustomed to their surroundings and pay less attention to them.</w:t>
      </w:r>
      <w:r w:rsidR="00265BDC" w:rsidRPr="001331CE">
        <w:rPr>
          <w:rFonts w:ascii="Times New Roman" w:hAnsi="Times New Roman"/>
          <w:sz w:val="24"/>
          <w:szCs w:val="24"/>
        </w:rPr>
        <w:t xml:space="preserve"> This process is called habituation.</w:t>
      </w:r>
      <w:r w:rsidR="007F77E9" w:rsidRPr="001331CE">
        <w:rPr>
          <w:rFonts w:ascii="Times New Roman" w:hAnsi="Times New Roman"/>
          <w:sz w:val="24"/>
          <w:szCs w:val="24"/>
        </w:rPr>
        <w:t xml:space="preserve"> However, the moment something interesting happens, infants are waiting and ready to pay attention again</w:t>
      </w:r>
      <w:r w:rsidR="00962CC4" w:rsidRPr="001331CE">
        <w:rPr>
          <w:rFonts w:ascii="Times New Roman" w:hAnsi="Times New Roman"/>
          <w:sz w:val="24"/>
          <w:szCs w:val="24"/>
        </w:rPr>
        <w:t>.</w:t>
      </w:r>
      <w:r w:rsidR="00265BDC" w:rsidRPr="001331CE">
        <w:rPr>
          <w:rFonts w:ascii="Times New Roman" w:hAnsi="Times New Roman"/>
          <w:sz w:val="24"/>
          <w:szCs w:val="24"/>
        </w:rPr>
        <w:t xml:space="preserve"> This reengagement of attention following habituation is referred to as dishabituation. Scientists can use these </w:t>
      </w:r>
      <w:r w:rsidR="006A28F4" w:rsidRPr="001331CE">
        <w:rPr>
          <w:rFonts w:ascii="Times New Roman" w:hAnsi="Times New Roman"/>
          <w:sz w:val="24"/>
          <w:szCs w:val="24"/>
        </w:rPr>
        <w:t xml:space="preserve">characteristic changes in attention as </w:t>
      </w:r>
      <w:r w:rsidR="00CC2E68" w:rsidRPr="001331CE">
        <w:rPr>
          <w:rFonts w:ascii="Times New Roman" w:hAnsi="Times New Roman"/>
          <w:sz w:val="24"/>
          <w:szCs w:val="24"/>
        </w:rPr>
        <w:t xml:space="preserve">a </w:t>
      </w:r>
      <w:r w:rsidR="008708D8" w:rsidRPr="001331CE">
        <w:rPr>
          <w:rFonts w:ascii="Times New Roman" w:hAnsi="Times New Roman"/>
          <w:sz w:val="24"/>
          <w:szCs w:val="24"/>
        </w:rPr>
        <w:t>tool</w:t>
      </w:r>
      <w:r w:rsidR="00CC2E68" w:rsidRPr="001331CE">
        <w:rPr>
          <w:rFonts w:ascii="Times New Roman" w:hAnsi="Times New Roman"/>
          <w:sz w:val="24"/>
          <w:szCs w:val="24"/>
        </w:rPr>
        <w:t xml:space="preserve"> for studying the thinking and learning of young infants. </w:t>
      </w:r>
      <w:r w:rsidR="008708D8" w:rsidRPr="001331CE">
        <w:rPr>
          <w:rFonts w:ascii="Times New Roman" w:hAnsi="Times New Roman"/>
          <w:sz w:val="24"/>
          <w:szCs w:val="24"/>
        </w:rPr>
        <w:t>Th</w:t>
      </w:r>
      <w:r w:rsidRPr="001331CE">
        <w:rPr>
          <w:rFonts w:ascii="Times New Roman" w:hAnsi="Times New Roman"/>
          <w:sz w:val="24"/>
          <w:szCs w:val="24"/>
        </w:rPr>
        <w:t>is</w:t>
      </w:r>
      <w:r w:rsidR="008708D8" w:rsidRPr="001331CE">
        <w:rPr>
          <w:rFonts w:ascii="Times New Roman" w:hAnsi="Times New Roman"/>
          <w:sz w:val="24"/>
          <w:szCs w:val="24"/>
        </w:rPr>
        <w:t xml:space="preserve"> method involve</w:t>
      </w:r>
      <w:r w:rsidRPr="001331CE">
        <w:rPr>
          <w:rFonts w:ascii="Times New Roman" w:hAnsi="Times New Roman"/>
          <w:sz w:val="24"/>
          <w:szCs w:val="24"/>
        </w:rPr>
        <w:t>s</w:t>
      </w:r>
      <w:r w:rsidR="008708D8" w:rsidRPr="001331CE">
        <w:rPr>
          <w:rFonts w:ascii="Times New Roman" w:hAnsi="Times New Roman"/>
          <w:sz w:val="24"/>
          <w:szCs w:val="24"/>
        </w:rPr>
        <w:t xml:space="preserve"> initially presenting stimuli to a baby until </w:t>
      </w:r>
      <w:r w:rsidR="00402ECF">
        <w:rPr>
          <w:rFonts w:ascii="Times New Roman" w:hAnsi="Times New Roman"/>
          <w:sz w:val="24"/>
          <w:szCs w:val="24"/>
        </w:rPr>
        <w:t>they are</w:t>
      </w:r>
      <w:r w:rsidRPr="001331CE">
        <w:rPr>
          <w:rFonts w:ascii="Times New Roman" w:hAnsi="Times New Roman"/>
          <w:sz w:val="24"/>
          <w:szCs w:val="24"/>
        </w:rPr>
        <w:t xml:space="preserve"> </w:t>
      </w:r>
      <w:r w:rsidR="006A28F4" w:rsidRPr="001331CE">
        <w:rPr>
          <w:rFonts w:ascii="Times New Roman" w:hAnsi="Times New Roman"/>
          <w:sz w:val="24"/>
          <w:szCs w:val="24"/>
        </w:rPr>
        <w:t>habituated</w:t>
      </w:r>
      <w:r w:rsidR="008708D8" w:rsidRPr="001331CE">
        <w:rPr>
          <w:rFonts w:ascii="Times New Roman" w:hAnsi="Times New Roman"/>
          <w:sz w:val="24"/>
          <w:szCs w:val="24"/>
        </w:rPr>
        <w:t xml:space="preserve">, </w:t>
      </w:r>
      <w:r w:rsidR="006A28F4" w:rsidRPr="001331CE">
        <w:rPr>
          <w:rFonts w:ascii="Times New Roman" w:hAnsi="Times New Roman"/>
          <w:sz w:val="24"/>
          <w:szCs w:val="24"/>
        </w:rPr>
        <w:t>and then presenting the infant with different kinds of stimuli to see if they dishabituate</w:t>
      </w:r>
      <w:r w:rsidR="009C026E" w:rsidRPr="001331CE">
        <w:rPr>
          <w:rFonts w:ascii="Times New Roman" w:hAnsi="Times New Roman"/>
          <w:sz w:val="24"/>
          <w:szCs w:val="24"/>
        </w:rPr>
        <w:t>.</w:t>
      </w:r>
      <w:r w:rsidR="006A28F4" w:rsidRPr="001331CE">
        <w:rPr>
          <w:rFonts w:ascii="Times New Roman" w:hAnsi="Times New Roman"/>
          <w:sz w:val="24"/>
          <w:szCs w:val="24"/>
        </w:rPr>
        <w:t xml:space="preserve"> By carefully choosing the stimuli</w:t>
      </w:r>
      <w:r w:rsidR="000D1545">
        <w:rPr>
          <w:rFonts w:ascii="Times New Roman" w:hAnsi="Times New Roman"/>
          <w:sz w:val="24"/>
          <w:szCs w:val="24"/>
        </w:rPr>
        <w:t xml:space="preserve"> </w:t>
      </w:r>
      <w:r w:rsidR="006A28F4" w:rsidRPr="001331CE">
        <w:rPr>
          <w:rFonts w:ascii="Times New Roman" w:hAnsi="Times New Roman"/>
          <w:sz w:val="24"/>
          <w:szCs w:val="24"/>
        </w:rPr>
        <w:t>show</w:t>
      </w:r>
      <w:r w:rsidR="000D1545">
        <w:rPr>
          <w:rFonts w:ascii="Times New Roman" w:hAnsi="Times New Roman"/>
          <w:sz w:val="24"/>
          <w:szCs w:val="24"/>
        </w:rPr>
        <w:t>n</w:t>
      </w:r>
      <w:r w:rsidR="006A28F4" w:rsidRPr="001331CE">
        <w:rPr>
          <w:rFonts w:ascii="Times New Roman" w:hAnsi="Times New Roman"/>
          <w:sz w:val="24"/>
          <w:szCs w:val="24"/>
        </w:rPr>
        <w:t xml:space="preserve"> to </w:t>
      </w:r>
      <w:r w:rsidR="000D1545">
        <w:rPr>
          <w:rFonts w:ascii="Times New Roman" w:hAnsi="Times New Roman"/>
          <w:sz w:val="24"/>
          <w:szCs w:val="24"/>
        </w:rPr>
        <w:t xml:space="preserve">the </w:t>
      </w:r>
      <w:r w:rsidR="006A28F4" w:rsidRPr="001331CE">
        <w:rPr>
          <w:rFonts w:ascii="Times New Roman" w:hAnsi="Times New Roman"/>
          <w:sz w:val="24"/>
          <w:szCs w:val="24"/>
        </w:rPr>
        <w:t>infants, researchers can learn a great deal about how infants think and learn.</w:t>
      </w:r>
    </w:p>
    <w:p w14:paraId="00C91D2E" w14:textId="77777777" w:rsidR="000C6959" w:rsidRPr="001331CE" w:rsidRDefault="009C026E" w:rsidP="001E3861">
      <w:pPr>
        <w:rPr>
          <w:rFonts w:ascii="Times New Roman" w:hAnsi="Times New Roman"/>
          <w:sz w:val="24"/>
          <w:szCs w:val="24"/>
        </w:rPr>
      </w:pPr>
      <w:r w:rsidRPr="001331CE">
        <w:rPr>
          <w:rFonts w:ascii="Times New Roman" w:hAnsi="Times New Roman"/>
          <w:sz w:val="24"/>
          <w:szCs w:val="24"/>
        </w:rPr>
        <w:t xml:space="preserve">This </w:t>
      </w:r>
      <w:r w:rsidR="000D1545">
        <w:rPr>
          <w:rFonts w:ascii="Times New Roman" w:hAnsi="Times New Roman"/>
          <w:sz w:val="24"/>
          <w:szCs w:val="24"/>
        </w:rPr>
        <w:t>experiment</w:t>
      </w:r>
      <w:r w:rsidRPr="001331CE">
        <w:rPr>
          <w:rFonts w:ascii="Times New Roman" w:hAnsi="Times New Roman"/>
          <w:sz w:val="24"/>
          <w:szCs w:val="24"/>
        </w:rPr>
        <w:t xml:space="preserve"> demonstrate</w:t>
      </w:r>
      <w:r w:rsidR="000D1545">
        <w:rPr>
          <w:rFonts w:ascii="Times New Roman" w:hAnsi="Times New Roman"/>
          <w:sz w:val="24"/>
          <w:szCs w:val="24"/>
        </w:rPr>
        <w:t>s</w:t>
      </w:r>
      <w:r w:rsidRPr="001331CE">
        <w:rPr>
          <w:rFonts w:ascii="Times New Roman" w:hAnsi="Times New Roman"/>
          <w:sz w:val="24"/>
          <w:szCs w:val="24"/>
        </w:rPr>
        <w:t xml:space="preserve"> how habituation </w:t>
      </w:r>
      <w:r w:rsidR="0076130B" w:rsidRPr="001331CE">
        <w:rPr>
          <w:rFonts w:ascii="Times New Roman" w:hAnsi="Times New Roman"/>
          <w:sz w:val="24"/>
          <w:szCs w:val="24"/>
        </w:rPr>
        <w:t>can be</w:t>
      </w:r>
      <w:r w:rsidR="00D7029D" w:rsidRPr="001331CE">
        <w:rPr>
          <w:rFonts w:ascii="Times New Roman" w:hAnsi="Times New Roman"/>
          <w:sz w:val="24"/>
          <w:szCs w:val="24"/>
        </w:rPr>
        <w:t xml:space="preserve"> used to study</w:t>
      </w:r>
      <w:r w:rsidR="00445775" w:rsidRPr="001331CE">
        <w:rPr>
          <w:rFonts w:ascii="Times New Roman" w:hAnsi="Times New Roman"/>
          <w:sz w:val="24"/>
          <w:szCs w:val="24"/>
        </w:rPr>
        <w:t xml:space="preserve"> infant conceptual development</w:t>
      </w:r>
      <w:r w:rsidR="00B92A03" w:rsidRPr="001331CE">
        <w:rPr>
          <w:rFonts w:ascii="Times New Roman" w:hAnsi="Times New Roman"/>
          <w:sz w:val="24"/>
          <w:szCs w:val="24"/>
        </w:rPr>
        <w:t>.</w:t>
      </w:r>
      <w:r w:rsidR="00FF462C" w:rsidRPr="001331CE">
        <w:rPr>
          <w:rFonts w:ascii="Times New Roman" w:hAnsi="Times New Roman"/>
          <w:sz w:val="24"/>
          <w:szCs w:val="24"/>
        </w:rPr>
        <w:t xml:space="preserve"> </w:t>
      </w:r>
      <w:r w:rsidR="003A4591" w:rsidRPr="001331CE">
        <w:rPr>
          <w:rFonts w:ascii="Times New Roman" w:hAnsi="Times New Roman"/>
          <w:sz w:val="24"/>
          <w:szCs w:val="24"/>
        </w:rPr>
        <w:t xml:space="preserve"> </w:t>
      </w:r>
    </w:p>
    <w:p w14:paraId="3E712D40" w14:textId="77777777" w:rsidR="0031689F" w:rsidRPr="001331CE" w:rsidRDefault="0031689F" w:rsidP="001E3861">
      <w:pPr>
        <w:rPr>
          <w:rFonts w:ascii="Times New Roman" w:hAnsi="Times New Roman"/>
          <w:sz w:val="24"/>
          <w:szCs w:val="24"/>
        </w:rPr>
      </w:pPr>
    </w:p>
    <w:p w14:paraId="16E1CB4B" w14:textId="77777777" w:rsidR="0031689F" w:rsidRPr="00A74660" w:rsidRDefault="0031689F" w:rsidP="001E3861">
      <w:pPr>
        <w:rPr>
          <w:rFonts w:ascii="Times New Roman" w:hAnsi="Times New Roman"/>
          <w:b/>
          <w:sz w:val="28"/>
          <w:szCs w:val="28"/>
        </w:rPr>
      </w:pPr>
      <w:r w:rsidRPr="00A74660">
        <w:rPr>
          <w:rFonts w:ascii="Times New Roman" w:hAnsi="Times New Roman"/>
          <w:b/>
          <w:sz w:val="28"/>
          <w:szCs w:val="28"/>
        </w:rPr>
        <w:t>Procedure:</w:t>
      </w:r>
    </w:p>
    <w:p w14:paraId="6F40AF6B" w14:textId="77777777" w:rsidR="00821AB7" w:rsidRPr="001331CE" w:rsidRDefault="002C3066" w:rsidP="00AC2DE5">
      <w:pPr>
        <w:pStyle w:val="ListParagraph"/>
        <w:numPr>
          <w:ilvl w:val="0"/>
          <w:numId w:val="1"/>
        </w:numPr>
        <w:rPr>
          <w:rFonts w:ascii="Times New Roman" w:hAnsi="Times New Roman"/>
          <w:sz w:val="24"/>
          <w:szCs w:val="24"/>
        </w:rPr>
      </w:pPr>
      <w:r w:rsidRPr="001331CE">
        <w:rPr>
          <w:rFonts w:ascii="Times New Roman" w:hAnsi="Times New Roman"/>
          <w:sz w:val="24"/>
          <w:szCs w:val="24"/>
        </w:rPr>
        <w:t xml:space="preserve">Recruit </w:t>
      </w:r>
      <w:r w:rsidR="00B76621">
        <w:rPr>
          <w:rFonts w:ascii="Times New Roman" w:hAnsi="Times New Roman"/>
          <w:sz w:val="24"/>
          <w:szCs w:val="24"/>
        </w:rPr>
        <w:t xml:space="preserve">a </w:t>
      </w:r>
      <w:commentRangeStart w:id="0"/>
      <w:r w:rsidR="00B76621">
        <w:rPr>
          <w:rFonts w:ascii="Times New Roman" w:hAnsi="Times New Roman"/>
          <w:sz w:val="24"/>
          <w:szCs w:val="24"/>
        </w:rPr>
        <w:t>number</w:t>
      </w:r>
      <w:commentRangeEnd w:id="0"/>
      <w:r w:rsidR="00481689">
        <w:rPr>
          <w:rStyle w:val="CommentReference"/>
        </w:rPr>
        <w:commentReference w:id="0"/>
      </w:r>
      <w:r w:rsidR="00B76621">
        <w:rPr>
          <w:rFonts w:ascii="Times New Roman" w:hAnsi="Times New Roman"/>
          <w:sz w:val="24"/>
          <w:szCs w:val="24"/>
        </w:rPr>
        <w:t xml:space="preserve"> of </w:t>
      </w:r>
      <w:r w:rsidR="00BD5A15">
        <w:rPr>
          <w:rFonts w:ascii="Times New Roman" w:hAnsi="Times New Roman"/>
          <w:sz w:val="24"/>
          <w:szCs w:val="24"/>
        </w:rPr>
        <w:t>nine</w:t>
      </w:r>
      <w:r w:rsidR="000A6726" w:rsidRPr="001331CE">
        <w:rPr>
          <w:rFonts w:ascii="Times New Roman" w:hAnsi="Times New Roman"/>
          <w:sz w:val="24"/>
          <w:szCs w:val="24"/>
        </w:rPr>
        <w:t>-</w:t>
      </w:r>
      <w:r w:rsidR="00821AB7" w:rsidRPr="001331CE">
        <w:rPr>
          <w:rFonts w:ascii="Times New Roman" w:hAnsi="Times New Roman"/>
          <w:sz w:val="24"/>
          <w:szCs w:val="24"/>
        </w:rPr>
        <w:t>month</w:t>
      </w:r>
      <w:r w:rsidR="00A349EB" w:rsidRPr="001331CE">
        <w:rPr>
          <w:rFonts w:ascii="Times New Roman" w:hAnsi="Times New Roman"/>
          <w:sz w:val="24"/>
          <w:szCs w:val="24"/>
        </w:rPr>
        <w:t>-</w:t>
      </w:r>
      <w:r w:rsidR="00821AB7" w:rsidRPr="001331CE">
        <w:rPr>
          <w:rFonts w:ascii="Times New Roman" w:hAnsi="Times New Roman"/>
          <w:sz w:val="24"/>
          <w:szCs w:val="24"/>
        </w:rPr>
        <w:t xml:space="preserve">old </w:t>
      </w:r>
      <w:r w:rsidR="00117F7A" w:rsidRPr="001331CE">
        <w:rPr>
          <w:rFonts w:ascii="Times New Roman" w:hAnsi="Times New Roman"/>
          <w:sz w:val="24"/>
          <w:szCs w:val="24"/>
        </w:rPr>
        <w:t>infant</w:t>
      </w:r>
      <w:r w:rsidR="003475A8" w:rsidRPr="001331CE">
        <w:rPr>
          <w:rFonts w:ascii="Times New Roman" w:hAnsi="Times New Roman"/>
          <w:sz w:val="24"/>
          <w:szCs w:val="24"/>
        </w:rPr>
        <w:t>s</w:t>
      </w:r>
      <w:r w:rsidR="00BD5A15">
        <w:rPr>
          <w:rFonts w:ascii="Times New Roman" w:hAnsi="Times New Roman"/>
          <w:sz w:val="24"/>
          <w:szCs w:val="24"/>
        </w:rPr>
        <w:t>.</w:t>
      </w:r>
      <w:ins w:id="2" w:author="Jacob Roundy" w:date="2015-02-10T10:23:00Z">
        <w:r w:rsidR="00BD5A15">
          <w:rPr>
            <w:rFonts w:ascii="Times New Roman" w:hAnsi="Times New Roman"/>
            <w:sz w:val="24"/>
            <w:szCs w:val="24"/>
          </w:rPr>
          <w:br/>
        </w:r>
      </w:ins>
    </w:p>
    <w:p w14:paraId="1F969E66" w14:textId="77777777" w:rsidR="00713127" w:rsidRPr="001331CE" w:rsidRDefault="00B76621" w:rsidP="00713127">
      <w:pPr>
        <w:pStyle w:val="ListParagraph"/>
        <w:numPr>
          <w:ilvl w:val="1"/>
          <w:numId w:val="1"/>
        </w:numPr>
        <w:rPr>
          <w:rFonts w:ascii="Times New Roman" w:hAnsi="Times New Roman"/>
          <w:sz w:val="24"/>
          <w:szCs w:val="24"/>
        </w:rPr>
      </w:pPr>
      <w:r>
        <w:rPr>
          <w:rFonts w:ascii="Times New Roman" w:hAnsi="Times New Roman"/>
          <w:sz w:val="24"/>
          <w:szCs w:val="24"/>
        </w:rPr>
        <w:t xml:space="preserve"> </w:t>
      </w:r>
      <w:r w:rsidR="003475A8" w:rsidRPr="001331CE">
        <w:rPr>
          <w:rFonts w:ascii="Times New Roman" w:hAnsi="Times New Roman"/>
          <w:sz w:val="24"/>
          <w:szCs w:val="24"/>
        </w:rPr>
        <w:t>Participants</w:t>
      </w:r>
      <w:r w:rsidR="00713127" w:rsidRPr="001331CE">
        <w:rPr>
          <w:rFonts w:ascii="Times New Roman" w:hAnsi="Times New Roman"/>
          <w:sz w:val="24"/>
          <w:szCs w:val="24"/>
        </w:rPr>
        <w:t xml:space="preserve"> </w:t>
      </w:r>
      <w:r w:rsidR="003475A8" w:rsidRPr="001331CE">
        <w:rPr>
          <w:rFonts w:ascii="Times New Roman" w:hAnsi="Times New Roman"/>
          <w:sz w:val="24"/>
          <w:szCs w:val="24"/>
        </w:rPr>
        <w:t xml:space="preserve">should </w:t>
      </w:r>
      <w:r w:rsidR="000A6726" w:rsidRPr="001331CE">
        <w:rPr>
          <w:rFonts w:ascii="Times New Roman" w:hAnsi="Times New Roman"/>
          <w:sz w:val="24"/>
          <w:szCs w:val="24"/>
        </w:rPr>
        <w:t>be healthy</w:t>
      </w:r>
      <w:r>
        <w:rPr>
          <w:rFonts w:ascii="Times New Roman" w:hAnsi="Times New Roman"/>
          <w:sz w:val="24"/>
          <w:szCs w:val="24"/>
        </w:rPr>
        <w:t>,</w:t>
      </w:r>
      <w:r w:rsidR="000A6726" w:rsidRPr="001331CE">
        <w:rPr>
          <w:rFonts w:ascii="Times New Roman" w:hAnsi="Times New Roman"/>
          <w:sz w:val="24"/>
          <w:szCs w:val="24"/>
        </w:rPr>
        <w:t xml:space="preserve"> </w:t>
      </w:r>
      <w:r w:rsidR="00713127" w:rsidRPr="001331CE">
        <w:rPr>
          <w:rFonts w:ascii="Times New Roman" w:hAnsi="Times New Roman"/>
          <w:sz w:val="24"/>
          <w:szCs w:val="24"/>
        </w:rPr>
        <w:t>have no his</w:t>
      </w:r>
      <w:r w:rsidR="003475A8" w:rsidRPr="001331CE">
        <w:rPr>
          <w:rFonts w:ascii="Times New Roman" w:hAnsi="Times New Roman"/>
          <w:sz w:val="24"/>
          <w:szCs w:val="24"/>
        </w:rPr>
        <w:t>tory of developmental disorders</w:t>
      </w:r>
      <w:r>
        <w:rPr>
          <w:rFonts w:ascii="Times New Roman" w:hAnsi="Times New Roman"/>
          <w:sz w:val="24"/>
          <w:szCs w:val="24"/>
        </w:rPr>
        <w:t>,</w:t>
      </w:r>
      <w:r w:rsidR="00713127" w:rsidRPr="001331CE">
        <w:rPr>
          <w:rFonts w:ascii="Times New Roman" w:hAnsi="Times New Roman"/>
          <w:sz w:val="24"/>
          <w:szCs w:val="24"/>
        </w:rPr>
        <w:t xml:space="preserve"> and have normal hearing and vision.</w:t>
      </w:r>
      <w:r w:rsidR="00BD5A15">
        <w:rPr>
          <w:rFonts w:ascii="Times New Roman" w:hAnsi="Times New Roman"/>
          <w:sz w:val="24"/>
          <w:szCs w:val="24"/>
        </w:rPr>
        <w:br/>
      </w:r>
    </w:p>
    <w:p w14:paraId="704772B6" w14:textId="77777777" w:rsidR="00E51240" w:rsidRPr="001331CE" w:rsidRDefault="00B76621" w:rsidP="00F2745A">
      <w:pPr>
        <w:pStyle w:val="ListParagraph"/>
        <w:numPr>
          <w:ilvl w:val="1"/>
          <w:numId w:val="1"/>
        </w:numPr>
        <w:rPr>
          <w:rFonts w:ascii="Times New Roman" w:hAnsi="Times New Roman"/>
          <w:sz w:val="24"/>
          <w:szCs w:val="24"/>
        </w:rPr>
      </w:pPr>
      <w:r>
        <w:rPr>
          <w:rFonts w:ascii="Times New Roman" w:hAnsi="Times New Roman"/>
          <w:sz w:val="24"/>
          <w:szCs w:val="24"/>
        </w:rPr>
        <w:t xml:space="preserve"> </w:t>
      </w:r>
      <w:r w:rsidR="00E51240" w:rsidRPr="001331CE">
        <w:rPr>
          <w:rFonts w:ascii="Times New Roman" w:hAnsi="Times New Roman"/>
          <w:sz w:val="24"/>
          <w:szCs w:val="24"/>
        </w:rPr>
        <w:t>Because i</w:t>
      </w:r>
      <w:r w:rsidR="00713127" w:rsidRPr="001331CE">
        <w:rPr>
          <w:rFonts w:ascii="Times New Roman" w:hAnsi="Times New Roman"/>
          <w:sz w:val="24"/>
          <w:szCs w:val="24"/>
        </w:rPr>
        <w:t>nfants</w:t>
      </w:r>
      <w:r w:rsidR="00E51240" w:rsidRPr="001331CE">
        <w:rPr>
          <w:rFonts w:ascii="Times New Roman" w:hAnsi="Times New Roman"/>
          <w:sz w:val="24"/>
          <w:szCs w:val="24"/>
        </w:rPr>
        <w:t xml:space="preserve"> of this age</w:t>
      </w:r>
      <w:r w:rsidR="00445517" w:rsidRPr="001331CE">
        <w:rPr>
          <w:rFonts w:ascii="Times New Roman" w:hAnsi="Times New Roman"/>
          <w:sz w:val="24"/>
          <w:szCs w:val="24"/>
        </w:rPr>
        <w:t xml:space="preserve"> can be uncooperative or fussy</w:t>
      </w:r>
      <w:r w:rsidR="00E51240" w:rsidRPr="001331CE">
        <w:rPr>
          <w:rFonts w:ascii="Times New Roman" w:hAnsi="Times New Roman"/>
          <w:sz w:val="24"/>
          <w:szCs w:val="24"/>
        </w:rPr>
        <w:t xml:space="preserve"> (e.g. refuse to watch a demonstration</w:t>
      </w:r>
      <w:r w:rsidR="000A6726" w:rsidRPr="001331CE">
        <w:rPr>
          <w:rFonts w:ascii="Times New Roman" w:hAnsi="Times New Roman"/>
          <w:sz w:val="24"/>
          <w:szCs w:val="24"/>
        </w:rPr>
        <w:t xml:space="preserve"> or fall asleep during testing</w:t>
      </w:r>
      <w:r w:rsidR="00E51240" w:rsidRPr="001331CE">
        <w:rPr>
          <w:rFonts w:ascii="Times New Roman" w:hAnsi="Times New Roman"/>
          <w:sz w:val="24"/>
          <w:szCs w:val="24"/>
        </w:rPr>
        <w:t>)</w:t>
      </w:r>
      <w:r w:rsidR="000A6726" w:rsidRPr="001331CE">
        <w:rPr>
          <w:rFonts w:ascii="Times New Roman" w:hAnsi="Times New Roman"/>
          <w:sz w:val="24"/>
          <w:szCs w:val="24"/>
        </w:rPr>
        <w:t>,</w:t>
      </w:r>
      <w:r w:rsidR="005560E0" w:rsidRPr="001331CE">
        <w:rPr>
          <w:rFonts w:ascii="Times New Roman" w:hAnsi="Times New Roman"/>
          <w:sz w:val="24"/>
          <w:szCs w:val="24"/>
        </w:rPr>
        <w:t xml:space="preserve"> </w:t>
      </w:r>
      <w:r w:rsidR="00860488" w:rsidRPr="001331CE">
        <w:rPr>
          <w:rFonts w:ascii="Times New Roman" w:hAnsi="Times New Roman"/>
          <w:sz w:val="24"/>
          <w:szCs w:val="24"/>
        </w:rPr>
        <w:t>extra</w:t>
      </w:r>
      <w:r w:rsidR="003475A8" w:rsidRPr="001331CE">
        <w:rPr>
          <w:rFonts w:ascii="Times New Roman" w:hAnsi="Times New Roman"/>
          <w:sz w:val="24"/>
          <w:szCs w:val="24"/>
        </w:rPr>
        <w:t xml:space="preserve"> participants</w:t>
      </w:r>
      <w:r w:rsidR="000A6726" w:rsidRPr="001331CE">
        <w:rPr>
          <w:rFonts w:ascii="Times New Roman" w:hAnsi="Times New Roman"/>
          <w:sz w:val="24"/>
          <w:szCs w:val="24"/>
        </w:rPr>
        <w:t xml:space="preserve"> may need to be recruited</w:t>
      </w:r>
      <w:r w:rsidR="003475A8" w:rsidRPr="001331CE">
        <w:rPr>
          <w:rFonts w:ascii="Times New Roman" w:hAnsi="Times New Roman"/>
          <w:sz w:val="24"/>
          <w:szCs w:val="24"/>
        </w:rPr>
        <w:t xml:space="preserve"> </w:t>
      </w:r>
      <w:r w:rsidR="00445517" w:rsidRPr="001331CE">
        <w:rPr>
          <w:rFonts w:ascii="Times New Roman" w:hAnsi="Times New Roman"/>
          <w:sz w:val="24"/>
          <w:szCs w:val="24"/>
        </w:rPr>
        <w:t xml:space="preserve">in </w:t>
      </w:r>
      <w:r w:rsidR="003475A8" w:rsidRPr="001331CE">
        <w:rPr>
          <w:rFonts w:ascii="Times New Roman" w:hAnsi="Times New Roman"/>
          <w:sz w:val="24"/>
          <w:szCs w:val="24"/>
        </w:rPr>
        <w:t>order</w:t>
      </w:r>
      <w:r w:rsidR="00860488" w:rsidRPr="001331CE">
        <w:rPr>
          <w:rFonts w:ascii="Times New Roman" w:hAnsi="Times New Roman"/>
          <w:sz w:val="24"/>
          <w:szCs w:val="24"/>
        </w:rPr>
        <w:t xml:space="preserve"> to obtain sufficient data</w:t>
      </w:r>
      <w:r w:rsidR="003475A8" w:rsidRPr="001331CE">
        <w:rPr>
          <w:rFonts w:ascii="Times New Roman" w:hAnsi="Times New Roman"/>
          <w:sz w:val="24"/>
          <w:szCs w:val="24"/>
        </w:rPr>
        <w:t>.</w:t>
      </w:r>
      <w:r w:rsidR="00BD5A15">
        <w:rPr>
          <w:rFonts w:ascii="Times New Roman" w:hAnsi="Times New Roman"/>
          <w:sz w:val="24"/>
          <w:szCs w:val="24"/>
        </w:rPr>
        <w:t xml:space="preserve"> At least sixteen infants need to be successfully tested for each condition.</w:t>
      </w:r>
      <w:r w:rsidR="00BD5A15">
        <w:rPr>
          <w:rFonts w:ascii="Times New Roman" w:hAnsi="Times New Roman"/>
          <w:sz w:val="24"/>
          <w:szCs w:val="24"/>
        </w:rPr>
        <w:br/>
      </w:r>
    </w:p>
    <w:p w14:paraId="0008B126" w14:textId="77777777" w:rsidR="003475A8" w:rsidRPr="001331CE" w:rsidRDefault="000476A1" w:rsidP="00F2745A">
      <w:pPr>
        <w:pStyle w:val="ListParagraph"/>
        <w:numPr>
          <w:ilvl w:val="0"/>
          <w:numId w:val="1"/>
        </w:numPr>
        <w:rPr>
          <w:rFonts w:ascii="Times New Roman" w:hAnsi="Times New Roman"/>
          <w:sz w:val="24"/>
          <w:szCs w:val="24"/>
        </w:rPr>
      </w:pPr>
      <w:r w:rsidRPr="001331CE">
        <w:rPr>
          <w:rFonts w:ascii="Times New Roman" w:hAnsi="Times New Roman"/>
          <w:sz w:val="24"/>
          <w:szCs w:val="24"/>
        </w:rPr>
        <w:lastRenderedPageBreak/>
        <w:t>Data collection</w:t>
      </w:r>
      <w:r w:rsidR="00B76621">
        <w:rPr>
          <w:rFonts w:ascii="Times New Roman" w:hAnsi="Times New Roman"/>
          <w:sz w:val="24"/>
          <w:szCs w:val="24"/>
        </w:rPr>
        <w:t>.</w:t>
      </w:r>
      <w:r w:rsidR="00BD5A15">
        <w:rPr>
          <w:rFonts w:ascii="Times New Roman" w:hAnsi="Times New Roman"/>
          <w:sz w:val="24"/>
          <w:szCs w:val="24"/>
        </w:rPr>
        <w:br/>
      </w:r>
    </w:p>
    <w:p w14:paraId="6880AA30" w14:textId="77777777" w:rsidR="005560E0" w:rsidRPr="001331CE" w:rsidRDefault="002C3066" w:rsidP="00C26B62">
      <w:pPr>
        <w:pStyle w:val="ListParagraph"/>
        <w:numPr>
          <w:ilvl w:val="1"/>
          <w:numId w:val="1"/>
        </w:numPr>
        <w:rPr>
          <w:rFonts w:ascii="Times New Roman" w:hAnsi="Times New Roman"/>
          <w:sz w:val="24"/>
          <w:szCs w:val="24"/>
        </w:rPr>
      </w:pPr>
      <w:r w:rsidRPr="001331CE">
        <w:rPr>
          <w:rFonts w:ascii="Times New Roman" w:hAnsi="Times New Roman"/>
          <w:sz w:val="24"/>
          <w:szCs w:val="24"/>
        </w:rPr>
        <w:t xml:space="preserve"> Habituation</w:t>
      </w:r>
      <w:r w:rsidR="00473BAE" w:rsidRPr="001331CE">
        <w:rPr>
          <w:rFonts w:ascii="Times New Roman" w:hAnsi="Times New Roman"/>
          <w:sz w:val="24"/>
          <w:szCs w:val="24"/>
        </w:rPr>
        <w:t xml:space="preserve"> Phase</w:t>
      </w:r>
      <w:r w:rsidR="00B76621">
        <w:rPr>
          <w:rFonts w:ascii="Times New Roman" w:hAnsi="Times New Roman"/>
          <w:sz w:val="24"/>
          <w:szCs w:val="24"/>
        </w:rPr>
        <w:t>.</w:t>
      </w:r>
      <w:r w:rsidR="00BD5A15">
        <w:rPr>
          <w:rFonts w:ascii="Times New Roman" w:hAnsi="Times New Roman"/>
          <w:sz w:val="24"/>
          <w:szCs w:val="24"/>
        </w:rPr>
        <w:br/>
      </w:r>
    </w:p>
    <w:p w14:paraId="2B0DD3CC" w14:textId="77777777" w:rsidR="00AC1CE9" w:rsidRPr="001331CE" w:rsidRDefault="00AC1CE9" w:rsidP="00AC1CE9">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Before the experiment begins, randomly assign </w:t>
      </w:r>
      <w:r w:rsidR="00B76621">
        <w:rPr>
          <w:rFonts w:ascii="Times New Roman" w:hAnsi="Times New Roman"/>
          <w:sz w:val="24"/>
          <w:szCs w:val="24"/>
        </w:rPr>
        <w:t xml:space="preserve">the infants </w:t>
      </w:r>
      <w:r w:rsidRPr="001331CE">
        <w:rPr>
          <w:rFonts w:ascii="Times New Roman" w:hAnsi="Times New Roman"/>
          <w:sz w:val="24"/>
          <w:szCs w:val="24"/>
        </w:rPr>
        <w:t>to one of two experimental conditions, with an equal number of participants in each condition.</w:t>
      </w:r>
      <w:r w:rsidR="00BD5A15">
        <w:rPr>
          <w:rFonts w:ascii="Times New Roman" w:hAnsi="Times New Roman"/>
          <w:sz w:val="24"/>
          <w:szCs w:val="24"/>
        </w:rPr>
        <w:br/>
      </w:r>
    </w:p>
    <w:p w14:paraId="4C8310DA" w14:textId="77777777" w:rsidR="00AC1CE9" w:rsidRPr="001331CE" w:rsidRDefault="00B76621" w:rsidP="00AC1CE9">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445775" w:rsidRPr="001331CE">
        <w:rPr>
          <w:rFonts w:ascii="Times New Roman" w:hAnsi="Times New Roman"/>
          <w:sz w:val="24"/>
          <w:szCs w:val="24"/>
        </w:rPr>
        <w:t xml:space="preserve">Shape </w:t>
      </w:r>
      <w:r w:rsidR="00AC1CE9" w:rsidRPr="001331CE">
        <w:rPr>
          <w:rFonts w:ascii="Times New Roman" w:hAnsi="Times New Roman"/>
          <w:sz w:val="24"/>
          <w:szCs w:val="24"/>
        </w:rPr>
        <w:t xml:space="preserve">Condition: Infants in this condition will be </w:t>
      </w:r>
      <w:r w:rsidR="00445775" w:rsidRPr="001331CE">
        <w:rPr>
          <w:rFonts w:ascii="Times New Roman" w:hAnsi="Times New Roman"/>
          <w:sz w:val="24"/>
          <w:szCs w:val="24"/>
        </w:rPr>
        <w:t xml:space="preserve">habituated to a red circle </w:t>
      </w:r>
      <w:r w:rsidR="00E327A6" w:rsidRPr="001331CE">
        <w:rPr>
          <w:rFonts w:ascii="Times New Roman" w:hAnsi="Times New Roman"/>
          <w:sz w:val="24"/>
          <w:szCs w:val="24"/>
        </w:rPr>
        <w:t>before seeing a red square at test</w:t>
      </w:r>
      <w:r w:rsidR="00AC1CE9" w:rsidRPr="001331CE">
        <w:rPr>
          <w:rFonts w:ascii="Times New Roman" w:hAnsi="Times New Roman"/>
          <w:sz w:val="24"/>
          <w:szCs w:val="24"/>
        </w:rPr>
        <w:t xml:space="preserve">. </w:t>
      </w:r>
      <w:r w:rsidR="00BD5A15">
        <w:rPr>
          <w:rFonts w:ascii="Times New Roman" w:hAnsi="Times New Roman"/>
          <w:sz w:val="24"/>
          <w:szCs w:val="24"/>
        </w:rPr>
        <w:br/>
      </w:r>
    </w:p>
    <w:p w14:paraId="5B2A4992" w14:textId="77777777" w:rsidR="00AC1CE9" w:rsidRPr="001331CE" w:rsidRDefault="00B76621" w:rsidP="00AC1CE9">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2A5904" w:rsidRPr="001331CE">
        <w:rPr>
          <w:rFonts w:ascii="Times New Roman" w:hAnsi="Times New Roman"/>
          <w:sz w:val="24"/>
          <w:szCs w:val="24"/>
        </w:rPr>
        <w:t>Control</w:t>
      </w:r>
      <w:r w:rsidR="00AC1CE9" w:rsidRPr="001331CE">
        <w:rPr>
          <w:rFonts w:ascii="Times New Roman" w:hAnsi="Times New Roman"/>
          <w:sz w:val="24"/>
          <w:szCs w:val="24"/>
        </w:rPr>
        <w:t xml:space="preserve"> Condition: Infants in this condition will be </w:t>
      </w:r>
      <w:r w:rsidR="00E327A6" w:rsidRPr="001331CE">
        <w:rPr>
          <w:rFonts w:ascii="Times New Roman" w:hAnsi="Times New Roman"/>
          <w:sz w:val="24"/>
          <w:szCs w:val="24"/>
        </w:rPr>
        <w:t xml:space="preserve">habituated to a red circle before seeing a </w:t>
      </w:r>
      <w:r w:rsidR="002A5904" w:rsidRPr="001331CE">
        <w:rPr>
          <w:rFonts w:ascii="Times New Roman" w:hAnsi="Times New Roman"/>
          <w:sz w:val="24"/>
          <w:szCs w:val="24"/>
        </w:rPr>
        <w:t>red</w:t>
      </w:r>
      <w:r w:rsidR="00E327A6" w:rsidRPr="001331CE">
        <w:rPr>
          <w:rFonts w:ascii="Times New Roman" w:hAnsi="Times New Roman"/>
          <w:sz w:val="24"/>
          <w:szCs w:val="24"/>
        </w:rPr>
        <w:t xml:space="preserve"> circle at test</w:t>
      </w:r>
      <w:r w:rsidR="00AC1CE9" w:rsidRPr="001331CE">
        <w:rPr>
          <w:rFonts w:ascii="Times New Roman" w:hAnsi="Times New Roman"/>
          <w:sz w:val="24"/>
          <w:szCs w:val="24"/>
        </w:rPr>
        <w:t>.</w:t>
      </w:r>
      <w:r w:rsidR="00BD5A15">
        <w:rPr>
          <w:rFonts w:ascii="Times New Roman" w:hAnsi="Times New Roman"/>
          <w:sz w:val="24"/>
          <w:szCs w:val="24"/>
        </w:rPr>
        <w:br/>
      </w:r>
    </w:p>
    <w:p w14:paraId="00553FBC" w14:textId="77777777" w:rsidR="00F2745A" w:rsidRPr="001331CE" w:rsidRDefault="002C3066" w:rsidP="00C26B62">
      <w:pPr>
        <w:pStyle w:val="ListParagraph"/>
        <w:numPr>
          <w:ilvl w:val="2"/>
          <w:numId w:val="1"/>
        </w:numPr>
        <w:rPr>
          <w:rFonts w:ascii="Times New Roman" w:hAnsi="Times New Roman"/>
          <w:sz w:val="24"/>
          <w:szCs w:val="24"/>
        </w:rPr>
      </w:pPr>
      <w:r w:rsidRPr="001331CE">
        <w:rPr>
          <w:rFonts w:ascii="Times New Roman" w:hAnsi="Times New Roman"/>
          <w:sz w:val="24"/>
          <w:szCs w:val="24"/>
        </w:rPr>
        <w:t>Place a chair in front of a large monitor</w:t>
      </w:r>
      <w:r w:rsidR="001667CD" w:rsidRPr="001331CE">
        <w:rPr>
          <w:rFonts w:ascii="Times New Roman" w:hAnsi="Times New Roman"/>
          <w:sz w:val="24"/>
          <w:szCs w:val="24"/>
        </w:rPr>
        <w:t xml:space="preserve"> in a quiet room</w:t>
      </w:r>
      <w:r w:rsidR="00F2745A" w:rsidRPr="001331CE">
        <w:rPr>
          <w:rFonts w:ascii="Times New Roman" w:hAnsi="Times New Roman"/>
          <w:sz w:val="24"/>
          <w:szCs w:val="24"/>
        </w:rPr>
        <w:t>.</w:t>
      </w:r>
      <w:r w:rsidR="00AF54CE" w:rsidRPr="001331CE">
        <w:rPr>
          <w:rFonts w:ascii="Times New Roman" w:hAnsi="Times New Roman"/>
          <w:sz w:val="24"/>
          <w:szCs w:val="24"/>
        </w:rPr>
        <w:t xml:space="preserve"> </w:t>
      </w:r>
      <w:r w:rsidR="00BD5A15">
        <w:rPr>
          <w:rFonts w:ascii="Times New Roman" w:hAnsi="Times New Roman"/>
          <w:sz w:val="24"/>
          <w:szCs w:val="24"/>
        </w:rPr>
        <w:br/>
      </w:r>
    </w:p>
    <w:p w14:paraId="617AACAB" w14:textId="77777777" w:rsidR="00A349EB" w:rsidRPr="001331CE" w:rsidRDefault="002011DD" w:rsidP="00C26B62">
      <w:pPr>
        <w:pStyle w:val="ListParagraph"/>
        <w:numPr>
          <w:ilvl w:val="2"/>
          <w:numId w:val="1"/>
        </w:numPr>
        <w:rPr>
          <w:rFonts w:ascii="Times New Roman" w:hAnsi="Times New Roman"/>
          <w:sz w:val="24"/>
          <w:szCs w:val="24"/>
        </w:rPr>
      </w:pPr>
      <w:r w:rsidRPr="001331CE">
        <w:rPr>
          <w:rFonts w:ascii="Times New Roman" w:hAnsi="Times New Roman"/>
          <w:sz w:val="24"/>
          <w:szCs w:val="24"/>
        </w:rPr>
        <w:t>Instruct mothers to hold their babies and remain as quiet as possible while looking at a point just above the center of the screen</w:t>
      </w:r>
      <w:r w:rsidR="00AF54CE" w:rsidRPr="001331CE">
        <w:rPr>
          <w:rFonts w:ascii="Times New Roman" w:hAnsi="Times New Roman"/>
          <w:sz w:val="24"/>
          <w:szCs w:val="24"/>
        </w:rPr>
        <w:t>.</w:t>
      </w:r>
      <w:r w:rsidR="007427DA" w:rsidRPr="001331CE">
        <w:rPr>
          <w:rFonts w:ascii="Times New Roman" w:hAnsi="Times New Roman"/>
          <w:sz w:val="24"/>
          <w:szCs w:val="24"/>
        </w:rPr>
        <w:t xml:space="preserve"> </w:t>
      </w:r>
      <w:r w:rsidR="00BD5A15">
        <w:rPr>
          <w:rFonts w:ascii="Times New Roman" w:hAnsi="Times New Roman"/>
          <w:sz w:val="24"/>
          <w:szCs w:val="24"/>
        </w:rPr>
        <w:br/>
      </w:r>
    </w:p>
    <w:p w14:paraId="3A3EFDC1" w14:textId="77777777" w:rsidR="00AF54CE" w:rsidRPr="001331CE" w:rsidRDefault="00B76621" w:rsidP="007D1FF8">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A349EB" w:rsidRPr="001331CE">
        <w:rPr>
          <w:rFonts w:ascii="Times New Roman" w:hAnsi="Times New Roman"/>
          <w:sz w:val="24"/>
          <w:szCs w:val="24"/>
        </w:rPr>
        <w:t>Many studies of infant cognition require mothers to be blindfolded or fitted with noise-cancelling headphones in order to make certain they don’t consciously or unconsciously influence their infant’s looking behaviors.</w:t>
      </w:r>
      <w:r w:rsidR="00BD5A15">
        <w:rPr>
          <w:rFonts w:ascii="Times New Roman" w:hAnsi="Times New Roman"/>
          <w:sz w:val="24"/>
          <w:szCs w:val="24"/>
        </w:rPr>
        <w:br/>
      </w:r>
    </w:p>
    <w:p w14:paraId="1D99B0FA" w14:textId="77777777" w:rsidR="00F2745A" w:rsidRPr="001331CE" w:rsidRDefault="00E97F73" w:rsidP="00C26B62">
      <w:pPr>
        <w:pStyle w:val="ListParagraph"/>
        <w:numPr>
          <w:ilvl w:val="2"/>
          <w:numId w:val="1"/>
        </w:numPr>
        <w:rPr>
          <w:rFonts w:ascii="Times New Roman" w:hAnsi="Times New Roman"/>
          <w:sz w:val="24"/>
          <w:szCs w:val="24"/>
        </w:rPr>
      </w:pPr>
      <w:r>
        <w:rPr>
          <w:rFonts w:ascii="Times New Roman" w:hAnsi="Times New Roman"/>
          <w:sz w:val="24"/>
          <w:szCs w:val="24"/>
        </w:rPr>
        <w:t>O</w:t>
      </w:r>
      <w:r w:rsidR="001667CD" w:rsidRPr="001331CE">
        <w:rPr>
          <w:rFonts w:ascii="Times New Roman" w:hAnsi="Times New Roman"/>
          <w:sz w:val="24"/>
          <w:szCs w:val="24"/>
        </w:rPr>
        <w:t>bserve from another room</w:t>
      </w:r>
      <w:r w:rsidR="009F0837">
        <w:rPr>
          <w:rFonts w:ascii="Times New Roman" w:hAnsi="Times New Roman"/>
          <w:sz w:val="24"/>
          <w:szCs w:val="24"/>
        </w:rPr>
        <w:t>,</w:t>
      </w:r>
      <w:r w:rsidR="001667CD" w:rsidRPr="001331CE">
        <w:rPr>
          <w:rFonts w:ascii="Times New Roman" w:hAnsi="Times New Roman"/>
          <w:sz w:val="24"/>
          <w:szCs w:val="24"/>
        </w:rPr>
        <w:t xml:space="preserve"> using a camera positioned above the monitor</w:t>
      </w:r>
      <w:r w:rsidR="00F2745A" w:rsidRPr="001331CE">
        <w:rPr>
          <w:rFonts w:ascii="Times New Roman" w:hAnsi="Times New Roman"/>
          <w:sz w:val="24"/>
          <w:szCs w:val="24"/>
        </w:rPr>
        <w:t>.</w:t>
      </w:r>
      <w:r w:rsidR="001667CD" w:rsidRPr="001331CE">
        <w:rPr>
          <w:rFonts w:ascii="Times New Roman" w:hAnsi="Times New Roman"/>
          <w:sz w:val="24"/>
          <w:szCs w:val="24"/>
        </w:rPr>
        <w:t xml:space="preserve"> This camera focuses on the infant’s face</w:t>
      </w:r>
      <w:r w:rsidR="009F0837">
        <w:rPr>
          <w:rFonts w:ascii="Times New Roman" w:hAnsi="Times New Roman"/>
          <w:sz w:val="24"/>
          <w:szCs w:val="24"/>
        </w:rPr>
        <w:t>,</w:t>
      </w:r>
      <w:r w:rsidR="001667CD" w:rsidRPr="001331CE">
        <w:rPr>
          <w:rFonts w:ascii="Times New Roman" w:hAnsi="Times New Roman"/>
          <w:sz w:val="24"/>
          <w:szCs w:val="24"/>
        </w:rPr>
        <w:t xml:space="preserve"> so the experimenter can see whether the baby is looking at the monitor or away from it.</w:t>
      </w:r>
      <w:r w:rsidR="005F4F97" w:rsidRPr="001331CE">
        <w:rPr>
          <w:rFonts w:ascii="Times New Roman" w:hAnsi="Times New Roman"/>
          <w:sz w:val="24"/>
          <w:szCs w:val="24"/>
        </w:rPr>
        <w:t xml:space="preserve"> The child is filmed throughout the experiment. </w:t>
      </w:r>
      <w:r w:rsidR="00BD5A15">
        <w:rPr>
          <w:rFonts w:ascii="Times New Roman" w:hAnsi="Times New Roman"/>
          <w:sz w:val="24"/>
          <w:szCs w:val="24"/>
        </w:rPr>
        <w:br/>
      </w:r>
    </w:p>
    <w:p w14:paraId="2C2734D2" w14:textId="77777777" w:rsidR="00E97F73" w:rsidRDefault="00E97F73" w:rsidP="00AC1CE9">
      <w:pPr>
        <w:pStyle w:val="ListParagraph"/>
        <w:numPr>
          <w:ilvl w:val="2"/>
          <w:numId w:val="1"/>
        </w:numPr>
        <w:rPr>
          <w:rFonts w:ascii="Times New Roman" w:hAnsi="Times New Roman"/>
          <w:sz w:val="24"/>
          <w:szCs w:val="24"/>
        </w:rPr>
      </w:pPr>
      <w:r>
        <w:rPr>
          <w:rFonts w:ascii="Times New Roman" w:hAnsi="Times New Roman"/>
          <w:sz w:val="24"/>
          <w:szCs w:val="24"/>
        </w:rPr>
        <w:t>P</w:t>
      </w:r>
      <w:r w:rsidR="00AC1CE9" w:rsidRPr="001331CE">
        <w:rPr>
          <w:rFonts w:ascii="Times New Roman" w:hAnsi="Times New Roman"/>
          <w:sz w:val="24"/>
          <w:szCs w:val="24"/>
        </w:rPr>
        <w:t xml:space="preserve">resent the </w:t>
      </w:r>
      <w:r w:rsidR="00F93860" w:rsidRPr="001331CE">
        <w:rPr>
          <w:rFonts w:ascii="Times New Roman" w:hAnsi="Times New Roman"/>
          <w:sz w:val="24"/>
          <w:szCs w:val="24"/>
        </w:rPr>
        <w:t>stimuli</w:t>
      </w:r>
      <w:r w:rsidR="002D4683" w:rsidRPr="001331CE">
        <w:rPr>
          <w:rFonts w:ascii="Times New Roman" w:hAnsi="Times New Roman"/>
          <w:sz w:val="24"/>
          <w:szCs w:val="24"/>
        </w:rPr>
        <w:t xml:space="preserve"> assigned for habituation</w:t>
      </w:r>
      <w:r w:rsidR="00F93860" w:rsidRPr="001331CE">
        <w:rPr>
          <w:rFonts w:ascii="Times New Roman" w:hAnsi="Times New Roman"/>
          <w:sz w:val="24"/>
          <w:szCs w:val="24"/>
        </w:rPr>
        <w:t>, in this case a red circle</w:t>
      </w:r>
      <w:r>
        <w:rPr>
          <w:rFonts w:ascii="Times New Roman" w:hAnsi="Times New Roman"/>
          <w:sz w:val="24"/>
          <w:szCs w:val="24"/>
        </w:rPr>
        <w:t>, to the infant</w:t>
      </w:r>
      <w:r w:rsidR="002D4683" w:rsidRPr="001331CE">
        <w:rPr>
          <w:rFonts w:ascii="Times New Roman" w:hAnsi="Times New Roman"/>
          <w:sz w:val="24"/>
          <w:szCs w:val="24"/>
        </w:rPr>
        <w:t xml:space="preserve">. </w:t>
      </w:r>
      <w:r>
        <w:rPr>
          <w:rFonts w:ascii="Times New Roman" w:hAnsi="Times New Roman"/>
          <w:sz w:val="24"/>
          <w:szCs w:val="24"/>
        </w:rPr>
        <w:br/>
      </w:r>
    </w:p>
    <w:p w14:paraId="7722397F" w14:textId="77777777" w:rsidR="00AC1CE9" w:rsidRPr="001331CE" w:rsidRDefault="002D4683" w:rsidP="00AC1CE9">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When the infant looks at the </w:t>
      </w:r>
      <w:r w:rsidR="00F93860" w:rsidRPr="001331CE">
        <w:rPr>
          <w:rFonts w:ascii="Times New Roman" w:hAnsi="Times New Roman"/>
          <w:sz w:val="24"/>
          <w:szCs w:val="24"/>
        </w:rPr>
        <w:t>circle</w:t>
      </w:r>
      <w:r w:rsidRPr="001331CE">
        <w:rPr>
          <w:rFonts w:ascii="Times New Roman" w:hAnsi="Times New Roman"/>
          <w:sz w:val="24"/>
          <w:szCs w:val="24"/>
        </w:rPr>
        <w:t>, press a</w:t>
      </w:r>
      <w:r w:rsidR="00E97F73">
        <w:rPr>
          <w:rFonts w:ascii="Times New Roman" w:hAnsi="Times New Roman"/>
          <w:sz w:val="24"/>
          <w:szCs w:val="24"/>
        </w:rPr>
        <w:t>nd hold a</w:t>
      </w:r>
      <w:r w:rsidRPr="001331CE">
        <w:rPr>
          <w:rFonts w:ascii="Times New Roman" w:hAnsi="Times New Roman"/>
          <w:sz w:val="24"/>
          <w:szCs w:val="24"/>
        </w:rPr>
        <w:t xml:space="preserve"> key that begins each habituation trial. If the infant looks away from the monitor,</w:t>
      </w:r>
      <w:r w:rsidR="00F93860" w:rsidRPr="001331CE">
        <w:rPr>
          <w:rFonts w:ascii="Times New Roman" w:hAnsi="Times New Roman"/>
          <w:sz w:val="24"/>
          <w:szCs w:val="24"/>
        </w:rPr>
        <w:t xml:space="preserve"> release the key. If the baby’s attention returns to the monitor, then press the key and the stimuli remains on the screen. </w:t>
      </w:r>
      <w:r w:rsidRPr="001331CE">
        <w:rPr>
          <w:rFonts w:ascii="Times New Roman" w:hAnsi="Times New Roman"/>
          <w:sz w:val="24"/>
          <w:szCs w:val="24"/>
        </w:rPr>
        <w:t xml:space="preserve">If the baby looks away from the monitor for more than </w:t>
      </w:r>
      <w:r w:rsidR="009F0837">
        <w:rPr>
          <w:rFonts w:ascii="Times New Roman" w:hAnsi="Times New Roman"/>
          <w:sz w:val="24"/>
          <w:szCs w:val="24"/>
        </w:rPr>
        <w:t>two</w:t>
      </w:r>
      <w:r w:rsidRPr="001331CE">
        <w:rPr>
          <w:rFonts w:ascii="Times New Roman" w:hAnsi="Times New Roman"/>
          <w:sz w:val="24"/>
          <w:szCs w:val="24"/>
        </w:rPr>
        <w:t xml:space="preserve"> seconds</w:t>
      </w:r>
      <w:r w:rsidR="00F93860" w:rsidRPr="001331CE">
        <w:rPr>
          <w:rFonts w:ascii="Times New Roman" w:hAnsi="Times New Roman"/>
          <w:sz w:val="24"/>
          <w:szCs w:val="24"/>
        </w:rPr>
        <w:t xml:space="preserve"> at any time</w:t>
      </w:r>
      <w:r w:rsidRPr="001331CE">
        <w:rPr>
          <w:rFonts w:ascii="Times New Roman" w:hAnsi="Times New Roman"/>
          <w:sz w:val="24"/>
          <w:szCs w:val="24"/>
        </w:rPr>
        <w:t>, the image disappears from the screen</w:t>
      </w:r>
      <w:r w:rsidR="00913966" w:rsidRPr="001331CE">
        <w:rPr>
          <w:rFonts w:ascii="Times New Roman" w:hAnsi="Times New Roman"/>
          <w:sz w:val="24"/>
          <w:szCs w:val="24"/>
        </w:rPr>
        <w:t>.</w:t>
      </w:r>
      <w:r w:rsidR="00BD5A15">
        <w:rPr>
          <w:rFonts w:ascii="Times New Roman" w:hAnsi="Times New Roman"/>
          <w:sz w:val="24"/>
          <w:szCs w:val="24"/>
        </w:rPr>
        <w:br/>
      </w:r>
    </w:p>
    <w:p w14:paraId="7704BBD6" w14:textId="77777777" w:rsidR="00003A4C" w:rsidRPr="001331CE" w:rsidRDefault="009F0837" w:rsidP="00003A4C">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003A4C" w:rsidRPr="001331CE">
        <w:rPr>
          <w:rFonts w:ascii="Times New Roman" w:hAnsi="Times New Roman"/>
          <w:sz w:val="24"/>
          <w:szCs w:val="24"/>
        </w:rPr>
        <w:t>Infants look longest during the first trials of habituation, so the first two trials in this phase will be used to set the criteria for determining when the baby has been fully habituated. In this case, that will be when their looking time on a trial is 50% or less than their average looking time on the first two trials they observed.</w:t>
      </w:r>
      <w:r w:rsidR="00BD5A15">
        <w:rPr>
          <w:rFonts w:ascii="Times New Roman" w:hAnsi="Times New Roman"/>
          <w:sz w:val="24"/>
          <w:szCs w:val="24"/>
        </w:rPr>
        <w:br/>
      </w:r>
    </w:p>
    <w:p w14:paraId="0BA706F1" w14:textId="77777777" w:rsidR="002D4683" w:rsidRPr="001331CE" w:rsidRDefault="00E97F73" w:rsidP="00AC1CE9">
      <w:pPr>
        <w:pStyle w:val="ListParagraph"/>
        <w:numPr>
          <w:ilvl w:val="2"/>
          <w:numId w:val="1"/>
        </w:numPr>
        <w:rPr>
          <w:rFonts w:ascii="Times New Roman" w:hAnsi="Times New Roman"/>
          <w:sz w:val="24"/>
          <w:szCs w:val="24"/>
        </w:rPr>
      </w:pPr>
      <w:r>
        <w:rPr>
          <w:rFonts w:ascii="Times New Roman" w:hAnsi="Times New Roman"/>
          <w:sz w:val="24"/>
          <w:szCs w:val="24"/>
        </w:rPr>
        <w:t>Continue</w:t>
      </w:r>
      <w:r w:rsidR="00003A4C" w:rsidRPr="001331CE">
        <w:rPr>
          <w:rFonts w:ascii="Times New Roman" w:hAnsi="Times New Roman"/>
          <w:sz w:val="24"/>
          <w:szCs w:val="24"/>
        </w:rPr>
        <w:t xml:space="preserve"> this phase of the study </w:t>
      </w:r>
      <w:r w:rsidR="002D4683" w:rsidRPr="001331CE">
        <w:rPr>
          <w:rFonts w:ascii="Times New Roman" w:hAnsi="Times New Roman"/>
          <w:sz w:val="24"/>
          <w:szCs w:val="24"/>
        </w:rPr>
        <w:t xml:space="preserve">until the infant reaches criteria for habituation. </w:t>
      </w:r>
      <w:r w:rsidR="00BD5A15">
        <w:rPr>
          <w:rFonts w:ascii="Times New Roman" w:hAnsi="Times New Roman"/>
          <w:sz w:val="24"/>
          <w:szCs w:val="24"/>
        </w:rPr>
        <w:br/>
      </w:r>
    </w:p>
    <w:p w14:paraId="21C20B51" w14:textId="77777777" w:rsidR="00F2745A" w:rsidRPr="001331CE" w:rsidRDefault="00003A4C" w:rsidP="00C26B62">
      <w:pPr>
        <w:pStyle w:val="ListParagraph"/>
        <w:numPr>
          <w:ilvl w:val="1"/>
          <w:numId w:val="1"/>
        </w:numPr>
        <w:rPr>
          <w:rFonts w:ascii="Times New Roman" w:hAnsi="Times New Roman"/>
          <w:sz w:val="24"/>
          <w:szCs w:val="24"/>
        </w:rPr>
      </w:pPr>
      <w:r w:rsidRPr="001331CE">
        <w:rPr>
          <w:rFonts w:ascii="Times New Roman" w:hAnsi="Times New Roman"/>
          <w:sz w:val="24"/>
          <w:szCs w:val="24"/>
        </w:rPr>
        <w:lastRenderedPageBreak/>
        <w:t xml:space="preserve"> </w:t>
      </w:r>
      <w:r w:rsidR="00BB0949" w:rsidRPr="001331CE">
        <w:rPr>
          <w:rFonts w:ascii="Times New Roman" w:hAnsi="Times New Roman"/>
          <w:sz w:val="24"/>
          <w:szCs w:val="24"/>
        </w:rPr>
        <w:t xml:space="preserve">Test </w:t>
      </w:r>
      <w:r w:rsidR="00473BAE" w:rsidRPr="001331CE">
        <w:rPr>
          <w:rFonts w:ascii="Times New Roman" w:hAnsi="Times New Roman"/>
          <w:sz w:val="24"/>
          <w:szCs w:val="24"/>
        </w:rPr>
        <w:t>Phase</w:t>
      </w:r>
      <w:r w:rsidR="009F0837">
        <w:rPr>
          <w:rFonts w:ascii="Times New Roman" w:hAnsi="Times New Roman"/>
          <w:sz w:val="24"/>
          <w:szCs w:val="24"/>
        </w:rPr>
        <w:t>.</w:t>
      </w:r>
      <w:r w:rsidR="00473BAE" w:rsidRPr="001331CE">
        <w:rPr>
          <w:rFonts w:ascii="Times New Roman" w:hAnsi="Times New Roman"/>
          <w:sz w:val="24"/>
          <w:szCs w:val="24"/>
        </w:rPr>
        <w:t xml:space="preserve"> </w:t>
      </w:r>
      <w:r w:rsidR="00BD5A15">
        <w:rPr>
          <w:rFonts w:ascii="Times New Roman" w:hAnsi="Times New Roman"/>
          <w:sz w:val="24"/>
          <w:szCs w:val="24"/>
        </w:rPr>
        <w:br/>
      </w:r>
    </w:p>
    <w:p w14:paraId="2C38EC02" w14:textId="77777777" w:rsidR="00003A4C" w:rsidRPr="001331CE" w:rsidRDefault="00790384" w:rsidP="00C26B62">
      <w:pPr>
        <w:pStyle w:val="ListParagraph"/>
        <w:numPr>
          <w:ilvl w:val="2"/>
          <w:numId w:val="1"/>
        </w:numPr>
        <w:rPr>
          <w:rFonts w:ascii="Times New Roman" w:hAnsi="Times New Roman"/>
          <w:sz w:val="24"/>
          <w:szCs w:val="24"/>
        </w:rPr>
      </w:pPr>
      <w:r w:rsidRPr="001331CE">
        <w:rPr>
          <w:rFonts w:ascii="Times New Roman" w:hAnsi="Times New Roman"/>
          <w:sz w:val="24"/>
          <w:szCs w:val="24"/>
        </w:rPr>
        <w:t>Once habituated, the infant enter</w:t>
      </w:r>
      <w:r w:rsidR="00307B77">
        <w:rPr>
          <w:rFonts w:ascii="Times New Roman" w:hAnsi="Times New Roman"/>
          <w:sz w:val="24"/>
          <w:szCs w:val="24"/>
        </w:rPr>
        <w:t>s</w:t>
      </w:r>
      <w:r w:rsidRPr="001331CE">
        <w:rPr>
          <w:rFonts w:ascii="Times New Roman" w:hAnsi="Times New Roman"/>
          <w:sz w:val="24"/>
          <w:szCs w:val="24"/>
        </w:rPr>
        <w:t xml:space="preserve"> the test phase. In terms of what the infant experiences, the test phase only differs from the habituation phase in that different stimuli may be presented.</w:t>
      </w:r>
      <w:r w:rsidR="00BD5A15">
        <w:rPr>
          <w:rFonts w:ascii="Times New Roman" w:hAnsi="Times New Roman"/>
          <w:sz w:val="24"/>
          <w:szCs w:val="24"/>
        </w:rPr>
        <w:br/>
      </w:r>
    </w:p>
    <w:p w14:paraId="1EC2CA71" w14:textId="77777777" w:rsidR="003F3D34" w:rsidRPr="001331CE" w:rsidRDefault="0009009A" w:rsidP="00C26B62">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After </w:t>
      </w:r>
      <w:r w:rsidR="00307B77">
        <w:rPr>
          <w:rFonts w:ascii="Times New Roman" w:hAnsi="Times New Roman"/>
          <w:sz w:val="24"/>
          <w:szCs w:val="24"/>
        </w:rPr>
        <w:t xml:space="preserve">seeing </w:t>
      </w:r>
      <w:r w:rsidR="00E9099B" w:rsidRPr="001331CE">
        <w:rPr>
          <w:rFonts w:ascii="Times New Roman" w:hAnsi="Times New Roman"/>
          <w:sz w:val="24"/>
          <w:szCs w:val="24"/>
        </w:rPr>
        <w:t xml:space="preserve">the habituation stimuli, the red circle, for some time, </w:t>
      </w:r>
      <w:r w:rsidR="00307B77">
        <w:rPr>
          <w:rFonts w:ascii="Times New Roman" w:hAnsi="Times New Roman"/>
          <w:sz w:val="24"/>
          <w:szCs w:val="24"/>
        </w:rPr>
        <w:t xml:space="preserve">show </w:t>
      </w:r>
      <w:r w:rsidR="00E9099B" w:rsidRPr="001331CE">
        <w:rPr>
          <w:rFonts w:ascii="Times New Roman" w:hAnsi="Times New Roman"/>
          <w:sz w:val="24"/>
          <w:szCs w:val="24"/>
        </w:rPr>
        <w:t>the infan</w:t>
      </w:r>
      <w:r w:rsidR="00307B77">
        <w:rPr>
          <w:rFonts w:ascii="Times New Roman" w:hAnsi="Times New Roman"/>
          <w:sz w:val="24"/>
          <w:szCs w:val="24"/>
        </w:rPr>
        <w:t>t</w:t>
      </w:r>
      <w:r w:rsidR="00E9099B" w:rsidRPr="001331CE">
        <w:rPr>
          <w:rFonts w:ascii="Times New Roman" w:hAnsi="Times New Roman"/>
          <w:sz w:val="24"/>
          <w:szCs w:val="24"/>
        </w:rPr>
        <w:t xml:space="preserve"> the test stimuli for two trials. The procedures for the experimenter remain the same</w:t>
      </w:r>
      <w:r w:rsidR="006C639D" w:rsidRPr="001331CE">
        <w:rPr>
          <w:rFonts w:ascii="Times New Roman" w:hAnsi="Times New Roman"/>
          <w:sz w:val="24"/>
          <w:szCs w:val="24"/>
        </w:rPr>
        <w:t>.</w:t>
      </w:r>
      <w:r w:rsidR="00BD5A15">
        <w:rPr>
          <w:rFonts w:ascii="Times New Roman" w:hAnsi="Times New Roman"/>
          <w:sz w:val="24"/>
          <w:szCs w:val="24"/>
        </w:rPr>
        <w:br/>
      </w:r>
    </w:p>
    <w:p w14:paraId="31DD0FFE" w14:textId="77777777" w:rsidR="006C639D" w:rsidRPr="001331CE" w:rsidRDefault="00307B77" w:rsidP="006C639D">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6C639D" w:rsidRPr="001331CE">
        <w:rPr>
          <w:rFonts w:ascii="Times New Roman" w:hAnsi="Times New Roman"/>
          <w:sz w:val="24"/>
          <w:szCs w:val="24"/>
        </w:rPr>
        <w:t>Dishabituation – If the infant’s looking time increases during test trials, then they are said to be dishabituating</w:t>
      </w:r>
      <w:r>
        <w:rPr>
          <w:rFonts w:ascii="Times New Roman" w:hAnsi="Times New Roman"/>
          <w:sz w:val="24"/>
          <w:szCs w:val="24"/>
        </w:rPr>
        <w:t>. This means</w:t>
      </w:r>
      <w:r w:rsidR="006C639D" w:rsidRPr="001331CE">
        <w:rPr>
          <w:rFonts w:ascii="Times New Roman" w:hAnsi="Times New Roman"/>
          <w:sz w:val="24"/>
          <w:szCs w:val="24"/>
        </w:rPr>
        <w:t xml:space="preserve"> the infant sees something in the stimuli that is new and different from the habituated stimuli.</w:t>
      </w:r>
      <w:r w:rsidR="00BD5A15">
        <w:rPr>
          <w:rFonts w:ascii="Times New Roman" w:hAnsi="Times New Roman"/>
          <w:sz w:val="24"/>
          <w:szCs w:val="24"/>
        </w:rPr>
        <w:br/>
      </w:r>
    </w:p>
    <w:p w14:paraId="08BB4CEF" w14:textId="77777777" w:rsidR="006C639D" w:rsidRPr="001331CE" w:rsidRDefault="00307B77" w:rsidP="006C639D">
      <w:pPr>
        <w:pStyle w:val="ListParagraph"/>
        <w:numPr>
          <w:ilvl w:val="3"/>
          <w:numId w:val="1"/>
        </w:numPr>
        <w:rPr>
          <w:rFonts w:ascii="Times New Roman" w:hAnsi="Times New Roman"/>
          <w:sz w:val="24"/>
          <w:szCs w:val="24"/>
        </w:rPr>
      </w:pPr>
      <w:r>
        <w:rPr>
          <w:rFonts w:ascii="Times New Roman" w:hAnsi="Times New Roman"/>
          <w:sz w:val="24"/>
          <w:szCs w:val="24"/>
        </w:rPr>
        <w:t xml:space="preserve"> </w:t>
      </w:r>
      <w:r w:rsidR="006C639D" w:rsidRPr="001331CE">
        <w:rPr>
          <w:rFonts w:ascii="Times New Roman" w:hAnsi="Times New Roman"/>
          <w:sz w:val="24"/>
          <w:szCs w:val="24"/>
        </w:rPr>
        <w:t xml:space="preserve">Habituation – If the infant sees nothing in the test trial that reengages </w:t>
      </w:r>
      <w:r>
        <w:rPr>
          <w:rFonts w:ascii="Times New Roman" w:hAnsi="Times New Roman"/>
          <w:sz w:val="24"/>
          <w:szCs w:val="24"/>
        </w:rPr>
        <w:t>their</w:t>
      </w:r>
      <w:r w:rsidR="006C639D" w:rsidRPr="001331CE">
        <w:rPr>
          <w:rFonts w:ascii="Times New Roman" w:hAnsi="Times New Roman"/>
          <w:sz w:val="24"/>
          <w:szCs w:val="24"/>
        </w:rPr>
        <w:t xml:space="preserve"> attention, then </w:t>
      </w:r>
      <w:r>
        <w:rPr>
          <w:rFonts w:ascii="Times New Roman" w:hAnsi="Times New Roman"/>
          <w:sz w:val="24"/>
          <w:szCs w:val="24"/>
        </w:rPr>
        <w:t>they</w:t>
      </w:r>
      <w:r w:rsidR="006C639D" w:rsidRPr="001331CE">
        <w:rPr>
          <w:rFonts w:ascii="Times New Roman" w:hAnsi="Times New Roman"/>
          <w:sz w:val="24"/>
          <w:szCs w:val="24"/>
        </w:rPr>
        <w:t xml:space="preserve"> remain habituated</w:t>
      </w:r>
      <w:r>
        <w:rPr>
          <w:rFonts w:ascii="Times New Roman" w:hAnsi="Times New Roman"/>
          <w:sz w:val="24"/>
          <w:szCs w:val="24"/>
        </w:rPr>
        <w:t>,</w:t>
      </w:r>
      <w:r w:rsidR="00C8057F" w:rsidRPr="001331CE">
        <w:rPr>
          <w:rFonts w:ascii="Times New Roman" w:hAnsi="Times New Roman"/>
          <w:sz w:val="24"/>
          <w:szCs w:val="24"/>
        </w:rPr>
        <w:t xml:space="preserve"> and </w:t>
      </w:r>
      <w:r>
        <w:rPr>
          <w:rFonts w:ascii="Times New Roman" w:hAnsi="Times New Roman"/>
          <w:sz w:val="24"/>
          <w:szCs w:val="24"/>
        </w:rPr>
        <w:t>their</w:t>
      </w:r>
      <w:r w:rsidR="00C8057F" w:rsidRPr="001331CE">
        <w:rPr>
          <w:rFonts w:ascii="Times New Roman" w:hAnsi="Times New Roman"/>
          <w:sz w:val="24"/>
          <w:szCs w:val="24"/>
        </w:rPr>
        <w:t xml:space="preserve"> looking time does not increase, or may even continue to decline</w:t>
      </w:r>
      <w:r w:rsidR="006C639D" w:rsidRPr="001331CE">
        <w:rPr>
          <w:rFonts w:ascii="Times New Roman" w:hAnsi="Times New Roman"/>
          <w:sz w:val="24"/>
          <w:szCs w:val="24"/>
        </w:rPr>
        <w:t>.</w:t>
      </w:r>
      <w:r w:rsidR="00BD5A15">
        <w:rPr>
          <w:rFonts w:ascii="Times New Roman" w:hAnsi="Times New Roman"/>
          <w:sz w:val="24"/>
          <w:szCs w:val="24"/>
        </w:rPr>
        <w:br/>
      </w:r>
    </w:p>
    <w:p w14:paraId="14830F25" w14:textId="77777777" w:rsidR="000476A1" w:rsidRPr="001331CE" w:rsidRDefault="006A4EA0" w:rsidP="006A4EA0">
      <w:pPr>
        <w:pStyle w:val="ListParagraph"/>
        <w:numPr>
          <w:ilvl w:val="2"/>
          <w:numId w:val="1"/>
        </w:numPr>
        <w:rPr>
          <w:rFonts w:ascii="Times New Roman" w:hAnsi="Times New Roman"/>
          <w:sz w:val="24"/>
          <w:szCs w:val="24"/>
        </w:rPr>
      </w:pPr>
      <w:r w:rsidRPr="001331CE">
        <w:rPr>
          <w:rFonts w:ascii="Times New Roman" w:hAnsi="Times New Roman"/>
          <w:sz w:val="24"/>
          <w:szCs w:val="24"/>
        </w:rPr>
        <w:t>Following the test trials</w:t>
      </w:r>
      <w:r w:rsidR="00307B77">
        <w:rPr>
          <w:rFonts w:ascii="Times New Roman" w:hAnsi="Times New Roman"/>
          <w:sz w:val="24"/>
          <w:szCs w:val="24"/>
        </w:rPr>
        <w:t xml:space="preserve"> and the end of the session</w:t>
      </w:r>
      <w:r w:rsidRPr="001331CE">
        <w:rPr>
          <w:rFonts w:ascii="Times New Roman" w:hAnsi="Times New Roman"/>
          <w:sz w:val="24"/>
          <w:szCs w:val="24"/>
        </w:rPr>
        <w:t xml:space="preserve">, </w:t>
      </w:r>
      <w:r w:rsidR="00307B77">
        <w:rPr>
          <w:rFonts w:ascii="Times New Roman" w:hAnsi="Times New Roman"/>
          <w:sz w:val="24"/>
          <w:szCs w:val="24"/>
        </w:rPr>
        <w:t>thank the parent and infant for participating.</w:t>
      </w:r>
      <w:r w:rsidR="00BD5A15">
        <w:rPr>
          <w:rFonts w:ascii="Times New Roman" w:hAnsi="Times New Roman"/>
          <w:sz w:val="24"/>
          <w:szCs w:val="24"/>
        </w:rPr>
        <w:br/>
      </w:r>
    </w:p>
    <w:p w14:paraId="02E8B944" w14:textId="77777777" w:rsidR="00AC2DE5" w:rsidRPr="001331CE" w:rsidRDefault="00AC2DE5" w:rsidP="00AC2DE5">
      <w:pPr>
        <w:pStyle w:val="ListParagraph"/>
        <w:numPr>
          <w:ilvl w:val="0"/>
          <w:numId w:val="1"/>
        </w:numPr>
        <w:rPr>
          <w:rFonts w:ascii="Times New Roman" w:hAnsi="Times New Roman"/>
          <w:sz w:val="24"/>
          <w:szCs w:val="24"/>
        </w:rPr>
      </w:pPr>
      <w:r w:rsidRPr="001331CE">
        <w:rPr>
          <w:rFonts w:ascii="Times New Roman" w:hAnsi="Times New Roman"/>
          <w:sz w:val="24"/>
          <w:szCs w:val="24"/>
        </w:rPr>
        <w:t>Analysis</w:t>
      </w:r>
      <w:r w:rsidR="00307B77">
        <w:rPr>
          <w:rFonts w:ascii="Times New Roman" w:hAnsi="Times New Roman"/>
          <w:sz w:val="24"/>
          <w:szCs w:val="24"/>
        </w:rPr>
        <w:t>.</w:t>
      </w:r>
      <w:r w:rsidRPr="001331CE">
        <w:rPr>
          <w:rFonts w:ascii="Times New Roman" w:hAnsi="Times New Roman"/>
          <w:sz w:val="24"/>
          <w:szCs w:val="24"/>
        </w:rPr>
        <w:t xml:space="preserve"> </w:t>
      </w:r>
      <w:r w:rsidR="00BD5A15">
        <w:rPr>
          <w:rFonts w:ascii="Times New Roman" w:hAnsi="Times New Roman"/>
          <w:sz w:val="24"/>
          <w:szCs w:val="24"/>
        </w:rPr>
        <w:br/>
      </w:r>
    </w:p>
    <w:p w14:paraId="3518095F" w14:textId="77777777" w:rsidR="00307B77" w:rsidRDefault="008A76FF" w:rsidP="008A76FF">
      <w:pPr>
        <w:pStyle w:val="ListParagraph"/>
        <w:numPr>
          <w:ilvl w:val="1"/>
          <w:numId w:val="1"/>
        </w:numPr>
        <w:rPr>
          <w:rFonts w:ascii="Times New Roman" w:hAnsi="Times New Roman"/>
          <w:sz w:val="24"/>
          <w:szCs w:val="24"/>
        </w:rPr>
      </w:pPr>
      <w:r w:rsidRPr="001331CE">
        <w:rPr>
          <w:rFonts w:ascii="Times New Roman" w:hAnsi="Times New Roman"/>
          <w:sz w:val="24"/>
          <w:szCs w:val="24"/>
        </w:rPr>
        <w:t xml:space="preserve"> </w:t>
      </w:r>
      <w:r w:rsidR="00307B77">
        <w:rPr>
          <w:rFonts w:ascii="Times New Roman" w:hAnsi="Times New Roman"/>
          <w:sz w:val="24"/>
          <w:szCs w:val="24"/>
        </w:rPr>
        <w:t>Two independent raters, who are blind to the participant’s condition, code v</w:t>
      </w:r>
      <w:r w:rsidRPr="001331CE">
        <w:rPr>
          <w:rFonts w:ascii="Times New Roman" w:hAnsi="Times New Roman"/>
          <w:sz w:val="24"/>
          <w:szCs w:val="24"/>
        </w:rPr>
        <w:t>ideo</w:t>
      </w:r>
      <w:r w:rsidR="00860488" w:rsidRPr="001331CE">
        <w:rPr>
          <w:rFonts w:ascii="Times New Roman" w:hAnsi="Times New Roman"/>
          <w:sz w:val="24"/>
          <w:szCs w:val="24"/>
        </w:rPr>
        <w:t xml:space="preserve"> recordings of each participant</w:t>
      </w:r>
      <w:r w:rsidRPr="001331CE">
        <w:rPr>
          <w:rFonts w:ascii="Times New Roman" w:hAnsi="Times New Roman"/>
          <w:sz w:val="24"/>
          <w:szCs w:val="24"/>
        </w:rPr>
        <w:t>.</w:t>
      </w:r>
      <w:r w:rsidR="006A4EA0" w:rsidRPr="001331CE">
        <w:rPr>
          <w:rFonts w:ascii="Times New Roman" w:hAnsi="Times New Roman"/>
          <w:sz w:val="24"/>
          <w:szCs w:val="24"/>
        </w:rPr>
        <w:t xml:space="preserve"> </w:t>
      </w:r>
      <w:r w:rsidR="00307B77">
        <w:rPr>
          <w:rFonts w:ascii="Times New Roman" w:hAnsi="Times New Roman"/>
          <w:sz w:val="24"/>
          <w:szCs w:val="24"/>
        </w:rPr>
        <w:br/>
      </w:r>
    </w:p>
    <w:p w14:paraId="762C46AB" w14:textId="77777777" w:rsidR="008A76FF" w:rsidRPr="001331CE" w:rsidRDefault="006A4EA0" w:rsidP="00A74660">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Because of the placement of the video camera, it is possible for coders to be unaware of the </w:t>
      </w:r>
      <w:r w:rsidR="00375FA0" w:rsidRPr="001331CE">
        <w:rPr>
          <w:rFonts w:ascii="Times New Roman" w:hAnsi="Times New Roman"/>
          <w:sz w:val="24"/>
          <w:szCs w:val="24"/>
        </w:rPr>
        <w:t xml:space="preserve">stimuli shown to the infant. </w:t>
      </w:r>
      <w:r w:rsidR="00307B77">
        <w:rPr>
          <w:rFonts w:ascii="Times New Roman" w:hAnsi="Times New Roman"/>
          <w:sz w:val="24"/>
          <w:szCs w:val="24"/>
        </w:rPr>
        <w:t>E</w:t>
      </w:r>
      <w:r w:rsidR="00375FA0" w:rsidRPr="001331CE">
        <w:rPr>
          <w:rFonts w:ascii="Times New Roman" w:hAnsi="Times New Roman"/>
          <w:sz w:val="24"/>
          <w:szCs w:val="24"/>
        </w:rPr>
        <w:t>ven the experimenter may be blind to the stimuli shown to infant participants.</w:t>
      </w:r>
      <w:r w:rsidR="00BD5A15">
        <w:rPr>
          <w:rFonts w:ascii="Times New Roman" w:hAnsi="Times New Roman"/>
          <w:sz w:val="24"/>
          <w:szCs w:val="24"/>
        </w:rPr>
        <w:br/>
      </w:r>
    </w:p>
    <w:p w14:paraId="1BA01811" w14:textId="77777777" w:rsidR="00EC62BE" w:rsidRPr="001331CE" w:rsidRDefault="00EC62BE" w:rsidP="00EC62BE">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Many modern labs also make use of eye-tracking equipment that </w:t>
      </w:r>
      <w:r w:rsidR="00E5326F" w:rsidRPr="001331CE">
        <w:rPr>
          <w:rFonts w:ascii="Times New Roman" w:hAnsi="Times New Roman"/>
          <w:sz w:val="24"/>
          <w:szCs w:val="24"/>
        </w:rPr>
        <w:t>allows</w:t>
      </w:r>
      <w:r w:rsidRPr="001331CE">
        <w:rPr>
          <w:rFonts w:ascii="Times New Roman" w:hAnsi="Times New Roman"/>
          <w:sz w:val="24"/>
          <w:szCs w:val="24"/>
        </w:rPr>
        <w:t xml:space="preserve"> them t</w:t>
      </w:r>
      <w:r w:rsidR="00E5326F">
        <w:rPr>
          <w:rFonts w:ascii="Times New Roman" w:hAnsi="Times New Roman"/>
          <w:sz w:val="24"/>
          <w:szCs w:val="24"/>
        </w:rPr>
        <w:t>o know exactly where the infant’s</w:t>
      </w:r>
      <w:r w:rsidRPr="001331CE">
        <w:rPr>
          <w:rFonts w:ascii="Times New Roman" w:hAnsi="Times New Roman"/>
          <w:sz w:val="24"/>
          <w:szCs w:val="24"/>
        </w:rPr>
        <w:t xml:space="preserve"> eyes are looking</w:t>
      </w:r>
      <w:r w:rsidR="00307B77">
        <w:rPr>
          <w:rFonts w:ascii="Times New Roman" w:hAnsi="Times New Roman"/>
          <w:sz w:val="24"/>
          <w:szCs w:val="24"/>
        </w:rPr>
        <w:t xml:space="preserve"> and</w:t>
      </w:r>
      <w:r w:rsidRPr="001331CE">
        <w:rPr>
          <w:rFonts w:ascii="Times New Roman" w:hAnsi="Times New Roman"/>
          <w:sz w:val="24"/>
          <w:szCs w:val="24"/>
        </w:rPr>
        <w:t xml:space="preserve"> how they move over stimuli.</w:t>
      </w:r>
      <w:r w:rsidR="00BD5A15">
        <w:rPr>
          <w:rFonts w:ascii="Times New Roman" w:hAnsi="Times New Roman"/>
          <w:sz w:val="24"/>
          <w:szCs w:val="24"/>
        </w:rPr>
        <w:br/>
      </w:r>
    </w:p>
    <w:p w14:paraId="67C80716" w14:textId="77777777" w:rsidR="00B177AF" w:rsidRPr="001331CE" w:rsidRDefault="00307B77" w:rsidP="008A76FF">
      <w:pPr>
        <w:pStyle w:val="ListParagraph"/>
        <w:numPr>
          <w:ilvl w:val="1"/>
          <w:numId w:val="1"/>
        </w:numPr>
        <w:rPr>
          <w:rFonts w:ascii="Times New Roman" w:hAnsi="Times New Roman"/>
          <w:sz w:val="24"/>
          <w:szCs w:val="24"/>
        </w:rPr>
      </w:pPr>
      <w:r>
        <w:rPr>
          <w:rFonts w:ascii="Times New Roman" w:hAnsi="Times New Roman"/>
          <w:sz w:val="24"/>
          <w:szCs w:val="24"/>
        </w:rPr>
        <w:t xml:space="preserve"> </w:t>
      </w:r>
      <w:r w:rsidR="008A76FF" w:rsidRPr="001331CE">
        <w:rPr>
          <w:rFonts w:ascii="Times New Roman" w:hAnsi="Times New Roman"/>
          <w:sz w:val="24"/>
          <w:szCs w:val="24"/>
        </w:rPr>
        <w:t xml:space="preserve">The dependent variable is </w:t>
      </w:r>
      <w:r w:rsidR="00CA6276" w:rsidRPr="001331CE">
        <w:rPr>
          <w:rFonts w:ascii="Times New Roman" w:hAnsi="Times New Roman"/>
          <w:sz w:val="24"/>
          <w:szCs w:val="24"/>
        </w:rPr>
        <w:t xml:space="preserve">how long the infant spent looking at the test stimuli. </w:t>
      </w:r>
      <w:r w:rsidR="00BD5A15">
        <w:rPr>
          <w:rFonts w:ascii="Times New Roman" w:hAnsi="Times New Roman"/>
          <w:sz w:val="24"/>
          <w:szCs w:val="24"/>
        </w:rPr>
        <w:br/>
      </w:r>
    </w:p>
    <w:p w14:paraId="7FC4B8B2" w14:textId="77777777" w:rsidR="00CA6276" w:rsidRPr="001331CE" w:rsidRDefault="00307B77" w:rsidP="00AC2DE5">
      <w:pPr>
        <w:pStyle w:val="ListParagraph"/>
        <w:numPr>
          <w:ilvl w:val="1"/>
          <w:numId w:val="1"/>
        </w:numPr>
        <w:rPr>
          <w:rFonts w:ascii="Times New Roman" w:hAnsi="Times New Roman"/>
          <w:sz w:val="24"/>
          <w:szCs w:val="24"/>
        </w:rPr>
      </w:pPr>
      <w:r>
        <w:rPr>
          <w:rFonts w:ascii="Times New Roman" w:hAnsi="Times New Roman"/>
          <w:sz w:val="24"/>
          <w:szCs w:val="24"/>
        </w:rPr>
        <w:t xml:space="preserve"> </w:t>
      </w:r>
      <w:r w:rsidR="00CA6276" w:rsidRPr="001331CE">
        <w:rPr>
          <w:rFonts w:ascii="Times New Roman" w:hAnsi="Times New Roman"/>
          <w:sz w:val="24"/>
          <w:szCs w:val="24"/>
        </w:rPr>
        <w:t>Two analyses are needed to evaluate response patterns.</w:t>
      </w:r>
      <w:r w:rsidR="00BD5A15">
        <w:rPr>
          <w:rFonts w:ascii="Times New Roman" w:hAnsi="Times New Roman"/>
          <w:sz w:val="24"/>
          <w:szCs w:val="24"/>
        </w:rPr>
        <w:br/>
      </w:r>
    </w:p>
    <w:p w14:paraId="38EE7F79" w14:textId="77777777" w:rsidR="00CA6276" w:rsidRPr="001331CE" w:rsidRDefault="00B27D1F" w:rsidP="00CA6276">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Analyze whether the </w:t>
      </w:r>
      <w:r w:rsidR="00CA6276" w:rsidRPr="001331CE">
        <w:rPr>
          <w:rFonts w:ascii="Times New Roman" w:hAnsi="Times New Roman"/>
          <w:sz w:val="24"/>
          <w:szCs w:val="24"/>
        </w:rPr>
        <w:t>amount of looking time at test is significantly greater than looking time at habituation.</w:t>
      </w:r>
      <w:r w:rsidR="00BD5A15">
        <w:rPr>
          <w:rFonts w:ascii="Times New Roman" w:hAnsi="Times New Roman"/>
          <w:sz w:val="24"/>
          <w:szCs w:val="24"/>
        </w:rPr>
        <w:br/>
      </w:r>
    </w:p>
    <w:p w14:paraId="309D13B5" w14:textId="77777777" w:rsidR="00AC2DE5" w:rsidRDefault="002A5904" w:rsidP="00CA6276">
      <w:pPr>
        <w:pStyle w:val="ListParagraph"/>
        <w:numPr>
          <w:ilvl w:val="2"/>
          <w:numId w:val="1"/>
        </w:numPr>
        <w:rPr>
          <w:rFonts w:ascii="Times New Roman" w:hAnsi="Times New Roman"/>
          <w:sz w:val="24"/>
          <w:szCs w:val="24"/>
        </w:rPr>
      </w:pPr>
      <w:r w:rsidRPr="001331CE">
        <w:rPr>
          <w:rFonts w:ascii="Times New Roman" w:hAnsi="Times New Roman"/>
          <w:sz w:val="24"/>
          <w:szCs w:val="24"/>
        </w:rPr>
        <w:t xml:space="preserve">Analyze whether </w:t>
      </w:r>
      <w:r w:rsidR="00CA6276" w:rsidRPr="001331CE">
        <w:rPr>
          <w:rFonts w:ascii="Times New Roman" w:hAnsi="Times New Roman"/>
          <w:sz w:val="24"/>
          <w:szCs w:val="24"/>
        </w:rPr>
        <w:t xml:space="preserve">looking time at test </w:t>
      </w:r>
      <w:r w:rsidRPr="001331CE">
        <w:rPr>
          <w:rFonts w:ascii="Times New Roman" w:hAnsi="Times New Roman"/>
          <w:sz w:val="24"/>
          <w:szCs w:val="24"/>
        </w:rPr>
        <w:t>is significantly different between test conditions</w:t>
      </w:r>
      <w:r w:rsidR="00B27D1F" w:rsidRPr="001331CE">
        <w:rPr>
          <w:rFonts w:ascii="Times New Roman" w:hAnsi="Times New Roman"/>
          <w:sz w:val="24"/>
          <w:szCs w:val="24"/>
        </w:rPr>
        <w:t xml:space="preserve">. </w:t>
      </w:r>
    </w:p>
    <w:p w14:paraId="1509DCED" w14:textId="77777777" w:rsidR="001256EE" w:rsidRPr="001331CE" w:rsidRDefault="001256EE" w:rsidP="00A74660">
      <w:pPr>
        <w:pStyle w:val="ListParagraph"/>
        <w:ind w:left="1440"/>
        <w:rPr>
          <w:rFonts w:ascii="Times New Roman" w:hAnsi="Times New Roman"/>
          <w:sz w:val="24"/>
          <w:szCs w:val="24"/>
        </w:rPr>
      </w:pPr>
    </w:p>
    <w:p w14:paraId="366D1F3A" w14:textId="77777777" w:rsidR="001256EE" w:rsidRDefault="000476A1" w:rsidP="00AC2DE5">
      <w:pPr>
        <w:rPr>
          <w:rFonts w:ascii="Times New Roman" w:hAnsi="Times New Roman"/>
          <w:sz w:val="24"/>
          <w:szCs w:val="24"/>
        </w:rPr>
      </w:pPr>
      <w:r w:rsidRPr="00A74660">
        <w:rPr>
          <w:rFonts w:ascii="Times New Roman" w:hAnsi="Times New Roman"/>
          <w:b/>
          <w:sz w:val="28"/>
          <w:szCs w:val="28"/>
        </w:rPr>
        <w:t xml:space="preserve">Representative </w:t>
      </w:r>
      <w:r w:rsidR="001256EE">
        <w:rPr>
          <w:rFonts w:ascii="Times New Roman" w:hAnsi="Times New Roman"/>
          <w:b/>
          <w:sz w:val="28"/>
          <w:szCs w:val="28"/>
        </w:rPr>
        <w:t>R</w:t>
      </w:r>
      <w:r w:rsidRPr="00A74660">
        <w:rPr>
          <w:rFonts w:ascii="Times New Roman" w:hAnsi="Times New Roman"/>
          <w:b/>
          <w:sz w:val="28"/>
          <w:szCs w:val="28"/>
        </w:rPr>
        <w:t>esults</w:t>
      </w:r>
      <w:r w:rsidR="001256EE">
        <w:rPr>
          <w:rFonts w:ascii="Times New Roman" w:hAnsi="Times New Roman"/>
          <w:b/>
          <w:sz w:val="28"/>
          <w:szCs w:val="28"/>
        </w:rPr>
        <w:t>:</w:t>
      </w:r>
      <w:r w:rsidR="001256EE">
        <w:rPr>
          <w:rFonts w:ascii="Times New Roman" w:hAnsi="Times New Roman"/>
          <w:sz w:val="24"/>
          <w:szCs w:val="24"/>
        </w:rPr>
        <w:t xml:space="preserve"> </w:t>
      </w:r>
    </w:p>
    <w:p w14:paraId="1353D794" w14:textId="77777777" w:rsidR="00087CCB" w:rsidRPr="001331CE" w:rsidRDefault="00E70B1A" w:rsidP="00AC2DE5">
      <w:pPr>
        <w:rPr>
          <w:rFonts w:ascii="Times New Roman" w:hAnsi="Times New Roman"/>
          <w:sz w:val="24"/>
          <w:szCs w:val="24"/>
        </w:rPr>
      </w:pPr>
      <w:r w:rsidRPr="001331CE">
        <w:rPr>
          <w:rFonts w:ascii="Times New Roman" w:hAnsi="Times New Roman"/>
          <w:sz w:val="24"/>
          <w:szCs w:val="24"/>
        </w:rPr>
        <w:t xml:space="preserve">In order to see significant results, researchers </w:t>
      </w:r>
      <w:r w:rsidR="00CC7C21">
        <w:rPr>
          <w:rFonts w:ascii="Times New Roman" w:hAnsi="Times New Roman"/>
          <w:sz w:val="24"/>
          <w:szCs w:val="24"/>
        </w:rPr>
        <w:t>need</w:t>
      </w:r>
      <w:r w:rsidRPr="001331CE">
        <w:rPr>
          <w:rFonts w:ascii="Times New Roman" w:hAnsi="Times New Roman"/>
          <w:sz w:val="24"/>
          <w:szCs w:val="24"/>
        </w:rPr>
        <w:t xml:space="preserve"> to test at least </w:t>
      </w:r>
      <w:r w:rsidR="00CC7C21">
        <w:rPr>
          <w:rFonts w:ascii="Times New Roman" w:hAnsi="Times New Roman"/>
          <w:sz w:val="24"/>
          <w:szCs w:val="24"/>
        </w:rPr>
        <w:t>sixteen</w:t>
      </w:r>
      <w:r w:rsidRPr="001331CE">
        <w:rPr>
          <w:rFonts w:ascii="Times New Roman" w:hAnsi="Times New Roman"/>
          <w:sz w:val="24"/>
          <w:szCs w:val="24"/>
        </w:rPr>
        <w:t xml:space="preserve"> infants in each condition, not including infants dropped from the study for fussiness or falling asleep. </w:t>
      </w:r>
      <w:r w:rsidR="00087CCB" w:rsidRPr="001331CE">
        <w:rPr>
          <w:rFonts w:ascii="Times New Roman" w:hAnsi="Times New Roman"/>
          <w:sz w:val="24"/>
          <w:szCs w:val="24"/>
        </w:rPr>
        <w:t>Infants in the control condition would continue to be habituated, so their looking time would either continue to decrease</w:t>
      </w:r>
      <w:r w:rsidR="00CC7C21">
        <w:rPr>
          <w:rFonts w:ascii="Times New Roman" w:hAnsi="Times New Roman"/>
          <w:sz w:val="24"/>
          <w:szCs w:val="24"/>
        </w:rPr>
        <w:t>,</w:t>
      </w:r>
      <w:r w:rsidR="00087CCB" w:rsidRPr="001331CE">
        <w:rPr>
          <w:rFonts w:ascii="Times New Roman" w:hAnsi="Times New Roman"/>
          <w:sz w:val="24"/>
          <w:szCs w:val="24"/>
        </w:rPr>
        <w:t xml:space="preserve"> or it would stabilize at very low rates of looking. Infants in the test condition would dishabituate, and their looking rates would spike above the habituation criteria</w:t>
      </w:r>
      <w:r w:rsidR="00CC7C21">
        <w:rPr>
          <w:rFonts w:ascii="Times New Roman" w:hAnsi="Times New Roman"/>
          <w:sz w:val="24"/>
          <w:szCs w:val="24"/>
        </w:rPr>
        <w:t xml:space="preserve"> (</w:t>
      </w:r>
      <w:r w:rsidR="00DD033A" w:rsidRPr="001331CE">
        <w:rPr>
          <w:rFonts w:ascii="Times New Roman" w:hAnsi="Times New Roman"/>
          <w:sz w:val="24"/>
          <w:szCs w:val="24"/>
        </w:rPr>
        <w:t>Figure 1</w:t>
      </w:r>
      <w:r w:rsidR="00CC7C21">
        <w:rPr>
          <w:rFonts w:ascii="Times New Roman" w:hAnsi="Times New Roman"/>
          <w:sz w:val="24"/>
          <w:szCs w:val="24"/>
        </w:rPr>
        <w:t>)</w:t>
      </w:r>
      <w:r w:rsidR="00087CCB" w:rsidRPr="001331CE">
        <w:rPr>
          <w:rFonts w:ascii="Times New Roman" w:hAnsi="Times New Roman"/>
          <w:sz w:val="24"/>
          <w:szCs w:val="24"/>
        </w:rPr>
        <w:t>. Their looking might return</w:t>
      </w:r>
      <w:r w:rsidR="00DD033A" w:rsidRPr="001331CE">
        <w:rPr>
          <w:rFonts w:ascii="Times New Roman" w:hAnsi="Times New Roman"/>
          <w:sz w:val="24"/>
          <w:szCs w:val="24"/>
        </w:rPr>
        <w:t xml:space="preserve"> to the long looking times recorded at the beginning of the experiment, but it</w:t>
      </w:r>
      <w:r w:rsidR="00C8057F" w:rsidRPr="001331CE">
        <w:rPr>
          <w:rFonts w:ascii="Times New Roman" w:hAnsi="Times New Roman"/>
          <w:sz w:val="24"/>
          <w:szCs w:val="24"/>
        </w:rPr>
        <w:t xml:space="preserve"> is</w:t>
      </w:r>
      <w:r w:rsidR="00DD033A" w:rsidRPr="001331CE">
        <w:rPr>
          <w:rFonts w:ascii="Times New Roman" w:hAnsi="Times New Roman"/>
          <w:sz w:val="24"/>
          <w:szCs w:val="24"/>
        </w:rPr>
        <w:t xml:space="preserve"> common to see looking times in dishabituated infants below their initial looking times. After all, a good test condition is well</w:t>
      </w:r>
      <w:r w:rsidR="00CC7C21">
        <w:rPr>
          <w:rFonts w:ascii="Times New Roman" w:hAnsi="Times New Roman"/>
          <w:sz w:val="24"/>
          <w:szCs w:val="24"/>
        </w:rPr>
        <w:t>-</w:t>
      </w:r>
      <w:r w:rsidR="00DD033A" w:rsidRPr="001331CE">
        <w:rPr>
          <w:rFonts w:ascii="Times New Roman" w:hAnsi="Times New Roman"/>
          <w:sz w:val="24"/>
          <w:szCs w:val="24"/>
        </w:rPr>
        <w:t>controlled</w:t>
      </w:r>
      <w:r w:rsidR="00CC7C21">
        <w:rPr>
          <w:rFonts w:ascii="Times New Roman" w:hAnsi="Times New Roman"/>
          <w:sz w:val="24"/>
          <w:szCs w:val="24"/>
        </w:rPr>
        <w:t>,</w:t>
      </w:r>
      <w:r w:rsidR="00DD033A" w:rsidRPr="001331CE">
        <w:rPr>
          <w:rFonts w:ascii="Times New Roman" w:hAnsi="Times New Roman"/>
          <w:sz w:val="24"/>
          <w:szCs w:val="24"/>
        </w:rPr>
        <w:t xml:space="preserve"> so it is as similar to habituation trials as possible</w:t>
      </w:r>
      <w:r w:rsidR="00CC7C21">
        <w:rPr>
          <w:rFonts w:ascii="Times New Roman" w:hAnsi="Times New Roman"/>
          <w:sz w:val="24"/>
          <w:szCs w:val="24"/>
        </w:rPr>
        <w:t>,</w:t>
      </w:r>
      <w:r w:rsidR="00DD033A" w:rsidRPr="001331CE">
        <w:rPr>
          <w:rFonts w:ascii="Times New Roman" w:hAnsi="Times New Roman"/>
          <w:sz w:val="24"/>
          <w:szCs w:val="24"/>
        </w:rPr>
        <w:t xml:space="preserve"> with the exception of the key variable being manipulated, in this case shape.</w:t>
      </w:r>
      <w:r w:rsidR="003547A7" w:rsidRPr="001331CE">
        <w:rPr>
          <w:rFonts w:ascii="Times New Roman" w:hAnsi="Times New Roman"/>
          <w:sz w:val="24"/>
          <w:szCs w:val="24"/>
        </w:rPr>
        <w:t xml:space="preserve"> </w:t>
      </w:r>
    </w:p>
    <w:p w14:paraId="128204A3" w14:textId="77777777" w:rsidR="00107D51" w:rsidRPr="001331CE" w:rsidRDefault="00107D51" w:rsidP="00AC2DE5">
      <w:pPr>
        <w:rPr>
          <w:rFonts w:ascii="Times New Roman" w:hAnsi="Times New Roman"/>
          <w:sz w:val="24"/>
          <w:szCs w:val="24"/>
        </w:rPr>
      </w:pPr>
    </w:p>
    <w:p w14:paraId="20F899B7" w14:textId="77777777" w:rsidR="00AC2DE5" w:rsidRPr="00A74660" w:rsidRDefault="005560E0" w:rsidP="00AC2DE5">
      <w:pPr>
        <w:rPr>
          <w:rFonts w:ascii="Times New Roman" w:hAnsi="Times New Roman"/>
          <w:b/>
          <w:sz w:val="28"/>
          <w:szCs w:val="28"/>
        </w:rPr>
      </w:pPr>
      <w:r w:rsidRPr="00A74660">
        <w:rPr>
          <w:rFonts w:ascii="Times New Roman" w:hAnsi="Times New Roman"/>
          <w:b/>
          <w:sz w:val="28"/>
          <w:szCs w:val="28"/>
        </w:rPr>
        <w:t>Applications</w:t>
      </w:r>
      <w:r w:rsidR="001256EE">
        <w:rPr>
          <w:rFonts w:ascii="Times New Roman" w:hAnsi="Times New Roman"/>
          <w:b/>
          <w:sz w:val="28"/>
          <w:szCs w:val="28"/>
        </w:rPr>
        <w:t>:</w:t>
      </w:r>
    </w:p>
    <w:p w14:paraId="7C2DB34E" w14:textId="77777777" w:rsidR="009D69D6" w:rsidRDefault="004736D5" w:rsidP="00AC2DE5">
      <w:pPr>
        <w:rPr>
          <w:rFonts w:ascii="Times New Roman" w:hAnsi="Times New Roman"/>
          <w:sz w:val="24"/>
          <w:szCs w:val="24"/>
        </w:rPr>
      </w:pPr>
      <w:r>
        <w:rPr>
          <w:rFonts w:ascii="Times New Roman" w:hAnsi="Times New Roman"/>
          <w:sz w:val="24"/>
          <w:szCs w:val="24"/>
        </w:rPr>
        <w:t>O</w:t>
      </w:r>
      <w:r w:rsidR="006718B5" w:rsidRPr="001331CE">
        <w:rPr>
          <w:rFonts w:ascii="Times New Roman" w:hAnsi="Times New Roman"/>
          <w:sz w:val="24"/>
          <w:szCs w:val="24"/>
        </w:rPr>
        <w:t xml:space="preserve">ther senses can also be tested using these </w:t>
      </w:r>
      <w:r>
        <w:rPr>
          <w:rFonts w:ascii="Times New Roman" w:hAnsi="Times New Roman"/>
          <w:sz w:val="24"/>
          <w:szCs w:val="24"/>
        </w:rPr>
        <w:t xml:space="preserve">same </w:t>
      </w:r>
      <w:r w:rsidR="006718B5" w:rsidRPr="001331CE">
        <w:rPr>
          <w:rFonts w:ascii="Times New Roman" w:hAnsi="Times New Roman"/>
          <w:sz w:val="24"/>
          <w:szCs w:val="24"/>
        </w:rPr>
        <w:t xml:space="preserve">methods. For example, </w:t>
      </w:r>
      <w:r w:rsidR="00FD0B70" w:rsidRPr="001331CE">
        <w:rPr>
          <w:rFonts w:ascii="Times New Roman" w:hAnsi="Times New Roman"/>
          <w:sz w:val="24"/>
          <w:szCs w:val="24"/>
        </w:rPr>
        <w:t xml:space="preserve">it is possible to </w:t>
      </w:r>
      <w:r w:rsidR="00C307BF" w:rsidRPr="001331CE">
        <w:rPr>
          <w:rFonts w:ascii="Times New Roman" w:hAnsi="Times New Roman"/>
          <w:sz w:val="24"/>
          <w:szCs w:val="24"/>
        </w:rPr>
        <w:t>measure</w:t>
      </w:r>
      <w:r w:rsidR="00FD0B70" w:rsidRPr="001331CE">
        <w:rPr>
          <w:rFonts w:ascii="Times New Roman" w:hAnsi="Times New Roman"/>
          <w:sz w:val="24"/>
          <w:szCs w:val="24"/>
        </w:rPr>
        <w:t xml:space="preserve"> </w:t>
      </w:r>
      <w:r w:rsidR="00C307BF" w:rsidRPr="001331CE">
        <w:rPr>
          <w:rFonts w:ascii="Times New Roman" w:hAnsi="Times New Roman"/>
          <w:sz w:val="24"/>
          <w:szCs w:val="24"/>
        </w:rPr>
        <w:t>infants’</w:t>
      </w:r>
      <w:r w:rsidR="00FD0B70" w:rsidRPr="001331CE">
        <w:rPr>
          <w:rFonts w:ascii="Times New Roman" w:hAnsi="Times New Roman"/>
          <w:sz w:val="24"/>
          <w:szCs w:val="24"/>
        </w:rPr>
        <w:t xml:space="preserve"> </w:t>
      </w:r>
      <w:r w:rsidR="00C307BF" w:rsidRPr="001331CE">
        <w:rPr>
          <w:rFonts w:ascii="Times New Roman" w:hAnsi="Times New Roman"/>
          <w:sz w:val="24"/>
          <w:szCs w:val="24"/>
        </w:rPr>
        <w:t>habituation and dishabituation</w:t>
      </w:r>
      <w:r>
        <w:rPr>
          <w:rFonts w:ascii="Times New Roman" w:hAnsi="Times New Roman"/>
          <w:sz w:val="24"/>
          <w:szCs w:val="24"/>
        </w:rPr>
        <w:t xml:space="preserve"> </w:t>
      </w:r>
      <w:r w:rsidR="00C307BF" w:rsidRPr="001331CE">
        <w:rPr>
          <w:rFonts w:ascii="Times New Roman" w:hAnsi="Times New Roman"/>
          <w:sz w:val="24"/>
          <w:szCs w:val="24"/>
        </w:rPr>
        <w:t xml:space="preserve">to </w:t>
      </w:r>
      <w:r w:rsidR="00FD0B70" w:rsidRPr="001331CE">
        <w:rPr>
          <w:rFonts w:ascii="Times New Roman" w:hAnsi="Times New Roman"/>
          <w:sz w:val="24"/>
          <w:szCs w:val="24"/>
        </w:rPr>
        <w:t>auditory stimuli</w:t>
      </w:r>
      <w:r w:rsidR="00C307BF" w:rsidRPr="001331CE">
        <w:rPr>
          <w:rFonts w:ascii="Times New Roman" w:hAnsi="Times New Roman"/>
          <w:sz w:val="24"/>
          <w:szCs w:val="24"/>
        </w:rPr>
        <w:t xml:space="preserve"> using pacifiers designed to measure the rate and strength of their sucking. Attentive babies suck more often and harder than babies who are habituated, so the same methods can be applied using different approaches</w:t>
      </w:r>
      <w:r w:rsidR="00916B55">
        <w:rPr>
          <w:rFonts w:ascii="Times New Roman" w:hAnsi="Times New Roman"/>
          <w:sz w:val="24"/>
          <w:szCs w:val="24"/>
        </w:rPr>
        <w:t xml:space="preserve"> (Figure 2)</w:t>
      </w:r>
      <w:r w:rsidR="00C307BF" w:rsidRPr="001331CE">
        <w:rPr>
          <w:rFonts w:ascii="Times New Roman" w:hAnsi="Times New Roman"/>
          <w:sz w:val="24"/>
          <w:szCs w:val="24"/>
        </w:rPr>
        <w:t xml:space="preserve">. </w:t>
      </w:r>
    </w:p>
    <w:p w14:paraId="0044AF86" w14:textId="77777777" w:rsidR="00C8057F" w:rsidRDefault="003547A7" w:rsidP="00AC2DE5">
      <w:pPr>
        <w:rPr>
          <w:rFonts w:ascii="Times New Roman" w:hAnsi="Times New Roman"/>
          <w:sz w:val="24"/>
          <w:szCs w:val="24"/>
        </w:rPr>
      </w:pPr>
      <w:r w:rsidRPr="001331CE">
        <w:rPr>
          <w:rFonts w:ascii="Times New Roman" w:hAnsi="Times New Roman"/>
          <w:sz w:val="24"/>
          <w:szCs w:val="24"/>
        </w:rPr>
        <w:t xml:space="preserve">Habituation methods are both </w:t>
      </w:r>
      <w:r w:rsidR="00654A96" w:rsidRPr="001331CE">
        <w:rPr>
          <w:rFonts w:ascii="Times New Roman" w:hAnsi="Times New Roman"/>
          <w:sz w:val="24"/>
          <w:szCs w:val="24"/>
        </w:rPr>
        <w:t xml:space="preserve">powerful </w:t>
      </w:r>
      <w:r w:rsidR="00577457" w:rsidRPr="001331CE">
        <w:rPr>
          <w:rFonts w:ascii="Times New Roman" w:hAnsi="Times New Roman"/>
          <w:sz w:val="24"/>
          <w:szCs w:val="24"/>
        </w:rPr>
        <w:t xml:space="preserve">and </w:t>
      </w:r>
      <w:r w:rsidR="00654A96" w:rsidRPr="001331CE">
        <w:rPr>
          <w:rFonts w:ascii="Times New Roman" w:hAnsi="Times New Roman"/>
          <w:sz w:val="24"/>
          <w:szCs w:val="24"/>
        </w:rPr>
        <w:t xml:space="preserve">limited </w:t>
      </w:r>
      <w:r w:rsidRPr="001331CE">
        <w:rPr>
          <w:rFonts w:ascii="Times New Roman" w:hAnsi="Times New Roman"/>
          <w:sz w:val="24"/>
          <w:szCs w:val="24"/>
        </w:rPr>
        <w:t xml:space="preserve">in specific ways. </w:t>
      </w:r>
      <w:r w:rsidR="00577457" w:rsidRPr="001331CE">
        <w:rPr>
          <w:rFonts w:ascii="Times New Roman" w:hAnsi="Times New Roman"/>
          <w:sz w:val="24"/>
          <w:szCs w:val="24"/>
        </w:rPr>
        <w:t xml:space="preserve">If infants dishabituate, then </w:t>
      </w:r>
      <w:r w:rsidR="00C512C0" w:rsidRPr="001331CE">
        <w:rPr>
          <w:rFonts w:ascii="Times New Roman" w:hAnsi="Times New Roman"/>
          <w:sz w:val="24"/>
          <w:szCs w:val="24"/>
        </w:rPr>
        <w:t>an</w:t>
      </w:r>
      <w:r w:rsidR="00577457" w:rsidRPr="001331CE">
        <w:rPr>
          <w:rFonts w:ascii="Times New Roman" w:hAnsi="Times New Roman"/>
          <w:sz w:val="24"/>
          <w:szCs w:val="24"/>
        </w:rPr>
        <w:t xml:space="preserve"> experimenter can conclude that they noticed some difference between habituation and test trials, but </w:t>
      </w:r>
      <w:r w:rsidR="00C512C0" w:rsidRPr="001331CE">
        <w:rPr>
          <w:rFonts w:ascii="Times New Roman" w:hAnsi="Times New Roman"/>
          <w:sz w:val="24"/>
          <w:szCs w:val="24"/>
        </w:rPr>
        <w:t xml:space="preserve">it </w:t>
      </w:r>
      <w:r w:rsidR="009979E3" w:rsidRPr="001331CE">
        <w:rPr>
          <w:rFonts w:ascii="Times New Roman" w:hAnsi="Times New Roman"/>
          <w:sz w:val="24"/>
          <w:szCs w:val="24"/>
        </w:rPr>
        <w:t>takes careful experimental design to draw conclusions from work with infants. Working with infants also creates special challenges. Most scientists d</w:t>
      </w:r>
      <w:r w:rsidR="00C8057F" w:rsidRPr="001331CE">
        <w:rPr>
          <w:rFonts w:ascii="Times New Roman" w:hAnsi="Times New Roman"/>
          <w:sz w:val="24"/>
          <w:szCs w:val="24"/>
        </w:rPr>
        <w:t>o no</w:t>
      </w:r>
      <w:r w:rsidR="009979E3" w:rsidRPr="001331CE">
        <w:rPr>
          <w:rFonts w:ascii="Times New Roman" w:hAnsi="Times New Roman"/>
          <w:sz w:val="24"/>
          <w:szCs w:val="24"/>
        </w:rPr>
        <w:t xml:space="preserve">t have to worry about their </w:t>
      </w:r>
      <w:r w:rsidR="007D1FF8" w:rsidRPr="001331CE">
        <w:rPr>
          <w:rFonts w:ascii="Times New Roman" w:hAnsi="Times New Roman"/>
          <w:sz w:val="24"/>
          <w:szCs w:val="24"/>
        </w:rPr>
        <w:t>participant</w:t>
      </w:r>
      <w:r w:rsidR="009979E3" w:rsidRPr="001331CE">
        <w:rPr>
          <w:rFonts w:ascii="Times New Roman" w:hAnsi="Times New Roman"/>
          <w:sz w:val="24"/>
          <w:szCs w:val="24"/>
        </w:rPr>
        <w:t xml:space="preserve">s needing a nap or diaper change during their study. However, habituation methods can be a powerful tool for </w:t>
      </w:r>
      <w:r w:rsidRPr="001331CE">
        <w:rPr>
          <w:rFonts w:ascii="Times New Roman" w:hAnsi="Times New Roman"/>
          <w:sz w:val="24"/>
          <w:szCs w:val="24"/>
        </w:rPr>
        <w:t>study</w:t>
      </w:r>
      <w:r w:rsidR="009979E3" w:rsidRPr="001331CE">
        <w:rPr>
          <w:rFonts w:ascii="Times New Roman" w:hAnsi="Times New Roman"/>
          <w:sz w:val="24"/>
          <w:szCs w:val="24"/>
        </w:rPr>
        <w:t>ing</w:t>
      </w:r>
      <w:r w:rsidRPr="001331CE">
        <w:rPr>
          <w:rFonts w:ascii="Times New Roman" w:hAnsi="Times New Roman"/>
          <w:sz w:val="24"/>
          <w:szCs w:val="24"/>
        </w:rPr>
        <w:t xml:space="preserve"> </w:t>
      </w:r>
      <w:r w:rsidR="007D1FF8" w:rsidRPr="001331CE">
        <w:rPr>
          <w:rFonts w:ascii="Times New Roman" w:hAnsi="Times New Roman"/>
          <w:sz w:val="24"/>
          <w:szCs w:val="24"/>
        </w:rPr>
        <w:t>participant</w:t>
      </w:r>
      <w:r w:rsidRPr="001331CE">
        <w:rPr>
          <w:rFonts w:ascii="Times New Roman" w:hAnsi="Times New Roman"/>
          <w:sz w:val="24"/>
          <w:szCs w:val="24"/>
        </w:rPr>
        <w:t xml:space="preserve">s unable to communicate. This </w:t>
      </w:r>
      <w:r w:rsidR="009979E3" w:rsidRPr="001331CE">
        <w:rPr>
          <w:rFonts w:ascii="Times New Roman" w:hAnsi="Times New Roman"/>
          <w:sz w:val="24"/>
          <w:szCs w:val="24"/>
        </w:rPr>
        <w:t xml:space="preserve">approach </w:t>
      </w:r>
      <w:r w:rsidRPr="001331CE">
        <w:rPr>
          <w:rFonts w:ascii="Times New Roman" w:hAnsi="Times New Roman"/>
          <w:sz w:val="24"/>
          <w:szCs w:val="24"/>
        </w:rPr>
        <w:t>is especially valuable to developmental scientists who are interested in study</w:t>
      </w:r>
      <w:r w:rsidR="0052123C" w:rsidRPr="001331CE">
        <w:rPr>
          <w:rFonts w:ascii="Times New Roman" w:hAnsi="Times New Roman"/>
          <w:sz w:val="24"/>
          <w:szCs w:val="24"/>
        </w:rPr>
        <w:t>ing</w:t>
      </w:r>
      <w:r w:rsidR="00E07F90" w:rsidRPr="001331CE">
        <w:rPr>
          <w:rFonts w:ascii="Times New Roman" w:hAnsi="Times New Roman"/>
          <w:sz w:val="24"/>
          <w:szCs w:val="24"/>
        </w:rPr>
        <w:t xml:space="preserve"> abilities that humans are born with, as well as those that develop with very few life experiences. Habituation methods are particularly useful in studying how infant perceptual systems develop, including investigations of how humans learn to </w:t>
      </w:r>
      <w:r w:rsidR="00D642BA" w:rsidRPr="001331CE">
        <w:rPr>
          <w:rFonts w:ascii="Times New Roman" w:hAnsi="Times New Roman"/>
          <w:sz w:val="24"/>
          <w:szCs w:val="24"/>
        </w:rPr>
        <w:t xml:space="preserve">recognize and remember faces, </w:t>
      </w:r>
      <w:r w:rsidR="00E07F90" w:rsidRPr="001331CE">
        <w:rPr>
          <w:rFonts w:ascii="Times New Roman" w:hAnsi="Times New Roman"/>
          <w:sz w:val="24"/>
          <w:szCs w:val="24"/>
        </w:rPr>
        <w:t>organize the visual world</w:t>
      </w:r>
      <w:r w:rsidR="00D642BA" w:rsidRPr="001331CE">
        <w:rPr>
          <w:rFonts w:ascii="Times New Roman" w:hAnsi="Times New Roman"/>
          <w:sz w:val="24"/>
          <w:szCs w:val="24"/>
        </w:rPr>
        <w:t>,</w:t>
      </w:r>
      <w:r w:rsidR="00E07F90" w:rsidRPr="001331CE">
        <w:rPr>
          <w:rFonts w:ascii="Times New Roman" w:hAnsi="Times New Roman"/>
          <w:sz w:val="24"/>
          <w:szCs w:val="24"/>
        </w:rPr>
        <w:t xml:space="preserve"> and acquire language. Habituation has been used to study much more </w:t>
      </w:r>
      <w:r w:rsidR="00122E32" w:rsidRPr="001331CE">
        <w:rPr>
          <w:rFonts w:ascii="Times New Roman" w:hAnsi="Times New Roman"/>
          <w:sz w:val="24"/>
          <w:szCs w:val="24"/>
        </w:rPr>
        <w:t>complex</w:t>
      </w:r>
      <w:r w:rsidR="00E07F90" w:rsidRPr="001331CE">
        <w:rPr>
          <w:rFonts w:ascii="Times New Roman" w:hAnsi="Times New Roman"/>
          <w:sz w:val="24"/>
          <w:szCs w:val="24"/>
        </w:rPr>
        <w:t xml:space="preserve"> topics</w:t>
      </w:r>
      <w:r w:rsidR="00122E32" w:rsidRPr="001331CE">
        <w:rPr>
          <w:rFonts w:ascii="Times New Roman" w:hAnsi="Times New Roman"/>
          <w:sz w:val="24"/>
          <w:szCs w:val="24"/>
        </w:rPr>
        <w:t xml:space="preserve"> as well</w:t>
      </w:r>
      <w:r w:rsidR="00E07F90" w:rsidRPr="001331CE">
        <w:rPr>
          <w:rFonts w:ascii="Times New Roman" w:hAnsi="Times New Roman"/>
          <w:sz w:val="24"/>
          <w:szCs w:val="24"/>
        </w:rPr>
        <w:t>, such as the development of concepts of race</w:t>
      </w:r>
      <w:r w:rsidR="00843640" w:rsidRPr="001331CE">
        <w:rPr>
          <w:rFonts w:ascii="Times New Roman" w:hAnsi="Times New Roman"/>
          <w:sz w:val="24"/>
          <w:szCs w:val="24"/>
        </w:rPr>
        <w:t>, gender,</w:t>
      </w:r>
      <w:r w:rsidR="00E07F90" w:rsidRPr="001331CE">
        <w:rPr>
          <w:rFonts w:ascii="Times New Roman" w:hAnsi="Times New Roman"/>
          <w:sz w:val="24"/>
          <w:szCs w:val="24"/>
        </w:rPr>
        <w:t xml:space="preserve"> and </w:t>
      </w:r>
      <w:r w:rsidR="009334B9" w:rsidRPr="001331CE">
        <w:rPr>
          <w:rFonts w:ascii="Times New Roman" w:hAnsi="Times New Roman"/>
          <w:sz w:val="24"/>
          <w:szCs w:val="24"/>
        </w:rPr>
        <w:t xml:space="preserve">fairness. </w:t>
      </w:r>
    </w:p>
    <w:p w14:paraId="660E68A4" w14:textId="77777777" w:rsidR="00F57A90" w:rsidRDefault="00F57A90" w:rsidP="00AC2DE5">
      <w:pPr>
        <w:rPr>
          <w:rFonts w:ascii="Times New Roman" w:hAnsi="Times New Roman"/>
          <w:sz w:val="24"/>
          <w:szCs w:val="24"/>
        </w:rPr>
      </w:pPr>
    </w:p>
    <w:p w14:paraId="51D147ED" w14:textId="77777777" w:rsidR="004814A9" w:rsidRPr="00481689" w:rsidRDefault="00CC7C21" w:rsidP="00AC2DE5">
      <w:pPr>
        <w:rPr>
          <w:rFonts w:ascii="Times New Roman" w:hAnsi="Times New Roman"/>
          <w:b/>
          <w:sz w:val="28"/>
          <w:szCs w:val="28"/>
        </w:rPr>
      </w:pPr>
      <w:r>
        <w:rPr>
          <w:rFonts w:ascii="Times New Roman" w:hAnsi="Times New Roman"/>
          <w:b/>
          <w:sz w:val="28"/>
          <w:szCs w:val="28"/>
        </w:rPr>
        <w:t>Legend:</w:t>
      </w:r>
    </w:p>
    <w:p w14:paraId="64C129FC" w14:textId="77777777" w:rsidR="004814A9" w:rsidRDefault="00CC7C21" w:rsidP="00AC2DE5">
      <w:pPr>
        <w:rPr>
          <w:rFonts w:ascii="Times New Roman" w:hAnsi="Times New Roman"/>
          <w:sz w:val="24"/>
          <w:szCs w:val="24"/>
        </w:rPr>
      </w:pPr>
      <w:r>
        <w:rPr>
          <w:rFonts w:ascii="Times New Roman" w:hAnsi="Times New Roman"/>
          <w:sz w:val="24"/>
          <w:szCs w:val="24"/>
        </w:rPr>
        <w:t>Figure 1:</w:t>
      </w:r>
      <w:r w:rsidRPr="00CC7C21">
        <w:rPr>
          <w:rFonts w:ascii="Times New Roman" w:hAnsi="Times New Roman"/>
          <w:sz w:val="24"/>
          <w:szCs w:val="24"/>
        </w:rPr>
        <w:t xml:space="preserve"> Average looking time across infants during habituation. Test trials for the control condition are identical to habituation, resulting in very low looking times. In contrast, the infants dishabituate to the test stimuli because they differ in shape, res</w:t>
      </w:r>
      <w:r>
        <w:rPr>
          <w:rFonts w:ascii="Times New Roman" w:hAnsi="Times New Roman"/>
          <w:sz w:val="24"/>
          <w:szCs w:val="24"/>
        </w:rPr>
        <w:t>ulting in looking times</w:t>
      </w:r>
      <w:r w:rsidRPr="00CC7C21">
        <w:rPr>
          <w:rFonts w:ascii="Times New Roman" w:hAnsi="Times New Roman"/>
          <w:sz w:val="24"/>
          <w:szCs w:val="24"/>
        </w:rPr>
        <w:t xml:space="preserve"> similar to the early trials of habituation.</w:t>
      </w:r>
    </w:p>
    <w:p w14:paraId="61748F0C" w14:textId="77777777" w:rsidR="004D582E" w:rsidRPr="001331CE" w:rsidRDefault="00916B55" w:rsidP="00AC2DE5">
      <w:pPr>
        <w:rPr>
          <w:rFonts w:ascii="Times New Roman" w:hAnsi="Times New Roman"/>
          <w:sz w:val="24"/>
          <w:szCs w:val="24"/>
        </w:rPr>
      </w:pPr>
      <w:r>
        <w:rPr>
          <w:rFonts w:ascii="Times New Roman" w:hAnsi="Times New Roman"/>
          <w:sz w:val="24"/>
          <w:szCs w:val="24"/>
        </w:rPr>
        <w:t>Figure 2: A baby sucking on a pacifier.</w:t>
      </w:r>
    </w:p>
    <w:p w14:paraId="4FA0ABC8" w14:textId="77777777" w:rsidR="00CC7C21" w:rsidRDefault="00CC7C21" w:rsidP="00AC2DE5">
      <w:pPr>
        <w:rPr>
          <w:rFonts w:ascii="Times New Roman" w:hAnsi="Times New Roman"/>
          <w:b/>
          <w:sz w:val="28"/>
          <w:szCs w:val="28"/>
        </w:rPr>
      </w:pPr>
    </w:p>
    <w:p w14:paraId="61EAEB20" w14:textId="77777777" w:rsidR="005560E0" w:rsidRPr="00A74660" w:rsidRDefault="005560E0" w:rsidP="00AC2DE5">
      <w:pPr>
        <w:rPr>
          <w:rFonts w:ascii="Times New Roman" w:hAnsi="Times New Roman"/>
          <w:sz w:val="28"/>
          <w:szCs w:val="28"/>
        </w:rPr>
      </w:pPr>
      <w:r w:rsidRPr="00A74660">
        <w:rPr>
          <w:rFonts w:ascii="Times New Roman" w:hAnsi="Times New Roman"/>
          <w:b/>
          <w:sz w:val="28"/>
          <w:szCs w:val="28"/>
        </w:rPr>
        <w:t>References</w:t>
      </w:r>
      <w:r w:rsidR="001256EE">
        <w:rPr>
          <w:rFonts w:ascii="Times New Roman" w:hAnsi="Times New Roman"/>
          <w:b/>
          <w:sz w:val="28"/>
          <w:szCs w:val="28"/>
        </w:rPr>
        <w:t>:</w:t>
      </w:r>
    </w:p>
    <w:p w14:paraId="0C4B11CE" w14:textId="77777777" w:rsidR="00140C2C" w:rsidRPr="001331CE" w:rsidRDefault="007D1FF8" w:rsidP="007D1FF8">
      <w:pPr>
        <w:spacing w:after="0" w:line="240" w:lineRule="auto"/>
        <w:rPr>
          <w:rFonts w:ascii="Times New Roman" w:eastAsia="Times New Roman" w:hAnsi="Times New Roman"/>
          <w:sz w:val="24"/>
          <w:szCs w:val="24"/>
        </w:rPr>
      </w:pPr>
      <w:r w:rsidRPr="007D1FF8">
        <w:rPr>
          <w:rFonts w:ascii="Times New Roman" w:eastAsia="Times New Roman" w:hAnsi="Times New Roman"/>
          <w:sz w:val="24"/>
          <w:szCs w:val="24"/>
        </w:rPr>
        <w:t xml:space="preserve">Kelly, D. J., Quinn, P. C., Slater, A. M., Lee, K., Ge, L., &amp; Pascalis, O. (2007). The other-race </w:t>
      </w:r>
      <w:r w:rsidRPr="001331CE">
        <w:rPr>
          <w:rFonts w:ascii="Times New Roman" w:eastAsia="Times New Roman" w:hAnsi="Times New Roman"/>
          <w:sz w:val="24"/>
          <w:szCs w:val="24"/>
        </w:rPr>
        <w:t>effect develops during infancy: E</w:t>
      </w:r>
      <w:r w:rsidRPr="007D1FF8">
        <w:rPr>
          <w:rFonts w:ascii="Times New Roman" w:eastAsia="Times New Roman" w:hAnsi="Times New Roman"/>
          <w:sz w:val="24"/>
          <w:szCs w:val="24"/>
        </w:rPr>
        <w:t xml:space="preserve">vidence of perceptual narrowing. </w:t>
      </w:r>
      <w:r w:rsidRPr="007D1FF8">
        <w:rPr>
          <w:rFonts w:ascii="Times New Roman" w:eastAsia="Times New Roman" w:hAnsi="Times New Roman"/>
          <w:i/>
          <w:iCs/>
          <w:sz w:val="24"/>
          <w:szCs w:val="24"/>
        </w:rPr>
        <w:t>Psychological Science</w:t>
      </w:r>
      <w:r w:rsidRPr="007D1FF8">
        <w:rPr>
          <w:rFonts w:ascii="Times New Roman" w:eastAsia="Times New Roman" w:hAnsi="Times New Roman"/>
          <w:sz w:val="24"/>
          <w:szCs w:val="24"/>
        </w:rPr>
        <w:t xml:space="preserve">, </w:t>
      </w:r>
      <w:r w:rsidRPr="007D1FF8">
        <w:rPr>
          <w:rFonts w:ascii="Times New Roman" w:eastAsia="Times New Roman" w:hAnsi="Times New Roman"/>
          <w:i/>
          <w:iCs/>
          <w:sz w:val="24"/>
          <w:szCs w:val="24"/>
        </w:rPr>
        <w:t>18</w:t>
      </w:r>
      <w:r w:rsidRPr="007D1FF8">
        <w:rPr>
          <w:rFonts w:ascii="Times New Roman" w:eastAsia="Times New Roman" w:hAnsi="Times New Roman"/>
          <w:sz w:val="24"/>
          <w:szCs w:val="24"/>
        </w:rPr>
        <w:t>(12), 1084-1089.</w:t>
      </w:r>
    </w:p>
    <w:p w14:paraId="36F6C3E2" w14:textId="77777777" w:rsidR="007D1FF8" w:rsidRPr="001331CE" w:rsidRDefault="007D1FF8" w:rsidP="007D1FF8">
      <w:pPr>
        <w:spacing w:after="0" w:line="240" w:lineRule="auto"/>
        <w:rPr>
          <w:rFonts w:ascii="Times New Roman" w:eastAsia="Times New Roman" w:hAnsi="Times New Roman"/>
          <w:sz w:val="24"/>
          <w:szCs w:val="24"/>
        </w:rPr>
      </w:pPr>
    </w:p>
    <w:p w14:paraId="33C589D9" w14:textId="77777777" w:rsidR="006E4920" w:rsidRPr="001331CE" w:rsidRDefault="001331CE" w:rsidP="001331CE">
      <w:pPr>
        <w:rPr>
          <w:rFonts w:ascii="Times New Roman" w:hAnsi="Times New Roman"/>
          <w:sz w:val="24"/>
          <w:szCs w:val="24"/>
        </w:rPr>
      </w:pPr>
      <w:r w:rsidRPr="001331CE">
        <w:rPr>
          <w:rFonts w:ascii="Times New Roman" w:hAnsi="Times New Roman"/>
          <w:sz w:val="24"/>
          <w:szCs w:val="24"/>
        </w:rPr>
        <w:t xml:space="preserve">Wynn, K. (1992). Addition and subtraction by human infants. </w:t>
      </w:r>
      <w:r w:rsidRPr="001331CE">
        <w:rPr>
          <w:rFonts w:ascii="Times New Roman" w:hAnsi="Times New Roman"/>
          <w:i/>
          <w:sz w:val="24"/>
          <w:szCs w:val="24"/>
        </w:rPr>
        <w:t>Nature</w:t>
      </w:r>
      <w:r w:rsidRPr="001331CE">
        <w:rPr>
          <w:rFonts w:ascii="Times New Roman" w:hAnsi="Times New Roman"/>
          <w:sz w:val="24"/>
          <w:szCs w:val="24"/>
        </w:rPr>
        <w:t xml:space="preserve">, 368, 749-750. </w:t>
      </w:r>
    </w:p>
    <w:sectPr w:rsidR="006E4920" w:rsidRPr="001331C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2-10T13:02:00Z" w:initials="DM">
    <w:p w14:paraId="41128FB6" w14:textId="77777777" w:rsidR="00481689" w:rsidRDefault="00481689">
      <w:pPr>
        <w:pStyle w:val="CommentText"/>
      </w:pPr>
      <w:r>
        <w:rPr>
          <w:rStyle w:val="CommentReference"/>
        </w:rPr>
        <w:annotationRef/>
      </w:r>
      <w:r>
        <w:t xml:space="preserve">The actual number to be used is covered in the Results. It will be just one for the video. </w:t>
      </w:r>
      <w:bookmarkStart w:id="1" w:name="_GoBack"/>
      <w:bookmarkEnd w:id="1"/>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128FB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Calibri" w:eastAsia="Calibri"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861"/>
    <w:rsid w:val="000002A5"/>
    <w:rsid w:val="0000041B"/>
    <w:rsid w:val="00001BDC"/>
    <w:rsid w:val="00001CAE"/>
    <w:rsid w:val="00002F9C"/>
    <w:rsid w:val="00003A4C"/>
    <w:rsid w:val="00003E7D"/>
    <w:rsid w:val="00007FC8"/>
    <w:rsid w:val="000107A5"/>
    <w:rsid w:val="00011287"/>
    <w:rsid w:val="00011770"/>
    <w:rsid w:val="00013F2C"/>
    <w:rsid w:val="00014906"/>
    <w:rsid w:val="0001681B"/>
    <w:rsid w:val="0001697A"/>
    <w:rsid w:val="00016B61"/>
    <w:rsid w:val="00016D53"/>
    <w:rsid w:val="00017E7C"/>
    <w:rsid w:val="000230CA"/>
    <w:rsid w:val="00023246"/>
    <w:rsid w:val="000269FC"/>
    <w:rsid w:val="0002769B"/>
    <w:rsid w:val="00027999"/>
    <w:rsid w:val="00030659"/>
    <w:rsid w:val="0003169F"/>
    <w:rsid w:val="00031713"/>
    <w:rsid w:val="00032662"/>
    <w:rsid w:val="00032EED"/>
    <w:rsid w:val="00033AC1"/>
    <w:rsid w:val="0003489B"/>
    <w:rsid w:val="00034B22"/>
    <w:rsid w:val="00034C06"/>
    <w:rsid w:val="00035BAE"/>
    <w:rsid w:val="000376BF"/>
    <w:rsid w:val="00040862"/>
    <w:rsid w:val="000412AB"/>
    <w:rsid w:val="0004259D"/>
    <w:rsid w:val="0004415D"/>
    <w:rsid w:val="000454DC"/>
    <w:rsid w:val="00045B73"/>
    <w:rsid w:val="0004681B"/>
    <w:rsid w:val="000476A1"/>
    <w:rsid w:val="000505F9"/>
    <w:rsid w:val="00050D0E"/>
    <w:rsid w:val="00052642"/>
    <w:rsid w:val="00052681"/>
    <w:rsid w:val="00053461"/>
    <w:rsid w:val="00053BB3"/>
    <w:rsid w:val="00054182"/>
    <w:rsid w:val="00056CC8"/>
    <w:rsid w:val="00060448"/>
    <w:rsid w:val="00061330"/>
    <w:rsid w:val="00062CC3"/>
    <w:rsid w:val="00063784"/>
    <w:rsid w:val="00063D68"/>
    <w:rsid w:val="00065531"/>
    <w:rsid w:val="0006631C"/>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6959"/>
    <w:rsid w:val="000C753A"/>
    <w:rsid w:val="000C7B89"/>
    <w:rsid w:val="000D1545"/>
    <w:rsid w:val="000D2FB3"/>
    <w:rsid w:val="000D57B5"/>
    <w:rsid w:val="000D6731"/>
    <w:rsid w:val="000D6BE9"/>
    <w:rsid w:val="000D6C64"/>
    <w:rsid w:val="000E20B1"/>
    <w:rsid w:val="000E2ACD"/>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383"/>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017"/>
    <w:rsid w:val="00114257"/>
    <w:rsid w:val="00114DCF"/>
    <w:rsid w:val="00114E87"/>
    <w:rsid w:val="00114FA4"/>
    <w:rsid w:val="00115540"/>
    <w:rsid w:val="00115F01"/>
    <w:rsid w:val="00117F7A"/>
    <w:rsid w:val="00122BB5"/>
    <w:rsid w:val="00122E32"/>
    <w:rsid w:val="001256EE"/>
    <w:rsid w:val="00125E38"/>
    <w:rsid w:val="001300A2"/>
    <w:rsid w:val="00132D2D"/>
    <w:rsid w:val="001331CE"/>
    <w:rsid w:val="0013518D"/>
    <w:rsid w:val="00135CB1"/>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F1"/>
    <w:rsid w:val="00150B14"/>
    <w:rsid w:val="00151248"/>
    <w:rsid w:val="0015135C"/>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32E7"/>
    <w:rsid w:val="001B422A"/>
    <w:rsid w:val="001B4663"/>
    <w:rsid w:val="001B5064"/>
    <w:rsid w:val="001B5BF1"/>
    <w:rsid w:val="001B5E1E"/>
    <w:rsid w:val="001B5F75"/>
    <w:rsid w:val="001B75EE"/>
    <w:rsid w:val="001B778C"/>
    <w:rsid w:val="001C0509"/>
    <w:rsid w:val="001C054C"/>
    <w:rsid w:val="001C304F"/>
    <w:rsid w:val="001C34E4"/>
    <w:rsid w:val="001C4A64"/>
    <w:rsid w:val="001C4E41"/>
    <w:rsid w:val="001D2422"/>
    <w:rsid w:val="001D31F8"/>
    <w:rsid w:val="001D3A37"/>
    <w:rsid w:val="001D3B80"/>
    <w:rsid w:val="001D3BDA"/>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3175"/>
    <w:rsid w:val="00243431"/>
    <w:rsid w:val="0024610A"/>
    <w:rsid w:val="002511CC"/>
    <w:rsid w:val="002511D9"/>
    <w:rsid w:val="00252A0B"/>
    <w:rsid w:val="002530E8"/>
    <w:rsid w:val="00253255"/>
    <w:rsid w:val="002533BB"/>
    <w:rsid w:val="002538C6"/>
    <w:rsid w:val="00253ABD"/>
    <w:rsid w:val="00253E95"/>
    <w:rsid w:val="00254972"/>
    <w:rsid w:val="002567E1"/>
    <w:rsid w:val="00256A08"/>
    <w:rsid w:val="002600B5"/>
    <w:rsid w:val="00261C19"/>
    <w:rsid w:val="00261E3E"/>
    <w:rsid w:val="00261F12"/>
    <w:rsid w:val="0026283E"/>
    <w:rsid w:val="00262B90"/>
    <w:rsid w:val="002634AA"/>
    <w:rsid w:val="00263BFD"/>
    <w:rsid w:val="0026490F"/>
    <w:rsid w:val="00265BDC"/>
    <w:rsid w:val="00266547"/>
    <w:rsid w:val="00266EB3"/>
    <w:rsid w:val="00266F13"/>
    <w:rsid w:val="00271AB1"/>
    <w:rsid w:val="00271E17"/>
    <w:rsid w:val="002720D8"/>
    <w:rsid w:val="002755C4"/>
    <w:rsid w:val="00280382"/>
    <w:rsid w:val="00281121"/>
    <w:rsid w:val="0028141B"/>
    <w:rsid w:val="00281869"/>
    <w:rsid w:val="00283B09"/>
    <w:rsid w:val="00283B35"/>
    <w:rsid w:val="00283FFD"/>
    <w:rsid w:val="002912AD"/>
    <w:rsid w:val="002922E8"/>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C0CC7"/>
    <w:rsid w:val="002C1F3B"/>
    <w:rsid w:val="002C3066"/>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5269"/>
    <w:rsid w:val="002D68EA"/>
    <w:rsid w:val="002E0089"/>
    <w:rsid w:val="002E2113"/>
    <w:rsid w:val="002E27E8"/>
    <w:rsid w:val="002E3AA8"/>
    <w:rsid w:val="002E3D0A"/>
    <w:rsid w:val="002E5FF7"/>
    <w:rsid w:val="002E6BB9"/>
    <w:rsid w:val="002F039B"/>
    <w:rsid w:val="002F0A6B"/>
    <w:rsid w:val="002F1C3B"/>
    <w:rsid w:val="002F2A94"/>
    <w:rsid w:val="002F43DA"/>
    <w:rsid w:val="002F5359"/>
    <w:rsid w:val="002F5E9D"/>
    <w:rsid w:val="002F6EA0"/>
    <w:rsid w:val="002F7583"/>
    <w:rsid w:val="002F799E"/>
    <w:rsid w:val="002F7B8B"/>
    <w:rsid w:val="003015B1"/>
    <w:rsid w:val="0030351D"/>
    <w:rsid w:val="0030387F"/>
    <w:rsid w:val="00303D9A"/>
    <w:rsid w:val="00305D32"/>
    <w:rsid w:val="00307201"/>
    <w:rsid w:val="003077EC"/>
    <w:rsid w:val="00307B77"/>
    <w:rsid w:val="00307EFB"/>
    <w:rsid w:val="0031061D"/>
    <w:rsid w:val="00311E0A"/>
    <w:rsid w:val="00312C7F"/>
    <w:rsid w:val="003155BF"/>
    <w:rsid w:val="003155D2"/>
    <w:rsid w:val="0031573B"/>
    <w:rsid w:val="0031612D"/>
    <w:rsid w:val="0031689F"/>
    <w:rsid w:val="00316EA0"/>
    <w:rsid w:val="003173B0"/>
    <w:rsid w:val="003200F9"/>
    <w:rsid w:val="003211BE"/>
    <w:rsid w:val="0032199F"/>
    <w:rsid w:val="00323011"/>
    <w:rsid w:val="00323670"/>
    <w:rsid w:val="00323A28"/>
    <w:rsid w:val="00324093"/>
    <w:rsid w:val="003251E8"/>
    <w:rsid w:val="00331DE1"/>
    <w:rsid w:val="003321D4"/>
    <w:rsid w:val="003349F6"/>
    <w:rsid w:val="003354AE"/>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5FA0"/>
    <w:rsid w:val="0037675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7DE4"/>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A59"/>
    <w:rsid w:val="003D4D34"/>
    <w:rsid w:val="003D5301"/>
    <w:rsid w:val="003D6E64"/>
    <w:rsid w:val="003D717F"/>
    <w:rsid w:val="003D79D2"/>
    <w:rsid w:val="003E24C6"/>
    <w:rsid w:val="003E384F"/>
    <w:rsid w:val="003E453B"/>
    <w:rsid w:val="003E5B68"/>
    <w:rsid w:val="003E6270"/>
    <w:rsid w:val="003E6851"/>
    <w:rsid w:val="003E6E86"/>
    <w:rsid w:val="003E7092"/>
    <w:rsid w:val="003F1DC4"/>
    <w:rsid w:val="003F2D3D"/>
    <w:rsid w:val="003F3D34"/>
    <w:rsid w:val="003F42CB"/>
    <w:rsid w:val="003F4F59"/>
    <w:rsid w:val="003F530C"/>
    <w:rsid w:val="00401C35"/>
    <w:rsid w:val="00402ECF"/>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CC6"/>
    <w:rsid w:val="00457525"/>
    <w:rsid w:val="0046098D"/>
    <w:rsid w:val="00462279"/>
    <w:rsid w:val="00463594"/>
    <w:rsid w:val="00463763"/>
    <w:rsid w:val="00463CE7"/>
    <w:rsid w:val="00465257"/>
    <w:rsid w:val="00466EC8"/>
    <w:rsid w:val="00467E1A"/>
    <w:rsid w:val="00471B08"/>
    <w:rsid w:val="00471B1A"/>
    <w:rsid w:val="0047206C"/>
    <w:rsid w:val="004736D5"/>
    <w:rsid w:val="00473BAE"/>
    <w:rsid w:val="004742FB"/>
    <w:rsid w:val="00474EF8"/>
    <w:rsid w:val="00475FF7"/>
    <w:rsid w:val="00476471"/>
    <w:rsid w:val="00477D6D"/>
    <w:rsid w:val="0048033C"/>
    <w:rsid w:val="004814A9"/>
    <w:rsid w:val="00481689"/>
    <w:rsid w:val="00481CB2"/>
    <w:rsid w:val="004823E5"/>
    <w:rsid w:val="00483ACE"/>
    <w:rsid w:val="00484415"/>
    <w:rsid w:val="0048490E"/>
    <w:rsid w:val="00484DB9"/>
    <w:rsid w:val="00485A0C"/>
    <w:rsid w:val="00485C49"/>
    <w:rsid w:val="0048665B"/>
    <w:rsid w:val="0049159A"/>
    <w:rsid w:val="0049372C"/>
    <w:rsid w:val="00494196"/>
    <w:rsid w:val="004941C2"/>
    <w:rsid w:val="00494889"/>
    <w:rsid w:val="00494AC6"/>
    <w:rsid w:val="00495213"/>
    <w:rsid w:val="00495F15"/>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C5CF8"/>
    <w:rsid w:val="004D142C"/>
    <w:rsid w:val="004D2FD9"/>
    <w:rsid w:val="004D4A34"/>
    <w:rsid w:val="004D52C6"/>
    <w:rsid w:val="004D582E"/>
    <w:rsid w:val="004D64A5"/>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123C"/>
    <w:rsid w:val="00522429"/>
    <w:rsid w:val="00522C42"/>
    <w:rsid w:val="0052335D"/>
    <w:rsid w:val="005255DB"/>
    <w:rsid w:val="00525738"/>
    <w:rsid w:val="005267E8"/>
    <w:rsid w:val="00527651"/>
    <w:rsid w:val="00527816"/>
    <w:rsid w:val="005312C2"/>
    <w:rsid w:val="00531332"/>
    <w:rsid w:val="00531735"/>
    <w:rsid w:val="0053278A"/>
    <w:rsid w:val="00532A53"/>
    <w:rsid w:val="00534532"/>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C7E93"/>
    <w:rsid w:val="005D113E"/>
    <w:rsid w:val="005D116F"/>
    <w:rsid w:val="005D2367"/>
    <w:rsid w:val="005D28EC"/>
    <w:rsid w:val="005D3027"/>
    <w:rsid w:val="005D4B47"/>
    <w:rsid w:val="005D615A"/>
    <w:rsid w:val="005D6762"/>
    <w:rsid w:val="005E1B3B"/>
    <w:rsid w:val="005E3917"/>
    <w:rsid w:val="005E70F2"/>
    <w:rsid w:val="005E747B"/>
    <w:rsid w:val="005F069F"/>
    <w:rsid w:val="005F4954"/>
    <w:rsid w:val="005F4F97"/>
    <w:rsid w:val="005F6402"/>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52E2"/>
    <w:rsid w:val="00645B43"/>
    <w:rsid w:val="00646275"/>
    <w:rsid w:val="00646DF5"/>
    <w:rsid w:val="00650FAD"/>
    <w:rsid w:val="00652422"/>
    <w:rsid w:val="00652652"/>
    <w:rsid w:val="00653AD7"/>
    <w:rsid w:val="006549CA"/>
    <w:rsid w:val="00654A96"/>
    <w:rsid w:val="0065533F"/>
    <w:rsid w:val="006569EA"/>
    <w:rsid w:val="00657940"/>
    <w:rsid w:val="00660861"/>
    <w:rsid w:val="00660B18"/>
    <w:rsid w:val="006633D2"/>
    <w:rsid w:val="006642D6"/>
    <w:rsid w:val="0066473C"/>
    <w:rsid w:val="00664A99"/>
    <w:rsid w:val="00664F4D"/>
    <w:rsid w:val="006656AD"/>
    <w:rsid w:val="00665D59"/>
    <w:rsid w:val="00666BD0"/>
    <w:rsid w:val="0066731E"/>
    <w:rsid w:val="0066740A"/>
    <w:rsid w:val="00667933"/>
    <w:rsid w:val="00667DED"/>
    <w:rsid w:val="00670112"/>
    <w:rsid w:val="006718B5"/>
    <w:rsid w:val="006718F7"/>
    <w:rsid w:val="00672E79"/>
    <w:rsid w:val="00672E7D"/>
    <w:rsid w:val="00674713"/>
    <w:rsid w:val="0067507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50"/>
    <w:rsid w:val="006A0DAB"/>
    <w:rsid w:val="006A2747"/>
    <w:rsid w:val="006A28F4"/>
    <w:rsid w:val="006A3006"/>
    <w:rsid w:val="006A35CB"/>
    <w:rsid w:val="006A37C5"/>
    <w:rsid w:val="006A44CF"/>
    <w:rsid w:val="006A45C4"/>
    <w:rsid w:val="006A4EA0"/>
    <w:rsid w:val="006A5F3D"/>
    <w:rsid w:val="006B1231"/>
    <w:rsid w:val="006B154F"/>
    <w:rsid w:val="006B2C5C"/>
    <w:rsid w:val="006B2D89"/>
    <w:rsid w:val="006B2F59"/>
    <w:rsid w:val="006B4221"/>
    <w:rsid w:val="006B475F"/>
    <w:rsid w:val="006B4FC3"/>
    <w:rsid w:val="006C009A"/>
    <w:rsid w:val="006C1045"/>
    <w:rsid w:val="006C20AB"/>
    <w:rsid w:val="006C271A"/>
    <w:rsid w:val="006C3477"/>
    <w:rsid w:val="006C34F6"/>
    <w:rsid w:val="006C5288"/>
    <w:rsid w:val="006C535D"/>
    <w:rsid w:val="006C639D"/>
    <w:rsid w:val="006C6B58"/>
    <w:rsid w:val="006C6B5B"/>
    <w:rsid w:val="006C754F"/>
    <w:rsid w:val="006D2171"/>
    <w:rsid w:val="006D2651"/>
    <w:rsid w:val="006D333E"/>
    <w:rsid w:val="006D35BD"/>
    <w:rsid w:val="006D4218"/>
    <w:rsid w:val="006D4F3D"/>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515A"/>
    <w:rsid w:val="00735C23"/>
    <w:rsid w:val="00736C63"/>
    <w:rsid w:val="00737A71"/>
    <w:rsid w:val="007408D2"/>
    <w:rsid w:val="00741074"/>
    <w:rsid w:val="00741E69"/>
    <w:rsid w:val="007427DA"/>
    <w:rsid w:val="00745616"/>
    <w:rsid w:val="00746496"/>
    <w:rsid w:val="007471FD"/>
    <w:rsid w:val="00747D55"/>
    <w:rsid w:val="00747F78"/>
    <w:rsid w:val="0075012E"/>
    <w:rsid w:val="007517C3"/>
    <w:rsid w:val="00751D0D"/>
    <w:rsid w:val="00751E72"/>
    <w:rsid w:val="0075314E"/>
    <w:rsid w:val="0075386F"/>
    <w:rsid w:val="007560E0"/>
    <w:rsid w:val="00757740"/>
    <w:rsid w:val="00757F83"/>
    <w:rsid w:val="00760E40"/>
    <w:rsid w:val="0076130B"/>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C64"/>
    <w:rsid w:val="007C21EF"/>
    <w:rsid w:val="007C68E4"/>
    <w:rsid w:val="007C6BA9"/>
    <w:rsid w:val="007D02FD"/>
    <w:rsid w:val="007D1FF8"/>
    <w:rsid w:val="007D2C2A"/>
    <w:rsid w:val="007D3038"/>
    <w:rsid w:val="007D39D4"/>
    <w:rsid w:val="007D4457"/>
    <w:rsid w:val="007D52D7"/>
    <w:rsid w:val="007D598B"/>
    <w:rsid w:val="007D6D35"/>
    <w:rsid w:val="007E0E6A"/>
    <w:rsid w:val="007E0FEE"/>
    <w:rsid w:val="007E19F3"/>
    <w:rsid w:val="007E2E40"/>
    <w:rsid w:val="007E2F02"/>
    <w:rsid w:val="007E4697"/>
    <w:rsid w:val="007E5F16"/>
    <w:rsid w:val="007E5FAE"/>
    <w:rsid w:val="007F0C53"/>
    <w:rsid w:val="007F2CEA"/>
    <w:rsid w:val="007F573C"/>
    <w:rsid w:val="007F6BA4"/>
    <w:rsid w:val="007F77E9"/>
    <w:rsid w:val="00800F83"/>
    <w:rsid w:val="00804055"/>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3F9A"/>
    <w:rsid w:val="00835345"/>
    <w:rsid w:val="00835886"/>
    <w:rsid w:val="008371B1"/>
    <w:rsid w:val="00837F5A"/>
    <w:rsid w:val="00840E46"/>
    <w:rsid w:val="00841211"/>
    <w:rsid w:val="0084225A"/>
    <w:rsid w:val="0084267A"/>
    <w:rsid w:val="00843640"/>
    <w:rsid w:val="00844984"/>
    <w:rsid w:val="00845C51"/>
    <w:rsid w:val="00846B99"/>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6271"/>
    <w:rsid w:val="00876309"/>
    <w:rsid w:val="0087666B"/>
    <w:rsid w:val="008771AA"/>
    <w:rsid w:val="008807CE"/>
    <w:rsid w:val="00880FA6"/>
    <w:rsid w:val="008814FE"/>
    <w:rsid w:val="008818BF"/>
    <w:rsid w:val="008827F3"/>
    <w:rsid w:val="00882955"/>
    <w:rsid w:val="00882BBD"/>
    <w:rsid w:val="008844D1"/>
    <w:rsid w:val="008852CB"/>
    <w:rsid w:val="0088581F"/>
    <w:rsid w:val="00885B6E"/>
    <w:rsid w:val="00886562"/>
    <w:rsid w:val="00887B92"/>
    <w:rsid w:val="00891AD4"/>
    <w:rsid w:val="00892002"/>
    <w:rsid w:val="008921D5"/>
    <w:rsid w:val="0089305B"/>
    <w:rsid w:val="008935B5"/>
    <w:rsid w:val="00896C2F"/>
    <w:rsid w:val="00896C56"/>
    <w:rsid w:val="00896CAD"/>
    <w:rsid w:val="008979F7"/>
    <w:rsid w:val="00897FE6"/>
    <w:rsid w:val="008A1A6A"/>
    <w:rsid w:val="008A2C86"/>
    <w:rsid w:val="008A3A84"/>
    <w:rsid w:val="008A5F09"/>
    <w:rsid w:val="008A6B74"/>
    <w:rsid w:val="008A76FF"/>
    <w:rsid w:val="008A7C67"/>
    <w:rsid w:val="008A7D54"/>
    <w:rsid w:val="008A7E83"/>
    <w:rsid w:val="008B0CB0"/>
    <w:rsid w:val="008B2ADD"/>
    <w:rsid w:val="008B4762"/>
    <w:rsid w:val="008B50BB"/>
    <w:rsid w:val="008B6146"/>
    <w:rsid w:val="008B69A9"/>
    <w:rsid w:val="008C002F"/>
    <w:rsid w:val="008C00CD"/>
    <w:rsid w:val="008C0326"/>
    <w:rsid w:val="008C07B8"/>
    <w:rsid w:val="008C0DBA"/>
    <w:rsid w:val="008C343C"/>
    <w:rsid w:val="008C352F"/>
    <w:rsid w:val="008C3D7D"/>
    <w:rsid w:val="008C3E70"/>
    <w:rsid w:val="008C4969"/>
    <w:rsid w:val="008C5927"/>
    <w:rsid w:val="008C5A97"/>
    <w:rsid w:val="008C5F82"/>
    <w:rsid w:val="008C60A8"/>
    <w:rsid w:val="008D0592"/>
    <w:rsid w:val="008D1AA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68E4"/>
    <w:rsid w:val="008F779E"/>
    <w:rsid w:val="00900A5A"/>
    <w:rsid w:val="00900C98"/>
    <w:rsid w:val="009022D8"/>
    <w:rsid w:val="009022E4"/>
    <w:rsid w:val="0090508B"/>
    <w:rsid w:val="00905131"/>
    <w:rsid w:val="00905C8F"/>
    <w:rsid w:val="00905EB9"/>
    <w:rsid w:val="00907040"/>
    <w:rsid w:val="0090757B"/>
    <w:rsid w:val="009106B1"/>
    <w:rsid w:val="00911000"/>
    <w:rsid w:val="00911B06"/>
    <w:rsid w:val="00913015"/>
    <w:rsid w:val="0091339A"/>
    <w:rsid w:val="009135D1"/>
    <w:rsid w:val="00913966"/>
    <w:rsid w:val="0091442D"/>
    <w:rsid w:val="00915449"/>
    <w:rsid w:val="00915689"/>
    <w:rsid w:val="009161BA"/>
    <w:rsid w:val="00916B55"/>
    <w:rsid w:val="009173C1"/>
    <w:rsid w:val="00921BDC"/>
    <w:rsid w:val="00922221"/>
    <w:rsid w:val="00924027"/>
    <w:rsid w:val="0092442F"/>
    <w:rsid w:val="00926EBA"/>
    <w:rsid w:val="009303B2"/>
    <w:rsid w:val="00930493"/>
    <w:rsid w:val="00930910"/>
    <w:rsid w:val="00930CEA"/>
    <w:rsid w:val="009312D1"/>
    <w:rsid w:val="00932091"/>
    <w:rsid w:val="00932770"/>
    <w:rsid w:val="009333F3"/>
    <w:rsid w:val="0093347E"/>
    <w:rsid w:val="009334B9"/>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75"/>
    <w:rsid w:val="00956F43"/>
    <w:rsid w:val="0095702E"/>
    <w:rsid w:val="00961FFD"/>
    <w:rsid w:val="00962CC4"/>
    <w:rsid w:val="00962E84"/>
    <w:rsid w:val="00963037"/>
    <w:rsid w:val="00964660"/>
    <w:rsid w:val="00964D8E"/>
    <w:rsid w:val="009656D0"/>
    <w:rsid w:val="0096649B"/>
    <w:rsid w:val="00970185"/>
    <w:rsid w:val="00971C57"/>
    <w:rsid w:val="009726CA"/>
    <w:rsid w:val="00973A80"/>
    <w:rsid w:val="00973E4C"/>
    <w:rsid w:val="0097457D"/>
    <w:rsid w:val="00974DCD"/>
    <w:rsid w:val="00976539"/>
    <w:rsid w:val="00976598"/>
    <w:rsid w:val="00976624"/>
    <w:rsid w:val="00977EF8"/>
    <w:rsid w:val="00980749"/>
    <w:rsid w:val="00983498"/>
    <w:rsid w:val="009866A4"/>
    <w:rsid w:val="0098737F"/>
    <w:rsid w:val="00990811"/>
    <w:rsid w:val="009909A6"/>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D69D6"/>
    <w:rsid w:val="009E0EED"/>
    <w:rsid w:val="009E3499"/>
    <w:rsid w:val="009E55E6"/>
    <w:rsid w:val="009E7DE9"/>
    <w:rsid w:val="009F0837"/>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31F3"/>
    <w:rsid w:val="00A232DD"/>
    <w:rsid w:val="00A23AAA"/>
    <w:rsid w:val="00A25DD2"/>
    <w:rsid w:val="00A26A31"/>
    <w:rsid w:val="00A27336"/>
    <w:rsid w:val="00A3084C"/>
    <w:rsid w:val="00A338BD"/>
    <w:rsid w:val="00A33BBE"/>
    <w:rsid w:val="00A33D3A"/>
    <w:rsid w:val="00A349EB"/>
    <w:rsid w:val="00A34B2C"/>
    <w:rsid w:val="00A3507D"/>
    <w:rsid w:val="00A35EAE"/>
    <w:rsid w:val="00A3678B"/>
    <w:rsid w:val="00A36EF0"/>
    <w:rsid w:val="00A41E5D"/>
    <w:rsid w:val="00A41F07"/>
    <w:rsid w:val="00A432CD"/>
    <w:rsid w:val="00A43CB5"/>
    <w:rsid w:val="00A44F44"/>
    <w:rsid w:val="00A44F72"/>
    <w:rsid w:val="00A46CB5"/>
    <w:rsid w:val="00A5090C"/>
    <w:rsid w:val="00A520B7"/>
    <w:rsid w:val="00A521F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660"/>
    <w:rsid w:val="00A74F64"/>
    <w:rsid w:val="00A75B27"/>
    <w:rsid w:val="00A80FF5"/>
    <w:rsid w:val="00A81369"/>
    <w:rsid w:val="00A8482F"/>
    <w:rsid w:val="00A85605"/>
    <w:rsid w:val="00A9055F"/>
    <w:rsid w:val="00A906E7"/>
    <w:rsid w:val="00A908A7"/>
    <w:rsid w:val="00A90F67"/>
    <w:rsid w:val="00A90FB6"/>
    <w:rsid w:val="00A92C52"/>
    <w:rsid w:val="00A94A8E"/>
    <w:rsid w:val="00A96D40"/>
    <w:rsid w:val="00AA1BC0"/>
    <w:rsid w:val="00AA35A8"/>
    <w:rsid w:val="00AA403B"/>
    <w:rsid w:val="00AA440D"/>
    <w:rsid w:val="00AA6B73"/>
    <w:rsid w:val="00AA7278"/>
    <w:rsid w:val="00AA7A08"/>
    <w:rsid w:val="00AB0C96"/>
    <w:rsid w:val="00AB1E9C"/>
    <w:rsid w:val="00AB249C"/>
    <w:rsid w:val="00AB39BD"/>
    <w:rsid w:val="00AB4337"/>
    <w:rsid w:val="00AB5079"/>
    <w:rsid w:val="00AB5903"/>
    <w:rsid w:val="00AC10E6"/>
    <w:rsid w:val="00AC1CE9"/>
    <w:rsid w:val="00AC2DE5"/>
    <w:rsid w:val="00AC2E9D"/>
    <w:rsid w:val="00AC39E8"/>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6023"/>
    <w:rsid w:val="00B6684C"/>
    <w:rsid w:val="00B705B1"/>
    <w:rsid w:val="00B719B0"/>
    <w:rsid w:val="00B71AF4"/>
    <w:rsid w:val="00B720E2"/>
    <w:rsid w:val="00B72DA2"/>
    <w:rsid w:val="00B72F8B"/>
    <w:rsid w:val="00B7308B"/>
    <w:rsid w:val="00B73467"/>
    <w:rsid w:val="00B73A1A"/>
    <w:rsid w:val="00B74E33"/>
    <w:rsid w:val="00B76621"/>
    <w:rsid w:val="00B76D63"/>
    <w:rsid w:val="00B8097E"/>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03"/>
    <w:rsid w:val="00B92A47"/>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B0949"/>
    <w:rsid w:val="00BB13D6"/>
    <w:rsid w:val="00BB35CA"/>
    <w:rsid w:val="00BB3C4D"/>
    <w:rsid w:val="00BB42ED"/>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4768"/>
    <w:rsid w:val="00BD5A15"/>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2038"/>
    <w:rsid w:val="00C23361"/>
    <w:rsid w:val="00C23880"/>
    <w:rsid w:val="00C24859"/>
    <w:rsid w:val="00C25497"/>
    <w:rsid w:val="00C26B62"/>
    <w:rsid w:val="00C26D8B"/>
    <w:rsid w:val="00C307BF"/>
    <w:rsid w:val="00C31F0F"/>
    <w:rsid w:val="00C324F0"/>
    <w:rsid w:val="00C32A3B"/>
    <w:rsid w:val="00C33901"/>
    <w:rsid w:val="00C357DD"/>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BB6"/>
    <w:rsid w:val="00C8057F"/>
    <w:rsid w:val="00C80A79"/>
    <w:rsid w:val="00C819DC"/>
    <w:rsid w:val="00C81BED"/>
    <w:rsid w:val="00C81F49"/>
    <w:rsid w:val="00C83EBE"/>
    <w:rsid w:val="00C84948"/>
    <w:rsid w:val="00C90D59"/>
    <w:rsid w:val="00C97DCD"/>
    <w:rsid w:val="00CA2AB5"/>
    <w:rsid w:val="00CA2CA4"/>
    <w:rsid w:val="00CA34DF"/>
    <w:rsid w:val="00CA3B07"/>
    <w:rsid w:val="00CA40D8"/>
    <w:rsid w:val="00CA5CA5"/>
    <w:rsid w:val="00CA6276"/>
    <w:rsid w:val="00CA6B60"/>
    <w:rsid w:val="00CA726D"/>
    <w:rsid w:val="00CB061B"/>
    <w:rsid w:val="00CB0A9C"/>
    <w:rsid w:val="00CB2781"/>
    <w:rsid w:val="00CB4B65"/>
    <w:rsid w:val="00CB4C6C"/>
    <w:rsid w:val="00CB4EC2"/>
    <w:rsid w:val="00CB5ADC"/>
    <w:rsid w:val="00CB6A3D"/>
    <w:rsid w:val="00CB6A6E"/>
    <w:rsid w:val="00CB715F"/>
    <w:rsid w:val="00CC251E"/>
    <w:rsid w:val="00CC2E68"/>
    <w:rsid w:val="00CC321A"/>
    <w:rsid w:val="00CC3A8A"/>
    <w:rsid w:val="00CC3E23"/>
    <w:rsid w:val="00CC3E62"/>
    <w:rsid w:val="00CC5031"/>
    <w:rsid w:val="00CC522A"/>
    <w:rsid w:val="00CC5AFB"/>
    <w:rsid w:val="00CC610D"/>
    <w:rsid w:val="00CC6717"/>
    <w:rsid w:val="00CC7C21"/>
    <w:rsid w:val="00CD05EE"/>
    <w:rsid w:val="00CD1DB0"/>
    <w:rsid w:val="00CD2450"/>
    <w:rsid w:val="00CD2D58"/>
    <w:rsid w:val="00CD412A"/>
    <w:rsid w:val="00CD5481"/>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3C41"/>
    <w:rsid w:val="00CF69E7"/>
    <w:rsid w:val="00CF781B"/>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500F"/>
    <w:rsid w:val="00D45618"/>
    <w:rsid w:val="00D457BD"/>
    <w:rsid w:val="00D46490"/>
    <w:rsid w:val="00D477F3"/>
    <w:rsid w:val="00D47F49"/>
    <w:rsid w:val="00D50233"/>
    <w:rsid w:val="00D50C84"/>
    <w:rsid w:val="00D52D85"/>
    <w:rsid w:val="00D536A1"/>
    <w:rsid w:val="00D53ACB"/>
    <w:rsid w:val="00D55AEB"/>
    <w:rsid w:val="00D561A3"/>
    <w:rsid w:val="00D576DE"/>
    <w:rsid w:val="00D642BA"/>
    <w:rsid w:val="00D64735"/>
    <w:rsid w:val="00D65E72"/>
    <w:rsid w:val="00D66642"/>
    <w:rsid w:val="00D66CD8"/>
    <w:rsid w:val="00D66E8A"/>
    <w:rsid w:val="00D672EB"/>
    <w:rsid w:val="00D7029D"/>
    <w:rsid w:val="00D705AB"/>
    <w:rsid w:val="00D73284"/>
    <w:rsid w:val="00D73EF5"/>
    <w:rsid w:val="00D74A95"/>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6825"/>
    <w:rsid w:val="00DD033A"/>
    <w:rsid w:val="00DD1456"/>
    <w:rsid w:val="00DD20ED"/>
    <w:rsid w:val="00DD57F2"/>
    <w:rsid w:val="00DD6667"/>
    <w:rsid w:val="00DE006E"/>
    <w:rsid w:val="00DE4268"/>
    <w:rsid w:val="00DE73A6"/>
    <w:rsid w:val="00DF0E6C"/>
    <w:rsid w:val="00DF1391"/>
    <w:rsid w:val="00DF19F9"/>
    <w:rsid w:val="00DF1CC0"/>
    <w:rsid w:val="00DF2F3A"/>
    <w:rsid w:val="00DF4838"/>
    <w:rsid w:val="00DF70F0"/>
    <w:rsid w:val="00DF731B"/>
    <w:rsid w:val="00E011A3"/>
    <w:rsid w:val="00E013E6"/>
    <w:rsid w:val="00E04951"/>
    <w:rsid w:val="00E05898"/>
    <w:rsid w:val="00E07E39"/>
    <w:rsid w:val="00E07F90"/>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27A6"/>
    <w:rsid w:val="00E33BD4"/>
    <w:rsid w:val="00E34175"/>
    <w:rsid w:val="00E35984"/>
    <w:rsid w:val="00E35A2B"/>
    <w:rsid w:val="00E35AFB"/>
    <w:rsid w:val="00E36813"/>
    <w:rsid w:val="00E3699E"/>
    <w:rsid w:val="00E41B29"/>
    <w:rsid w:val="00E41CDD"/>
    <w:rsid w:val="00E41E85"/>
    <w:rsid w:val="00E42062"/>
    <w:rsid w:val="00E4253F"/>
    <w:rsid w:val="00E44D61"/>
    <w:rsid w:val="00E45E6B"/>
    <w:rsid w:val="00E50E71"/>
    <w:rsid w:val="00E51240"/>
    <w:rsid w:val="00E516E1"/>
    <w:rsid w:val="00E5326F"/>
    <w:rsid w:val="00E5428C"/>
    <w:rsid w:val="00E5625D"/>
    <w:rsid w:val="00E56985"/>
    <w:rsid w:val="00E600E3"/>
    <w:rsid w:val="00E61D1E"/>
    <w:rsid w:val="00E64426"/>
    <w:rsid w:val="00E64A57"/>
    <w:rsid w:val="00E70B1A"/>
    <w:rsid w:val="00E718CB"/>
    <w:rsid w:val="00E71A49"/>
    <w:rsid w:val="00E72EE7"/>
    <w:rsid w:val="00E73DA8"/>
    <w:rsid w:val="00E7425F"/>
    <w:rsid w:val="00E75860"/>
    <w:rsid w:val="00E820C9"/>
    <w:rsid w:val="00E8329E"/>
    <w:rsid w:val="00E83CEC"/>
    <w:rsid w:val="00E83EB4"/>
    <w:rsid w:val="00E85842"/>
    <w:rsid w:val="00E86797"/>
    <w:rsid w:val="00E867FC"/>
    <w:rsid w:val="00E86CC9"/>
    <w:rsid w:val="00E9099B"/>
    <w:rsid w:val="00E939F3"/>
    <w:rsid w:val="00E9699C"/>
    <w:rsid w:val="00E96B25"/>
    <w:rsid w:val="00E96F7C"/>
    <w:rsid w:val="00E97948"/>
    <w:rsid w:val="00E97F73"/>
    <w:rsid w:val="00EA098D"/>
    <w:rsid w:val="00EA22F2"/>
    <w:rsid w:val="00EA2DB5"/>
    <w:rsid w:val="00EA2DE7"/>
    <w:rsid w:val="00EA3283"/>
    <w:rsid w:val="00EA53D8"/>
    <w:rsid w:val="00EA588D"/>
    <w:rsid w:val="00EB12CE"/>
    <w:rsid w:val="00EB16EF"/>
    <w:rsid w:val="00EB19AE"/>
    <w:rsid w:val="00EB30AC"/>
    <w:rsid w:val="00EB3754"/>
    <w:rsid w:val="00EB3947"/>
    <w:rsid w:val="00EB4171"/>
    <w:rsid w:val="00EB5485"/>
    <w:rsid w:val="00EC0533"/>
    <w:rsid w:val="00EC0977"/>
    <w:rsid w:val="00EC1251"/>
    <w:rsid w:val="00EC25E5"/>
    <w:rsid w:val="00EC262F"/>
    <w:rsid w:val="00EC337F"/>
    <w:rsid w:val="00EC43FC"/>
    <w:rsid w:val="00EC53C7"/>
    <w:rsid w:val="00EC543F"/>
    <w:rsid w:val="00EC62BE"/>
    <w:rsid w:val="00EC7710"/>
    <w:rsid w:val="00ED0D17"/>
    <w:rsid w:val="00ED30E9"/>
    <w:rsid w:val="00ED39AB"/>
    <w:rsid w:val="00ED3CEF"/>
    <w:rsid w:val="00ED45CC"/>
    <w:rsid w:val="00ED4DB7"/>
    <w:rsid w:val="00ED5759"/>
    <w:rsid w:val="00EE2B7A"/>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3E8"/>
    <w:rsid w:val="00F056BF"/>
    <w:rsid w:val="00F06F56"/>
    <w:rsid w:val="00F11778"/>
    <w:rsid w:val="00F11BB4"/>
    <w:rsid w:val="00F121A9"/>
    <w:rsid w:val="00F122AE"/>
    <w:rsid w:val="00F1237D"/>
    <w:rsid w:val="00F13790"/>
    <w:rsid w:val="00F14855"/>
    <w:rsid w:val="00F14F4C"/>
    <w:rsid w:val="00F152BC"/>
    <w:rsid w:val="00F15A8F"/>
    <w:rsid w:val="00F16D2A"/>
    <w:rsid w:val="00F16DB0"/>
    <w:rsid w:val="00F16E6A"/>
    <w:rsid w:val="00F20009"/>
    <w:rsid w:val="00F22FD1"/>
    <w:rsid w:val="00F2383A"/>
    <w:rsid w:val="00F26DAC"/>
    <w:rsid w:val="00F26F86"/>
    <w:rsid w:val="00F2745A"/>
    <w:rsid w:val="00F30AB5"/>
    <w:rsid w:val="00F344AA"/>
    <w:rsid w:val="00F355D3"/>
    <w:rsid w:val="00F35BDC"/>
    <w:rsid w:val="00F35EF5"/>
    <w:rsid w:val="00F3758E"/>
    <w:rsid w:val="00F37746"/>
    <w:rsid w:val="00F400EE"/>
    <w:rsid w:val="00F41254"/>
    <w:rsid w:val="00F41403"/>
    <w:rsid w:val="00F41919"/>
    <w:rsid w:val="00F422A1"/>
    <w:rsid w:val="00F4549F"/>
    <w:rsid w:val="00F46596"/>
    <w:rsid w:val="00F46803"/>
    <w:rsid w:val="00F46C46"/>
    <w:rsid w:val="00F4741D"/>
    <w:rsid w:val="00F477FE"/>
    <w:rsid w:val="00F47F40"/>
    <w:rsid w:val="00F50703"/>
    <w:rsid w:val="00F5232C"/>
    <w:rsid w:val="00F546D1"/>
    <w:rsid w:val="00F54ACE"/>
    <w:rsid w:val="00F55936"/>
    <w:rsid w:val="00F56948"/>
    <w:rsid w:val="00F56CD2"/>
    <w:rsid w:val="00F57A90"/>
    <w:rsid w:val="00F57B53"/>
    <w:rsid w:val="00F62686"/>
    <w:rsid w:val="00F6493C"/>
    <w:rsid w:val="00F64DE7"/>
    <w:rsid w:val="00F665B6"/>
    <w:rsid w:val="00F67005"/>
    <w:rsid w:val="00F700CD"/>
    <w:rsid w:val="00F70FDA"/>
    <w:rsid w:val="00F7126A"/>
    <w:rsid w:val="00F713EE"/>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BEA"/>
    <w:rsid w:val="00FA5C72"/>
    <w:rsid w:val="00FA7269"/>
    <w:rsid w:val="00FA756B"/>
    <w:rsid w:val="00FB07E4"/>
    <w:rsid w:val="00FB0E42"/>
    <w:rsid w:val="00FB12BE"/>
    <w:rsid w:val="00FB2778"/>
    <w:rsid w:val="00FB2A11"/>
    <w:rsid w:val="00FB2E40"/>
    <w:rsid w:val="00FB3268"/>
    <w:rsid w:val="00FB4E98"/>
    <w:rsid w:val="00FB54D4"/>
    <w:rsid w:val="00FB688F"/>
    <w:rsid w:val="00FB79CE"/>
    <w:rsid w:val="00FC18EE"/>
    <w:rsid w:val="00FC2EEA"/>
    <w:rsid w:val="00FC3C63"/>
    <w:rsid w:val="00FC3FFD"/>
    <w:rsid w:val="00FC64B1"/>
    <w:rsid w:val="00FC68DE"/>
    <w:rsid w:val="00FC6A04"/>
    <w:rsid w:val="00FC6E77"/>
    <w:rsid w:val="00FD0B70"/>
    <w:rsid w:val="00FD173C"/>
    <w:rsid w:val="00FD41F2"/>
    <w:rsid w:val="00FD423B"/>
    <w:rsid w:val="00FD4A18"/>
    <w:rsid w:val="00FD5B5C"/>
    <w:rsid w:val="00FD64A4"/>
    <w:rsid w:val="00FD7391"/>
    <w:rsid w:val="00FD753E"/>
    <w:rsid w:val="00FE58A5"/>
    <w:rsid w:val="00FE63AD"/>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1" type="connector" idref="#Straight Connector 4"/>
      </o:rules>
    </o:shapelayout>
  </w:shapeDefaults>
  <w:decimalSymbol w:val="."/>
  <w:listSeparator w:val=","/>
  <w14:docId w14:val="17D91466"/>
  <w15:docId w15:val="{57314495-2A15-4D47-9698-365F23989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468A4"/>
    <w:rPr>
      <w:rFonts w:ascii="Lucida Grande" w:hAnsi="Lucida Grande" w:cs="Lucida Grande"/>
      <w:sz w:val="18"/>
      <w:szCs w:val="18"/>
    </w:rPr>
  </w:style>
  <w:style w:type="character" w:styleId="CommentReference">
    <w:name w:val="annotation reference"/>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link w:val="CommentSubject"/>
    <w:uiPriority w:val="99"/>
    <w:semiHidden/>
    <w:rsid w:val="00FF462C"/>
    <w:rPr>
      <w:b/>
      <w:bCs/>
      <w:sz w:val="20"/>
      <w:szCs w:val="20"/>
    </w:rPr>
  </w:style>
  <w:style w:type="character" w:styleId="Hyperlink">
    <w:name w:val="Hyperlink"/>
    <w:uiPriority w:val="99"/>
    <w:semiHidden/>
    <w:unhideWhenUsed/>
    <w:rsid w:val="004814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76224">
      <w:bodyDiv w:val="1"/>
      <w:marLeft w:val="0"/>
      <w:marRight w:val="0"/>
      <w:marTop w:val="0"/>
      <w:marBottom w:val="0"/>
      <w:divBdr>
        <w:top w:val="none" w:sz="0" w:space="0" w:color="auto"/>
        <w:left w:val="none" w:sz="0" w:space="0" w:color="auto"/>
        <w:bottom w:val="none" w:sz="0" w:space="0" w:color="auto"/>
        <w:right w:val="none" w:sz="0" w:space="0" w:color="auto"/>
      </w:divBdr>
      <w:divsChild>
        <w:div w:id="1705984305">
          <w:marLeft w:val="0"/>
          <w:marRight w:val="0"/>
          <w:marTop w:val="0"/>
          <w:marBottom w:val="0"/>
          <w:divBdr>
            <w:top w:val="none" w:sz="0" w:space="0" w:color="auto"/>
            <w:left w:val="none" w:sz="0" w:space="0" w:color="auto"/>
            <w:bottom w:val="none" w:sz="0" w:space="0" w:color="auto"/>
            <w:right w:val="none" w:sz="0" w:space="0" w:color="auto"/>
          </w:divBdr>
        </w:div>
      </w:divsChild>
    </w:div>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162916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FEDFE-A7FC-44DF-A73F-B6DE73CE7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1355</Words>
  <Characters>7725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Danovitch</dc:creator>
  <cp:keywords/>
  <cp:lastModifiedBy>Dennis McGonagle</cp:lastModifiedBy>
  <cp:revision>2</cp:revision>
  <dcterms:created xsi:type="dcterms:W3CDTF">2015-02-10T18:08:00Z</dcterms:created>
  <dcterms:modified xsi:type="dcterms:W3CDTF">2015-02-10T18:08:00Z</dcterms:modified>
</cp:coreProperties>
</file>