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56C5" w14:textId="5B25F7A7" w:rsidR="001D3A06" w:rsidRPr="001202E5" w:rsidRDefault="001D3A06" w:rsidP="002F04E5">
      <w:pPr>
        <w:spacing w:line="240" w:lineRule="auto"/>
        <w:rPr>
          <w:rFonts w:ascii="Cambria" w:hAnsi="Cambria" w:cs="Arial"/>
          <w:b/>
          <w:sz w:val="24"/>
          <w:szCs w:val="24"/>
        </w:rPr>
      </w:pPr>
      <w:bookmarkStart w:id="0" w:name="_GoBack"/>
      <w:bookmarkEnd w:id="0"/>
      <w:r w:rsidRPr="001202E5">
        <w:rPr>
          <w:rFonts w:ascii="Cambria" w:hAnsi="Cambria" w:cs="Arial"/>
          <w:b/>
          <w:sz w:val="24"/>
          <w:szCs w:val="24"/>
        </w:rPr>
        <w:t>Author:</w:t>
      </w:r>
      <w:r w:rsidRPr="001202E5">
        <w:rPr>
          <w:rFonts w:ascii="Cambria" w:hAnsi="Cambria" w:cs="Arial"/>
          <w:sz w:val="24"/>
          <w:szCs w:val="24"/>
        </w:rPr>
        <w:t xml:space="preserve"> Jeff Salacup, Ph.D, UMass – Amherst</w:t>
      </w:r>
      <w:r w:rsidRPr="001202E5">
        <w:rPr>
          <w:rFonts w:ascii="Cambria" w:hAnsi="Cambria" w:cs="Arial"/>
          <w:b/>
          <w:sz w:val="24"/>
          <w:szCs w:val="24"/>
        </w:rPr>
        <w:br/>
      </w:r>
      <w:r w:rsidR="00862E00" w:rsidRPr="001202E5">
        <w:rPr>
          <w:rFonts w:ascii="Cambria" w:hAnsi="Cambria" w:cs="Arial"/>
          <w:b/>
          <w:sz w:val="24"/>
          <w:szCs w:val="24"/>
        </w:rPr>
        <w:t>Title:</w:t>
      </w:r>
      <w:r w:rsidR="00862E00" w:rsidRPr="001202E5">
        <w:rPr>
          <w:rFonts w:ascii="Cambria" w:hAnsi="Cambria" w:cs="Arial"/>
          <w:sz w:val="24"/>
          <w:szCs w:val="24"/>
        </w:rPr>
        <w:t xml:space="preserve"> Extraction of </w:t>
      </w:r>
      <w:r w:rsidR="005F69BA" w:rsidRPr="001202E5">
        <w:rPr>
          <w:rFonts w:ascii="Cambria" w:hAnsi="Cambria" w:cs="Arial"/>
          <w:sz w:val="24"/>
          <w:szCs w:val="24"/>
        </w:rPr>
        <w:t>L</w:t>
      </w:r>
      <w:r w:rsidR="00862E00" w:rsidRPr="001202E5">
        <w:rPr>
          <w:rFonts w:ascii="Cambria" w:hAnsi="Cambria" w:cs="Arial"/>
          <w:sz w:val="24"/>
          <w:szCs w:val="24"/>
        </w:rPr>
        <w:t xml:space="preserve">ipid </w:t>
      </w:r>
      <w:r w:rsidR="005F69BA" w:rsidRPr="001202E5">
        <w:rPr>
          <w:rFonts w:ascii="Cambria" w:hAnsi="Cambria" w:cs="Arial"/>
          <w:sz w:val="24"/>
          <w:szCs w:val="24"/>
        </w:rPr>
        <w:t>B</w:t>
      </w:r>
      <w:r w:rsidR="00862E00" w:rsidRPr="001202E5">
        <w:rPr>
          <w:rFonts w:ascii="Cambria" w:hAnsi="Cambria" w:cs="Arial"/>
          <w:sz w:val="24"/>
          <w:szCs w:val="24"/>
        </w:rPr>
        <w:t xml:space="preserve">iomarkers from </w:t>
      </w:r>
      <w:r w:rsidR="005F69BA" w:rsidRPr="001202E5">
        <w:rPr>
          <w:rFonts w:ascii="Cambria" w:hAnsi="Cambria" w:cs="Arial"/>
          <w:sz w:val="24"/>
          <w:szCs w:val="24"/>
        </w:rPr>
        <w:t>G</w:t>
      </w:r>
      <w:r w:rsidR="00862E00" w:rsidRPr="001202E5">
        <w:rPr>
          <w:rFonts w:ascii="Cambria" w:hAnsi="Cambria" w:cs="Arial"/>
          <w:sz w:val="24"/>
          <w:szCs w:val="24"/>
        </w:rPr>
        <w:t>eological</w:t>
      </w:r>
      <w:r w:rsidR="005F69BA" w:rsidRPr="001202E5">
        <w:rPr>
          <w:rFonts w:ascii="Cambria" w:hAnsi="Cambria" w:cs="Arial"/>
          <w:sz w:val="24"/>
          <w:szCs w:val="24"/>
        </w:rPr>
        <w:t xml:space="preserve"> Archive</w:t>
      </w:r>
      <w:r w:rsidR="00862E00" w:rsidRPr="001202E5">
        <w:rPr>
          <w:rFonts w:ascii="Cambria" w:hAnsi="Cambria" w:cs="Arial"/>
          <w:sz w:val="24"/>
          <w:szCs w:val="24"/>
        </w:rPr>
        <w:t xml:space="preserve"> </w:t>
      </w:r>
      <w:r w:rsidR="005F69BA" w:rsidRPr="001202E5">
        <w:rPr>
          <w:rFonts w:ascii="Cambria" w:hAnsi="Cambria" w:cs="Arial"/>
          <w:sz w:val="24"/>
          <w:szCs w:val="24"/>
        </w:rPr>
        <w:t>S</w:t>
      </w:r>
      <w:r w:rsidR="00862E00" w:rsidRPr="001202E5">
        <w:rPr>
          <w:rFonts w:ascii="Cambria" w:hAnsi="Cambria" w:cs="Arial"/>
          <w:sz w:val="24"/>
          <w:szCs w:val="24"/>
        </w:rPr>
        <w:t>ediments</w:t>
      </w:r>
      <w:r w:rsidR="00E26B38" w:rsidRPr="001202E5">
        <w:rPr>
          <w:rFonts w:ascii="Cambria" w:hAnsi="Cambria" w:cs="Arial"/>
          <w:sz w:val="24"/>
          <w:szCs w:val="24"/>
        </w:rPr>
        <w:t xml:space="preserve">: </w:t>
      </w:r>
      <w:r w:rsidR="00862E00" w:rsidRPr="001202E5">
        <w:rPr>
          <w:rFonts w:ascii="Cambria" w:hAnsi="Cambria" w:cs="Arial"/>
          <w:sz w:val="24"/>
          <w:szCs w:val="24"/>
        </w:rPr>
        <w:t>Sonication</w:t>
      </w:r>
    </w:p>
    <w:p w14:paraId="2783C809" w14:textId="0E516CA9" w:rsidR="00705B78" w:rsidRPr="001202E5" w:rsidRDefault="001D3A06" w:rsidP="002F04E5">
      <w:pPr>
        <w:spacing w:line="240" w:lineRule="auto"/>
        <w:rPr>
          <w:rFonts w:ascii="Cambria" w:hAnsi="Cambria"/>
          <w:sz w:val="24"/>
          <w:szCs w:val="24"/>
        </w:rPr>
      </w:pPr>
      <w:r w:rsidRPr="001202E5">
        <w:rPr>
          <w:rFonts w:ascii="Cambria" w:hAnsi="Cambria" w:cs="Arial"/>
          <w:b/>
          <w:sz w:val="24"/>
          <w:szCs w:val="24"/>
        </w:rPr>
        <w:t>Overview</w:t>
      </w:r>
      <w:r w:rsidR="00862E00" w:rsidRPr="001202E5">
        <w:rPr>
          <w:rFonts w:ascii="Cambria" w:hAnsi="Cambria" w:cs="Arial"/>
          <w:b/>
          <w:sz w:val="24"/>
          <w:szCs w:val="24"/>
        </w:rPr>
        <w:t>:</w:t>
      </w:r>
      <w:r w:rsidR="00862E00" w:rsidRPr="001202E5">
        <w:rPr>
          <w:rFonts w:ascii="Cambria" w:hAnsi="Cambria" w:cs="Arial"/>
          <w:sz w:val="24"/>
          <w:szCs w:val="24"/>
        </w:rPr>
        <w:t xml:space="preserve"> </w:t>
      </w:r>
      <w:r w:rsidRPr="001202E5">
        <w:rPr>
          <w:rFonts w:ascii="Cambria" w:hAnsi="Cambria" w:cs="Arial"/>
          <w:sz w:val="24"/>
          <w:szCs w:val="24"/>
        </w:rPr>
        <w:t xml:space="preserve">The </w:t>
      </w:r>
      <w:r w:rsidR="00B35255" w:rsidRPr="001202E5">
        <w:rPr>
          <w:rFonts w:ascii="Cambria" w:hAnsi="Cambria" w:cs="Arial"/>
          <w:sz w:val="24"/>
          <w:szCs w:val="24"/>
        </w:rPr>
        <w:t>material</w:t>
      </w:r>
      <w:r w:rsidR="00862E00" w:rsidRPr="001202E5">
        <w:rPr>
          <w:rFonts w:ascii="Cambria" w:hAnsi="Cambria" w:cs="Arial"/>
          <w:sz w:val="24"/>
          <w:szCs w:val="24"/>
        </w:rPr>
        <w:t xml:space="preserve"> comprising the living </w:t>
      </w:r>
      <w:r w:rsidR="008363F7" w:rsidRPr="001202E5">
        <w:rPr>
          <w:rFonts w:ascii="Cambria" w:hAnsi="Cambria" w:cs="Arial"/>
          <w:sz w:val="24"/>
          <w:szCs w:val="24"/>
        </w:rPr>
        <w:t xml:space="preserve">“organic” </w:t>
      </w:r>
      <w:r w:rsidR="00862E00" w:rsidRPr="001202E5">
        <w:rPr>
          <w:rFonts w:ascii="Cambria" w:hAnsi="Cambria" w:cs="Arial"/>
          <w:sz w:val="24"/>
          <w:szCs w:val="24"/>
        </w:rPr>
        <w:t>share of any ecosystem</w:t>
      </w:r>
      <w:r w:rsidR="00CF20F8" w:rsidRPr="001202E5">
        <w:rPr>
          <w:rFonts w:ascii="Cambria" w:hAnsi="Cambria" w:cs="Arial"/>
          <w:sz w:val="24"/>
          <w:szCs w:val="24"/>
        </w:rPr>
        <w:t xml:space="preserve"> (leaves, fungi, bark, </w:t>
      </w:r>
      <w:r w:rsidR="00234510" w:rsidRPr="001202E5">
        <w:rPr>
          <w:rFonts w:ascii="Cambria" w:hAnsi="Cambria" w:cs="Arial"/>
          <w:sz w:val="24"/>
          <w:szCs w:val="24"/>
        </w:rPr>
        <w:t>tissue</w:t>
      </w:r>
      <w:r w:rsidR="00BB1C64" w:rsidRPr="001202E5">
        <w:rPr>
          <w:rFonts w:ascii="Cambria" w:hAnsi="Cambria" w:cs="Arial"/>
          <w:sz w:val="24"/>
          <w:szCs w:val="24"/>
        </w:rPr>
        <w:t xml:space="preserve">; </w:t>
      </w:r>
      <w:r w:rsidR="00BB1C64" w:rsidRPr="001202E5">
        <w:rPr>
          <w:rFonts w:ascii="Cambria" w:hAnsi="Cambria" w:cs="Arial"/>
          <w:b/>
          <w:sz w:val="24"/>
          <w:szCs w:val="24"/>
        </w:rPr>
        <w:t>Figure 1</w:t>
      </w:r>
      <w:r w:rsidR="00CF20F8" w:rsidRPr="001202E5">
        <w:rPr>
          <w:rFonts w:ascii="Cambria" w:hAnsi="Cambria" w:cs="Arial"/>
          <w:sz w:val="24"/>
          <w:szCs w:val="24"/>
        </w:rPr>
        <w:t>)</w:t>
      </w:r>
      <w:r w:rsidR="00862E00" w:rsidRPr="001202E5">
        <w:rPr>
          <w:rFonts w:ascii="Cambria" w:hAnsi="Cambria" w:cs="Arial"/>
          <w:sz w:val="24"/>
          <w:szCs w:val="24"/>
        </w:rPr>
        <w:t xml:space="preserve"> differs fundamentally from the </w:t>
      </w:r>
      <w:r w:rsidR="00B35255" w:rsidRPr="001202E5">
        <w:rPr>
          <w:rFonts w:ascii="Cambria" w:hAnsi="Cambria" w:cs="Arial"/>
          <w:sz w:val="24"/>
          <w:szCs w:val="24"/>
        </w:rPr>
        <w:t>material</w:t>
      </w:r>
      <w:r w:rsidR="00862E00" w:rsidRPr="001202E5">
        <w:rPr>
          <w:rFonts w:ascii="Cambria" w:hAnsi="Cambria" w:cs="Arial"/>
          <w:sz w:val="24"/>
          <w:szCs w:val="24"/>
        </w:rPr>
        <w:t xml:space="preserve"> of the non-living</w:t>
      </w:r>
      <w:r w:rsidR="008363F7" w:rsidRPr="001202E5">
        <w:rPr>
          <w:rFonts w:ascii="Cambria" w:hAnsi="Cambria" w:cs="Arial"/>
          <w:sz w:val="24"/>
          <w:szCs w:val="24"/>
        </w:rPr>
        <w:t xml:space="preserve"> “inorganic”</w:t>
      </w:r>
      <w:r w:rsidR="00CF20F8" w:rsidRPr="001202E5">
        <w:rPr>
          <w:rFonts w:ascii="Cambria" w:hAnsi="Cambria" w:cs="Arial"/>
          <w:sz w:val="24"/>
          <w:szCs w:val="24"/>
        </w:rPr>
        <w:t xml:space="preserve"> </w:t>
      </w:r>
      <w:r w:rsidR="00B35255" w:rsidRPr="001202E5">
        <w:rPr>
          <w:rFonts w:ascii="Cambria" w:hAnsi="Cambria" w:cs="Arial"/>
          <w:sz w:val="24"/>
          <w:szCs w:val="24"/>
        </w:rPr>
        <w:t xml:space="preserve">share </w:t>
      </w:r>
      <w:r w:rsidR="00CF20F8" w:rsidRPr="001202E5">
        <w:rPr>
          <w:rFonts w:ascii="Cambria" w:hAnsi="Cambria" w:cs="Arial"/>
          <w:sz w:val="24"/>
          <w:szCs w:val="24"/>
        </w:rPr>
        <w:t>(rocks and their constituent minerals, oxygen, water, metals)</w:t>
      </w:r>
      <w:r w:rsidR="00862E00" w:rsidRPr="001202E5">
        <w:rPr>
          <w:rFonts w:ascii="Cambria" w:hAnsi="Cambria" w:cs="Arial"/>
          <w:sz w:val="24"/>
          <w:szCs w:val="24"/>
        </w:rPr>
        <w:t>.</w:t>
      </w:r>
      <w:r w:rsidR="00CF20F8" w:rsidRPr="001202E5">
        <w:rPr>
          <w:rFonts w:ascii="Cambria" w:hAnsi="Cambria" w:cs="Arial"/>
          <w:sz w:val="24"/>
          <w:szCs w:val="24"/>
        </w:rPr>
        <w:t xml:space="preserve"> Organic</w:t>
      </w:r>
      <w:r w:rsidR="00B35255" w:rsidRPr="001202E5">
        <w:rPr>
          <w:rFonts w:ascii="Cambria" w:hAnsi="Cambria" w:cs="Arial"/>
          <w:sz w:val="24"/>
          <w:szCs w:val="24"/>
        </w:rPr>
        <w:t xml:space="preserve"> material </w:t>
      </w:r>
      <w:r w:rsidRPr="001202E5">
        <w:rPr>
          <w:rFonts w:ascii="Cambria" w:hAnsi="Cambria" w:cs="Arial"/>
          <w:sz w:val="24"/>
          <w:szCs w:val="24"/>
        </w:rPr>
        <w:t xml:space="preserve">contains carbon linked to </w:t>
      </w:r>
      <w:r w:rsidR="00B35255" w:rsidRPr="001202E5">
        <w:rPr>
          <w:rFonts w:ascii="Cambria" w:hAnsi="Cambria" w:cs="Arial"/>
          <w:sz w:val="24"/>
          <w:szCs w:val="24"/>
        </w:rPr>
        <w:t xml:space="preserve">a </w:t>
      </w:r>
      <w:r w:rsidR="00CF20F8" w:rsidRPr="001202E5">
        <w:rPr>
          <w:rFonts w:ascii="Cambria" w:hAnsi="Cambria" w:cs="Arial"/>
          <w:sz w:val="24"/>
          <w:szCs w:val="24"/>
        </w:rPr>
        <w:t>series of other carbon and hydrogen molecules</w:t>
      </w:r>
      <w:r w:rsidR="00B35255" w:rsidRPr="001202E5">
        <w:rPr>
          <w:rFonts w:ascii="Cambria" w:hAnsi="Cambria" w:cs="Arial"/>
          <w:sz w:val="24"/>
          <w:szCs w:val="24"/>
        </w:rPr>
        <w:t xml:space="preserve"> (</w:t>
      </w:r>
      <w:r w:rsidR="00B35255" w:rsidRPr="001202E5">
        <w:rPr>
          <w:rFonts w:ascii="Cambria" w:hAnsi="Cambria" w:cs="Arial"/>
          <w:b/>
          <w:sz w:val="24"/>
          <w:szCs w:val="24"/>
        </w:rPr>
        <w:t>Fig</w:t>
      </w:r>
      <w:r w:rsidR="00BB1C64" w:rsidRPr="001202E5">
        <w:rPr>
          <w:rFonts w:ascii="Cambria" w:hAnsi="Cambria" w:cs="Arial"/>
          <w:b/>
          <w:sz w:val="24"/>
          <w:szCs w:val="24"/>
        </w:rPr>
        <w:t>ure</w:t>
      </w:r>
      <w:r w:rsidR="00B35255" w:rsidRPr="001202E5">
        <w:rPr>
          <w:rFonts w:ascii="Cambria" w:hAnsi="Cambria" w:cs="Arial"/>
          <w:b/>
          <w:sz w:val="24"/>
          <w:szCs w:val="24"/>
        </w:rPr>
        <w:t xml:space="preserve"> </w:t>
      </w:r>
      <w:r w:rsidR="00FD57C1" w:rsidRPr="001202E5">
        <w:rPr>
          <w:rFonts w:ascii="Cambria" w:hAnsi="Cambria" w:cs="Arial"/>
          <w:b/>
          <w:sz w:val="24"/>
          <w:szCs w:val="24"/>
        </w:rPr>
        <w:t>2</w:t>
      </w:r>
      <w:r w:rsidR="00B35255" w:rsidRPr="001202E5">
        <w:rPr>
          <w:rFonts w:ascii="Cambria" w:hAnsi="Cambria" w:cs="Arial"/>
          <w:sz w:val="24"/>
          <w:szCs w:val="24"/>
        </w:rPr>
        <w:t>)</w:t>
      </w:r>
      <w:r w:rsidRPr="001202E5">
        <w:rPr>
          <w:rFonts w:ascii="Cambria" w:hAnsi="Cambria" w:cs="Arial"/>
          <w:sz w:val="24"/>
          <w:szCs w:val="24"/>
        </w:rPr>
        <w:t>, which distinguishes it from inorganic material</w:t>
      </w:r>
      <w:r w:rsidR="00CF20F8" w:rsidRPr="001202E5">
        <w:rPr>
          <w:rFonts w:ascii="Cambria" w:hAnsi="Cambria" w:cs="Arial"/>
          <w:sz w:val="24"/>
          <w:szCs w:val="24"/>
        </w:rPr>
        <w:t xml:space="preserve">. Carbon’s wide valency range (-4 to +4) allows it to form </w:t>
      </w:r>
      <w:r w:rsidR="00B35255" w:rsidRPr="001202E5">
        <w:rPr>
          <w:rFonts w:ascii="Cambria" w:hAnsi="Cambria" w:cs="Arial"/>
          <w:sz w:val="24"/>
          <w:szCs w:val="24"/>
        </w:rPr>
        <w:t xml:space="preserve">up to four separate </w:t>
      </w:r>
      <w:r w:rsidR="008363F7" w:rsidRPr="001202E5">
        <w:rPr>
          <w:rFonts w:ascii="Cambria" w:hAnsi="Cambria" w:cs="Arial"/>
          <w:sz w:val="24"/>
          <w:szCs w:val="24"/>
        </w:rPr>
        <w:t>covalent</w:t>
      </w:r>
      <w:r w:rsidR="00CF20F8" w:rsidRPr="001202E5">
        <w:rPr>
          <w:rFonts w:ascii="Cambria" w:hAnsi="Cambria" w:cs="Arial"/>
          <w:sz w:val="24"/>
          <w:szCs w:val="24"/>
        </w:rPr>
        <w:t xml:space="preserve"> bonds with neighboring atoms</w:t>
      </w:r>
      <w:r w:rsidR="00B35255" w:rsidRPr="001202E5">
        <w:rPr>
          <w:rFonts w:ascii="Cambria" w:hAnsi="Cambria" w:cs="Arial"/>
          <w:sz w:val="24"/>
          <w:szCs w:val="24"/>
        </w:rPr>
        <w:t>, usually C, H, O, N, S, and P</w:t>
      </w:r>
      <w:r w:rsidR="008363F7" w:rsidRPr="001202E5">
        <w:rPr>
          <w:rFonts w:ascii="Cambria" w:hAnsi="Cambria" w:cs="Arial"/>
          <w:sz w:val="24"/>
          <w:szCs w:val="24"/>
        </w:rPr>
        <w:t xml:space="preserve">. </w:t>
      </w:r>
      <w:r w:rsidR="00B35255" w:rsidRPr="001202E5">
        <w:rPr>
          <w:rFonts w:ascii="Cambria" w:hAnsi="Cambria" w:cs="Arial"/>
          <w:sz w:val="24"/>
          <w:szCs w:val="24"/>
        </w:rPr>
        <w:t xml:space="preserve">It can also share up to </w:t>
      </w:r>
      <w:r w:rsidRPr="001202E5">
        <w:rPr>
          <w:rFonts w:ascii="Cambria" w:hAnsi="Cambria" w:cs="Arial"/>
          <w:sz w:val="24"/>
          <w:szCs w:val="24"/>
        </w:rPr>
        <w:t>three</w:t>
      </w:r>
      <w:r w:rsidR="00B35255" w:rsidRPr="001202E5">
        <w:rPr>
          <w:rFonts w:ascii="Cambria" w:hAnsi="Cambria" w:cs="Arial"/>
          <w:sz w:val="24"/>
          <w:szCs w:val="24"/>
        </w:rPr>
        <w:t xml:space="preserve"> covalent bonds with a single other atom, such as the triple bond in the </w:t>
      </w:r>
      <w:r w:rsidR="00AC1882" w:rsidRPr="001202E5">
        <w:rPr>
          <w:rFonts w:ascii="Cambria" w:hAnsi="Cambria" w:cs="Arial"/>
          <w:sz w:val="24"/>
          <w:szCs w:val="24"/>
        </w:rPr>
        <w:t xml:space="preserve">often </w:t>
      </w:r>
      <w:r w:rsidR="00B35255" w:rsidRPr="001202E5">
        <w:rPr>
          <w:rFonts w:ascii="Cambria" w:hAnsi="Cambria" w:cs="Arial"/>
          <w:sz w:val="24"/>
          <w:szCs w:val="24"/>
        </w:rPr>
        <w:t>poison</w:t>
      </w:r>
      <w:r w:rsidR="00AC1882" w:rsidRPr="001202E5">
        <w:rPr>
          <w:rFonts w:ascii="Cambria" w:hAnsi="Cambria" w:cs="Arial"/>
          <w:sz w:val="24"/>
          <w:szCs w:val="24"/>
        </w:rPr>
        <w:t>ous</w:t>
      </w:r>
      <w:r w:rsidR="00B35255" w:rsidRPr="001202E5">
        <w:rPr>
          <w:rFonts w:ascii="Cambria" w:hAnsi="Cambria" w:cs="Arial"/>
          <w:sz w:val="24"/>
          <w:szCs w:val="24"/>
        </w:rPr>
        <w:t xml:space="preserve"> cyanide</w:t>
      </w:r>
      <w:r w:rsidR="00AC1882" w:rsidRPr="001202E5">
        <w:rPr>
          <w:rFonts w:ascii="Cambria" w:hAnsi="Cambria" w:cs="Arial"/>
          <w:sz w:val="24"/>
          <w:szCs w:val="24"/>
        </w:rPr>
        <w:t>, or nitrile, group</w:t>
      </w:r>
      <w:r w:rsidR="00B35255" w:rsidRPr="001202E5">
        <w:rPr>
          <w:rFonts w:ascii="Cambria" w:hAnsi="Cambria" w:cs="Arial"/>
          <w:sz w:val="24"/>
          <w:szCs w:val="24"/>
        </w:rPr>
        <w:t xml:space="preserve">. </w:t>
      </w:r>
      <w:r w:rsidRPr="001202E5">
        <w:rPr>
          <w:rFonts w:ascii="Cambria" w:hAnsi="Cambria" w:cs="Arial"/>
          <w:sz w:val="24"/>
          <w:szCs w:val="24"/>
        </w:rPr>
        <w:t>Over the past 4.6 billion years, this</w:t>
      </w:r>
      <w:r w:rsidR="008363F7" w:rsidRPr="001202E5">
        <w:rPr>
          <w:rFonts w:ascii="Cambria" w:hAnsi="Cambria" w:cs="Arial"/>
          <w:sz w:val="24"/>
          <w:szCs w:val="24"/>
        </w:rPr>
        <w:t xml:space="preserve"> flexibility has led to an amazing array of chemical structures which vary in size, complexity, polarity, shape, and function. </w:t>
      </w:r>
      <w:r w:rsidR="00862E00" w:rsidRPr="001202E5">
        <w:rPr>
          <w:rFonts w:ascii="Cambria" w:hAnsi="Cambria" w:cs="Arial"/>
          <w:sz w:val="24"/>
          <w:szCs w:val="24"/>
        </w:rPr>
        <w:t>The scientific field of organic geochemistry is</w:t>
      </w:r>
      <w:r w:rsidR="008363F7" w:rsidRPr="001202E5">
        <w:rPr>
          <w:rFonts w:ascii="Cambria" w:hAnsi="Cambria" w:cs="Arial"/>
          <w:sz w:val="24"/>
          <w:szCs w:val="24"/>
        </w:rPr>
        <w:t xml:space="preserve"> concerned with the identification and characterization</w:t>
      </w:r>
      <w:r w:rsidR="00862E00" w:rsidRPr="001202E5">
        <w:rPr>
          <w:rFonts w:ascii="Cambria" w:hAnsi="Cambria" w:cs="Arial"/>
          <w:sz w:val="24"/>
          <w:szCs w:val="24"/>
        </w:rPr>
        <w:t xml:space="preserve"> of the whole range of </w:t>
      </w:r>
      <w:r w:rsidR="008363F7" w:rsidRPr="001202E5">
        <w:rPr>
          <w:rFonts w:ascii="Cambria" w:hAnsi="Cambria" w:cs="Arial"/>
          <w:sz w:val="24"/>
          <w:szCs w:val="24"/>
        </w:rPr>
        <w:t>detectable organic compounds</w:t>
      </w:r>
      <w:r w:rsidR="00AC1882" w:rsidRPr="001202E5">
        <w:rPr>
          <w:rFonts w:ascii="Cambria" w:hAnsi="Cambria" w:cs="Arial"/>
          <w:sz w:val="24"/>
          <w:szCs w:val="24"/>
        </w:rPr>
        <w:t>, called biomarkers,</w:t>
      </w:r>
      <w:r w:rsidR="00862E00" w:rsidRPr="001202E5">
        <w:rPr>
          <w:rFonts w:ascii="Cambria" w:hAnsi="Cambria" w:cs="Arial"/>
          <w:sz w:val="24"/>
          <w:szCs w:val="24"/>
        </w:rPr>
        <w:t xml:space="preserve"> produced by life on this planet, as well as others, thr</w:t>
      </w:r>
      <w:r w:rsidRPr="001202E5">
        <w:rPr>
          <w:rFonts w:ascii="Cambria" w:hAnsi="Cambria" w:cs="Arial"/>
          <w:sz w:val="24"/>
          <w:szCs w:val="24"/>
        </w:rPr>
        <w:t>ough</w:t>
      </w:r>
      <w:r w:rsidR="00862E00" w:rsidRPr="001202E5">
        <w:rPr>
          <w:rFonts w:ascii="Cambria" w:hAnsi="Cambria" w:cs="Arial"/>
          <w:sz w:val="24"/>
          <w:szCs w:val="24"/>
        </w:rPr>
        <w:t xml:space="preserve"> geologic time. </w:t>
      </w:r>
      <w:r w:rsidR="0018006B" w:rsidRPr="001202E5">
        <w:rPr>
          <w:rFonts w:ascii="Cambria" w:hAnsi="Cambria" w:cs="Arial"/>
          <w:sz w:val="24"/>
          <w:szCs w:val="24"/>
        </w:rPr>
        <w:br/>
      </w:r>
      <w:r w:rsidR="0018006B" w:rsidRPr="001202E5">
        <w:rPr>
          <w:rFonts w:ascii="Cambria" w:hAnsi="Cambria" w:cs="Arial"/>
          <w:b/>
          <w:sz w:val="24"/>
          <w:szCs w:val="24"/>
        </w:rPr>
        <w:br/>
      </w:r>
      <w:r w:rsidRPr="001202E5">
        <w:rPr>
          <w:rFonts w:ascii="Cambria" w:hAnsi="Cambria" w:cs="Arial"/>
          <w:b/>
          <w:sz w:val="24"/>
          <w:szCs w:val="24"/>
        </w:rPr>
        <w:t>Principles:</w:t>
      </w:r>
      <w:r w:rsidR="00E03D5E" w:rsidRPr="001202E5">
        <w:rPr>
          <w:rFonts w:ascii="Cambria" w:hAnsi="Cambria" w:cs="Arial"/>
          <w:sz w:val="24"/>
          <w:szCs w:val="24"/>
        </w:rPr>
        <w:t xml:space="preserve"> Extraction via sonication is the simplest and </w:t>
      </w:r>
      <w:r w:rsidR="00CA7D0C" w:rsidRPr="001202E5">
        <w:rPr>
          <w:rFonts w:ascii="Cambria" w:hAnsi="Cambria" w:cs="Arial"/>
          <w:sz w:val="24"/>
          <w:szCs w:val="24"/>
        </w:rPr>
        <w:t>least expensive</w:t>
      </w:r>
      <w:r w:rsidR="00E03D5E" w:rsidRPr="001202E5">
        <w:rPr>
          <w:rFonts w:ascii="Cambria" w:hAnsi="Cambria" w:cs="Arial"/>
          <w:sz w:val="24"/>
          <w:szCs w:val="24"/>
        </w:rPr>
        <w:t xml:space="preserve"> method of obtaining a total lipid extract (TLE)</w:t>
      </w:r>
      <w:r w:rsidR="00BE5F9D" w:rsidRPr="001202E5">
        <w:rPr>
          <w:rFonts w:ascii="Cambria" w:hAnsi="Cambria" w:cs="Arial"/>
          <w:sz w:val="24"/>
          <w:szCs w:val="24"/>
        </w:rPr>
        <w:t xml:space="preserve"> from a given sample, and t</w:t>
      </w:r>
      <w:r w:rsidR="00CA7D0C" w:rsidRPr="001202E5">
        <w:rPr>
          <w:rFonts w:ascii="Cambria" w:hAnsi="Cambria" w:cs="Arial"/>
          <w:sz w:val="24"/>
          <w:szCs w:val="24"/>
        </w:rPr>
        <w:t>he recovery associated with this method is on par with other more sophisticated techniques.</w:t>
      </w:r>
      <w:r w:rsidR="00E03D5E" w:rsidRPr="001202E5">
        <w:rPr>
          <w:rFonts w:ascii="Cambria" w:hAnsi="Cambria" w:cs="Arial"/>
          <w:sz w:val="24"/>
          <w:szCs w:val="24"/>
        </w:rPr>
        <w:t xml:space="preserve"> It uses an ultrasonic bat</w:t>
      </w:r>
      <w:r w:rsidR="008472AF" w:rsidRPr="001202E5">
        <w:rPr>
          <w:rFonts w:ascii="Cambria" w:hAnsi="Cambria" w:cs="Arial"/>
          <w:sz w:val="24"/>
          <w:szCs w:val="24"/>
        </w:rPr>
        <w:t>h</w:t>
      </w:r>
      <w:r w:rsidR="00E03D5E" w:rsidRPr="001202E5">
        <w:rPr>
          <w:rFonts w:ascii="Cambria" w:hAnsi="Cambria" w:cs="Arial"/>
          <w:sz w:val="24"/>
          <w:szCs w:val="24"/>
        </w:rPr>
        <w:t xml:space="preserve"> to agitate </w:t>
      </w:r>
      <w:r w:rsidR="00BE5F9D" w:rsidRPr="001202E5">
        <w:rPr>
          <w:rFonts w:ascii="Cambria" w:hAnsi="Cambria" w:cs="Arial"/>
          <w:sz w:val="24"/>
          <w:szCs w:val="24"/>
        </w:rPr>
        <w:t>a sample</w:t>
      </w:r>
      <w:r w:rsidR="00E03D5E" w:rsidRPr="001202E5">
        <w:rPr>
          <w:rFonts w:ascii="Cambria" w:hAnsi="Cambria" w:cs="Arial"/>
          <w:sz w:val="24"/>
          <w:szCs w:val="24"/>
        </w:rPr>
        <w:t xml:space="preserve"> in a vial in the presence of organic solvent. Biomarkers contained in the </w:t>
      </w:r>
      <w:r w:rsidR="00BE5F9D" w:rsidRPr="001202E5">
        <w:rPr>
          <w:rFonts w:ascii="Cambria" w:hAnsi="Cambria" w:cs="Arial"/>
          <w:sz w:val="24"/>
          <w:szCs w:val="24"/>
        </w:rPr>
        <w:t xml:space="preserve">sample </w:t>
      </w:r>
      <w:r w:rsidR="00E03D5E" w:rsidRPr="001202E5">
        <w:rPr>
          <w:rFonts w:ascii="Cambria" w:hAnsi="Cambria" w:cs="Arial"/>
          <w:sz w:val="24"/>
          <w:szCs w:val="24"/>
        </w:rPr>
        <w:t xml:space="preserve">dissolve into the organic phase based on the rules of </w:t>
      </w:r>
      <w:r w:rsidR="00051519" w:rsidRPr="001202E5">
        <w:rPr>
          <w:rFonts w:ascii="Cambria" w:hAnsi="Cambria" w:cs="Arial"/>
          <w:sz w:val="24"/>
          <w:szCs w:val="24"/>
        </w:rPr>
        <w:t>solubility, which</w:t>
      </w:r>
      <w:r w:rsidR="00E03D5E" w:rsidRPr="001202E5">
        <w:rPr>
          <w:rFonts w:ascii="Cambria" w:hAnsi="Cambria" w:cs="Arial"/>
          <w:sz w:val="24"/>
          <w:szCs w:val="24"/>
        </w:rPr>
        <w:t xml:space="preserve"> with organic compounds,</w:t>
      </w:r>
      <w:r w:rsidR="00051519" w:rsidRPr="001202E5">
        <w:rPr>
          <w:rFonts w:ascii="Cambria" w:hAnsi="Cambria" w:cs="Arial"/>
          <w:sz w:val="24"/>
          <w:szCs w:val="24"/>
        </w:rPr>
        <w:t xml:space="preserve"> are</w:t>
      </w:r>
      <w:r w:rsidR="00E03D5E" w:rsidRPr="001202E5">
        <w:rPr>
          <w:rFonts w:ascii="Cambria" w:hAnsi="Cambria" w:cs="Arial"/>
          <w:sz w:val="24"/>
          <w:szCs w:val="24"/>
        </w:rPr>
        <w:t xml:space="preserve"> controlled primarily by the polarity of </w:t>
      </w:r>
      <w:r w:rsidR="00FB6F7E" w:rsidRPr="001202E5">
        <w:rPr>
          <w:rFonts w:ascii="Cambria" w:hAnsi="Cambria" w:cs="Arial"/>
          <w:sz w:val="24"/>
          <w:szCs w:val="24"/>
        </w:rPr>
        <w:t xml:space="preserve">both </w:t>
      </w:r>
      <w:r w:rsidR="00E03D5E" w:rsidRPr="001202E5">
        <w:rPr>
          <w:rFonts w:ascii="Cambria" w:hAnsi="Cambria" w:cs="Arial"/>
          <w:sz w:val="24"/>
          <w:szCs w:val="24"/>
        </w:rPr>
        <w:t>the biomarker and the so</w:t>
      </w:r>
      <w:r w:rsidR="000E75C3" w:rsidRPr="001202E5">
        <w:rPr>
          <w:rFonts w:ascii="Cambria" w:hAnsi="Cambria" w:cs="Arial"/>
          <w:sz w:val="24"/>
          <w:szCs w:val="24"/>
        </w:rPr>
        <w:t>l</w:t>
      </w:r>
      <w:r w:rsidR="00E03D5E" w:rsidRPr="001202E5">
        <w:rPr>
          <w:rFonts w:ascii="Cambria" w:hAnsi="Cambria" w:cs="Arial"/>
          <w:sz w:val="24"/>
          <w:szCs w:val="24"/>
        </w:rPr>
        <w:t xml:space="preserve">vent. This is summarized by the so-called ‘like dissolves like’ rule, </w:t>
      </w:r>
      <w:r w:rsidR="000E75C3" w:rsidRPr="001202E5">
        <w:rPr>
          <w:rFonts w:ascii="Cambria" w:hAnsi="Cambria" w:cs="Arial"/>
          <w:sz w:val="24"/>
          <w:szCs w:val="24"/>
        </w:rPr>
        <w:t>where</w:t>
      </w:r>
      <w:r w:rsidR="00051519" w:rsidRPr="001202E5">
        <w:rPr>
          <w:rFonts w:ascii="Cambria" w:hAnsi="Cambria" w:cs="Arial"/>
          <w:sz w:val="24"/>
          <w:szCs w:val="24"/>
        </w:rPr>
        <w:t>by</w:t>
      </w:r>
      <w:r w:rsidR="000E75C3" w:rsidRPr="001202E5">
        <w:rPr>
          <w:rFonts w:ascii="Cambria" w:hAnsi="Cambria" w:cs="Arial"/>
          <w:sz w:val="24"/>
          <w:szCs w:val="24"/>
        </w:rPr>
        <w:t xml:space="preserve"> relatively apolar biomarkers (those containing exclusively C and H</w:t>
      </w:r>
      <w:r w:rsidR="00FB6F7E" w:rsidRPr="001202E5">
        <w:rPr>
          <w:rFonts w:ascii="Cambria" w:hAnsi="Cambria" w:cs="Arial"/>
          <w:sz w:val="24"/>
          <w:szCs w:val="24"/>
        </w:rPr>
        <w:t xml:space="preserve">; </w:t>
      </w:r>
      <w:r w:rsidR="00FD57C1" w:rsidRPr="001202E5">
        <w:rPr>
          <w:rFonts w:ascii="Cambria" w:hAnsi="Cambria" w:cs="Arial"/>
          <w:sz w:val="24"/>
          <w:szCs w:val="24"/>
        </w:rPr>
        <w:t>isoprene</w:t>
      </w:r>
      <w:r w:rsidR="000E75C3" w:rsidRPr="001202E5">
        <w:rPr>
          <w:rFonts w:ascii="Cambria" w:hAnsi="Cambria" w:cs="Arial"/>
          <w:sz w:val="24"/>
          <w:szCs w:val="24"/>
        </w:rPr>
        <w:t xml:space="preserve">) dissolve in apolar solvents (such as hexane, polarity = </w:t>
      </w:r>
      <w:r w:rsidR="00FD57C1" w:rsidRPr="001202E5">
        <w:rPr>
          <w:rFonts w:ascii="Cambria" w:hAnsi="Cambria" w:cs="Arial"/>
          <w:sz w:val="24"/>
          <w:szCs w:val="24"/>
        </w:rPr>
        <w:t>0.1</w:t>
      </w:r>
      <w:r w:rsidR="000E75C3" w:rsidRPr="001202E5">
        <w:rPr>
          <w:rFonts w:ascii="Cambria" w:hAnsi="Cambria" w:cs="Arial"/>
          <w:sz w:val="24"/>
          <w:szCs w:val="24"/>
        </w:rPr>
        <w:t>) and more polar biomarkers (those containing O, N, S, P</w:t>
      </w:r>
      <w:r w:rsidR="00FB6F7E" w:rsidRPr="001202E5">
        <w:rPr>
          <w:rFonts w:ascii="Cambria" w:hAnsi="Cambria" w:cs="Arial"/>
          <w:sz w:val="24"/>
          <w:szCs w:val="24"/>
        </w:rPr>
        <w:t xml:space="preserve">; </w:t>
      </w:r>
      <w:commentRangeStart w:id="1"/>
      <w:commentRangeStart w:id="2"/>
      <w:r w:rsidR="00FB6F7E" w:rsidRPr="001202E5">
        <w:rPr>
          <w:rFonts w:ascii="Cambria" w:hAnsi="Cambria" w:cs="Arial"/>
          <w:sz w:val="24"/>
          <w:szCs w:val="24"/>
        </w:rPr>
        <w:t>GDGT</w:t>
      </w:r>
      <w:commentRangeEnd w:id="1"/>
      <w:r w:rsidR="001202E5">
        <w:rPr>
          <w:rStyle w:val="CommentReference"/>
        </w:rPr>
        <w:commentReference w:id="1"/>
      </w:r>
      <w:commentRangeEnd w:id="2"/>
      <w:r w:rsidR="00A36789">
        <w:rPr>
          <w:rStyle w:val="CommentReference"/>
        </w:rPr>
        <w:commentReference w:id="2"/>
      </w:r>
      <w:r w:rsidR="00FB6F7E" w:rsidRPr="001202E5">
        <w:rPr>
          <w:rFonts w:ascii="Cambria" w:hAnsi="Cambria" w:cs="Arial"/>
          <w:sz w:val="24"/>
          <w:szCs w:val="24"/>
        </w:rPr>
        <w:t>s</w:t>
      </w:r>
      <w:r w:rsidR="000E75C3" w:rsidRPr="001202E5">
        <w:rPr>
          <w:rFonts w:ascii="Cambria" w:hAnsi="Cambria" w:cs="Arial"/>
          <w:sz w:val="24"/>
          <w:szCs w:val="24"/>
        </w:rPr>
        <w:t xml:space="preserve">) dissolve in more polar solvents (such as methanol or dichloromethane, polarity = </w:t>
      </w:r>
      <w:r w:rsidR="00FD57C1" w:rsidRPr="001202E5">
        <w:rPr>
          <w:rFonts w:ascii="Cambria" w:hAnsi="Cambria" w:cs="Arial"/>
          <w:sz w:val="24"/>
          <w:szCs w:val="24"/>
        </w:rPr>
        <w:t>5.1</w:t>
      </w:r>
      <w:r w:rsidR="000E75C3" w:rsidRPr="001202E5">
        <w:rPr>
          <w:rFonts w:ascii="Cambria" w:hAnsi="Cambria" w:cs="Arial"/>
          <w:sz w:val="24"/>
          <w:szCs w:val="24"/>
        </w:rPr>
        <w:t xml:space="preserve"> and </w:t>
      </w:r>
      <w:r w:rsidR="00FD57C1" w:rsidRPr="001202E5">
        <w:rPr>
          <w:rFonts w:ascii="Cambria" w:hAnsi="Cambria" w:cs="Arial"/>
          <w:sz w:val="24"/>
          <w:szCs w:val="24"/>
        </w:rPr>
        <w:t>3.1</w:t>
      </w:r>
      <w:r w:rsidR="000E75C3" w:rsidRPr="001202E5">
        <w:rPr>
          <w:rFonts w:ascii="Cambria" w:hAnsi="Cambria" w:cs="Arial"/>
          <w:sz w:val="24"/>
          <w:szCs w:val="24"/>
        </w:rPr>
        <w:t xml:space="preserve">). </w:t>
      </w:r>
      <w:r w:rsidR="00051519" w:rsidRPr="001202E5">
        <w:rPr>
          <w:rFonts w:ascii="Cambria" w:hAnsi="Cambria" w:cs="Arial"/>
          <w:sz w:val="24"/>
          <w:szCs w:val="24"/>
        </w:rPr>
        <w:t xml:space="preserve">In fact, this is the first step in which the </w:t>
      </w:r>
      <w:r w:rsidR="00FB6F7E" w:rsidRPr="001202E5">
        <w:rPr>
          <w:rFonts w:ascii="Cambria" w:hAnsi="Cambria" w:cs="Arial"/>
          <w:sz w:val="24"/>
          <w:szCs w:val="24"/>
        </w:rPr>
        <w:t>separation of different groups of biomarkers</w:t>
      </w:r>
      <w:r w:rsidR="00051519" w:rsidRPr="001202E5">
        <w:rPr>
          <w:rFonts w:ascii="Cambria" w:hAnsi="Cambria" w:cs="Arial"/>
          <w:sz w:val="24"/>
          <w:szCs w:val="24"/>
        </w:rPr>
        <w:t xml:space="preserve"> can be achieved via the introduction of a series of solvents, from apolar to polar, each extracting ever more polar compounds from the </w:t>
      </w:r>
      <w:r w:rsidR="00BE5F9D" w:rsidRPr="001202E5">
        <w:rPr>
          <w:rFonts w:ascii="Cambria" w:hAnsi="Cambria" w:cs="Arial"/>
          <w:sz w:val="24"/>
          <w:szCs w:val="24"/>
        </w:rPr>
        <w:t>sample</w:t>
      </w:r>
      <w:r w:rsidR="00051519" w:rsidRPr="001202E5">
        <w:rPr>
          <w:rFonts w:ascii="Cambria" w:hAnsi="Cambria" w:cs="Arial"/>
          <w:sz w:val="24"/>
          <w:szCs w:val="24"/>
        </w:rPr>
        <w:t>. The solvents from sequential extracts of a target sediment can thus be analyzed separately or combined to form a total lipid extract (TLE) that can be purified later.</w:t>
      </w:r>
    </w:p>
    <w:p w14:paraId="059DD678" w14:textId="77777777" w:rsidR="00705B78" w:rsidRPr="001202E5" w:rsidRDefault="00705B78" w:rsidP="002F04E5">
      <w:pPr>
        <w:spacing w:line="240" w:lineRule="auto"/>
        <w:rPr>
          <w:rFonts w:ascii="Cambria" w:hAnsi="Cambria" w:cs="Arial"/>
          <w:sz w:val="24"/>
          <w:szCs w:val="24"/>
        </w:rPr>
      </w:pPr>
      <w:r w:rsidRPr="001202E5">
        <w:rPr>
          <w:rFonts w:ascii="Cambria" w:hAnsi="Cambria" w:cs="Arial"/>
          <w:b/>
          <w:sz w:val="24"/>
          <w:szCs w:val="24"/>
        </w:rPr>
        <w:t>Procedure:</w:t>
      </w:r>
    </w:p>
    <w:p w14:paraId="4BD1B15C" w14:textId="3ED6E9E5" w:rsidR="00AB5182" w:rsidRPr="001202E5" w:rsidRDefault="00AB5182" w:rsidP="002F04E5">
      <w:pPr>
        <w:pStyle w:val="ListParagraph"/>
        <w:numPr>
          <w:ilvl w:val="0"/>
          <w:numId w:val="2"/>
        </w:numPr>
        <w:spacing w:line="240" w:lineRule="auto"/>
        <w:rPr>
          <w:rFonts w:ascii="Cambria" w:hAnsi="Cambria" w:cs="Arial"/>
          <w:sz w:val="24"/>
          <w:szCs w:val="24"/>
        </w:rPr>
      </w:pPr>
      <w:r w:rsidRPr="001202E5">
        <w:rPr>
          <w:rFonts w:ascii="Cambria" w:hAnsi="Cambria" w:cs="Arial"/>
          <w:sz w:val="24"/>
          <w:szCs w:val="24"/>
        </w:rPr>
        <w:t>Collect the necessary materials:</w:t>
      </w:r>
      <w:r w:rsidR="00F42913">
        <w:rPr>
          <w:rFonts w:ascii="Cambria" w:hAnsi="Cambria" w:cs="Arial"/>
          <w:sz w:val="24"/>
          <w:szCs w:val="24"/>
        </w:rPr>
        <w:br/>
      </w:r>
    </w:p>
    <w:p w14:paraId="4F1BC271" w14:textId="606A6008" w:rsidR="00AB5182" w:rsidRPr="001202E5" w:rsidRDefault="00AB5182" w:rsidP="002F04E5">
      <w:pPr>
        <w:pStyle w:val="ListParagraph"/>
        <w:numPr>
          <w:ilvl w:val="1"/>
          <w:numId w:val="2"/>
        </w:numPr>
        <w:spacing w:line="240" w:lineRule="auto"/>
        <w:rPr>
          <w:rFonts w:ascii="Cambria" w:hAnsi="Cambria" w:cs="Arial"/>
          <w:sz w:val="24"/>
          <w:szCs w:val="24"/>
        </w:rPr>
      </w:pPr>
      <w:commentRangeStart w:id="3"/>
      <w:commentRangeStart w:id="4"/>
      <w:r w:rsidRPr="001202E5">
        <w:rPr>
          <w:rFonts w:ascii="Cambria" w:hAnsi="Cambria" w:cs="Arial"/>
          <w:sz w:val="24"/>
          <w:szCs w:val="24"/>
        </w:rPr>
        <w:t>Samples</w:t>
      </w:r>
      <w:r w:rsidR="00F92A15" w:rsidRPr="001202E5">
        <w:rPr>
          <w:rFonts w:ascii="Cambria" w:hAnsi="Cambria" w:cs="Arial"/>
          <w:sz w:val="24"/>
          <w:szCs w:val="24"/>
        </w:rPr>
        <w:t xml:space="preserve"> (leaves, dirt, fungi, bark, </w:t>
      </w:r>
      <w:r w:rsidR="00C66672" w:rsidRPr="001202E5">
        <w:rPr>
          <w:rFonts w:ascii="Cambria" w:hAnsi="Cambria" w:cs="Arial"/>
          <w:sz w:val="24"/>
          <w:szCs w:val="24"/>
        </w:rPr>
        <w:t>tissue</w:t>
      </w:r>
      <w:r w:rsidR="00F92A15" w:rsidRPr="001202E5">
        <w:rPr>
          <w:rFonts w:ascii="Cambria" w:hAnsi="Cambria" w:cs="Arial"/>
          <w:sz w:val="24"/>
          <w:szCs w:val="24"/>
        </w:rPr>
        <w:t>)</w:t>
      </w:r>
      <w:r w:rsidRPr="001202E5">
        <w:rPr>
          <w:rFonts w:ascii="Cambria" w:hAnsi="Cambria" w:cs="Arial"/>
          <w:sz w:val="24"/>
          <w:szCs w:val="24"/>
        </w:rPr>
        <w:t xml:space="preserve">, usually frozen, freeze-dried, crushed, and homogenized prior to extraction, extracted in groups to maximize efficiency. </w:t>
      </w:r>
      <w:commentRangeEnd w:id="3"/>
      <w:r w:rsidR="001202E5">
        <w:rPr>
          <w:rStyle w:val="CommentReference"/>
        </w:rPr>
        <w:commentReference w:id="3"/>
      </w:r>
      <w:commentRangeEnd w:id="4"/>
      <w:r w:rsidR="00A36789">
        <w:rPr>
          <w:rStyle w:val="CommentReference"/>
        </w:rPr>
        <w:commentReference w:id="4"/>
      </w:r>
      <w:r w:rsidRPr="001202E5">
        <w:rPr>
          <w:rFonts w:ascii="Cambria" w:hAnsi="Cambria" w:cs="Arial"/>
          <w:sz w:val="24"/>
          <w:szCs w:val="24"/>
        </w:rPr>
        <w:t>Extract three samples.</w:t>
      </w:r>
      <w:r w:rsidR="00F534B3" w:rsidRPr="001202E5">
        <w:rPr>
          <w:rFonts w:ascii="Cambria" w:hAnsi="Cambria" w:cs="Arial"/>
          <w:sz w:val="24"/>
          <w:szCs w:val="24"/>
        </w:rPr>
        <w:br/>
      </w:r>
    </w:p>
    <w:p w14:paraId="45A29B7F" w14:textId="4798F8FC" w:rsidR="00AB5182" w:rsidRPr="001202E5" w:rsidDel="008C6599" w:rsidRDefault="00AB5182" w:rsidP="002F04E5">
      <w:pPr>
        <w:pStyle w:val="ListParagraph"/>
        <w:numPr>
          <w:ilvl w:val="1"/>
          <w:numId w:val="2"/>
        </w:numPr>
        <w:spacing w:line="240" w:lineRule="auto"/>
        <w:rPr>
          <w:del w:id="5" w:author="Andrew" w:date="2015-02-12T15:24:00Z"/>
          <w:rFonts w:ascii="Cambria" w:hAnsi="Cambria" w:cs="Arial"/>
          <w:sz w:val="24"/>
          <w:szCs w:val="24"/>
        </w:rPr>
      </w:pPr>
      <w:r w:rsidRPr="001202E5">
        <w:rPr>
          <w:rFonts w:ascii="Cambria" w:hAnsi="Cambria" w:cs="Arial"/>
          <w:sz w:val="24"/>
          <w:szCs w:val="24"/>
        </w:rPr>
        <w:t>Depending on the size of the sample, vials with volumes ranging from 4-60 m</w:t>
      </w:r>
      <w:r w:rsidR="008569E4">
        <w:rPr>
          <w:rFonts w:ascii="Cambria" w:hAnsi="Cambria" w:cs="Arial"/>
          <w:sz w:val="24"/>
          <w:szCs w:val="24"/>
        </w:rPr>
        <w:t>l</w:t>
      </w:r>
      <w:r w:rsidRPr="001202E5">
        <w:rPr>
          <w:rFonts w:ascii="Cambria" w:hAnsi="Cambria" w:cs="Arial"/>
          <w:sz w:val="24"/>
          <w:szCs w:val="24"/>
        </w:rPr>
        <w:t xml:space="preserve"> may be used. For this experiment, borosilicate glass vials (40 m</w:t>
      </w:r>
      <w:r w:rsidR="008569E4">
        <w:rPr>
          <w:rFonts w:ascii="Cambria" w:hAnsi="Cambria" w:cs="Arial"/>
          <w:sz w:val="24"/>
          <w:szCs w:val="24"/>
        </w:rPr>
        <w:t>l</w:t>
      </w:r>
      <w:r w:rsidRPr="001202E5">
        <w:rPr>
          <w:rFonts w:ascii="Cambria" w:hAnsi="Cambria" w:cs="Arial"/>
          <w:sz w:val="24"/>
          <w:szCs w:val="24"/>
        </w:rPr>
        <w:t xml:space="preserve">) and solvent safe caps </w:t>
      </w:r>
      <w:r w:rsidR="00F92A15" w:rsidRPr="001202E5">
        <w:rPr>
          <w:rFonts w:ascii="Cambria" w:hAnsi="Cambria" w:cs="Arial"/>
          <w:sz w:val="24"/>
          <w:szCs w:val="24"/>
        </w:rPr>
        <w:t>are</w:t>
      </w:r>
      <w:r w:rsidRPr="001202E5">
        <w:rPr>
          <w:rFonts w:ascii="Cambria" w:hAnsi="Cambria" w:cs="Arial"/>
          <w:sz w:val="24"/>
          <w:szCs w:val="24"/>
        </w:rPr>
        <w:t xml:space="preserve"> used. Vials</w:t>
      </w:r>
      <w:ins w:id="6" w:author="Andrew" w:date="2015-02-12T15:23:00Z">
        <w:r w:rsidR="008C6599">
          <w:rPr>
            <w:rFonts w:ascii="Cambria" w:hAnsi="Cambria" w:cs="Arial"/>
            <w:sz w:val="24"/>
            <w:szCs w:val="24"/>
          </w:rPr>
          <w:t>, borosilicate glass pipettes, and weighing tins</w:t>
        </w:r>
      </w:ins>
      <w:r w:rsidRPr="001202E5">
        <w:rPr>
          <w:rFonts w:ascii="Cambria" w:hAnsi="Cambria" w:cs="Arial"/>
          <w:sz w:val="24"/>
          <w:szCs w:val="24"/>
        </w:rPr>
        <w:t xml:space="preserve"> should be combusted at 550</w:t>
      </w:r>
      <w:ins w:id="7" w:author="Andrew" w:date="2015-02-12T14:58:00Z">
        <w:r w:rsidR="008569E4">
          <w:rPr>
            <w:rFonts w:ascii="Cambria" w:hAnsi="Cambria" w:cs="Arial"/>
            <w:sz w:val="24"/>
            <w:szCs w:val="24"/>
          </w:rPr>
          <w:t xml:space="preserve"> </w:t>
        </w:r>
      </w:ins>
      <w:ins w:id="8" w:author="Andrew" w:date="2015-02-12T14:59:00Z">
        <w:r w:rsidR="008569E4">
          <w:rPr>
            <w:rFonts w:ascii="Cambria" w:hAnsi="Cambria" w:cs="Arial"/>
            <w:sz w:val="24"/>
            <w:szCs w:val="24"/>
          </w:rPr>
          <w:t>°</w:t>
        </w:r>
      </w:ins>
      <w:r w:rsidRPr="001202E5">
        <w:rPr>
          <w:rFonts w:ascii="Cambria" w:hAnsi="Cambria" w:cs="Arial"/>
          <w:sz w:val="24"/>
          <w:szCs w:val="24"/>
        </w:rPr>
        <w:t xml:space="preserve">C for </w:t>
      </w:r>
      <w:del w:id="9" w:author="Andrew" w:date="2015-02-12T14:59:00Z">
        <w:r w:rsidRPr="001202E5" w:rsidDel="008569E4">
          <w:rPr>
            <w:rFonts w:ascii="Cambria" w:hAnsi="Cambria" w:cs="Arial"/>
            <w:sz w:val="24"/>
            <w:szCs w:val="24"/>
          </w:rPr>
          <w:delText>six hours</w:delText>
        </w:r>
      </w:del>
      <w:ins w:id="10" w:author="Andrew" w:date="2015-02-12T14:59:00Z">
        <w:r w:rsidR="008569E4">
          <w:rPr>
            <w:rFonts w:ascii="Cambria" w:hAnsi="Cambria" w:cs="Arial"/>
            <w:sz w:val="24"/>
            <w:szCs w:val="24"/>
          </w:rPr>
          <w:t>6 hr</w:t>
        </w:r>
      </w:ins>
      <w:r w:rsidRPr="001202E5">
        <w:rPr>
          <w:rFonts w:ascii="Cambria" w:hAnsi="Cambria" w:cs="Arial"/>
          <w:sz w:val="24"/>
          <w:szCs w:val="24"/>
        </w:rPr>
        <w:t xml:space="preserve"> prior to ensure remov</w:t>
      </w:r>
      <w:r w:rsidR="00FD57C1" w:rsidRPr="001202E5">
        <w:rPr>
          <w:rFonts w:ascii="Cambria" w:hAnsi="Cambria" w:cs="Arial"/>
          <w:sz w:val="24"/>
          <w:szCs w:val="24"/>
        </w:rPr>
        <w:t>al of possible organic contaminants</w:t>
      </w:r>
      <w:r w:rsidRPr="001202E5">
        <w:rPr>
          <w:rFonts w:ascii="Cambria" w:hAnsi="Cambria" w:cs="Arial"/>
          <w:sz w:val="24"/>
          <w:szCs w:val="24"/>
        </w:rPr>
        <w:t>.</w:t>
      </w:r>
    </w:p>
    <w:p w14:paraId="705A62A1" w14:textId="77777777" w:rsidR="00F534B3" w:rsidRPr="00E60276" w:rsidDel="008C6599" w:rsidRDefault="00F534B3" w:rsidP="00C143EB">
      <w:pPr>
        <w:pStyle w:val="ListParagraph"/>
        <w:numPr>
          <w:ilvl w:val="1"/>
          <w:numId w:val="2"/>
        </w:numPr>
        <w:spacing w:line="240" w:lineRule="auto"/>
        <w:rPr>
          <w:del w:id="11" w:author="Andrew" w:date="2015-02-12T15:24:00Z"/>
          <w:rFonts w:ascii="Cambria" w:hAnsi="Cambria" w:cs="Arial"/>
          <w:sz w:val="24"/>
          <w:szCs w:val="24"/>
        </w:rPr>
      </w:pPr>
    </w:p>
    <w:p w14:paraId="121EF7C7" w14:textId="4F43A2F6" w:rsidR="00AB5182" w:rsidRPr="00E60276" w:rsidDel="008C6599" w:rsidRDefault="00AB5182">
      <w:pPr>
        <w:pStyle w:val="ListParagraph"/>
        <w:rPr>
          <w:del w:id="12" w:author="Andrew" w:date="2015-02-12T15:24:00Z"/>
        </w:rPr>
        <w:pPrChange w:id="13" w:author="Andrew" w:date="2015-02-12T15:24:00Z">
          <w:pPr>
            <w:pStyle w:val="ListParagraph"/>
            <w:numPr>
              <w:ilvl w:val="1"/>
              <w:numId w:val="2"/>
            </w:numPr>
            <w:spacing w:line="360" w:lineRule="auto"/>
            <w:ind w:left="792" w:hanging="432"/>
          </w:pPr>
        </w:pPrChange>
      </w:pPr>
      <w:del w:id="14" w:author="Andrew" w:date="2015-02-12T15:24:00Z">
        <w:r w:rsidRPr="008C6599" w:rsidDel="008C6599">
          <w:lastRenderedPageBreak/>
          <w:delText xml:space="preserve">Borosilicate glass pipettes should be combusted at </w:delText>
        </w:r>
      </w:del>
      <w:del w:id="15" w:author="Andrew" w:date="2015-02-12T14:59:00Z">
        <w:r w:rsidRPr="00AB1E8C" w:rsidDel="008569E4">
          <w:delText xml:space="preserve">550C for six hours </w:delText>
        </w:r>
      </w:del>
      <w:del w:id="16" w:author="Andrew" w:date="2015-02-12T15:24:00Z">
        <w:r w:rsidRPr="002F04E5" w:rsidDel="008C6599">
          <w:delText>prior to use.</w:delText>
        </w:r>
        <w:r w:rsidR="00F92A15" w:rsidRPr="002F04E5" w:rsidDel="008C6599">
          <w:br/>
        </w:r>
      </w:del>
    </w:p>
    <w:p w14:paraId="27EEC3C9" w14:textId="1782F819" w:rsidR="00AB5182" w:rsidRPr="001202E5" w:rsidDel="008C6599" w:rsidRDefault="00AB5182">
      <w:pPr>
        <w:pStyle w:val="ListParagraph"/>
        <w:rPr>
          <w:del w:id="17" w:author="Andrew" w:date="2015-02-12T15:22:00Z"/>
        </w:rPr>
        <w:pPrChange w:id="18" w:author="Andrew" w:date="2015-02-12T15:24:00Z">
          <w:pPr>
            <w:pStyle w:val="ListParagraph"/>
            <w:numPr>
              <w:ilvl w:val="1"/>
              <w:numId w:val="2"/>
            </w:numPr>
            <w:spacing w:line="360" w:lineRule="auto"/>
            <w:ind w:left="792" w:hanging="432"/>
          </w:pPr>
        </w:pPrChange>
      </w:pPr>
      <w:del w:id="19" w:author="Andrew" w:date="2015-02-12T15:24:00Z">
        <w:r w:rsidRPr="001202E5" w:rsidDel="008C6599">
          <w:delText xml:space="preserve">Weighing tins should be combusted at </w:delText>
        </w:r>
      </w:del>
      <w:del w:id="20" w:author="Andrew" w:date="2015-02-12T14:59:00Z">
        <w:r w:rsidRPr="001202E5" w:rsidDel="008569E4">
          <w:delText xml:space="preserve">550C for six hours </w:delText>
        </w:r>
      </w:del>
      <w:del w:id="21" w:author="Andrew" w:date="2015-02-12T15:24:00Z">
        <w:r w:rsidRPr="001202E5" w:rsidDel="008C6599">
          <w:delText>prior to use.</w:delText>
        </w:r>
      </w:del>
      <w:del w:id="22" w:author="Andrew" w:date="2015-02-12T15:22:00Z">
        <w:r w:rsidR="00F534B3" w:rsidRPr="001202E5" w:rsidDel="008C6599">
          <w:br/>
        </w:r>
      </w:del>
    </w:p>
    <w:p w14:paraId="74A103C7" w14:textId="3738FE17" w:rsidR="00AB5182" w:rsidRPr="002F04E5" w:rsidRDefault="00AB5182" w:rsidP="002F04E5">
      <w:pPr>
        <w:pStyle w:val="ListParagraph"/>
        <w:numPr>
          <w:ilvl w:val="1"/>
          <w:numId w:val="2"/>
        </w:numPr>
        <w:spacing w:line="240" w:lineRule="auto"/>
      </w:pPr>
      <w:del w:id="23" w:author="Andrew" w:date="2015-02-12T15:22:00Z">
        <w:r w:rsidRPr="008C6599" w:rsidDel="008C6599">
          <w:delText>Pipette bulb(s), lab spatula(s), and a lab scale will be required.</w:delText>
        </w:r>
      </w:del>
      <w:r w:rsidR="00F534B3" w:rsidRPr="008C6599">
        <w:br/>
      </w:r>
    </w:p>
    <w:p w14:paraId="74897E31" w14:textId="2B617769" w:rsidR="0050155E" w:rsidRPr="001202E5" w:rsidRDefault="0050155E"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Dichloromethane and methanol are common in most organic geochemistry laboratories. They are used individually to rinse lab tools and glassware before use. A mixture of dichloromethane (DCM) to methanol (MeOH; 9:1) is used in many labs to efficiently extract biomarkers with a wide range of polarities. </w:t>
      </w:r>
      <w:commentRangeStart w:id="24"/>
      <w:commentRangeStart w:id="25"/>
      <w:r w:rsidRPr="001202E5">
        <w:rPr>
          <w:rFonts w:ascii="Cambria" w:hAnsi="Cambria" w:cs="Arial"/>
          <w:sz w:val="24"/>
          <w:szCs w:val="24"/>
        </w:rPr>
        <w:t>Solvents should be free of organic contaminants.</w:t>
      </w:r>
      <w:r w:rsidR="00F534B3" w:rsidRPr="001202E5">
        <w:rPr>
          <w:rFonts w:ascii="Cambria" w:hAnsi="Cambria" w:cs="Arial"/>
          <w:sz w:val="24"/>
          <w:szCs w:val="24"/>
        </w:rPr>
        <w:br/>
      </w:r>
      <w:commentRangeEnd w:id="24"/>
      <w:r w:rsidR="008569E4">
        <w:rPr>
          <w:rStyle w:val="CommentReference"/>
        </w:rPr>
        <w:commentReference w:id="24"/>
      </w:r>
      <w:commentRangeEnd w:id="25"/>
      <w:r w:rsidR="00A36789">
        <w:rPr>
          <w:rStyle w:val="CommentReference"/>
        </w:rPr>
        <w:commentReference w:id="25"/>
      </w:r>
    </w:p>
    <w:p w14:paraId="39C6F60A" w14:textId="2CA0B86A" w:rsidR="0050155E" w:rsidRPr="001202E5" w:rsidRDefault="0050155E" w:rsidP="002F04E5">
      <w:pPr>
        <w:pStyle w:val="ListParagraph"/>
        <w:numPr>
          <w:ilvl w:val="1"/>
          <w:numId w:val="2"/>
        </w:numPr>
        <w:spacing w:line="240" w:lineRule="auto"/>
        <w:rPr>
          <w:rFonts w:ascii="Cambria" w:hAnsi="Cambria" w:cs="Arial"/>
          <w:sz w:val="24"/>
          <w:szCs w:val="24"/>
        </w:rPr>
      </w:pPr>
      <w:del w:id="26" w:author="Jacob Roundy" w:date="2015-02-19T10:24:00Z">
        <w:r w:rsidRPr="001202E5" w:rsidDel="00F42913">
          <w:rPr>
            <w:rFonts w:ascii="Cambria" w:hAnsi="Cambria" w:cs="Arial"/>
            <w:sz w:val="24"/>
            <w:szCs w:val="24"/>
          </w:rPr>
          <w:delText>Sonicator.</w:delText>
        </w:r>
        <w:r w:rsidR="00234510" w:rsidRPr="001202E5" w:rsidDel="00F42913">
          <w:rPr>
            <w:rFonts w:ascii="Cambria" w:hAnsi="Cambria" w:cs="Arial"/>
            <w:sz w:val="24"/>
            <w:szCs w:val="24"/>
          </w:rPr>
          <w:delText xml:space="preserve"> – </w:delText>
        </w:r>
      </w:del>
      <w:ins w:id="27" w:author="Jacob Roundy" w:date="2015-02-19T10:24:00Z">
        <w:r w:rsidR="00F42913">
          <w:rPr>
            <w:rFonts w:ascii="Cambria" w:hAnsi="Cambria" w:cs="Arial"/>
            <w:sz w:val="24"/>
            <w:szCs w:val="24"/>
          </w:rPr>
          <w:t xml:space="preserve">Use </w:t>
        </w:r>
      </w:ins>
      <w:del w:id="28" w:author="Jacob Roundy" w:date="2015-02-19T10:24:00Z">
        <w:r w:rsidR="00234510" w:rsidRPr="001202E5" w:rsidDel="00F42913">
          <w:rPr>
            <w:rFonts w:ascii="Cambria" w:hAnsi="Cambria" w:cs="Arial"/>
            <w:sz w:val="24"/>
            <w:szCs w:val="24"/>
          </w:rPr>
          <w:delText xml:space="preserve">Here we use </w:delText>
        </w:r>
      </w:del>
      <w:r w:rsidR="00234510" w:rsidRPr="001202E5">
        <w:rPr>
          <w:rFonts w:ascii="Cambria" w:hAnsi="Cambria" w:cs="Arial"/>
          <w:sz w:val="24"/>
          <w:szCs w:val="24"/>
        </w:rPr>
        <w:t>a Branson 3510 sonication water bath at room temperature. A range of sonicator sizes and sonication with or without heat are available from major scientific equipment retailers.</w:t>
      </w:r>
      <w:r w:rsidR="00F534B3" w:rsidRPr="001202E5">
        <w:rPr>
          <w:rFonts w:ascii="Cambria" w:hAnsi="Cambria" w:cs="Arial"/>
          <w:sz w:val="24"/>
          <w:szCs w:val="24"/>
        </w:rPr>
        <w:br/>
      </w:r>
    </w:p>
    <w:p w14:paraId="5A357C14" w14:textId="1D76918B" w:rsidR="0050155E" w:rsidRPr="001202E5" w:rsidRDefault="0050155E"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Vial racks, which should be waterproof, will be placed in sonication bath.</w:t>
      </w:r>
      <w:r w:rsidR="00F534B3" w:rsidRPr="001202E5">
        <w:rPr>
          <w:rFonts w:ascii="Cambria" w:hAnsi="Cambria" w:cs="Arial"/>
          <w:sz w:val="24"/>
          <w:szCs w:val="24"/>
        </w:rPr>
        <w:br/>
      </w:r>
    </w:p>
    <w:p w14:paraId="2D5A7DC1" w14:textId="77777777" w:rsidR="0050155E" w:rsidRPr="001202E5" w:rsidRDefault="0050155E"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Solvent approved chemical hood.</w:t>
      </w:r>
    </w:p>
    <w:p w14:paraId="6E6CAADF" w14:textId="7A22204B" w:rsidR="00AB5182" w:rsidRPr="001202E5" w:rsidRDefault="00AB5182" w:rsidP="002F04E5">
      <w:pPr>
        <w:pStyle w:val="ListParagraph"/>
        <w:spacing w:line="240" w:lineRule="auto"/>
        <w:ind w:left="792"/>
        <w:rPr>
          <w:rFonts w:ascii="Cambria" w:hAnsi="Cambria" w:cs="Arial"/>
          <w:sz w:val="24"/>
          <w:szCs w:val="24"/>
        </w:rPr>
      </w:pPr>
    </w:p>
    <w:p w14:paraId="5893B64F" w14:textId="1050B5DC" w:rsidR="00AB5182" w:rsidRPr="001202E5" w:rsidRDefault="00AB5182" w:rsidP="002F04E5">
      <w:pPr>
        <w:pStyle w:val="ListParagraph"/>
        <w:numPr>
          <w:ilvl w:val="0"/>
          <w:numId w:val="2"/>
        </w:numPr>
        <w:spacing w:line="240" w:lineRule="auto"/>
        <w:rPr>
          <w:rFonts w:ascii="Cambria" w:hAnsi="Cambria" w:cs="Arial"/>
          <w:sz w:val="24"/>
          <w:szCs w:val="24"/>
        </w:rPr>
      </w:pPr>
      <w:r w:rsidRPr="001202E5">
        <w:rPr>
          <w:rFonts w:ascii="Cambria" w:hAnsi="Cambria" w:cs="Arial"/>
          <w:sz w:val="24"/>
          <w:szCs w:val="24"/>
        </w:rPr>
        <w:t>Preparation of Sample</w:t>
      </w:r>
      <w:r w:rsidR="00F42913">
        <w:rPr>
          <w:rFonts w:ascii="Cambria" w:hAnsi="Cambria" w:cs="Arial"/>
          <w:sz w:val="24"/>
          <w:szCs w:val="24"/>
        </w:rPr>
        <w:br/>
      </w:r>
    </w:p>
    <w:p w14:paraId="50E5BE35" w14:textId="65B7816E" w:rsidR="00506FD4" w:rsidRPr="001202E5" w:rsidRDefault="006F596C"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Place a combusted weighing tin on the lab scale and then tare</w:t>
      </w:r>
      <w:r w:rsidR="00F534B3" w:rsidRPr="001202E5">
        <w:rPr>
          <w:rFonts w:ascii="Cambria" w:hAnsi="Cambria" w:cs="Arial"/>
          <w:sz w:val="24"/>
          <w:szCs w:val="24"/>
        </w:rPr>
        <w:t>.</w:t>
      </w:r>
      <w:r w:rsidR="00F534B3" w:rsidRPr="001202E5">
        <w:rPr>
          <w:rFonts w:ascii="Cambria" w:hAnsi="Cambria" w:cs="Arial"/>
          <w:sz w:val="24"/>
          <w:szCs w:val="24"/>
        </w:rPr>
        <w:br/>
      </w:r>
    </w:p>
    <w:p w14:paraId="2FE84BAE" w14:textId="6B3ED79A" w:rsidR="00165A0C" w:rsidRPr="001202E5" w:rsidRDefault="00506FD4"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Rinse the </w:t>
      </w:r>
      <w:r w:rsidR="00F92A15" w:rsidRPr="001202E5">
        <w:rPr>
          <w:rFonts w:ascii="Cambria" w:hAnsi="Cambria" w:cs="Arial"/>
          <w:sz w:val="24"/>
          <w:szCs w:val="24"/>
        </w:rPr>
        <w:t xml:space="preserve">lab </w:t>
      </w:r>
      <w:r w:rsidRPr="001202E5">
        <w:rPr>
          <w:rFonts w:ascii="Cambria" w:hAnsi="Cambria" w:cs="Arial"/>
          <w:sz w:val="24"/>
          <w:szCs w:val="24"/>
        </w:rPr>
        <w:t>spatula with solvent, then use it to t</w:t>
      </w:r>
      <w:r w:rsidR="006F596C" w:rsidRPr="001202E5">
        <w:rPr>
          <w:rFonts w:ascii="Cambria" w:hAnsi="Cambria" w:cs="Arial"/>
          <w:sz w:val="24"/>
          <w:szCs w:val="24"/>
        </w:rPr>
        <w:t>ransfer an appropriate mass of sample</w:t>
      </w:r>
      <w:r w:rsidR="0086331A" w:rsidRPr="001202E5">
        <w:rPr>
          <w:rFonts w:ascii="Cambria" w:hAnsi="Cambria" w:cs="Arial"/>
          <w:sz w:val="24"/>
          <w:szCs w:val="24"/>
        </w:rPr>
        <w:t xml:space="preserve"> i</w:t>
      </w:r>
      <w:r w:rsidR="006F596C" w:rsidRPr="001202E5">
        <w:rPr>
          <w:rFonts w:ascii="Cambria" w:hAnsi="Cambria" w:cs="Arial"/>
          <w:sz w:val="24"/>
          <w:szCs w:val="24"/>
        </w:rPr>
        <w:t>nto the weighing tin</w:t>
      </w:r>
      <w:r w:rsidRPr="001202E5">
        <w:rPr>
          <w:rFonts w:ascii="Cambria" w:hAnsi="Cambria" w:cs="Arial"/>
          <w:sz w:val="24"/>
          <w:szCs w:val="24"/>
        </w:rPr>
        <w:t>,</w:t>
      </w:r>
      <w:r w:rsidR="006F596C" w:rsidRPr="001202E5">
        <w:rPr>
          <w:rFonts w:ascii="Cambria" w:hAnsi="Cambria" w:cs="Arial"/>
          <w:sz w:val="24"/>
          <w:szCs w:val="24"/>
        </w:rPr>
        <w:t xml:space="preserve"> and record the mass.</w:t>
      </w:r>
      <w:r w:rsidR="00F92A15" w:rsidRPr="001202E5">
        <w:rPr>
          <w:rFonts w:ascii="Cambria" w:hAnsi="Cambria" w:cs="Arial"/>
          <w:sz w:val="24"/>
          <w:szCs w:val="24"/>
        </w:rPr>
        <w:br/>
      </w:r>
    </w:p>
    <w:p w14:paraId="7DAC29B9" w14:textId="6B096548" w:rsidR="006F596C" w:rsidRPr="001202E5" w:rsidRDefault="006F596C" w:rsidP="002F04E5">
      <w:pPr>
        <w:pStyle w:val="ListParagraph"/>
        <w:numPr>
          <w:ilvl w:val="2"/>
          <w:numId w:val="2"/>
        </w:numPr>
        <w:spacing w:line="240" w:lineRule="auto"/>
        <w:rPr>
          <w:rFonts w:ascii="Cambria" w:hAnsi="Cambria" w:cs="Arial"/>
          <w:sz w:val="24"/>
          <w:szCs w:val="24"/>
        </w:rPr>
      </w:pPr>
      <w:r w:rsidRPr="001202E5">
        <w:rPr>
          <w:rFonts w:ascii="Cambria" w:hAnsi="Cambria" w:cs="Arial"/>
          <w:sz w:val="24"/>
          <w:szCs w:val="24"/>
        </w:rPr>
        <w:t xml:space="preserve">The mass of </w:t>
      </w:r>
      <w:r w:rsidR="00506FD4" w:rsidRPr="001202E5">
        <w:rPr>
          <w:rFonts w:ascii="Cambria" w:hAnsi="Cambria" w:cs="Arial"/>
          <w:sz w:val="24"/>
          <w:szCs w:val="24"/>
        </w:rPr>
        <w:t>the</w:t>
      </w:r>
      <w:r w:rsidRPr="001202E5">
        <w:rPr>
          <w:rFonts w:ascii="Cambria" w:hAnsi="Cambria" w:cs="Arial"/>
          <w:sz w:val="24"/>
          <w:szCs w:val="24"/>
        </w:rPr>
        <w:t xml:space="preserve"> sample </w:t>
      </w:r>
      <w:r w:rsidR="008769EA">
        <w:rPr>
          <w:rFonts w:ascii="Cambria" w:hAnsi="Cambria" w:cs="Arial"/>
          <w:sz w:val="24"/>
          <w:szCs w:val="24"/>
        </w:rPr>
        <w:t>varies</w:t>
      </w:r>
      <w:r w:rsidRPr="001202E5">
        <w:rPr>
          <w:rFonts w:ascii="Cambria" w:hAnsi="Cambria" w:cs="Arial"/>
          <w:sz w:val="24"/>
          <w:szCs w:val="24"/>
        </w:rPr>
        <w:t xml:space="preserve"> depending on its organic matter content. Relatively organic matter lean material (marine mud) may require several grams, while organic matter rich material (leaf tissue) </w:t>
      </w:r>
      <w:r w:rsidR="008769EA">
        <w:rPr>
          <w:rFonts w:ascii="Cambria" w:hAnsi="Cambria" w:cs="Arial"/>
          <w:sz w:val="24"/>
          <w:szCs w:val="24"/>
        </w:rPr>
        <w:t>may</w:t>
      </w:r>
      <w:r w:rsidRPr="001202E5">
        <w:rPr>
          <w:rFonts w:ascii="Cambria" w:hAnsi="Cambria" w:cs="Arial"/>
          <w:sz w:val="24"/>
          <w:szCs w:val="24"/>
        </w:rPr>
        <w:t xml:space="preserve"> require much less.</w:t>
      </w:r>
      <w:r w:rsidR="00F534B3" w:rsidRPr="001202E5">
        <w:rPr>
          <w:rFonts w:ascii="Cambria" w:hAnsi="Cambria" w:cs="Arial"/>
          <w:sz w:val="24"/>
          <w:szCs w:val="24"/>
        </w:rPr>
        <w:br/>
      </w:r>
    </w:p>
    <w:p w14:paraId="50C9A467" w14:textId="35393284" w:rsidR="006F596C" w:rsidRPr="001202E5" w:rsidRDefault="006F596C" w:rsidP="002F04E5">
      <w:pPr>
        <w:pStyle w:val="ListParagraph"/>
        <w:numPr>
          <w:ilvl w:val="1"/>
          <w:numId w:val="2"/>
        </w:numPr>
        <w:spacing w:line="240" w:lineRule="auto"/>
        <w:rPr>
          <w:rFonts w:ascii="Cambria" w:hAnsi="Cambria" w:cs="Arial"/>
          <w:sz w:val="24"/>
          <w:szCs w:val="24"/>
        </w:rPr>
      </w:pPr>
      <w:commentRangeStart w:id="29"/>
      <w:commentRangeStart w:id="30"/>
      <w:del w:id="31" w:author="Jeff Salacup" w:date="2015-02-17T10:55:00Z">
        <w:r w:rsidRPr="001202E5" w:rsidDel="00A36789">
          <w:rPr>
            <w:rFonts w:ascii="Cambria" w:hAnsi="Cambria" w:cs="Arial"/>
            <w:sz w:val="24"/>
            <w:szCs w:val="24"/>
          </w:rPr>
          <w:delText xml:space="preserve">Quantitatively </w:delText>
        </w:r>
      </w:del>
      <w:del w:id="32" w:author="Jacob Roundy" w:date="2015-02-19T10:29:00Z">
        <w:r w:rsidRPr="001202E5" w:rsidDel="00F42913">
          <w:rPr>
            <w:rFonts w:ascii="Cambria" w:hAnsi="Cambria" w:cs="Arial"/>
            <w:sz w:val="24"/>
            <w:szCs w:val="24"/>
          </w:rPr>
          <w:delText>t</w:delText>
        </w:r>
      </w:del>
      <w:ins w:id="33" w:author="Jacob Roundy" w:date="2015-02-19T10:29:00Z">
        <w:r w:rsidR="00F42913">
          <w:rPr>
            <w:rFonts w:ascii="Cambria" w:hAnsi="Cambria" w:cs="Arial"/>
            <w:sz w:val="24"/>
            <w:szCs w:val="24"/>
          </w:rPr>
          <w:t>T</w:t>
        </w:r>
      </w:ins>
      <w:r w:rsidRPr="001202E5">
        <w:rPr>
          <w:rFonts w:ascii="Cambria" w:hAnsi="Cambria" w:cs="Arial"/>
          <w:sz w:val="24"/>
          <w:szCs w:val="24"/>
        </w:rPr>
        <w:t xml:space="preserve">ransfer </w:t>
      </w:r>
      <w:commentRangeEnd w:id="29"/>
      <w:r w:rsidR="008569E4">
        <w:rPr>
          <w:rStyle w:val="CommentReference"/>
        </w:rPr>
        <w:commentReference w:id="29"/>
      </w:r>
      <w:commentRangeEnd w:id="30"/>
      <w:r w:rsidR="00A36789">
        <w:rPr>
          <w:rStyle w:val="CommentReference"/>
        </w:rPr>
        <w:commentReference w:id="30"/>
      </w:r>
      <w:r w:rsidRPr="001202E5">
        <w:rPr>
          <w:rFonts w:ascii="Cambria" w:hAnsi="Cambria" w:cs="Arial"/>
          <w:sz w:val="24"/>
          <w:szCs w:val="24"/>
        </w:rPr>
        <w:t>all of the material in the weighing tin into a combusted, pre-weighed, and labelled vial</w:t>
      </w:r>
      <w:r w:rsidR="004A240A" w:rsidRPr="001202E5">
        <w:rPr>
          <w:rFonts w:ascii="Cambria" w:hAnsi="Cambria" w:cs="Arial"/>
          <w:sz w:val="24"/>
          <w:szCs w:val="24"/>
        </w:rPr>
        <w:t>. Cap the vial</w:t>
      </w:r>
      <w:r w:rsidR="0086331A" w:rsidRPr="001202E5">
        <w:rPr>
          <w:rFonts w:ascii="Cambria" w:hAnsi="Cambria" w:cs="Arial"/>
          <w:sz w:val="24"/>
          <w:szCs w:val="24"/>
        </w:rPr>
        <w:t>, then</w:t>
      </w:r>
      <w:r w:rsidRPr="001202E5">
        <w:rPr>
          <w:rFonts w:ascii="Cambria" w:hAnsi="Cambria" w:cs="Arial"/>
          <w:sz w:val="24"/>
          <w:szCs w:val="24"/>
        </w:rPr>
        <w:t xml:space="preserve"> </w:t>
      </w:r>
      <w:r w:rsidR="0086331A" w:rsidRPr="001202E5">
        <w:rPr>
          <w:rFonts w:ascii="Cambria" w:hAnsi="Cambria" w:cs="Arial"/>
          <w:sz w:val="24"/>
          <w:szCs w:val="24"/>
        </w:rPr>
        <w:t>d</w:t>
      </w:r>
      <w:r w:rsidRPr="001202E5">
        <w:rPr>
          <w:rFonts w:ascii="Cambria" w:hAnsi="Cambria" w:cs="Arial"/>
          <w:sz w:val="24"/>
          <w:szCs w:val="24"/>
        </w:rPr>
        <w:t>iscard the weighing tin.</w:t>
      </w:r>
    </w:p>
    <w:p w14:paraId="1342FC03" w14:textId="77777777" w:rsidR="00F534B3" w:rsidRPr="001202E5" w:rsidRDefault="00F534B3" w:rsidP="002F04E5">
      <w:pPr>
        <w:pStyle w:val="ListParagraph"/>
        <w:spacing w:line="240" w:lineRule="auto"/>
        <w:ind w:left="792"/>
        <w:rPr>
          <w:rFonts w:ascii="Cambria" w:hAnsi="Cambria" w:cs="Arial"/>
          <w:sz w:val="24"/>
          <w:szCs w:val="24"/>
        </w:rPr>
      </w:pPr>
    </w:p>
    <w:p w14:paraId="62B4E98B" w14:textId="1CE9C9D1" w:rsidR="004A240A" w:rsidRPr="001202E5" w:rsidRDefault="006F596C"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Perform </w:t>
      </w:r>
      <w:r w:rsidR="004A240A" w:rsidRPr="001202E5">
        <w:rPr>
          <w:rFonts w:ascii="Cambria" w:hAnsi="Cambria" w:cs="Arial"/>
          <w:sz w:val="24"/>
          <w:szCs w:val="24"/>
        </w:rPr>
        <w:t xml:space="preserve">steps </w:t>
      </w:r>
      <w:r w:rsidR="0086331A" w:rsidRPr="001202E5">
        <w:rPr>
          <w:rFonts w:ascii="Cambria" w:hAnsi="Cambria" w:cs="Arial"/>
          <w:sz w:val="24"/>
          <w:szCs w:val="24"/>
        </w:rPr>
        <w:t>2.1 – 2.3</w:t>
      </w:r>
      <w:r w:rsidR="004A240A" w:rsidRPr="001202E5">
        <w:rPr>
          <w:rFonts w:ascii="Cambria" w:hAnsi="Cambria" w:cs="Arial"/>
          <w:sz w:val="24"/>
          <w:szCs w:val="24"/>
        </w:rPr>
        <w:t xml:space="preserve"> for each sample </w:t>
      </w:r>
      <w:r w:rsidR="00F42913">
        <w:rPr>
          <w:rFonts w:ascii="Cambria" w:hAnsi="Cambria" w:cs="Arial"/>
          <w:sz w:val="24"/>
          <w:szCs w:val="24"/>
        </w:rPr>
        <w:t xml:space="preserve">to </w:t>
      </w:r>
      <w:r w:rsidR="0086331A" w:rsidRPr="001202E5">
        <w:rPr>
          <w:rFonts w:ascii="Cambria" w:hAnsi="Cambria" w:cs="Arial"/>
          <w:sz w:val="24"/>
          <w:szCs w:val="24"/>
        </w:rPr>
        <w:t>be</w:t>
      </w:r>
      <w:r w:rsidR="004A240A" w:rsidRPr="001202E5">
        <w:rPr>
          <w:rFonts w:ascii="Cambria" w:hAnsi="Cambria" w:cs="Arial"/>
          <w:sz w:val="24"/>
          <w:szCs w:val="24"/>
        </w:rPr>
        <w:t xml:space="preserve"> extract</w:t>
      </w:r>
      <w:r w:rsidR="0086331A" w:rsidRPr="001202E5">
        <w:rPr>
          <w:rFonts w:ascii="Cambria" w:hAnsi="Cambria" w:cs="Arial"/>
          <w:sz w:val="24"/>
          <w:szCs w:val="24"/>
        </w:rPr>
        <w:t>ed</w:t>
      </w:r>
      <w:r w:rsidR="004A240A" w:rsidRPr="001202E5">
        <w:rPr>
          <w:rFonts w:ascii="Cambria" w:hAnsi="Cambria" w:cs="Arial"/>
          <w:sz w:val="24"/>
          <w:szCs w:val="24"/>
        </w:rPr>
        <w:t>.</w:t>
      </w:r>
    </w:p>
    <w:p w14:paraId="51706970" w14:textId="77777777" w:rsidR="004A240A" w:rsidRPr="001202E5" w:rsidRDefault="004A240A" w:rsidP="002F04E5">
      <w:pPr>
        <w:pStyle w:val="ListParagraph"/>
        <w:spacing w:line="240" w:lineRule="auto"/>
        <w:ind w:left="1080"/>
        <w:rPr>
          <w:rFonts w:ascii="Cambria" w:hAnsi="Cambria" w:cs="Arial"/>
          <w:sz w:val="24"/>
          <w:szCs w:val="24"/>
        </w:rPr>
      </w:pPr>
    </w:p>
    <w:p w14:paraId="6089D5C3" w14:textId="0E5357F8" w:rsidR="004A240A" w:rsidRPr="001202E5" w:rsidRDefault="004A240A" w:rsidP="002F04E5">
      <w:pPr>
        <w:pStyle w:val="ListParagraph"/>
        <w:numPr>
          <w:ilvl w:val="0"/>
          <w:numId w:val="2"/>
        </w:numPr>
        <w:spacing w:line="240" w:lineRule="auto"/>
        <w:rPr>
          <w:rFonts w:ascii="Cambria" w:hAnsi="Cambria" w:cs="Arial"/>
          <w:sz w:val="24"/>
          <w:szCs w:val="24"/>
        </w:rPr>
      </w:pPr>
      <w:commentRangeStart w:id="34"/>
      <w:commentRangeStart w:id="35"/>
      <w:r w:rsidRPr="001202E5">
        <w:rPr>
          <w:rFonts w:ascii="Cambria" w:hAnsi="Cambria" w:cs="Arial"/>
          <w:sz w:val="24"/>
          <w:szCs w:val="24"/>
        </w:rPr>
        <w:t>Extraction</w:t>
      </w:r>
      <w:commentRangeEnd w:id="34"/>
      <w:r w:rsidR="002F04E5">
        <w:rPr>
          <w:rStyle w:val="CommentReference"/>
        </w:rPr>
        <w:commentReference w:id="34"/>
      </w:r>
      <w:commentRangeEnd w:id="35"/>
      <w:ins w:id="36" w:author="Jacob Roundy" w:date="2015-02-19T10:30:00Z">
        <w:r w:rsidR="00F42913">
          <w:rPr>
            <w:rFonts w:ascii="Cambria" w:hAnsi="Cambria" w:cs="Arial"/>
            <w:sz w:val="24"/>
            <w:szCs w:val="24"/>
          </w:rPr>
          <w:br/>
        </w:r>
      </w:ins>
      <w:r w:rsidR="00A36789">
        <w:rPr>
          <w:rStyle w:val="CommentReference"/>
        </w:rPr>
        <w:commentReference w:id="35"/>
      </w:r>
    </w:p>
    <w:p w14:paraId="334C7819" w14:textId="4FF01185" w:rsidR="00165A0C" w:rsidRPr="001202E5" w:rsidRDefault="004A240A"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Using a pre</w:t>
      </w:r>
      <w:r w:rsidR="00AA3F5A" w:rsidRPr="001202E5">
        <w:rPr>
          <w:rFonts w:ascii="Cambria" w:hAnsi="Cambria" w:cs="Arial"/>
          <w:sz w:val="24"/>
          <w:szCs w:val="24"/>
        </w:rPr>
        <w:t>-</w:t>
      </w:r>
      <w:r w:rsidRPr="001202E5">
        <w:rPr>
          <w:rFonts w:ascii="Cambria" w:hAnsi="Cambria" w:cs="Arial"/>
          <w:sz w:val="24"/>
          <w:szCs w:val="24"/>
        </w:rPr>
        <w:t>combusted pipette and bulb, transfer ~20</w:t>
      </w:r>
      <w:r w:rsidR="008569E4">
        <w:rPr>
          <w:rFonts w:ascii="Cambria" w:hAnsi="Cambria" w:cs="Arial"/>
          <w:sz w:val="24"/>
          <w:szCs w:val="24"/>
        </w:rPr>
        <w:t xml:space="preserve"> </w:t>
      </w:r>
      <w:r w:rsidRPr="001202E5">
        <w:rPr>
          <w:rFonts w:ascii="Cambria" w:hAnsi="Cambria" w:cs="Arial"/>
          <w:sz w:val="24"/>
          <w:szCs w:val="24"/>
        </w:rPr>
        <w:t>m</w:t>
      </w:r>
      <w:r w:rsidR="008569E4">
        <w:rPr>
          <w:rFonts w:ascii="Cambria" w:hAnsi="Cambria" w:cs="Arial"/>
          <w:sz w:val="24"/>
          <w:szCs w:val="24"/>
        </w:rPr>
        <w:t>l</w:t>
      </w:r>
      <w:r w:rsidRPr="001202E5">
        <w:rPr>
          <w:rFonts w:ascii="Cambria" w:hAnsi="Cambria" w:cs="Arial"/>
          <w:sz w:val="24"/>
          <w:szCs w:val="24"/>
        </w:rPr>
        <w:t xml:space="preserve"> of </w:t>
      </w:r>
      <w:r w:rsidR="00AA3F5A" w:rsidRPr="001202E5">
        <w:rPr>
          <w:rFonts w:ascii="Cambria" w:hAnsi="Cambria" w:cs="Arial"/>
          <w:sz w:val="24"/>
          <w:szCs w:val="24"/>
        </w:rPr>
        <w:t>the</w:t>
      </w:r>
      <w:r w:rsidRPr="001202E5">
        <w:rPr>
          <w:rFonts w:ascii="Cambria" w:hAnsi="Cambria" w:cs="Arial"/>
          <w:sz w:val="24"/>
          <w:szCs w:val="24"/>
        </w:rPr>
        <w:t xml:space="preserve"> DCM:MeOH (9:1) mixture into each vial (vial should be approximately half full). Recap vials before moving on to next sample</w:t>
      </w:r>
      <w:r w:rsidR="00AA3F5A" w:rsidRPr="001202E5">
        <w:rPr>
          <w:rFonts w:ascii="Cambria" w:hAnsi="Cambria" w:cs="Arial"/>
          <w:sz w:val="24"/>
          <w:szCs w:val="24"/>
        </w:rPr>
        <w:t>,</w:t>
      </w:r>
      <w:r w:rsidRPr="001202E5">
        <w:rPr>
          <w:rFonts w:ascii="Cambria" w:hAnsi="Cambria" w:cs="Arial"/>
          <w:sz w:val="24"/>
          <w:szCs w:val="24"/>
        </w:rPr>
        <w:t xml:space="preserve"> so the volatile solvents do not evaporate.</w:t>
      </w:r>
      <w:r w:rsidR="0018006B" w:rsidRPr="001202E5">
        <w:rPr>
          <w:rFonts w:ascii="Cambria" w:hAnsi="Cambria" w:cs="Arial"/>
          <w:sz w:val="24"/>
          <w:szCs w:val="24"/>
        </w:rPr>
        <w:br/>
      </w:r>
    </w:p>
    <w:p w14:paraId="7F30EEB8" w14:textId="41119863" w:rsidR="00F534B3" w:rsidRPr="001202E5" w:rsidRDefault="00165A0C" w:rsidP="002F04E5">
      <w:pPr>
        <w:pStyle w:val="ListParagraph"/>
        <w:numPr>
          <w:ilvl w:val="2"/>
          <w:numId w:val="2"/>
        </w:numPr>
        <w:spacing w:line="240" w:lineRule="auto"/>
        <w:rPr>
          <w:rFonts w:ascii="Cambria" w:hAnsi="Cambria" w:cs="Arial"/>
          <w:sz w:val="24"/>
          <w:szCs w:val="24"/>
        </w:rPr>
      </w:pPr>
      <w:r w:rsidRPr="001202E5">
        <w:rPr>
          <w:rFonts w:ascii="Cambria" w:hAnsi="Cambria" w:cs="Arial"/>
          <w:sz w:val="24"/>
          <w:szCs w:val="24"/>
        </w:rPr>
        <w:t xml:space="preserve">The volatilities of DCM and MeOH are different. Evaporation of extraction solvent due to uncapped sample vials has the ability to change its polarity, and thus </w:t>
      </w:r>
      <w:r w:rsidR="00AA3F5A" w:rsidRPr="001202E5">
        <w:rPr>
          <w:rFonts w:ascii="Cambria" w:hAnsi="Cambria" w:cs="Arial"/>
          <w:sz w:val="24"/>
          <w:szCs w:val="24"/>
        </w:rPr>
        <w:t>the</w:t>
      </w:r>
      <w:r w:rsidRPr="001202E5">
        <w:rPr>
          <w:rFonts w:ascii="Cambria" w:hAnsi="Cambria" w:cs="Arial"/>
          <w:sz w:val="24"/>
          <w:szCs w:val="24"/>
        </w:rPr>
        <w:t xml:space="preserve"> extraction.</w:t>
      </w:r>
    </w:p>
    <w:p w14:paraId="27D75D06" w14:textId="77777777" w:rsidR="00AA7464" w:rsidRPr="001202E5" w:rsidRDefault="00AA7464" w:rsidP="002F04E5">
      <w:pPr>
        <w:pStyle w:val="ListParagraph"/>
        <w:spacing w:line="240" w:lineRule="auto"/>
        <w:ind w:left="1224"/>
        <w:rPr>
          <w:rFonts w:ascii="Cambria" w:hAnsi="Cambria" w:cs="Arial"/>
          <w:sz w:val="24"/>
          <w:szCs w:val="24"/>
        </w:rPr>
      </w:pPr>
    </w:p>
    <w:p w14:paraId="0C187936" w14:textId="77777777" w:rsidR="00AA7464" w:rsidRPr="001202E5" w:rsidRDefault="00AA7464"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Place the sample vials into a waterproof vial rack.</w:t>
      </w:r>
    </w:p>
    <w:p w14:paraId="21EED1C7" w14:textId="77777777" w:rsidR="00AA7464" w:rsidRPr="001202E5" w:rsidRDefault="00AA7464" w:rsidP="002F04E5">
      <w:pPr>
        <w:pStyle w:val="ListParagraph"/>
        <w:spacing w:line="240" w:lineRule="auto"/>
        <w:ind w:left="1080"/>
        <w:rPr>
          <w:rFonts w:ascii="Cambria" w:hAnsi="Cambria" w:cs="Arial"/>
          <w:sz w:val="24"/>
          <w:szCs w:val="24"/>
        </w:rPr>
      </w:pPr>
    </w:p>
    <w:p w14:paraId="61F28BDE" w14:textId="158C29D9" w:rsidR="00AA7464" w:rsidRPr="001202E5" w:rsidRDefault="00AA7464"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Check that the level of water in the sonication bath is only deep enough to submerge </w:t>
      </w:r>
      <w:r w:rsidR="003E46A6" w:rsidRPr="001202E5">
        <w:rPr>
          <w:rFonts w:ascii="Cambria" w:hAnsi="Cambria" w:cs="Arial"/>
          <w:sz w:val="24"/>
          <w:szCs w:val="24"/>
        </w:rPr>
        <w:t>the</w:t>
      </w:r>
      <w:r w:rsidRPr="001202E5">
        <w:rPr>
          <w:rFonts w:ascii="Cambria" w:hAnsi="Cambria" w:cs="Arial"/>
          <w:sz w:val="24"/>
          <w:szCs w:val="24"/>
        </w:rPr>
        <w:t xml:space="preserve"> sample vials up to the top of the extraction solvent. Too much water may cause </w:t>
      </w:r>
      <w:r w:rsidR="003E46A6" w:rsidRPr="001202E5">
        <w:rPr>
          <w:rFonts w:ascii="Cambria" w:hAnsi="Cambria" w:cs="Arial"/>
          <w:sz w:val="24"/>
          <w:szCs w:val="24"/>
        </w:rPr>
        <w:t>the</w:t>
      </w:r>
      <w:r w:rsidRPr="001202E5">
        <w:rPr>
          <w:rFonts w:ascii="Cambria" w:hAnsi="Cambria" w:cs="Arial"/>
          <w:sz w:val="24"/>
          <w:szCs w:val="24"/>
        </w:rPr>
        <w:t xml:space="preserve"> vials to float</w:t>
      </w:r>
      <w:r w:rsidR="003E46A6" w:rsidRPr="001202E5">
        <w:rPr>
          <w:rFonts w:ascii="Cambria" w:hAnsi="Cambria" w:cs="Arial"/>
          <w:sz w:val="24"/>
          <w:szCs w:val="24"/>
        </w:rPr>
        <w:t>;</w:t>
      </w:r>
      <w:r w:rsidRPr="001202E5">
        <w:rPr>
          <w:rFonts w:ascii="Cambria" w:hAnsi="Cambria" w:cs="Arial"/>
          <w:sz w:val="24"/>
          <w:szCs w:val="24"/>
        </w:rPr>
        <w:t xml:space="preserve"> </w:t>
      </w:r>
      <w:r w:rsidR="003E46A6" w:rsidRPr="001202E5">
        <w:rPr>
          <w:rFonts w:ascii="Cambria" w:hAnsi="Cambria" w:cs="Arial"/>
          <w:sz w:val="24"/>
          <w:szCs w:val="24"/>
        </w:rPr>
        <w:t>t</w:t>
      </w:r>
      <w:r w:rsidRPr="001202E5">
        <w:rPr>
          <w:rFonts w:ascii="Cambria" w:hAnsi="Cambria" w:cs="Arial"/>
          <w:sz w:val="24"/>
          <w:szCs w:val="24"/>
        </w:rPr>
        <w:t xml:space="preserve">oo little water </w:t>
      </w:r>
      <w:r w:rsidR="00F42913">
        <w:rPr>
          <w:rFonts w:ascii="Cambria" w:hAnsi="Cambria" w:cs="Arial"/>
          <w:sz w:val="24"/>
          <w:szCs w:val="24"/>
        </w:rPr>
        <w:t>may</w:t>
      </w:r>
      <w:r w:rsidRPr="001202E5">
        <w:rPr>
          <w:rFonts w:ascii="Cambria" w:hAnsi="Cambria" w:cs="Arial"/>
          <w:sz w:val="24"/>
          <w:szCs w:val="24"/>
        </w:rPr>
        <w:t xml:space="preserve"> stop the samples from being properly agitated.</w:t>
      </w:r>
    </w:p>
    <w:p w14:paraId="30ECB5EA" w14:textId="77777777" w:rsidR="00AA7464" w:rsidRPr="001202E5" w:rsidRDefault="00AA7464" w:rsidP="002F04E5">
      <w:pPr>
        <w:pStyle w:val="ListParagraph"/>
        <w:spacing w:line="240" w:lineRule="auto"/>
        <w:rPr>
          <w:rFonts w:ascii="Cambria" w:hAnsi="Cambria" w:cs="Arial"/>
          <w:sz w:val="24"/>
          <w:szCs w:val="24"/>
        </w:rPr>
      </w:pPr>
    </w:p>
    <w:p w14:paraId="040BABED" w14:textId="1F3552A6" w:rsidR="00AA7464" w:rsidRPr="001202E5" w:rsidRDefault="00AA7464"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Place the vial rack with </w:t>
      </w:r>
      <w:r w:rsidR="003E46A6" w:rsidRPr="001202E5">
        <w:rPr>
          <w:rFonts w:ascii="Cambria" w:hAnsi="Cambria" w:cs="Arial"/>
          <w:sz w:val="24"/>
          <w:szCs w:val="24"/>
        </w:rPr>
        <w:t>the</w:t>
      </w:r>
      <w:r w:rsidRPr="001202E5">
        <w:rPr>
          <w:rFonts w:ascii="Cambria" w:hAnsi="Cambria" w:cs="Arial"/>
          <w:sz w:val="24"/>
          <w:szCs w:val="24"/>
        </w:rPr>
        <w:t xml:space="preserve"> samples in it </w:t>
      </w:r>
      <w:r w:rsidR="003E46A6" w:rsidRPr="001202E5">
        <w:rPr>
          <w:rFonts w:ascii="Cambria" w:hAnsi="Cambria" w:cs="Arial"/>
          <w:sz w:val="24"/>
          <w:szCs w:val="24"/>
        </w:rPr>
        <w:t xml:space="preserve">directly </w:t>
      </w:r>
      <w:r w:rsidRPr="001202E5">
        <w:rPr>
          <w:rFonts w:ascii="Cambria" w:hAnsi="Cambria" w:cs="Arial"/>
          <w:sz w:val="24"/>
          <w:szCs w:val="24"/>
        </w:rPr>
        <w:t>into the sonication bath.</w:t>
      </w:r>
    </w:p>
    <w:p w14:paraId="4ECF5560" w14:textId="77777777" w:rsidR="00AA7464" w:rsidRPr="001202E5" w:rsidRDefault="00AA7464" w:rsidP="002F04E5">
      <w:pPr>
        <w:pStyle w:val="ListParagraph"/>
        <w:spacing w:line="240" w:lineRule="auto"/>
        <w:rPr>
          <w:rFonts w:ascii="Cambria" w:hAnsi="Cambria" w:cs="Arial"/>
          <w:sz w:val="24"/>
          <w:szCs w:val="24"/>
        </w:rPr>
      </w:pPr>
    </w:p>
    <w:p w14:paraId="030B1926" w14:textId="77777777" w:rsidR="00AA7464" w:rsidRPr="001202E5" w:rsidRDefault="00AA7464"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Sonicate for 30 min</w:t>
      </w:r>
      <w:del w:id="37" w:author="Andrew" w:date="2015-02-12T15:12:00Z">
        <w:r w:rsidRPr="001202E5" w:rsidDel="00D0318D">
          <w:rPr>
            <w:rFonts w:ascii="Cambria" w:hAnsi="Cambria" w:cs="Arial"/>
            <w:sz w:val="24"/>
            <w:szCs w:val="24"/>
          </w:rPr>
          <w:delText>utes</w:delText>
        </w:r>
      </w:del>
      <w:r w:rsidRPr="001202E5">
        <w:rPr>
          <w:rFonts w:ascii="Cambria" w:hAnsi="Cambria" w:cs="Arial"/>
          <w:sz w:val="24"/>
          <w:szCs w:val="24"/>
        </w:rPr>
        <w:t xml:space="preserve"> at room temperature.</w:t>
      </w:r>
    </w:p>
    <w:p w14:paraId="5BD06F0A" w14:textId="77777777" w:rsidR="00F255C2" w:rsidRPr="001202E5" w:rsidRDefault="00F255C2" w:rsidP="002F04E5">
      <w:pPr>
        <w:pStyle w:val="ListParagraph"/>
        <w:spacing w:line="240" w:lineRule="auto"/>
        <w:rPr>
          <w:rFonts w:ascii="Cambria" w:hAnsi="Cambria" w:cs="Arial"/>
          <w:sz w:val="24"/>
          <w:szCs w:val="24"/>
        </w:rPr>
      </w:pPr>
    </w:p>
    <w:p w14:paraId="6640C13A" w14:textId="2C8FAEE5" w:rsidR="00F255C2" w:rsidRPr="001202E5" w:rsidRDefault="00F255C2"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Remove sample rack from sonicator. If extracting sediments, let </w:t>
      </w:r>
      <w:r w:rsidR="003E46A6" w:rsidRPr="001202E5">
        <w:rPr>
          <w:rFonts w:ascii="Cambria" w:hAnsi="Cambria" w:cs="Arial"/>
          <w:sz w:val="24"/>
          <w:szCs w:val="24"/>
        </w:rPr>
        <w:t xml:space="preserve">it </w:t>
      </w:r>
      <w:r w:rsidRPr="001202E5">
        <w:rPr>
          <w:rFonts w:ascii="Cambria" w:hAnsi="Cambria" w:cs="Arial"/>
          <w:sz w:val="24"/>
          <w:szCs w:val="24"/>
        </w:rPr>
        <w:t>set for 30 min</w:t>
      </w:r>
      <w:del w:id="38" w:author="Andrew" w:date="2015-02-12T15:11:00Z">
        <w:r w:rsidRPr="001202E5" w:rsidDel="00D0318D">
          <w:rPr>
            <w:rFonts w:ascii="Cambria" w:hAnsi="Cambria" w:cs="Arial"/>
            <w:sz w:val="24"/>
            <w:szCs w:val="24"/>
          </w:rPr>
          <w:delText>utes</w:delText>
        </w:r>
      </w:del>
      <w:r w:rsidRPr="001202E5">
        <w:rPr>
          <w:rFonts w:ascii="Cambria" w:hAnsi="Cambria" w:cs="Arial"/>
          <w:sz w:val="24"/>
          <w:szCs w:val="24"/>
        </w:rPr>
        <w:t xml:space="preserve"> to allow settling to occur. If extracting another set of samples, put in sonicator at this time.</w:t>
      </w:r>
    </w:p>
    <w:p w14:paraId="5D41C2CF" w14:textId="77777777" w:rsidR="00F255C2" w:rsidRPr="001202E5" w:rsidRDefault="00F255C2" w:rsidP="002F04E5">
      <w:pPr>
        <w:pStyle w:val="ListParagraph"/>
        <w:spacing w:line="240" w:lineRule="auto"/>
        <w:rPr>
          <w:rFonts w:ascii="Cambria" w:hAnsi="Cambria" w:cs="Arial"/>
          <w:sz w:val="24"/>
          <w:szCs w:val="24"/>
        </w:rPr>
      </w:pPr>
    </w:p>
    <w:p w14:paraId="3EDB58E4" w14:textId="3D2E257A" w:rsidR="00F255C2" w:rsidRPr="001202E5" w:rsidRDefault="00F255C2"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Remove the DCM:MeOH mixture from the extraction vial, using a pre-combusted pipette and bulb, </w:t>
      </w:r>
      <w:r w:rsidR="003E46A6" w:rsidRPr="001202E5">
        <w:rPr>
          <w:rFonts w:ascii="Cambria" w:hAnsi="Cambria" w:cs="Arial"/>
          <w:sz w:val="24"/>
          <w:szCs w:val="24"/>
        </w:rPr>
        <w:t xml:space="preserve">and insert </w:t>
      </w:r>
      <w:r w:rsidRPr="001202E5">
        <w:rPr>
          <w:rFonts w:ascii="Cambria" w:hAnsi="Cambria" w:cs="Arial"/>
          <w:sz w:val="24"/>
          <w:szCs w:val="24"/>
        </w:rPr>
        <w:t>into another pre-weighed</w:t>
      </w:r>
      <w:r w:rsidR="003E46A6" w:rsidRPr="001202E5">
        <w:rPr>
          <w:rFonts w:ascii="Cambria" w:hAnsi="Cambria" w:cs="Arial"/>
          <w:sz w:val="24"/>
          <w:szCs w:val="24"/>
        </w:rPr>
        <w:t>,</w:t>
      </w:r>
      <w:r w:rsidRPr="001202E5">
        <w:rPr>
          <w:rFonts w:ascii="Cambria" w:hAnsi="Cambria" w:cs="Arial"/>
          <w:sz w:val="24"/>
          <w:szCs w:val="24"/>
        </w:rPr>
        <w:t xml:space="preserve"> pre-combusted</w:t>
      </w:r>
      <w:r w:rsidR="003E46A6" w:rsidRPr="001202E5">
        <w:rPr>
          <w:rFonts w:ascii="Cambria" w:hAnsi="Cambria" w:cs="Arial"/>
          <w:sz w:val="24"/>
          <w:szCs w:val="24"/>
        </w:rPr>
        <w:t>,</w:t>
      </w:r>
      <w:r w:rsidRPr="001202E5">
        <w:rPr>
          <w:rFonts w:ascii="Cambria" w:hAnsi="Cambria" w:cs="Arial"/>
          <w:sz w:val="24"/>
          <w:szCs w:val="24"/>
        </w:rPr>
        <w:t xml:space="preserve"> and labelled 40</w:t>
      </w:r>
      <w:ins w:id="39" w:author="Andrew" w:date="2015-02-12T15:12:00Z">
        <w:r w:rsidR="00D0318D">
          <w:rPr>
            <w:rFonts w:ascii="Cambria" w:hAnsi="Cambria" w:cs="Arial"/>
            <w:sz w:val="24"/>
            <w:szCs w:val="24"/>
          </w:rPr>
          <w:t xml:space="preserve"> </w:t>
        </w:r>
      </w:ins>
      <w:r w:rsidRPr="001202E5">
        <w:rPr>
          <w:rFonts w:ascii="Cambria" w:hAnsi="Cambria" w:cs="Arial"/>
          <w:sz w:val="24"/>
          <w:szCs w:val="24"/>
        </w:rPr>
        <w:t>m</w:t>
      </w:r>
      <w:r w:rsidR="00D0318D">
        <w:rPr>
          <w:rFonts w:ascii="Cambria" w:hAnsi="Cambria" w:cs="Arial"/>
          <w:sz w:val="24"/>
          <w:szCs w:val="24"/>
        </w:rPr>
        <w:t>l</w:t>
      </w:r>
      <w:r w:rsidRPr="001202E5">
        <w:rPr>
          <w:rFonts w:ascii="Cambria" w:hAnsi="Cambria" w:cs="Arial"/>
          <w:sz w:val="24"/>
          <w:szCs w:val="24"/>
        </w:rPr>
        <w:t xml:space="preserve"> vial.</w:t>
      </w:r>
    </w:p>
    <w:p w14:paraId="7FEDE68F" w14:textId="77777777" w:rsidR="00F255C2" w:rsidRPr="001202E5" w:rsidRDefault="00F255C2" w:rsidP="002F04E5">
      <w:pPr>
        <w:pStyle w:val="ListParagraph"/>
        <w:spacing w:line="240" w:lineRule="auto"/>
        <w:rPr>
          <w:rFonts w:ascii="Cambria" w:hAnsi="Cambria" w:cs="Arial"/>
          <w:sz w:val="24"/>
          <w:szCs w:val="24"/>
        </w:rPr>
      </w:pPr>
    </w:p>
    <w:p w14:paraId="64B303F1" w14:textId="7F05650C" w:rsidR="00F255C2" w:rsidRPr="001202E5" w:rsidRDefault="00F255C2"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Repeat </w:t>
      </w:r>
      <w:r w:rsidR="003E46A6" w:rsidRPr="001202E5">
        <w:rPr>
          <w:rFonts w:ascii="Cambria" w:hAnsi="Cambria" w:cs="Arial"/>
          <w:sz w:val="24"/>
          <w:szCs w:val="24"/>
        </w:rPr>
        <w:t xml:space="preserve">3.1 – 3.7 </w:t>
      </w:r>
      <w:del w:id="40" w:author="Andrew" w:date="2015-02-12T15:05:00Z">
        <w:r w:rsidR="003E46A6" w:rsidRPr="001202E5" w:rsidDel="008569E4">
          <w:rPr>
            <w:rFonts w:ascii="Cambria" w:hAnsi="Cambria" w:cs="Arial"/>
            <w:sz w:val="24"/>
            <w:szCs w:val="24"/>
          </w:rPr>
          <w:delText>three</w:delText>
        </w:r>
        <w:r w:rsidRPr="001202E5" w:rsidDel="008569E4">
          <w:rPr>
            <w:rFonts w:ascii="Cambria" w:hAnsi="Cambria" w:cs="Arial"/>
            <w:sz w:val="24"/>
            <w:szCs w:val="24"/>
          </w:rPr>
          <w:delText xml:space="preserve"> </w:delText>
        </w:r>
      </w:del>
      <w:ins w:id="41" w:author="Andrew" w:date="2015-02-12T15:05:00Z">
        <w:r w:rsidR="008569E4">
          <w:rPr>
            <w:rFonts w:ascii="Cambria" w:hAnsi="Cambria" w:cs="Arial"/>
            <w:sz w:val="24"/>
            <w:szCs w:val="24"/>
          </w:rPr>
          <w:t>3</w:t>
        </w:r>
        <w:r w:rsidR="008569E4" w:rsidRPr="001202E5">
          <w:rPr>
            <w:rFonts w:ascii="Cambria" w:hAnsi="Cambria" w:cs="Arial"/>
            <w:sz w:val="24"/>
            <w:szCs w:val="24"/>
          </w:rPr>
          <w:t xml:space="preserve"> </w:t>
        </w:r>
      </w:ins>
      <w:r w:rsidRPr="001202E5">
        <w:rPr>
          <w:rFonts w:ascii="Cambria" w:hAnsi="Cambria" w:cs="Arial"/>
          <w:sz w:val="24"/>
          <w:szCs w:val="24"/>
        </w:rPr>
        <w:t>times for all samples.</w:t>
      </w:r>
    </w:p>
    <w:p w14:paraId="42AB2877" w14:textId="77777777" w:rsidR="00F255C2" w:rsidRPr="001202E5" w:rsidRDefault="00F255C2" w:rsidP="002F04E5">
      <w:pPr>
        <w:pStyle w:val="ListParagraph"/>
        <w:spacing w:line="240" w:lineRule="auto"/>
        <w:rPr>
          <w:rFonts w:ascii="Cambria" w:hAnsi="Cambria" w:cs="Arial"/>
          <w:sz w:val="24"/>
          <w:szCs w:val="24"/>
        </w:rPr>
      </w:pPr>
    </w:p>
    <w:p w14:paraId="3B3C36FF" w14:textId="319E4645" w:rsidR="00F255C2" w:rsidRPr="001202E5" w:rsidRDefault="00F255C2"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 xml:space="preserve">Allow extracted samples to dry in their vials, caps off, </w:t>
      </w:r>
      <w:r w:rsidR="003E46A6" w:rsidRPr="001202E5">
        <w:rPr>
          <w:rFonts w:ascii="Cambria" w:hAnsi="Cambria" w:cs="Arial"/>
          <w:sz w:val="24"/>
          <w:szCs w:val="24"/>
        </w:rPr>
        <w:t xml:space="preserve">and </w:t>
      </w:r>
      <w:r w:rsidRPr="001202E5">
        <w:rPr>
          <w:rFonts w:ascii="Cambria" w:hAnsi="Cambria" w:cs="Arial"/>
          <w:sz w:val="24"/>
          <w:szCs w:val="24"/>
        </w:rPr>
        <w:t>in the hood</w:t>
      </w:r>
      <w:r w:rsidR="003E46A6" w:rsidRPr="001202E5">
        <w:rPr>
          <w:rFonts w:ascii="Cambria" w:hAnsi="Cambria" w:cs="Arial"/>
          <w:sz w:val="24"/>
          <w:szCs w:val="24"/>
        </w:rPr>
        <w:t>,</w:t>
      </w:r>
      <w:r w:rsidRPr="001202E5">
        <w:rPr>
          <w:rFonts w:ascii="Cambria" w:hAnsi="Cambria" w:cs="Arial"/>
          <w:sz w:val="24"/>
          <w:szCs w:val="24"/>
        </w:rPr>
        <w:t xml:space="preserve"> covered loosely with a piece of foil. Label as ‘extracted residue’ and store.</w:t>
      </w:r>
    </w:p>
    <w:p w14:paraId="10169F58" w14:textId="77777777" w:rsidR="00F255C2" w:rsidRPr="001202E5" w:rsidRDefault="00F255C2" w:rsidP="002F04E5">
      <w:pPr>
        <w:pStyle w:val="ListParagraph"/>
        <w:spacing w:line="240" w:lineRule="auto"/>
        <w:rPr>
          <w:rFonts w:ascii="Cambria" w:hAnsi="Cambria" w:cs="Arial"/>
          <w:sz w:val="24"/>
          <w:szCs w:val="24"/>
        </w:rPr>
      </w:pPr>
    </w:p>
    <w:p w14:paraId="4EEBAA1E" w14:textId="77777777" w:rsidR="00F255C2" w:rsidRPr="001202E5" w:rsidRDefault="00F255C2" w:rsidP="002F04E5">
      <w:pPr>
        <w:pStyle w:val="ListParagraph"/>
        <w:numPr>
          <w:ilvl w:val="1"/>
          <w:numId w:val="2"/>
        </w:numPr>
        <w:spacing w:line="240" w:lineRule="auto"/>
        <w:rPr>
          <w:rFonts w:ascii="Cambria" w:hAnsi="Cambria" w:cs="Arial"/>
          <w:sz w:val="24"/>
          <w:szCs w:val="24"/>
        </w:rPr>
      </w:pPr>
      <w:r w:rsidRPr="001202E5">
        <w:rPr>
          <w:rFonts w:ascii="Cambria" w:hAnsi="Cambria" w:cs="Arial"/>
          <w:sz w:val="24"/>
          <w:szCs w:val="24"/>
        </w:rPr>
        <w:t>Label the combined extracts for each sample as ‘TLE’.</w:t>
      </w:r>
    </w:p>
    <w:p w14:paraId="41540314" w14:textId="77777777" w:rsidR="00234510" w:rsidRPr="001202E5" w:rsidRDefault="0018006B" w:rsidP="002F04E5">
      <w:pPr>
        <w:spacing w:line="240" w:lineRule="auto"/>
        <w:rPr>
          <w:rFonts w:ascii="Cambria" w:hAnsi="Cambria" w:cs="Arial"/>
          <w:sz w:val="24"/>
          <w:szCs w:val="24"/>
          <w:u w:val="single"/>
        </w:rPr>
      </w:pPr>
      <w:commentRangeStart w:id="42"/>
      <w:commentRangeStart w:id="43"/>
      <w:r w:rsidRPr="001202E5">
        <w:rPr>
          <w:rFonts w:ascii="Cambria" w:hAnsi="Cambria" w:cs="Arial"/>
          <w:b/>
          <w:sz w:val="24"/>
          <w:szCs w:val="24"/>
        </w:rPr>
        <w:t>Results:</w:t>
      </w:r>
      <w:commentRangeEnd w:id="42"/>
      <w:r w:rsidRPr="001202E5">
        <w:rPr>
          <w:rStyle w:val="CommentReference"/>
          <w:rFonts w:ascii="Cambria" w:hAnsi="Cambria"/>
          <w:sz w:val="24"/>
          <w:szCs w:val="24"/>
        </w:rPr>
        <w:commentReference w:id="42"/>
      </w:r>
      <w:commentRangeEnd w:id="43"/>
      <w:r w:rsidR="00234510" w:rsidRPr="001202E5">
        <w:rPr>
          <w:rStyle w:val="CommentReference"/>
          <w:rFonts w:ascii="Cambria" w:hAnsi="Cambria"/>
          <w:sz w:val="24"/>
          <w:szCs w:val="24"/>
        </w:rPr>
        <w:commentReference w:id="43"/>
      </w:r>
    </w:p>
    <w:p w14:paraId="31C94DFF" w14:textId="0FC25B18" w:rsidR="004004C5" w:rsidRPr="001202E5" w:rsidRDefault="004078DF" w:rsidP="002F04E5">
      <w:pPr>
        <w:spacing w:line="240" w:lineRule="auto"/>
        <w:rPr>
          <w:rFonts w:ascii="Cambria" w:hAnsi="Cambria" w:cs="Arial"/>
          <w:sz w:val="24"/>
          <w:szCs w:val="24"/>
        </w:rPr>
      </w:pPr>
      <w:r w:rsidRPr="001202E5">
        <w:rPr>
          <w:rFonts w:ascii="Cambria" w:hAnsi="Cambria" w:cs="Arial"/>
          <w:sz w:val="24"/>
          <w:szCs w:val="24"/>
        </w:rPr>
        <w:t>At the end of extraction</w:t>
      </w:r>
      <w:r w:rsidR="00C66672" w:rsidRPr="001202E5">
        <w:rPr>
          <w:rFonts w:ascii="Cambria" w:hAnsi="Cambria" w:cs="Arial"/>
          <w:sz w:val="24"/>
          <w:szCs w:val="24"/>
        </w:rPr>
        <w:t>,</w:t>
      </w:r>
      <w:r w:rsidRPr="001202E5">
        <w:rPr>
          <w:rFonts w:ascii="Cambria" w:hAnsi="Cambria" w:cs="Arial"/>
          <w:sz w:val="24"/>
          <w:szCs w:val="24"/>
        </w:rPr>
        <w:t xml:space="preserve"> a total lipid extract (TLE) for each sample</w:t>
      </w:r>
      <w:r w:rsidR="00C66672" w:rsidRPr="001202E5">
        <w:rPr>
          <w:rFonts w:ascii="Cambria" w:hAnsi="Cambria" w:cs="Arial"/>
          <w:sz w:val="24"/>
          <w:szCs w:val="24"/>
        </w:rPr>
        <w:t xml:space="preserve"> is evident</w:t>
      </w:r>
      <w:r w:rsidRPr="001202E5">
        <w:rPr>
          <w:rFonts w:ascii="Cambria" w:hAnsi="Cambria" w:cs="Arial"/>
          <w:sz w:val="24"/>
          <w:szCs w:val="24"/>
        </w:rPr>
        <w:t xml:space="preserve">. Each vial contains the extractable organic matter from a sediment, soil, or plant tissue. These TLEs can now be analyzed and their chemical constituents </w:t>
      </w:r>
      <w:r w:rsidR="007D6969" w:rsidRPr="001202E5">
        <w:rPr>
          <w:rFonts w:ascii="Cambria" w:hAnsi="Cambria" w:cs="Arial"/>
          <w:sz w:val="24"/>
          <w:szCs w:val="24"/>
        </w:rPr>
        <w:t>identified and quantified.</w:t>
      </w:r>
      <w:r w:rsidR="00C66672" w:rsidRPr="001202E5">
        <w:rPr>
          <w:rFonts w:ascii="Cambria" w:hAnsi="Cambria" w:cs="Arial"/>
          <w:sz w:val="24"/>
          <w:szCs w:val="24"/>
        </w:rPr>
        <w:br/>
      </w:r>
      <w:r w:rsidR="0018006B" w:rsidRPr="001202E5">
        <w:rPr>
          <w:rFonts w:ascii="Cambria" w:hAnsi="Cambria" w:cs="Arial"/>
          <w:b/>
          <w:sz w:val="24"/>
          <w:szCs w:val="24"/>
        </w:rPr>
        <w:br/>
        <w:t>Applications:</w:t>
      </w:r>
      <w:r w:rsidR="0018006B" w:rsidRPr="001202E5">
        <w:rPr>
          <w:rFonts w:ascii="Cambria" w:hAnsi="Cambria" w:cs="Arial"/>
          <w:b/>
          <w:sz w:val="24"/>
          <w:szCs w:val="24"/>
        </w:rPr>
        <w:br/>
      </w:r>
      <w:r w:rsidR="0018006B" w:rsidRPr="001202E5">
        <w:rPr>
          <w:rFonts w:ascii="Cambria" w:hAnsi="Cambria" w:cs="Arial"/>
          <w:sz w:val="24"/>
          <w:szCs w:val="24"/>
        </w:rPr>
        <w:t>Different classes of biomarkers impart information on specific aspects of the Earth system. For example, in its infancy, organic geochemistry was primarily concerned with the formation, migration, and alteration of petroleum, and many of the chemical tools organic geochemists use today are based on those initial investigations. It was through the investigation of a class of compounds called isoprenoids, having a repeating five carbon pattern (</w:t>
      </w:r>
      <w:r w:rsidR="0018006B" w:rsidRPr="00E60276">
        <w:rPr>
          <w:rFonts w:ascii="Cambria" w:hAnsi="Cambria" w:cs="Arial"/>
          <w:b/>
          <w:sz w:val="24"/>
          <w:szCs w:val="24"/>
        </w:rPr>
        <w:t>Fig</w:t>
      </w:r>
      <w:r w:rsidR="00BB1C64" w:rsidRPr="00E60276">
        <w:rPr>
          <w:rFonts w:ascii="Cambria" w:hAnsi="Cambria" w:cs="Arial"/>
          <w:b/>
          <w:sz w:val="24"/>
          <w:szCs w:val="24"/>
        </w:rPr>
        <w:t>ure</w:t>
      </w:r>
      <w:r w:rsidR="0018006B" w:rsidRPr="00E60276">
        <w:rPr>
          <w:rFonts w:ascii="Cambria" w:hAnsi="Cambria" w:cs="Arial"/>
          <w:b/>
          <w:sz w:val="24"/>
          <w:szCs w:val="24"/>
        </w:rPr>
        <w:t xml:space="preserve"> 2</w:t>
      </w:r>
      <w:r w:rsidR="0018006B" w:rsidRPr="001202E5">
        <w:rPr>
          <w:rFonts w:ascii="Cambria" w:hAnsi="Cambria" w:cs="Arial"/>
          <w:sz w:val="24"/>
          <w:szCs w:val="24"/>
        </w:rPr>
        <w:t>), that scientists discovered petroleum comprised the chemically altered remains of ancient primary producers, such as plankton in the ocean (converting to oil)</w:t>
      </w:r>
      <w:r w:rsidR="00BB1C64" w:rsidRPr="001202E5">
        <w:rPr>
          <w:rFonts w:ascii="Cambria" w:hAnsi="Cambria" w:cs="Arial"/>
          <w:sz w:val="24"/>
          <w:szCs w:val="24"/>
        </w:rPr>
        <w:t>(</w:t>
      </w:r>
      <w:r w:rsidR="00BB1C64" w:rsidRPr="00E60276">
        <w:rPr>
          <w:rFonts w:ascii="Cambria" w:hAnsi="Cambria" w:cs="Arial"/>
          <w:b/>
          <w:sz w:val="24"/>
          <w:szCs w:val="24"/>
        </w:rPr>
        <w:t>Figure 3</w:t>
      </w:r>
      <w:r w:rsidR="00BB1C64" w:rsidRPr="001202E5">
        <w:rPr>
          <w:rFonts w:ascii="Cambria" w:hAnsi="Cambria" w:cs="Arial"/>
          <w:sz w:val="24"/>
          <w:szCs w:val="24"/>
        </w:rPr>
        <w:t>)</w:t>
      </w:r>
      <w:r w:rsidR="0018006B" w:rsidRPr="001202E5">
        <w:rPr>
          <w:rFonts w:ascii="Cambria" w:hAnsi="Cambria" w:cs="Arial"/>
          <w:sz w:val="24"/>
          <w:szCs w:val="24"/>
        </w:rPr>
        <w:t xml:space="preserve"> or peat bogs on land (coal)</w:t>
      </w:r>
      <w:r w:rsidR="00BB1C64" w:rsidRPr="001202E5">
        <w:rPr>
          <w:rFonts w:ascii="Cambria" w:hAnsi="Cambria" w:cs="Arial"/>
          <w:sz w:val="24"/>
          <w:szCs w:val="24"/>
        </w:rPr>
        <w:t xml:space="preserve"> (</w:t>
      </w:r>
      <w:r w:rsidR="00BB1C64" w:rsidRPr="00E60276">
        <w:rPr>
          <w:rFonts w:ascii="Cambria" w:hAnsi="Cambria" w:cs="Arial"/>
          <w:b/>
          <w:sz w:val="24"/>
          <w:szCs w:val="24"/>
        </w:rPr>
        <w:t>Figure 4</w:t>
      </w:r>
      <w:r w:rsidR="00BB1C64" w:rsidRPr="001202E5">
        <w:rPr>
          <w:rFonts w:ascii="Cambria" w:hAnsi="Cambria" w:cs="Arial"/>
          <w:sz w:val="24"/>
          <w:szCs w:val="24"/>
        </w:rPr>
        <w:t>)</w:t>
      </w:r>
      <w:r w:rsidR="0018006B" w:rsidRPr="001202E5">
        <w:rPr>
          <w:rFonts w:ascii="Cambria" w:hAnsi="Cambria" w:cs="Arial"/>
          <w:sz w:val="24"/>
          <w:szCs w:val="24"/>
        </w:rPr>
        <w:t xml:space="preserve">. Chemists at large oil companies used the ratios of a variety of compounds, each with its own known rate of alteration, to estimate how old petroleum was, where it came from, and if it was worth exploiting. Today, new biomarkers are being discovered, identified, and characterized in modern and ancient samples analyzed in organic geochemistry labs around the world. Many of today’s </w:t>
      </w:r>
      <w:r w:rsidR="0018006B" w:rsidRPr="001202E5">
        <w:rPr>
          <w:rFonts w:ascii="Cambria" w:hAnsi="Cambria" w:cs="Arial"/>
          <w:sz w:val="24"/>
          <w:szCs w:val="24"/>
        </w:rPr>
        <w:lastRenderedPageBreak/>
        <w:t xml:space="preserve">applications seek to extract environmental information from biomarkers obtained in modern samples (leaves, soil, microbes, water samples, etc.) in order to extend the biomarker’s utility to ancient sediments in an effort to reconstruct the climates, environments, and ecosystems of the past. For example, the distribution of a group of biomarkers called </w:t>
      </w:r>
      <w:commentRangeStart w:id="44"/>
      <w:commentRangeStart w:id="45"/>
      <w:r w:rsidR="0018006B" w:rsidRPr="001202E5">
        <w:rPr>
          <w:rFonts w:ascii="Cambria" w:hAnsi="Cambria" w:cs="Arial"/>
          <w:sz w:val="24"/>
          <w:szCs w:val="24"/>
        </w:rPr>
        <w:t xml:space="preserve">glycerol-dialkyl glycerol-tetraethers </w:t>
      </w:r>
      <w:commentRangeEnd w:id="44"/>
      <w:r w:rsidR="00E60276">
        <w:rPr>
          <w:rStyle w:val="CommentReference"/>
        </w:rPr>
        <w:commentReference w:id="44"/>
      </w:r>
      <w:commentRangeEnd w:id="45"/>
      <w:r w:rsidR="00A36789">
        <w:rPr>
          <w:rStyle w:val="CommentReference"/>
        </w:rPr>
        <w:commentReference w:id="45"/>
      </w:r>
      <w:r w:rsidR="0018006B" w:rsidRPr="001202E5">
        <w:rPr>
          <w:rFonts w:ascii="Cambria" w:hAnsi="Cambria" w:cs="Arial"/>
          <w:sz w:val="24"/>
          <w:szCs w:val="24"/>
        </w:rPr>
        <w:t xml:space="preserve">(GDGTs for short), produced by a suite of archaea and bacteria, were found in modern sediments to change in a predictable manner in response to air or water temperature. </w:t>
      </w:r>
      <w:r w:rsidR="00D14EAD">
        <w:rPr>
          <w:rFonts w:ascii="Cambria" w:hAnsi="Cambria" w:cs="Arial"/>
          <w:sz w:val="24"/>
          <w:szCs w:val="24"/>
        </w:rPr>
        <w:t>T</w:t>
      </w:r>
      <w:r w:rsidR="0018006B" w:rsidRPr="001202E5">
        <w:rPr>
          <w:rFonts w:ascii="Cambria" w:hAnsi="Cambria" w:cs="Arial"/>
          <w:sz w:val="24"/>
          <w:szCs w:val="24"/>
        </w:rPr>
        <w:t>herefore the distribution of these biomarkers in ancient sediments</w:t>
      </w:r>
      <w:r w:rsidR="008769EA">
        <w:rPr>
          <w:rFonts w:ascii="Cambria" w:hAnsi="Cambria" w:cs="Arial"/>
          <w:sz w:val="24"/>
          <w:szCs w:val="24"/>
        </w:rPr>
        <w:t xml:space="preserve"> can be used</w:t>
      </w:r>
      <w:r w:rsidR="0018006B" w:rsidRPr="001202E5">
        <w:rPr>
          <w:rFonts w:ascii="Cambria" w:hAnsi="Cambria" w:cs="Arial"/>
          <w:sz w:val="24"/>
          <w:szCs w:val="24"/>
        </w:rPr>
        <w:t>, or through a series of sediments of known age, to reconstruct air and water temperature back several million years.</w:t>
      </w:r>
    </w:p>
    <w:p w14:paraId="22C086AB" w14:textId="42F38EED" w:rsidR="004004C5" w:rsidRPr="001202E5" w:rsidRDefault="004004C5" w:rsidP="002F04E5">
      <w:pPr>
        <w:spacing w:line="240" w:lineRule="auto"/>
        <w:rPr>
          <w:rFonts w:ascii="Cambria" w:hAnsi="Cambria" w:cs="Arial"/>
          <w:b/>
          <w:sz w:val="24"/>
          <w:szCs w:val="24"/>
        </w:rPr>
      </w:pPr>
      <w:commentRangeStart w:id="46"/>
      <w:r w:rsidRPr="001202E5">
        <w:rPr>
          <w:rFonts w:ascii="Cambria" w:hAnsi="Cambria" w:cs="Arial"/>
          <w:b/>
          <w:sz w:val="24"/>
          <w:szCs w:val="24"/>
        </w:rPr>
        <w:t>Legend:</w:t>
      </w:r>
      <w:commentRangeEnd w:id="46"/>
      <w:r w:rsidR="00BB1C64" w:rsidRPr="001202E5">
        <w:rPr>
          <w:rStyle w:val="CommentReference"/>
          <w:rFonts w:ascii="Cambria" w:hAnsi="Cambria"/>
          <w:sz w:val="24"/>
          <w:szCs w:val="24"/>
        </w:rPr>
        <w:commentReference w:id="46"/>
      </w:r>
    </w:p>
    <w:p w14:paraId="6249C410" w14:textId="034371BE" w:rsidR="004004C5" w:rsidRPr="001202E5" w:rsidRDefault="004004C5" w:rsidP="002F04E5">
      <w:pPr>
        <w:spacing w:line="240" w:lineRule="auto"/>
        <w:rPr>
          <w:rFonts w:ascii="Cambria" w:hAnsi="Cambria" w:cs="Arial"/>
          <w:sz w:val="24"/>
          <w:szCs w:val="24"/>
        </w:rPr>
      </w:pPr>
      <w:r w:rsidRPr="001202E5">
        <w:rPr>
          <w:rFonts w:ascii="Cambria" w:hAnsi="Cambria" w:cs="Arial"/>
          <w:sz w:val="24"/>
          <w:szCs w:val="24"/>
        </w:rPr>
        <w:t>Figure 1:</w:t>
      </w:r>
      <w:r w:rsidR="00422552" w:rsidRPr="001202E5">
        <w:rPr>
          <w:rFonts w:ascii="Cambria" w:hAnsi="Cambria" w:cs="Arial"/>
          <w:sz w:val="24"/>
          <w:szCs w:val="24"/>
        </w:rPr>
        <w:t xml:space="preserve"> Organic material, such as trees, leaves, and moss, are chemically and visually distinct from inorganic material, such as pavement.</w:t>
      </w:r>
    </w:p>
    <w:p w14:paraId="43E39E6C" w14:textId="236804CD" w:rsidR="004004C5" w:rsidRPr="001202E5" w:rsidRDefault="004004C5" w:rsidP="002F04E5">
      <w:pPr>
        <w:spacing w:line="240" w:lineRule="auto"/>
        <w:rPr>
          <w:rFonts w:ascii="Cambria" w:hAnsi="Cambria" w:cs="Arial"/>
          <w:sz w:val="24"/>
          <w:szCs w:val="24"/>
        </w:rPr>
      </w:pPr>
      <w:r w:rsidRPr="001202E5">
        <w:rPr>
          <w:rFonts w:ascii="Cambria" w:hAnsi="Cambria" w:cs="Arial"/>
          <w:sz w:val="24"/>
          <w:szCs w:val="24"/>
        </w:rPr>
        <w:t>Figure 2:</w:t>
      </w:r>
      <w:r w:rsidR="00422552" w:rsidRPr="001202E5">
        <w:rPr>
          <w:rFonts w:ascii="Cambria" w:hAnsi="Cambria" w:cs="Arial"/>
          <w:sz w:val="24"/>
          <w:szCs w:val="24"/>
        </w:rPr>
        <w:t xml:space="preserve"> Isoprene comprises five carbon atoms and two double bonds. When added together in biosynthesis reaction, they can form complex molecules diagnostic for the presence of life. For example, 2, 6,10,15,19-pentamethyleicosane, commonly found in cyanobacterial mats.</w:t>
      </w:r>
    </w:p>
    <w:p w14:paraId="666F0541" w14:textId="6DF1C0C8" w:rsidR="00BB1C64" w:rsidRPr="001202E5" w:rsidRDefault="00BB1C64" w:rsidP="002F04E5">
      <w:pPr>
        <w:spacing w:line="240" w:lineRule="auto"/>
        <w:rPr>
          <w:rFonts w:ascii="Cambria" w:hAnsi="Cambria" w:cs="Arial"/>
          <w:sz w:val="24"/>
          <w:szCs w:val="24"/>
        </w:rPr>
      </w:pPr>
      <w:r w:rsidRPr="001202E5">
        <w:rPr>
          <w:rFonts w:ascii="Cambria" w:hAnsi="Cambria" w:cs="Arial"/>
          <w:sz w:val="24"/>
          <w:szCs w:val="24"/>
        </w:rPr>
        <w:t xml:space="preserve">Figure 3: Illumination of plankton at Maldives. </w:t>
      </w:r>
      <w:r w:rsidRPr="001202E5">
        <w:rPr>
          <w:rFonts w:ascii="Cambria" w:hAnsi="Cambria" w:cs="Arial"/>
          <w:sz w:val="24"/>
          <w:szCs w:val="24"/>
        </w:rPr>
        <w:br/>
        <w:t>Copyright PawelG Photo.</w:t>
      </w:r>
    </w:p>
    <w:p w14:paraId="6E7DA719" w14:textId="51854A41" w:rsidR="00BB1C64" w:rsidRPr="001202E5" w:rsidRDefault="00BB1C64" w:rsidP="002F04E5">
      <w:pPr>
        <w:spacing w:line="240" w:lineRule="auto"/>
        <w:rPr>
          <w:rFonts w:ascii="Cambria" w:hAnsi="Cambria" w:cs="Arial"/>
          <w:sz w:val="24"/>
          <w:szCs w:val="24"/>
        </w:rPr>
      </w:pPr>
      <w:r w:rsidRPr="001202E5">
        <w:rPr>
          <w:rFonts w:ascii="Cambria" w:hAnsi="Cambria" w:cs="Arial"/>
          <w:sz w:val="24"/>
          <w:szCs w:val="24"/>
        </w:rPr>
        <w:t>Figure 4: Peat bog at 4500m elevation in the Ecuadorian Andes</w:t>
      </w:r>
      <w:r w:rsidR="00EA62F0">
        <w:rPr>
          <w:rFonts w:ascii="Cambria" w:hAnsi="Cambria" w:cs="Arial"/>
          <w:sz w:val="24"/>
          <w:szCs w:val="24"/>
        </w:rPr>
        <w:t>.</w:t>
      </w:r>
      <w:r w:rsidRPr="001202E5">
        <w:rPr>
          <w:rFonts w:ascii="Cambria" w:hAnsi="Cambria" w:cs="Arial"/>
          <w:sz w:val="24"/>
          <w:szCs w:val="24"/>
        </w:rPr>
        <w:br/>
        <w:t>Copyright Dr. Morley Read</w:t>
      </w:r>
    </w:p>
    <w:sectPr w:rsidR="00BB1C64" w:rsidRPr="001202E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drew" w:date="2015-02-12T14:54:00Z" w:initials="A">
    <w:p w14:paraId="2C911738" w14:textId="2C72AF86" w:rsidR="002F04E5" w:rsidRDefault="002F04E5">
      <w:pPr>
        <w:pStyle w:val="CommentText"/>
      </w:pPr>
      <w:r>
        <w:rPr>
          <w:rStyle w:val="CommentReference"/>
        </w:rPr>
        <w:annotationRef/>
      </w:r>
      <w:r w:rsidRPr="001202E5">
        <w:rPr>
          <w:rFonts w:ascii="Cambria" w:hAnsi="Cambria" w:cs="Arial"/>
          <w:sz w:val="24"/>
          <w:szCs w:val="24"/>
        </w:rPr>
        <w:t>glycerol-dialkyl glycerol-tetraethers</w:t>
      </w:r>
    </w:p>
  </w:comment>
  <w:comment w:id="2" w:author="Jeff Salacup" w:date="2015-02-17T10:52:00Z" w:initials="JS">
    <w:p w14:paraId="3834674F" w14:textId="2C1ED9B8" w:rsidR="00A36789" w:rsidRDefault="00A36789">
      <w:pPr>
        <w:pStyle w:val="CommentText"/>
      </w:pPr>
      <w:r>
        <w:rPr>
          <w:rStyle w:val="CommentReference"/>
        </w:rPr>
        <w:annotationRef/>
      </w:r>
      <w:r>
        <w:t>Yes.</w:t>
      </w:r>
    </w:p>
  </w:comment>
  <w:comment w:id="3" w:author="Andrew" w:date="2015-02-12T15:56:00Z" w:initials="A">
    <w:p w14:paraId="46C476BB" w14:textId="1A511D06" w:rsidR="002F04E5" w:rsidRDefault="002F04E5">
      <w:pPr>
        <w:pStyle w:val="CommentText"/>
      </w:pPr>
      <w:r>
        <w:rPr>
          <w:rStyle w:val="CommentReference"/>
        </w:rPr>
        <w:annotationRef/>
      </w:r>
      <w:r>
        <w:t>We want to demonstrate some of this process.</w:t>
      </w:r>
    </w:p>
  </w:comment>
  <w:comment w:id="4" w:author="Jeff Salacup" w:date="2015-02-17T10:53:00Z" w:initials="JS">
    <w:p w14:paraId="369337F1" w14:textId="57F04E2E" w:rsidR="00A36789" w:rsidRDefault="00A36789">
      <w:pPr>
        <w:pStyle w:val="CommentText"/>
      </w:pPr>
      <w:r>
        <w:rPr>
          <w:rStyle w:val="CommentReference"/>
        </w:rPr>
        <w:annotationRef/>
      </w:r>
      <w:r>
        <w:t>Easily done. We can pick 3 very different sample types and show the prep for them.</w:t>
      </w:r>
    </w:p>
  </w:comment>
  <w:comment w:id="24" w:author="Andrew" w:date="2015-02-12T15:00:00Z" w:initials="A">
    <w:p w14:paraId="56BE39A4" w14:textId="1A9ABA4B" w:rsidR="002F04E5" w:rsidRDefault="002F04E5">
      <w:pPr>
        <w:pStyle w:val="CommentText"/>
      </w:pPr>
      <w:r>
        <w:rPr>
          <w:rStyle w:val="CommentReference"/>
        </w:rPr>
        <w:annotationRef/>
      </w:r>
      <w:r>
        <w:t>How do you ensure this?</w:t>
      </w:r>
    </w:p>
  </w:comment>
  <w:comment w:id="25" w:author="Jeff Salacup" w:date="2015-02-17T10:54:00Z" w:initials="JS">
    <w:p w14:paraId="38F40E42" w14:textId="2AC6A6F4" w:rsidR="00A36789" w:rsidRDefault="00A36789">
      <w:pPr>
        <w:pStyle w:val="CommentText"/>
      </w:pPr>
      <w:r>
        <w:rPr>
          <w:rStyle w:val="CommentReference"/>
        </w:rPr>
        <w:annotationRef/>
      </w:r>
      <w:r>
        <w:t>Buying a good enough solvent like Fisher Optima. Or, you have to distill less pure solvents to remove impurities.</w:t>
      </w:r>
    </w:p>
  </w:comment>
  <w:comment w:id="29" w:author="Andrew" w:date="2015-02-12T15:02:00Z" w:initials="A">
    <w:p w14:paraId="19FED95D" w14:textId="6173CF48" w:rsidR="002F04E5" w:rsidRDefault="002F04E5">
      <w:pPr>
        <w:pStyle w:val="CommentText"/>
      </w:pPr>
      <w:r>
        <w:rPr>
          <w:rStyle w:val="CommentReference"/>
        </w:rPr>
        <w:annotationRef/>
      </w:r>
      <w:r>
        <w:t>How does your lab transfer quantitatively?</w:t>
      </w:r>
    </w:p>
  </w:comment>
  <w:comment w:id="30" w:author="Jeff Salacup" w:date="2015-02-17T10:56:00Z" w:initials="JS">
    <w:p w14:paraId="67D9D4EF" w14:textId="13163076" w:rsidR="00A36789" w:rsidRDefault="00A36789">
      <w:pPr>
        <w:pStyle w:val="CommentText"/>
      </w:pPr>
      <w:r>
        <w:rPr>
          <w:rStyle w:val="CommentReference"/>
        </w:rPr>
        <w:annotationRef/>
      </w:r>
      <w:r>
        <w:t>All I mean to say is do your best to get all of the sample into the vial.</w:t>
      </w:r>
    </w:p>
  </w:comment>
  <w:comment w:id="34" w:author="Andrew" w:date="2015-02-12T15:52:00Z" w:initials="A">
    <w:p w14:paraId="63500036" w14:textId="547E6B4A" w:rsidR="002F04E5" w:rsidRDefault="002F04E5">
      <w:pPr>
        <w:pStyle w:val="CommentText"/>
      </w:pPr>
      <w:r>
        <w:rPr>
          <w:rStyle w:val="CommentReference"/>
        </w:rPr>
        <w:annotationRef/>
      </w:r>
      <w:r>
        <w:t>You said multiple extractions can be used to remove biomarkers with different polarities. What other extractions (besides 9:1 DCM:MeOH) can you demonstrate for the samples?</w:t>
      </w:r>
    </w:p>
  </w:comment>
  <w:comment w:id="35" w:author="Jeff Salacup" w:date="2015-02-17T10:57:00Z" w:initials="JS">
    <w:p w14:paraId="554DEBAB" w14:textId="2746B08A" w:rsidR="00A36789" w:rsidRDefault="00A36789">
      <w:pPr>
        <w:pStyle w:val="CommentText"/>
      </w:pPr>
      <w:r>
        <w:rPr>
          <w:rStyle w:val="CommentReference"/>
        </w:rPr>
        <w:annotationRef/>
      </w:r>
      <w:r>
        <w:t>The one described here is the most commonly used. There are others, like extracting in cold acetone to get at temperature sensitive accessory pigments found in some organisms. If it complicates, we can remove that wording.</w:t>
      </w:r>
    </w:p>
  </w:comment>
  <w:comment w:id="42" w:author="Dennis McGonagle" w:date="2015-02-03T11:55:00Z" w:initials="DM">
    <w:p w14:paraId="0A8A5DE2" w14:textId="0B90AF5D" w:rsidR="002F04E5" w:rsidRDefault="002F04E5">
      <w:pPr>
        <w:pStyle w:val="CommentText"/>
      </w:pPr>
      <w:r>
        <w:rPr>
          <w:rStyle w:val="CommentReference"/>
        </w:rPr>
        <w:annotationRef/>
      </w:r>
      <w:r>
        <w:t>Could you add a Results section, discussing the outcome of the experiment? A paragraph or 2 should suffice. Or am I missing it and is the result self-evident in the procedure itself?</w:t>
      </w:r>
    </w:p>
  </w:comment>
  <w:comment w:id="43" w:author="Jeff Salacup" w:date="2015-02-05T13:40:00Z" w:initials="JS">
    <w:p w14:paraId="77A05799" w14:textId="55763A4D" w:rsidR="002F04E5" w:rsidRDefault="002F04E5">
      <w:pPr>
        <w:pStyle w:val="CommentText"/>
      </w:pPr>
      <w:r>
        <w:rPr>
          <w:rStyle w:val="CommentReference"/>
        </w:rPr>
        <w:annotationRef/>
      </w:r>
      <w:r>
        <w:t>Hmmm, yeah, the result of the extraction is that you now have a TLE comprised of a range of different biomarkers reflecting different environmental parameters (temperature, salinity, ecology, etc). This is described briefly in the Application section.</w:t>
      </w:r>
    </w:p>
  </w:comment>
  <w:comment w:id="44" w:author="Andrew" w:date="2015-02-12T16:00:00Z" w:initials="A">
    <w:p w14:paraId="11BD947E" w14:textId="77F864D4" w:rsidR="00E60276" w:rsidRDefault="00E60276">
      <w:pPr>
        <w:pStyle w:val="CommentText"/>
      </w:pPr>
      <w:r>
        <w:rPr>
          <w:rStyle w:val="CommentReference"/>
        </w:rPr>
        <w:annotationRef/>
      </w:r>
      <w:r>
        <w:t>Provide more detail about this process. How do temperatures change the distribution? Also, do these break down over time? How far back can they be used to determine environmental conditions?</w:t>
      </w:r>
    </w:p>
  </w:comment>
  <w:comment w:id="45" w:author="Jeff Salacup" w:date="2015-02-17T10:59:00Z" w:initials="JS">
    <w:p w14:paraId="5DEF5C9F" w14:textId="63329510" w:rsidR="00A36789" w:rsidRDefault="00A36789">
      <w:pPr>
        <w:pStyle w:val="CommentText"/>
      </w:pPr>
      <w:r>
        <w:rPr>
          <w:rStyle w:val="CommentReference"/>
        </w:rPr>
        <w:annotationRef/>
      </w:r>
      <w:r>
        <w:t>We’re not really all that sure why they are temperature sensitive. We’re not sure if a single gro</w:t>
      </w:r>
      <w:r w:rsidR="003F2B8F">
        <w:t>up of</w:t>
      </w:r>
      <w:r>
        <w:t xml:space="preserve"> organisms is changing its distribution, or if the </w:t>
      </w:r>
      <w:r w:rsidR="003F2B8F">
        <w:t>make-up</w:t>
      </w:r>
      <w:r>
        <w:t xml:space="preserve"> of the </w:t>
      </w:r>
      <w:r w:rsidR="003F2B8F">
        <w:t>group is changing. However, for whatever reason, the number of methyl groups in the compounds goes up with decreasing temperature.</w:t>
      </w:r>
    </w:p>
  </w:comment>
  <w:comment w:id="46" w:author="Dennis McGonagle" w:date="2015-02-06T12:54:00Z" w:initials="DM">
    <w:p w14:paraId="1BD04E4F" w14:textId="230563F2" w:rsidR="002F04E5" w:rsidRDefault="002F04E5">
      <w:pPr>
        <w:pStyle w:val="CommentText"/>
      </w:pPr>
      <w:r>
        <w:rPr>
          <w:rStyle w:val="CommentReference"/>
        </w:rPr>
        <w:annotationRef/>
      </w:r>
      <w:r>
        <w:t>First 2 images are author originals, 2</w:t>
      </w:r>
      <w:r w:rsidRPr="00BB1C64">
        <w:rPr>
          <w:vertAlign w:val="superscript"/>
        </w:rPr>
        <w:t>nd</w:t>
      </w:r>
      <w:r>
        <w:t xml:space="preserve"> 2 were purchased for use from stock photo site.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911738" w15:done="0"/>
  <w15:commentEx w15:paraId="3834674F" w15:paraIdParent="2C911738" w15:done="0"/>
  <w15:commentEx w15:paraId="46C476BB" w15:done="0"/>
  <w15:commentEx w15:paraId="369337F1" w15:paraIdParent="46C476BB" w15:done="0"/>
  <w15:commentEx w15:paraId="56BE39A4" w15:done="0"/>
  <w15:commentEx w15:paraId="38F40E42" w15:paraIdParent="56BE39A4" w15:done="0"/>
  <w15:commentEx w15:paraId="19FED95D" w15:done="0"/>
  <w15:commentEx w15:paraId="67D9D4EF" w15:paraIdParent="19FED95D" w15:done="0"/>
  <w15:commentEx w15:paraId="63500036" w15:done="0"/>
  <w15:commentEx w15:paraId="554DEBAB" w15:paraIdParent="63500036" w15:done="0"/>
  <w15:commentEx w15:paraId="0A8A5DE2" w15:done="0"/>
  <w15:commentEx w15:paraId="77A05799" w15:paraIdParent="0A8A5DE2" w15:done="0"/>
  <w15:commentEx w15:paraId="11BD947E" w15:done="0"/>
  <w15:commentEx w15:paraId="5DEF5C9F" w15:paraIdParent="11BD947E" w15:done="0"/>
  <w15:commentEx w15:paraId="1BD04E4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761"/>
    <w:multiLevelType w:val="hybridMultilevel"/>
    <w:tmpl w:val="EBEA1E7C"/>
    <w:lvl w:ilvl="0" w:tplc="F20A0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7773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 Salacup">
    <w15:presenceInfo w15:providerId="Windows Live" w15:userId="3bfdb66d9c62deb9"/>
  </w15:person>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E00"/>
    <w:rsid w:val="00051519"/>
    <w:rsid w:val="00056F89"/>
    <w:rsid w:val="000739C1"/>
    <w:rsid w:val="000A481A"/>
    <w:rsid w:val="000E75C3"/>
    <w:rsid w:val="000F1F05"/>
    <w:rsid w:val="001202E5"/>
    <w:rsid w:val="00135A37"/>
    <w:rsid w:val="0016418C"/>
    <w:rsid w:val="00165A0C"/>
    <w:rsid w:val="0018006B"/>
    <w:rsid w:val="001A497C"/>
    <w:rsid w:val="001A4D59"/>
    <w:rsid w:val="001D3A06"/>
    <w:rsid w:val="001D46C9"/>
    <w:rsid w:val="001F5B18"/>
    <w:rsid w:val="00234510"/>
    <w:rsid w:val="0025116F"/>
    <w:rsid w:val="00266561"/>
    <w:rsid w:val="00272651"/>
    <w:rsid w:val="00292DF3"/>
    <w:rsid w:val="002B23DC"/>
    <w:rsid w:val="002B2B93"/>
    <w:rsid w:val="002F04E5"/>
    <w:rsid w:val="002F7F17"/>
    <w:rsid w:val="00324C2E"/>
    <w:rsid w:val="00326E4A"/>
    <w:rsid w:val="003548B5"/>
    <w:rsid w:val="003610EE"/>
    <w:rsid w:val="0038409E"/>
    <w:rsid w:val="00386B73"/>
    <w:rsid w:val="003A094F"/>
    <w:rsid w:val="003D1E76"/>
    <w:rsid w:val="003D7E9D"/>
    <w:rsid w:val="003E46A6"/>
    <w:rsid w:val="003F2B8F"/>
    <w:rsid w:val="003F5518"/>
    <w:rsid w:val="004004C5"/>
    <w:rsid w:val="00407508"/>
    <w:rsid w:val="004078DF"/>
    <w:rsid w:val="00422552"/>
    <w:rsid w:val="00423BF6"/>
    <w:rsid w:val="004277E5"/>
    <w:rsid w:val="004724D2"/>
    <w:rsid w:val="00473432"/>
    <w:rsid w:val="004736B5"/>
    <w:rsid w:val="00491BBE"/>
    <w:rsid w:val="004A240A"/>
    <w:rsid w:val="004D5B80"/>
    <w:rsid w:val="004E1873"/>
    <w:rsid w:val="004E6568"/>
    <w:rsid w:val="0050155E"/>
    <w:rsid w:val="00506FD4"/>
    <w:rsid w:val="00536769"/>
    <w:rsid w:val="00542036"/>
    <w:rsid w:val="00593D86"/>
    <w:rsid w:val="005A5774"/>
    <w:rsid w:val="005B5E23"/>
    <w:rsid w:val="005B6EF9"/>
    <w:rsid w:val="005C3083"/>
    <w:rsid w:val="005F69BA"/>
    <w:rsid w:val="0063243B"/>
    <w:rsid w:val="006672A1"/>
    <w:rsid w:val="00686DB3"/>
    <w:rsid w:val="006F596C"/>
    <w:rsid w:val="00705B78"/>
    <w:rsid w:val="00766C51"/>
    <w:rsid w:val="00772672"/>
    <w:rsid w:val="0077718B"/>
    <w:rsid w:val="007C5929"/>
    <w:rsid w:val="007D6969"/>
    <w:rsid w:val="0083032C"/>
    <w:rsid w:val="008328AD"/>
    <w:rsid w:val="008363F7"/>
    <w:rsid w:val="008472AF"/>
    <w:rsid w:val="008569E4"/>
    <w:rsid w:val="00862E00"/>
    <w:rsid w:val="0086331A"/>
    <w:rsid w:val="008769EA"/>
    <w:rsid w:val="00880FC8"/>
    <w:rsid w:val="008918D8"/>
    <w:rsid w:val="008A3199"/>
    <w:rsid w:val="008C6599"/>
    <w:rsid w:val="009312E7"/>
    <w:rsid w:val="00973B47"/>
    <w:rsid w:val="00994709"/>
    <w:rsid w:val="00A2798A"/>
    <w:rsid w:val="00A36789"/>
    <w:rsid w:val="00A4566C"/>
    <w:rsid w:val="00AA3F5A"/>
    <w:rsid w:val="00AA7464"/>
    <w:rsid w:val="00AB1E8C"/>
    <w:rsid w:val="00AB5182"/>
    <w:rsid w:val="00AC1882"/>
    <w:rsid w:val="00AD47F5"/>
    <w:rsid w:val="00AE791E"/>
    <w:rsid w:val="00B1201E"/>
    <w:rsid w:val="00B35255"/>
    <w:rsid w:val="00BB1C64"/>
    <w:rsid w:val="00BC1C7E"/>
    <w:rsid w:val="00BD68C6"/>
    <w:rsid w:val="00BE5F9D"/>
    <w:rsid w:val="00C143EB"/>
    <w:rsid w:val="00C429EC"/>
    <w:rsid w:val="00C43AE4"/>
    <w:rsid w:val="00C46B76"/>
    <w:rsid w:val="00C478A2"/>
    <w:rsid w:val="00C50C02"/>
    <w:rsid w:val="00C66672"/>
    <w:rsid w:val="00C8162C"/>
    <w:rsid w:val="00C85512"/>
    <w:rsid w:val="00C8631F"/>
    <w:rsid w:val="00CA7D0C"/>
    <w:rsid w:val="00CD1788"/>
    <w:rsid w:val="00CD1918"/>
    <w:rsid w:val="00CF20F8"/>
    <w:rsid w:val="00D0318D"/>
    <w:rsid w:val="00D14EAD"/>
    <w:rsid w:val="00D94C51"/>
    <w:rsid w:val="00DD1052"/>
    <w:rsid w:val="00E03D5E"/>
    <w:rsid w:val="00E26B38"/>
    <w:rsid w:val="00E37E88"/>
    <w:rsid w:val="00E5577C"/>
    <w:rsid w:val="00E60276"/>
    <w:rsid w:val="00E87B34"/>
    <w:rsid w:val="00E907B2"/>
    <w:rsid w:val="00EA62F0"/>
    <w:rsid w:val="00F255C2"/>
    <w:rsid w:val="00F25A79"/>
    <w:rsid w:val="00F3475B"/>
    <w:rsid w:val="00F42913"/>
    <w:rsid w:val="00F534B3"/>
    <w:rsid w:val="00F91C2A"/>
    <w:rsid w:val="00F92A15"/>
    <w:rsid w:val="00F96D3F"/>
    <w:rsid w:val="00FA3DF4"/>
    <w:rsid w:val="00FB2E6F"/>
    <w:rsid w:val="00FB6F7E"/>
    <w:rsid w:val="00FC1CFD"/>
    <w:rsid w:val="00FC7661"/>
    <w:rsid w:val="00FD5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F92F5"/>
  <w15:docId w15:val="{E3225A49-3A9E-40C8-B34D-35300DEB8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F7E"/>
    <w:pPr>
      <w:ind w:left="720"/>
      <w:contextualSpacing/>
    </w:pPr>
  </w:style>
  <w:style w:type="character" w:styleId="CommentReference">
    <w:name w:val="annotation reference"/>
    <w:basedOn w:val="DefaultParagraphFont"/>
    <w:uiPriority w:val="99"/>
    <w:semiHidden/>
    <w:unhideWhenUsed/>
    <w:rsid w:val="004724D2"/>
    <w:rPr>
      <w:sz w:val="16"/>
      <w:szCs w:val="16"/>
    </w:rPr>
  </w:style>
  <w:style w:type="paragraph" w:styleId="CommentText">
    <w:name w:val="annotation text"/>
    <w:basedOn w:val="Normal"/>
    <w:link w:val="CommentTextChar"/>
    <w:uiPriority w:val="99"/>
    <w:semiHidden/>
    <w:unhideWhenUsed/>
    <w:rsid w:val="004724D2"/>
    <w:pPr>
      <w:spacing w:line="240" w:lineRule="auto"/>
    </w:pPr>
    <w:rPr>
      <w:sz w:val="20"/>
      <w:szCs w:val="20"/>
    </w:rPr>
  </w:style>
  <w:style w:type="character" w:customStyle="1" w:styleId="CommentTextChar">
    <w:name w:val="Comment Text Char"/>
    <w:basedOn w:val="DefaultParagraphFont"/>
    <w:link w:val="CommentText"/>
    <w:uiPriority w:val="99"/>
    <w:semiHidden/>
    <w:rsid w:val="004724D2"/>
    <w:rPr>
      <w:sz w:val="20"/>
      <w:szCs w:val="20"/>
    </w:rPr>
  </w:style>
  <w:style w:type="paragraph" w:styleId="CommentSubject">
    <w:name w:val="annotation subject"/>
    <w:basedOn w:val="CommentText"/>
    <w:next w:val="CommentText"/>
    <w:link w:val="CommentSubjectChar"/>
    <w:uiPriority w:val="99"/>
    <w:semiHidden/>
    <w:unhideWhenUsed/>
    <w:rsid w:val="004724D2"/>
    <w:rPr>
      <w:b/>
      <w:bCs/>
    </w:rPr>
  </w:style>
  <w:style w:type="character" w:customStyle="1" w:styleId="CommentSubjectChar">
    <w:name w:val="Comment Subject Char"/>
    <w:basedOn w:val="CommentTextChar"/>
    <w:link w:val="CommentSubject"/>
    <w:uiPriority w:val="99"/>
    <w:semiHidden/>
    <w:rsid w:val="004724D2"/>
    <w:rPr>
      <w:b/>
      <w:bCs/>
      <w:sz w:val="20"/>
      <w:szCs w:val="20"/>
    </w:rPr>
  </w:style>
  <w:style w:type="paragraph" w:styleId="BalloonText">
    <w:name w:val="Balloon Text"/>
    <w:basedOn w:val="Normal"/>
    <w:link w:val="BalloonTextChar"/>
    <w:uiPriority w:val="99"/>
    <w:semiHidden/>
    <w:unhideWhenUsed/>
    <w:rsid w:val="00472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2015-02-18T20:25:00Z</dcterms:created>
  <dcterms:modified xsi:type="dcterms:W3CDTF">2015-02-18T20:25:00Z</dcterms:modified>
</cp:coreProperties>
</file>