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2E6C868E" w:rsidR="007420AF" w:rsidRPr="0047219B"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 xml:space="preserve">PI: </w:t>
      </w:r>
      <w:r w:rsidRPr="0047219B">
        <w:rPr>
          <w:rFonts w:ascii="Candara" w:hAnsi="Candara"/>
          <w:color w:val="000000" w:themeColor="text1"/>
          <w:sz w:val="28"/>
          <w:szCs w:val="28"/>
        </w:rPr>
        <w:t xml:space="preserve">Gary </w:t>
      </w:r>
      <w:r w:rsidR="007420AF" w:rsidRPr="0047219B">
        <w:rPr>
          <w:rFonts w:ascii="Candara" w:hAnsi="Candara"/>
          <w:color w:val="000000" w:themeColor="text1"/>
          <w:sz w:val="28"/>
          <w:szCs w:val="28"/>
        </w:rPr>
        <w:t xml:space="preserve">Lewandowski, </w:t>
      </w:r>
      <w:r w:rsidRPr="0047219B">
        <w:rPr>
          <w:rFonts w:ascii="Candara" w:hAnsi="Candara"/>
          <w:color w:val="000000" w:themeColor="text1"/>
          <w:sz w:val="28"/>
          <w:szCs w:val="28"/>
        </w:rPr>
        <w:t>David Strohmetz</w:t>
      </w:r>
      <w:r w:rsidR="007420AF" w:rsidRPr="0047219B">
        <w:rPr>
          <w:rFonts w:ascii="Candara" w:hAnsi="Candara"/>
          <w:color w:val="000000" w:themeColor="text1"/>
          <w:sz w:val="28"/>
          <w:szCs w:val="28"/>
        </w:rPr>
        <w:t xml:space="preserve"> &amp; </w:t>
      </w:r>
      <w:r w:rsidRPr="0047219B">
        <w:rPr>
          <w:rFonts w:ascii="Candara" w:hAnsi="Candara"/>
          <w:color w:val="000000" w:themeColor="text1"/>
          <w:sz w:val="28"/>
          <w:szCs w:val="28"/>
        </w:rPr>
        <w:t xml:space="preserve">Natalie </w:t>
      </w:r>
      <w:r w:rsidR="007420AF" w:rsidRPr="0047219B">
        <w:rPr>
          <w:rFonts w:ascii="Candara" w:hAnsi="Candara"/>
          <w:color w:val="000000" w:themeColor="text1"/>
          <w:sz w:val="28"/>
          <w:szCs w:val="28"/>
        </w:rPr>
        <w:t>Ciarocco</w:t>
      </w:r>
    </w:p>
    <w:p w14:paraId="5006851A" w14:textId="77777777" w:rsidR="001E31F3" w:rsidRPr="0047219B" w:rsidRDefault="001E31F3" w:rsidP="005E29EE">
      <w:pPr>
        <w:spacing w:after="0"/>
        <w:rPr>
          <w:rFonts w:ascii="Candara" w:hAnsi="Candara"/>
          <w:b/>
          <w:color w:val="000000" w:themeColor="text1"/>
          <w:sz w:val="28"/>
          <w:szCs w:val="28"/>
        </w:rPr>
      </w:pPr>
    </w:p>
    <w:p w14:paraId="252D1A07" w14:textId="1EFDEB79" w:rsidR="001E31F3"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Psychology Education</w:t>
      </w:r>
      <w:r w:rsidR="007420AF" w:rsidRPr="0047219B">
        <w:rPr>
          <w:rFonts w:ascii="Candara" w:hAnsi="Candara"/>
          <w:b/>
          <w:color w:val="000000" w:themeColor="text1"/>
          <w:sz w:val="28"/>
          <w:szCs w:val="28"/>
        </w:rPr>
        <w:t xml:space="preserve"> Title: </w:t>
      </w:r>
    </w:p>
    <w:p w14:paraId="7CE1B6FD" w14:textId="77777777" w:rsidR="00650C97" w:rsidRPr="0047219B" w:rsidRDefault="00650C97" w:rsidP="005E29EE">
      <w:pPr>
        <w:spacing w:after="0"/>
        <w:rPr>
          <w:rFonts w:ascii="Candara" w:hAnsi="Candara"/>
          <w:b/>
          <w:color w:val="000000" w:themeColor="text1"/>
          <w:sz w:val="28"/>
          <w:szCs w:val="28"/>
        </w:rPr>
      </w:pPr>
    </w:p>
    <w:p w14:paraId="489EB7FD" w14:textId="4335AAAE" w:rsidR="007D7B26" w:rsidRPr="0047219B" w:rsidRDefault="00F6655A" w:rsidP="005E29EE">
      <w:pPr>
        <w:spacing w:after="0"/>
        <w:rPr>
          <w:rFonts w:ascii="Candara" w:eastAsia="Times New Roman" w:hAnsi="Candara" w:cs="Times New Roman"/>
          <w:color w:val="000000" w:themeColor="text1"/>
        </w:rPr>
      </w:pPr>
      <w:r>
        <w:rPr>
          <w:rFonts w:ascii="Candara" w:eastAsia="MS Mincho" w:hAnsi="Candara" w:cs="Times New Roman"/>
          <w:color w:val="000000" w:themeColor="text1"/>
          <w:sz w:val="28"/>
          <w:szCs w:val="28"/>
        </w:rPr>
        <w:t>Manipulating an Independent Variable through Embodiment</w:t>
      </w:r>
    </w:p>
    <w:p w14:paraId="0244928B" w14:textId="77777777" w:rsidR="00EC4040" w:rsidRPr="0047219B" w:rsidRDefault="00EC4040" w:rsidP="005E29EE">
      <w:pPr>
        <w:spacing w:after="0"/>
        <w:rPr>
          <w:rFonts w:ascii="Candara" w:hAnsi="Candara"/>
          <w:b/>
          <w:color w:val="000000" w:themeColor="text1"/>
          <w:sz w:val="28"/>
          <w:szCs w:val="28"/>
        </w:rPr>
      </w:pPr>
    </w:p>
    <w:p w14:paraId="7DE8B227" w14:textId="372834F1" w:rsidR="005E1710" w:rsidRPr="0047219B" w:rsidRDefault="000856A1" w:rsidP="005E29EE">
      <w:pPr>
        <w:spacing w:after="0"/>
        <w:rPr>
          <w:rFonts w:ascii="Candara" w:hAnsi="Candara"/>
          <w:color w:val="000000" w:themeColor="text1"/>
          <w:sz w:val="28"/>
          <w:szCs w:val="28"/>
        </w:rPr>
      </w:pPr>
      <w:r w:rsidRPr="0047219B">
        <w:rPr>
          <w:rFonts w:ascii="Candara" w:hAnsi="Candara"/>
          <w:b/>
          <w:color w:val="000000" w:themeColor="text1"/>
          <w:sz w:val="28"/>
          <w:szCs w:val="28"/>
        </w:rPr>
        <w:t xml:space="preserve">Overview: </w:t>
      </w:r>
      <w:r w:rsidR="00D21442" w:rsidRPr="0047219B">
        <w:rPr>
          <w:rFonts w:ascii="Candara" w:hAnsi="Candara"/>
          <w:color w:val="000000" w:themeColor="text1"/>
          <w:sz w:val="28"/>
          <w:szCs w:val="28"/>
        </w:rPr>
        <w:t xml:space="preserve"> </w:t>
      </w:r>
      <w:r w:rsidR="00F6655A">
        <w:rPr>
          <w:rFonts w:ascii="Candara" w:hAnsi="Candara"/>
          <w:color w:val="000000" w:themeColor="text1"/>
          <w:sz w:val="28"/>
          <w:szCs w:val="28"/>
        </w:rPr>
        <w:t xml:space="preserve">In any experiment, the researcher attempts to manipulate participants in one group to have different thoughts, experiences, or feelings than the other groups in the study.  Some manipulations are overt, while others can be quite subtle.  Embodiment is a growing research area focused on the theory that subtle physical experiences can unconsciously influence a person’s thoughts. For example if a person physically smiles, it often leads to elevated mood. That is, the physical experience of </w:t>
      </w:r>
      <w:r w:rsidR="00E65E8E">
        <w:rPr>
          <w:rFonts w:ascii="Candara" w:hAnsi="Candara"/>
          <w:color w:val="000000" w:themeColor="text1"/>
          <w:sz w:val="28"/>
          <w:szCs w:val="28"/>
        </w:rPr>
        <w:t xml:space="preserve">smiling changes the way a person feels. </w:t>
      </w:r>
    </w:p>
    <w:p w14:paraId="32E4BF77" w14:textId="77777777" w:rsidR="005E1710" w:rsidRPr="0047219B" w:rsidRDefault="005E1710" w:rsidP="005E29EE">
      <w:pPr>
        <w:spacing w:after="0"/>
        <w:rPr>
          <w:rFonts w:ascii="Candara" w:hAnsi="Candara"/>
          <w:color w:val="000000" w:themeColor="text1"/>
          <w:sz w:val="28"/>
          <w:szCs w:val="28"/>
        </w:rPr>
      </w:pPr>
    </w:p>
    <w:p w14:paraId="6C47897A" w14:textId="67E51668" w:rsidR="00BB5081" w:rsidRDefault="005E1710" w:rsidP="005E29EE">
      <w:pPr>
        <w:spacing w:after="0"/>
        <w:rPr>
          <w:rFonts w:ascii="Candara" w:hAnsi="Candara"/>
          <w:color w:val="000000" w:themeColor="text1"/>
          <w:sz w:val="28"/>
          <w:szCs w:val="28"/>
        </w:rPr>
      </w:pPr>
      <w:r w:rsidRPr="0047219B">
        <w:rPr>
          <w:rFonts w:ascii="Candara" w:hAnsi="Candara"/>
          <w:color w:val="000000" w:themeColor="text1"/>
          <w:sz w:val="28"/>
          <w:szCs w:val="28"/>
        </w:rPr>
        <w:t xml:space="preserve">This video uses a </w:t>
      </w:r>
      <w:r w:rsidR="003344E7">
        <w:rPr>
          <w:rFonts w:ascii="Candara" w:hAnsi="Candara"/>
          <w:color w:val="000000" w:themeColor="text1"/>
          <w:sz w:val="28"/>
          <w:szCs w:val="28"/>
        </w:rPr>
        <w:t>two-</w:t>
      </w:r>
      <w:r w:rsidRPr="0047219B">
        <w:rPr>
          <w:rFonts w:ascii="Candara" w:hAnsi="Candara"/>
          <w:color w:val="000000" w:themeColor="text1"/>
          <w:sz w:val="28"/>
          <w:szCs w:val="28"/>
        </w:rPr>
        <w:t xml:space="preserve">group experiment to see if </w:t>
      </w:r>
      <w:r w:rsidR="00E65E8E">
        <w:rPr>
          <w:rFonts w:ascii="Candara" w:hAnsi="Candara"/>
          <w:color w:val="000000" w:themeColor="text1"/>
          <w:sz w:val="28"/>
          <w:szCs w:val="28"/>
        </w:rPr>
        <w:t xml:space="preserve">the physical sensation of weight will lead </w:t>
      </w:r>
      <w:r w:rsidRPr="0047219B">
        <w:rPr>
          <w:rFonts w:ascii="Candara" w:hAnsi="Candara"/>
          <w:color w:val="000000" w:themeColor="text1"/>
          <w:sz w:val="28"/>
          <w:szCs w:val="28"/>
        </w:rPr>
        <w:t xml:space="preserve">people </w:t>
      </w:r>
      <w:r w:rsidR="00E65E8E">
        <w:rPr>
          <w:rFonts w:ascii="Candara" w:hAnsi="Candara"/>
          <w:color w:val="000000" w:themeColor="text1"/>
          <w:sz w:val="28"/>
          <w:szCs w:val="28"/>
        </w:rPr>
        <w:t xml:space="preserve">to </w:t>
      </w:r>
      <w:r w:rsidR="0065357E">
        <w:rPr>
          <w:rFonts w:ascii="Candara" w:hAnsi="Candara"/>
          <w:color w:val="000000" w:themeColor="text1"/>
          <w:sz w:val="28"/>
          <w:szCs w:val="28"/>
        </w:rPr>
        <w:t xml:space="preserve">be </w:t>
      </w:r>
      <w:r w:rsidR="00120DF6">
        <w:rPr>
          <w:rFonts w:ascii="Candara" w:hAnsi="Candara"/>
          <w:color w:val="000000" w:themeColor="text1"/>
          <w:sz w:val="28"/>
          <w:szCs w:val="28"/>
        </w:rPr>
        <w:t>stricter</w:t>
      </w:r>
      <w:r w:rsidR="0065357E">
        <w:rPr>
          <w:rFonts w:ascii="Candara" w:hAnsi="Candara"/>
          <w:color w:val="000000" w:themeColor="text1"/>
          <w:sz w:val="28"/>
          <w:szCs w:val="28"/>
        </w:rPr>
        <w:t xml:space="preserve"> by giving </w:t>
      </w:r>
      <w:r w:rsidR="00E65E8E">
        <w:rPr>
          <w:rFonts w:ascii="Candara" w:hAnsi="Candara"/>
          <w:color w:val="000000" w:themeColor="text1"/>
          <w:sz w:val="28"/>
          <w:szCs w:val="28"/>
        </w:rPr>
        <w:t xml:space="preserve">harsher </w:t>
      </w:r>
      <w:r w:rsidR="0065357E">
        <w:rPr>
          <w:rFonts w:ascii="Candara" w:hAnsi="Candara"/>
          <w:color w:val="000000" w:themeColor="text1"/>
          <w:sz w:val="28"/>
          <w:szCs w:val="28"/>
        </w:rPr>
        <w:t xml:space="preserve">forms of discipline </w:t>
      </w:r>
      <w:r w:rsidR="00E65E8E">
        <w:rPr>
          <w:rFonts w:ascii="Candara" w:hAnsi="Candara"/>
          <w:color w:val="000000" w:themeColor="text1"/>
          <w:sz w:val="28"/>
          <w:szCs w:val="28"/>
        </w:rPr>
        <w:t xml:space="preserve">to fellow students who violated campus policies.  </w:t>
      </w:r>
    </w:p>
    <w:p w14:paraId="5ABD2335" w14:textId="77777777" w:rsidR="00E65E8E" w:rsidRPr="0047219B" w:rsidRDefault="00E65E8E" w:rsidP="005E29EE">
      <w:pPr>
        <w:spacing w:after="0"/>
        <w:rPr>
          <w:rFonts w:ascii="Candara" w:hAnsi="Candara"/>
          <w:color w:val="000000" w:themeColor="text1"/>
          <w:sz w:val="28"/>
          <w:szCs w:val="28"/>
        </w:rPr>
      </w:pPr>
    </w:p>
    <w:p w14:paraId="3B57F6A7" w14:textId="77777777" w:rsidR="005E1710" w:rsidRPr="0047219B" w:rsidRDefault="005E1710" w:rsidP="005E29EE">
      <w:pPr>
        <w:spacing w:after="0"/>
        <w:rPr>
          <w:rFonts w:ascii="Candara" w:hAnsi="Candara"/>
          <w:b/>
          <w:sz w:val="28"/>
          <w:szCs w:val="28"/>
        </w:rPr>
      </w:pPr>
      <w:r w:rsidRPr="0047219B">
        <w:rPr>
          <w:rFonts w:ascii="Candara" w:hAnsi="Candara"/>
          <w:b/>
          <w:sz w:val="28"/>
          <w:szCs w:val="28"/>
        </w:rPr>
        <w:t xml:space="preserve">Procedure: </w:t>
      </w:r>
    </w:p>
    <w:p w14:paraId="389E3A9D" w14:textId="77777777" w:rsidR="005E1710" w:rsidRPr="0047219B" w:rsidRDefault="005E1710" w:rsidP="005E29EE">
      <w:pPr>
        <w:spacing w:after="0"/>
        <w:rPr>
          <w:rFonts w:ascii="Candara" w:hAnsi="Candara"/>
          <w:b/>
          <w:sz w:val="28"/>
          <w:szCs w:val="28"/>
        </w:rPr>
      </w:pPr>
    </w:p>
    <w:p w14:paraId="293B59A0" w14:textId="06A1C5E3" w:rsidR="005E1710" w:rsidRPr="0047219B" w:rsidRDefault="005E1710" w:rsidP="005E29EE">
      <w:pPr>
        <w:pStyle w:val="ListParagraph"/>
        <w:numPr>
          <w:ilvl w:val="0"/>
          <w:numId w:val="3"/>
        </w:numPr>
        <w:rPr>
          <w:sz w:val="28"/>
          <w:szCs w:val="28"/>
        </w:rPr>
      </w:pPr>
      <w:r w:rsidRPr="0047219B">
        <w:rPr>
          <w:sz w:val="28"/>
          <w:szCs w:val="28"/>
        </w:rPr>
        <w:t>Define Key Variables</w:t>
      </w:r>
    </w:p>
    <w:p w14:paraId="64EA18A1" w14:textId="77777777" w:rsidR="005E1710" w:rsidRPr="0047219B" w:rsidRDefault="005E1710" w:rsidP="005E29EE">
      <w:pPr>
        <w:pStyle w:val="ListParagraph"/>
        <w:ind w:left="792"/>
        <w:rPr>
          <w:sz w:val="28"/>
          <w:szCs w:val="28"/>
        </w:rPr>
      </w:pPr>
    </w:p>
    <w:p w14:paraId="4EABCE1C" w14:textId="77777777" w:rsidR="0065357E" w:rsidRDefault="0008196F"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65357E">
        <w:rPr>
          <w:sz w:val="28"/>
          <w:szCs w:val="28"/>
        </w:rPr>
        <w:t>embodiment</w:t>
      </w:r>
      <w:r w:rsidRPr="0047219B">
        <w:rPr>
          <w:sz w:val="28"/>
          <w:szCs w:val="28"/>
        </w:rPr>
        <w:t>”</w:t>
      </w:r>
      <w:r w:rsidR="0065357E">
        <w:rPr>
          <w:sz w:val="28"/>
          <w:szCs w:val="28"/>
        </w:rPr>
        <w:t xml:space="preserve"> or “embodied cognition.”</w:t>
      </w:r>
      <w:r w:rsidRPr="0047219B">
        <w:rPr>
          <w:sz w:val="28"/>
          <w:szCs w:val="28"/>
        </w:rPr>
        <w:t xml:space="preserve"> </w:t>
      </w:r>
    </w:p>
    <w:p w14:paraId="497996CD" w14:textId="77777777" w:rsidR="0065357E" w:rsidRDefault="0065357E" w:rsidP="005E29EE">
      <w:pPr>
        <w:pStyle w:val="ListParagraph"/>
        <w:ind w:left="882"/>
        <w:rPr>
          <w:sz w:val="28"/>
          <w:szCs w:val="28"/>
        </w:rPr>
      </w:pPr>
    </w:p>
    <w:p w14:paraId="164D9522" w14:textId="50D839A0" w:rsidR="008F5101" w:rsidRPr="0065357E" w:rsidRDefault="00D846FF" w:rsidP="005E29EE">
      <w:pPr>
        <w:pStyle w:val="ListParagraph"/>
        <w:numPr>
          <w:ilvl w:val="2"/>
          <w:numId w:val="3"/>
        </w:numPr>
        <w:rPr>
          <w:sz w:val="28"/>
          <w:szCs w:val="28"/>
        </w:rPr>
      </w:pPr>
      <w:r w:rsidRPr="0065357E">
        <w:rPr>
          <w:sz w:val="28"/>
          <w:szCs w:val="28"/>
        </w:rPr>
        <w:t xml:space="preserve">For the purposes of this experiment, </w:t>
      </w:r>
      <w:r w:rsidR="0065357E" w:rsidRPr="0065357E">
        <w:rPr>
          <w:sz w:val="28"/>
          <w:szCs w:val="28"/>
        </w:rPr>
        <w:t>“embodiment” or “embodied cognition” involves the participant directly experiencing the physical sensation of weight</w:t>
      </w:r>
      <w:r w:rsidR="0065357E">
        <w:rPr>
          <w:sz w:val="28"/>
          <w:szCs w:val="28"/>
        </w:rPr>
        <w:t xml:space="preserve"> in a </w:t>
      </w:r>
      <w:r w:rsidR="00280DB1">
        <w:rPr>
          <w:sz w:val="28"/>
          <w:szCs w:val="28"/>
        </w:rPr>
        <w:t>non-obvious</w:t>
      </w:r>
      <w:r w:rsidR="0065357E">
        <w:rPr>
          <w:sz w:val="28"/>
          <w:szCs w:val="28"/>
        </w:rPr>
        <w:t xml:space="preserve"> way</w:t>
      </w:r>
      <w:r w:rsidR="00280DB1">
        <w:rPr>
          <w:sz w:val="28"/>
          <w:szCs w:val="28"/>
        </w:rPr>
        <w:t xml:space="preserve"> that can unconsciously influence cognitions.</w:t>
      </w:r>
      <w:r w:rsidR="0065357E" w:rsidRPr="0065357E">
        <w:rPr>
          <w:sz w:val="28"/>
          <w:szCs w:val="28"/>
        </w:rPr>
        <w:t xml:space="preserve"> </w:t>
      </w:r>
    </w:p>
    <w:p w14:paraId="7FBD4923" w14:textId="77777777" w:rsidR="0065357E" w:rsidRDefault="0065357E" w:rsidP="005E29EE">
      <w:pPr>
        <w:pStyle w:val="ListParagraph"/>
        <w:ind w:left="882"/>
        <w:rPr>
          <w:sz w:val="28"/>
          <w:szCs w:val="28"/>
        </w:rPr>
      </w:pPr>
    </w:p>
    <w:p w14:paraId="751E88EF" w14:textId="108AAB3E" w:rsidR="0008196F" w:rsidRDefault="005E1710"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280DB1">
        <w:rPr>
          <w:sz w:val="28"/>
          <w:szCs w:val="28"/>
        </w:rPr>
        <w:t>discipline</w:t>
      </w:r>
      <w:r w:rsidRPr="0047219B">
        <w:rPr>
          <w:sz w:val="28"/>
          <w:szCs w:val="28"/>
        </w:rPr>
        <w:t xml:space="preserve">.” </w:t>
      </w:r>
    </w:p>
    <w:p w14:paraId="1E7FC3DF" w14:textId="77777777" w:rsidR="008F5101" w:rsidRDefault="008F5101" w:rsidP="005E29EE">
      <w:pPr>
        <w:pStyle w:val="ListParagraph"/>
        <w:ind w:left="792"/>
        <w:rPr>
          <w:sz w:val="28"/>
          <w:szCs w:val="28"/>
        </w:rPr>
      </w:pPr>
    </w:p>
    <w:p w14:paraId="6717EC24" w14:textId="16F0B0EA" w:rsidR="0003647E" w:rsidRPr="0065357E" w:rsidRDefault="0003647E" w:rsidP="005E29EE">
      <w:pPr>
        <w:pStyle w:val="ListParagraph"/>
        <w:numPr>
          <w:ilvl w:val="2"/>
          <w:numId w:val="3"/>
        </w:numPr>
        <w:rPr>
          <w:sz w:val="28"/>
          <w:szCs w:val="28"/>
        </w:rPr>
      </w:pPr>
      <w:r>
        <w:rPr>
          <w:sz w:val="28"/>
          <w:szCs w:val="28"/>
        </w:rPr>
        <w:t>For purposes of this experiment, “</w:t>
      </w:r>
      <w:r w:rsidR="00280DB1">
        <w:rPr>
          <w:sz w:val="28"/>
          <w:szCs w:val="28"/>
        </w:rPr>
        <w:t>discipline</w:t>
      </w:r>
      <w:r w:rsidR="0008196F" w:rsidRPr="008F5101">
        <w:rPr>
          <w:sz w:val="28"/>
          <w:szCs w:val="28"/>
        </w:rPr>
        <w:t xml:space="preserve">” </w:t>
      </w:r>
      <w:r w:rsidR="00280DB1">
        <w:rPr>
          <w:sz w:val="28"/>
          <w:szCs w:val="28"/>
        </w:rPr>
        <w:t>is defined as the severity of sanctions</w:t>
      </w:r>
      <w:r w:rsidR="00D91AFD">
        <w:rPr>
          <w:sz w:val="28"/>
          <w:szCs w:val="28"/>
        </w:rPr>
        <w:t xml:space="preserve"> or punishment</w:t>
      </w:r>
      <w:r w:rsidR="00280DB1">
        <w:rPr>
          <w:sz w:val="28"/>
          <w:szCs w:val="28"/>
        </w:rPr>
        <w:t xml:space="preserve"> that a </w:t>
      </w:r>
      <w:r w:rsidR="00D91AFD">
        <w:rPr>
          <w:sz w:val="28"/>
          <w:szCs w:val="28"/>
        </w:rPr>
        <w:t xml:space="preserve">participant feels a </w:t>
      </w:r>
      <w:r w:rsidR="00280DB1">
        <w:rPr>
          <w:sz w:val="28"/>
          <w:szCs w:val="28"/>
        </w:rPr>
        <w:t xml:space="preserve">fellow </w:t>
      </w:r>
      <w:r w:rsidR="00280DB1">
        <w:rPr>
          <w:sz w:val="28"/>
          <w:szCs w:val="28"/>
        </w:rPr>
        <w:lastRenderedPageBreak/>
        <w:t xml:space="preserve">student </w:t>
      </w:r>
      <w:r w:rsidR="00D91AFD">
        <w:rPr>
          <w:sz w:val="28"/>
          <w:szCs w:val="28"/>
        </w:rPr>
        <w:t xml:space="preserve">should receive </w:t>
      </w:r>
      <w:r w:rsidR="00280DB1">
        <w:rPr>
          <w:sz w:val="28"/>
          <w:szCs w:val="28"/>
        </w:rPr>
        <w:t>following a violation of campus policy (e.g., drinking underage)</w:t>
      </w:r>
      <w:r>
        <w:rPr>
          <w:sz w:val="28"/>
          <w:szCs w:val="28"/>
        </w:rPr>
        <w:t>.</w:t>
      </w:r>
    </w:p>
    <w:p w14:paraId="1610A143" w14:textId="77777777" w:rsidR="0047219B" w:rsidRPr="0047219B" w:rsidRDefault="0047219B" w:rsidP="005E29EE">
      <w:pPr>
        <w:pStyle w:val="ListParagraph"/>
        <w:ind w:left="360"/>
        <w:rPr>
          <w:sz w:val="28"/>
          <w:szCs w:val="28"/>
        </w:rPr>
      </w:pPr>
    </w:p>
    <w:p w14:paraId="78750F82" w14:textId="7A4FD675" w:rsidR="0047219B" w:rsidRDefault="0047219B" w:rsidP="005E29EE">
      <w:pPr>
        <w:pStyle w:val="ListParagraph"/>
        <w:numPr>
          <w:ilvl w:val="0"/>
          <w:numId w:val="3"/>
        </w:numPr>
        <w:rPr>
          <w:sz w:val="28"/>
          <w:szCs w:val="28"/>
        </w:rPr>
      </w:pPr>
      <w:r w:rsidRPr="0047219B">
        <w:rPr>
          <w:sz w:val="28"/>
          <w:szCs w:val="28"/>
        </w:rPr>
        <w:t>Conducting the Study</w:t>
      </w:r>
    </w:p>
    <w:p w14:paraId="412AEDCC" w14:textId="77777777" w:rsidR="0047219B" w:rsidRPr="0047219B" w:rsidRDefault="0047219B" w:rsidP="005E29EE">
      <w:pPr>
        <w:pStyle w:val="ListParagraph"/>
        <w:ind w:left="360"/>
        <w:rPr>
          <w:sz w:val="28"/>
          <w:szCs w:val="28"/>
        </w:rPr>
      </w:pPr>
    </w:p>
    <w:p w14:paraId="6AEEC71A" w14:textId="544CD0D0" w:rsidR="00280DB1" w:rsidRDefault="006D1BC6" w:rsidP="005E29EE">
      <w:pPr>
        <w:pStyle w:val="ListParagraph"/>
        <w:numPr>
          <w:ilvl w:val="1"/>
          <w:numId w:val="3"/>
        </w:numPr>
        <w:rPr>
          <w:sz w:val="28"/>
          <w:szCs w:val="28"/>
        </w:rPr>
      </w:pPr>
      <w:r>
        <w:rPr>
          <w:sz w:val="28"/>
          <w:szCs w:val="28"/>
        </w:rPr>
        <w:t xml:space="preserve"> </w:t>
      </w:r>
      <w:r w:rsidR="00CB0BF1">
        <w:rPr>
          <w:sz w:val="28"/>
          <w:szCs w:val="28"/>
        </w:rPr>
        <w:t>M</w:t>
      </w:r>
      <w:r w:rsidR="00280DB1">
        <w:rPr>
          <w:sz w:val="28"/>
          <w:szCs w:val="28"/>
        </w:rPr>
        <w:t xml:space="preserve">eet </w:t>
      </w:r>
      <w:r w:rsidR="00CB0BF1">
        <w:rPr>
          <w:sz w:val="28"/>
          <w:szCs w:val="28"/>
        </w:rPr>
        <w:t>student/participant outside of the library.</w:t>
      </w:r>
    </w:p>
    <w:p w14:paraId="24D539B8" w14:textId="77777777" w:rsidR="00280DB1" w:rsidRDefault="00280DB1" w:rsidP="005E29EE">
      <w:pPr>
        <w:pStyle w:val="ListParagraph"/>
        <w:ind w:left="882"/>
        <w:rPr>
          <w:sz w:val="28"/>
          <w:szCs w:val="28"/>
        </w:rPr>
      </w:pPr>
    </w:p>
    <w:p w14:paraId="147EFA6E" w14:textId="6971B247" w:rsidR="003344E7" w:rsidRDefault="006D1BC6" w:rsidP="005E29EE">
      <w:pPr>
        <w:pStyle w:val="ListParagraph"/>
        <w:numPr>
          <w:ilvl w:val="1"/>
          <w:numId w:val="3"/>
        </w:numPr>
        <w:rPr>
          <w:sz w:val="28"/>
          <w:szCs w:val="28"/>
        </w:rPr>
      </w:pPr>
      <w:r>
        <w:rPr>
          <w:sz w:val="28"/>
          <w:szCs w:val="28"/>
        </w:rPr>
        <w:t>P</w:t>
      </w:r>
      <w:r w:rsidR="00CB0BF1">
        <w:rPr>
          <w:sz w:val="28"/>
          <w:szCs w:val="28"/>
        </w:rPr>
        <w:t>rovide participant</w:t>
      </w:r>
      <w:r w:rsidR="0047219B">
        <w:rPr>
          <w:sz w:val="28"/>
          <w:szCs w:val="28"/>
        </w:rPr>
        <w:t xml:space="preserve"> with </w:t>
      </w:r>
      <w:r>
        <w:rPr>
          <w:sz w:val="28"/>
          <w:szCs w:val="28"/>
        </w:rPr>
        <w:t xml:space="preserve">“informed consent,” </w:t>
      </w:r>
      <w:r w:rsidR="0047219B">
        <w:rPr>
          <w:sz w:val="28"/>
          <w:szCs w:val="28"/>
        </w:rPr>
        <w:t>a brief description of the research</w:t>
      </w:r>
      <w:r w:rsidR="00280DB1">
        <w:rPr>
          <w:sz w:val="28"/>
          <w:szCs w:val="28"/>
        </w:rPr>
        <w:t xml:space="preserve"> (getting students</w:t>
      </w:r>
      <w:r w:rsidR="00120DF6">
        <w:rPr>
          <w:sz w:val="28"/>
          <w:szCs w:val="28"/>
        </w:rPr>
        <w:t>’</w:t>
      </w:r>
      <w:r w:rsidR="00280DB1">
        <w:rPr>
          <w:sz w:val="28"/>
          <w:szCs w:val="28"/>
        </w:rPr>
        <w:t xml:space="preserve"> opinions on appropriate forms of discipline for campus conduct violations)</w:t>
      </w:r>
      <w:r w:rsidR="0047219B">
        <w:rPr>
          <w:sz w:val="28"/>
          <w:szCs w:val="28"/>
        </w:rPr>
        <w:t>, a sense of the procedure, an indication of potential risks</w:t>
      </w:r>
      <w:r w:rsidR="003344E7">
        <w:rPr>
          <w:sz w:val="28"/>
          <w:szCs w:val="28"/>
        </w:rPr>
        <w:t>/benefits</w:t>
      </w:r>
      <w:r w:rsidR="0047219B">
        <w:rPr>
          <w:sz w:val="28"/>
          <w:szCs w:val="28"/>
        </w:rPr>
        <w:t>,</w:t>
      </w:r>
      <w:r w:rsidR="003344E7">
        <w:rPr>
          <w:sz w:val="28"/>
          <w:szCs w:val="28"/>
        </w:rPr>
        <w:t xml:space="preserve"> </w:t>
      </w:r>
      <w:proofErr w:type="gramStart"/>
      <w:r w:rsidR="003344E7">
        <w:rPr>
          <w:sz w:val="28"/>
          <w:szCs w:val="28"/>
        </w:rPr>
        <w:t>the</w:t>
      </w:r>
      <w:proofErr w:type="gramEnd"/>
      <w:r w:rsidR="003344E7">
        <w:rPr>
          <w:sz w:val="28"/>
          <w:szCs w:val="28"/>
        </w:rPr>
        <w:t xml:space="preserve"> right </w:t>
      </w:r>
      <w:r w:rsidR="00C40736">
        <w:rPr>
          <w:sz w:val="28"/>
          <w:szCs w:val="28"/>
        </w:rPr>
        <w:t>of</w:t>
      </w:r>
      <w:r w:rsidR="003344E7">
        <w:rPr>
          <w:sz w:val="28"/>
          <w:szCs w:val="28"/>
        </w:rPr>
        <w:t xml:space="preserve"> withdrawal at any time, and </w:t>
      </w:r>
      <w:r>
        <w:rPr>
          <w:sz w:val="28"/>
          <w:szCs w:val="28"/>
        </w:rPr>
        <w:t xml:space="preserve">a manner to get help if they </w:t>
      </w:r>
      <w:r w:rsidR="003344E7">
        <w:rPr>
          <w:sz w:val="28"/>
          <w:szCs w:val="28"/>
        </w:rPr>
        <w:t>experience discomfort.</w:t>
      </w:r>
    </w:p>
    <w:p w14:paraId="5243D773" w14:textId="77777777" w:rsidR="00280DB1" w:rsidRPr="00280DB1" w:rsidRDefault="00280DB1" w:rsidP="005E29EE">
      <w:pPr>
        <w:pStyle w:val="ListParagraph"/>
        <w:rPr>
          <w:sz w:val="28"/>
          <w:szCs w:val="28"/>
        </w:rPr>
      </w:pPr>
    </w:p>
    <w:p w14:paraId="23140656" w14:textId="30E7744A" w:rsidR="00280DB1" w:rsidRDefault="00C40736" w:rsidP="005E29EE">
      <w:pPr>
        <w:pStyle w:val="ListParagraph"/>
        <w:numPr>
          <w:ilvl w:val="1"/>
          <w:numId w:val="3"/>
        </w:numPr>
        <w:rPr>
          <w:sz w:val="28"/>
          <w:szCs w:val="28"/>
        </w:rPr>
      </w:pPr>
      <w:r>
        <w:rPr>
          <w:sz w:val="28"/>
          <w:szCs w:val="28"/>
        </w:rPr>
        <w:t>Have the p</w:t>
      </w:r>
      <w:r w:rsidR="00CB0BF1">
        <w:rPr>
          <w:sz w:val="28"/>
          <w:szCs w:val="28"/>
        </w:rPr>
        <w:t xml:space="preserve">articipant </w:t>
      </w:r>
      <w:r w:rsidR="00280DB1">
        <w:rPr>
          <w:sz w:val="28"/>
          <w:szCs w:val="28"/>
        </w:rPr>
        <w:t>sign</w:t>
      </w:r>
      <w:r>
        <w:rPr>
          <w:sz w:val="28"/>
          <w:szCs w:val="28"/>
        </w:rPr>
        <w:t xml:space="preserve"> the</w:t>
      </w:r>
      <w:r w:rsidR="00280DB1">
        <w:rPr>
          <w:sz w:val="28"/>
          <w:szCs w:val="28"/>
        </w:rPr>
        <w:t xml:space="preserve"> informed consent </w:t>
      </w:r>
      <w:r w:rsidR="00CB0BF1">
        <w:rPr>
          <w:sz w:val="28"/>
          <w:szCs w:val="28"/>
        </w:rPr>
        <w:t xml:space="preserve">form </w:t>
      </w:r>
      <w:r w:rsidR="00280DB1">
        <w:rPr>
          <w:sz w:val="28"/>
          <w:szCs w:val="28"/>
        </w:rPr>
        <w:t>on researcher</w:t>
      </w:r>
      <w:r w:rsidR="00CB0BF1">
        <w:rPr>
          <w:sz w:val="28"/>
          <w:szCs w:val="28"/>
        </w:rPr>
        <w:t>’</w:t>
      </w:r>
      <w:r w:rsidR="00280DB1">
        <w:rPr>
          <w:sz w:val="28"/>
          <w:szCs w:val="28"/>
        </w:rPr>
        <w:t>s textbook in a way that the participant does not have to hold anything</w:t>
      </w:r>
      <w:r w:rsidR="00CB0BF1">
        <w:rPr>
          <w:sz w:val="28"/>
          <w:szCs w:val="28"/>
        </w:rPr>
        <w:t xml:space="preserve"> except the pen</w:t>
      </w:r>
      <w:r w:rsidR="00280DB1">
        <w:rPr>
          <w:sz w:val="28"/>
          <w:szCs w:val="28"/>
        </w:rPr>
        <w:t>.</w:t>
      </w:r>
    </w:p>
    <w:p w14:paraId="0C83D4D8" w14:textId="77777777" w:rsidR="006D1BC6" w:rsidRDefault="006D1BC6" w:rsidP="005E29EE">
      <w:pPr>
        <w:pStyle w:val="ListParagraph"/>
        <w:ind w:left="1224"/>
        <w:rPr>
          <w:sz w:val="28"/>
          <w:szCs w:val="28"/>
        </w:rPr>
      </w:pPr>
    </w:p>
    <w:p w14:paraId="556453AC" w14:textId="3262FFAD" w:rsidR="00280DB1" w:rsidRPr="00E53AC5" w:rsidRDefault="00CB0BF1" w:rsidP="005E29EE">
      <w:pPr>
        <w:pStyle w:val="ListParagraph"/>
        <w:numPr>
          <w:ilvl w:val="1"/>
          <w:numId w:val="3"/>
        </w:numPr>
        <w:rPr>
          <w:sz w:val="28"/>
          <w:szCs w:val="28"/>
        </w:rPr>
      </w:pPr>
      <w:commentRangeStart w:id="0"/>
      <w:r>
        <w:rPr>
          <w:sz w:val="28"/>
          <w:szCs w:val="28"/>
        </w:rPr>
        <w:t xml:space="preserve"> Tell participant that</w:t>
      </w:r>
      <w:r w:rsidR="00280DB1" w:rsidRPr="00280DB1">
        <w:rPr>
          <w:sz w:val="28"/>
          <w:szCs w:val="28"/>
        </w:rPr>
        <w:t xml:space="preserve"> </w:t>
      </w:r>
      <w:r>
        <w:rPr>
          <w:sz w:val="28"/>
          <w:szCs w:val="28"/>
        </w:rPr>
        <w:t>you would like him/her to complete a written survey and t</w:t>
      </w:r>
      <w:r w:rsidR="00280DB1" w:rsidRPr="00280DB1">
        <w:rPr>
          <w:sz w:val="28"/>
          <w:szCs w:val="28"/>
        </w:rPr>
        <w:t xml:space="preserve">o make </w:t>
      </w:r>
      <w:r>
        <w:rPr>
          <w:sz w:val="28"/>
          <w:szCs w:val="28"/>
        </w:rPr>
        <w:t>the task easier, he/she</w:t>
      </w:r>
      <w:r w:rsidR="00280DB1" w:rsidRPr="00280DB1">
        <w:rPr>
          <w:sz w:val="28"/>
          <w:szCs w:val="28"/>
        </w:rPr>
        <w:t xml:space="preserve"> can fil</w:t>
      </w:r>
      <w:r w:rsidR="00966DEE">
        <w:rPr>
          <w:sz w:val="28"/>
          <w:szCs w:val="28"/>
        </w:rPr>
        <w:t xml:space="preserve">l it out using a </w:t>
      </w:r>
      <w:commentRangeStart w:id="1"/>
      <w:commentRangeStart w:id="2"/>
      <w:r w:rsidR="00966DEE">
        <w:rPr>
          <w:sz w:val="28"/>
          <w:szCs w:val="28"/>
        </w:rPr>
        <w:t>clipboard</w:t>
      </w:r>
      <w:commentRangeEnd w:id="1"/>
      <w:r w:rsidR="006F7728">
        <w:rPr>
          <w:rStyle w:val="CommentReference"/>
          <w:rFonts w:asciiTheme="minorHAnsi" w:hAnsiTheme="minorHAnsi"/>
        </w:rPr>
        <w:commentReference w:id="1"/>
      </w:r>
      <w:commentRangeEnd w:id="2"/>
      <w:r w:rsidR="002C3262">
        <w:rPr>
          <w:rStyle w:val="CommentReference"/>
          <w:rFonts w:asciiTheme="minorHAnsi" w:hAnsiTheme="minorHAnsi"/>
        </w:rPr>
        <w:commentReference w:id="2"/>
      </w:r>
      <w:r w:rsidR="00966DEE">
        <w:rPr>
          <w:sz w:val="28"/>
          <w:szCs w:val="28"/>
        </w:rPr>
        <w:t>.</w:t>
      </w:r>
      <w:r w:rsidR="00472625">
        <w:rPr>
          <w:sz w:val="28"/>
          <w:szCs w:val="28"/>
        </w:rPr>
        <w:t xml:space="preserve"> </w:t>
      </w:r>
    </w:p>
    <w:p w14:paraId="22F96A00" w14:textId="015EB8C5" w:rsidR="00280DB1" w:rsidRDefault="00280DB1" w:rsidP="005E29EE">
      <w:pPr>
        <w:pStyle w:val="ListParagraph"/>
        <w:ind w:left="882"/>
        <w:rPr>
          <w:sz w:val="28"/>
          <w:szCs w:val="28"/>
        </w:rPr>
      </w:pPr>
    </w:p>
    <w:p w14:paraId="1AF756CF" w14:textId="77777777" w:rsidR="00472625" w:rsidRDefault="00472625" w:rsidP="005E29EE">
      <w:pPr>
        <w:pStyle w:val="ListParagraph"/>
        <w:ind w:left="882"/>
        <w:rPr>
          <w:sz w:val="28"/>
          <w:szCs w:val="28"/>
        </w:rPr>
      </w:pPr>
    </w:p>
    <w:p w14:paraId="6B90D452" w14:textId="77777777" w:rsidR="00472625" w:rsidRDefault="00472625" w:rsidP="005E29EE">
      <w:pPr>
        <w:pStyle w:val="ListParagraph"/>
        <w:numPr>
          <w:ilvl w:val="1"/>
          <w:numId w:val="3"/>
        </w:numPr>
        <w:rPr>
          <w:sz w:val="28"/>
          <w:szCs w:val="28"/>
        </w:rPr>
      </w:pPr>
      <w:ins w:id="3" w:author="Gary Lewandowski" w:date="2014-10-23T14:52:00Z">
        <w:r>
          <w:rPr>
            <w:sz w:val="28"/>
            <w:szCs w:val="28"/>
          </w:rPr>
          <w:t xml:space="preserve">The </w:t>
        </w:r>
      </w:ins>
      <w:ins w:id="4" w:author="Gary Lewandowski" w:date="2014-10-23T14:53:00Z">
        <w:r>
          <w:rPr>
            <w:sz w:val="28"/>
            <w:szCs w:val="28"/>
          </w:rPr>
          <w:t xml:space="preserve">researcher should hand the </w:t>
        </w:r>
      </w:ins>
      <w:ins w:id="5" w:author="Gary Lewandowski" w:date="2014-10-23T14:52:00Z">
        <w:r>
          <w:rPr>
            <w:sz w:val="28"/>
            <w:szCs w:val="28"/>
          </w:rPr>
          <w:t xml:space="preserve">participant </w:t>
        </w:r>
      </w:ins>
      <w:ins w:id="6" w:author="Gary Lewandowski" w:date="2014-10-23T14:53:00Z">
        <w:r>
          <w:rPr>
            <w:sz w:val="28"/>
            <w:szCs w:val="28"/>
          </w:rPr>
          <w:t xml:space="preserve">the clipboard to hold, while the researcher takes 10 seconds to look for the proper </w:t>
        </w:r>
      </w:ins>
      <w:ins w:id="7" w:author="Gary Lewandowski" w:date="2014-10-23T14:54:00Z">
        <w:r>
          <w:rPr>
            <w:sz w:val="28"/>
            <w:szCs w:val="28"/>
          </w:rPr>
          <w:t>survey</w:t>
        </w:r>
      </w:ins>
      <w:ins w:id="8" w:author="Gary Lewandowski" w:date="2014-10-23T14:53:00Z">
        <w:r>
          <w:rPr>
            <w:sz w:val="28"/>
            <w:szCs w:val="28"/>
          </w:rPr>
          <w:t xml:space="preserve"> in her bag.  </w:t>
        </w:r>
      </w:ins>
    </w:p>
    <w:p w14:paraId="17EBBB16" w14:textId="77777777" w:rsidR="00472625" w:rsidRDefault="00472625" w:rsidP="00472625">
      <w:pPr>
        <w:pStyle w:val="ListParagraph"/>
        <w:ind w:left="882"/>
        <w:rPr>
          <w:sz w:val="28"/>
          <w:szCs w:val="28"/>
        </w:rPr>
      </w:pPr>
    </w:p>
    <w:p w14:paraId="0BC822CD" w14:textId="77777777" w:rsidR="00472625" w:rsidRPr="00E53AC5" w:rsidRDefault="00472625" w:rsidP="00472625">
      <w:pPr>
        <w:pStyle w:val="ListParagraph"/>
        <w:numPr>
          <w:ilvl w:val="2"/>
          <w:numId w:val="3"/>
        </w:numPr>
        <w:rPr>
          <w:sz w:val="28"/>
          <w:szCs w:val="28"/>
        </w:rPr>
      </w:pPr>
      <w:r>
        <w:rPr>
          <w:sz w:val="28"/>
          <w:szCs w:val="28"/>
        </w:rPr>
        <w:t xml:space="preserve">Heavy clipboard has ~ 5 </w:t>
      </w:r>
      <w:proofErr w:type="spellStart"/>
      <w:r>
        <w:rPr>
          <w:sz w:val="28"/>
          <w:szCs w:val="28"/>
        </w:rPr>
        <w:t>lb</w:t>
      </w:r>
      <w:proofErr w:type="spellEnd"/>
      <w:r>
        <w:rPr>
          <w:sz w:val="28"/>
          <w:szCs w:val="28"/>
        </w:rPr>
        <w:t xml:space="preserve"> weight inside/attached.</w:t>
      </w:r>
    </w:p>
    <w:p w14:paraId="572CF694" w14:textId="77777777" w:rsidR="00472625" w:rsidRDefault="00472625" w:rsidP="00472625">
      <w:pPr>
        <w:pStyle w:val="ListParagraph"/>
        <w:ind w:left="882"/>
        <w:rPr>
          <w:sz w:val="28"/>
          <w:szCs w:val="28"/>
        </w:rPr>
      </w:pPr>
    </w:p>
    <w:p w14:paraId="0FA6792C" w14:textId="4E39E97A" w:rsidR="003344E7" w:rsidRDefault="00472625" w:rsidP="005E29EE">
      <w:pPr>
        <w:pStyle w:val="ListParagraph"/>
        <w:numPr>
          <w:ilvl w:val="1"/>
          <w:numId w:val="3"/>
        </w:numPr>
        <w:rPr>
          <w:sz w:val="28"/>
          <w:szCs w:val="28"/>
        </w:rPr>
      </w:pPr>
      <w:ins w:id="9" w:author="Gary Lewandowski" w:date="2014-10-23T14:53:00Z">
        <w:r>
          <w:rPr>
            <w:sz w:val="28"/>
            <w:szCs w:val="28"/>
          </w:rPr>
          <w:t xml:space="preserve">The researcher will then give the participant the </w:t>
        </w:r>
      </w:ins>
      <w:ins w:id="10" w:author="Gary Lewandowski" w:date="2014-10-23T14:54:00Z">
        <w:r>
          <w:rPr>
            <w:sz w:val="28"/>
            <w:szCs w:val="28"/>
          </w:rPr>
          <w:t>survey</w:t>
        </w:r>
      </w:ins>
      <w:ins w:id="11" w:author="Gary Lewandowski" w:date="2014-10-23T14:53:00Z">
        <w:r>
          <w:rPr>
            <w:sz w:val="28"/>
            <w:szCs w:val="28"/>
          </w:rPr>
          <w:t xml:space="preserve"> and ask the participant to </w:t>
        </w:r>
      </w:ins>
      <w:ins w:id="12" w:author="Gary Lewandowski" w:date="2014-10-23T14:54:00Z">
        <w:r>
          <w:rPr>
            <w:sz w:val="28"/>
            <w:szCs w:val="28"/>
          </w:rPr>
          <w:t>complete it (participant remains standing)</w:t>
        </w:r>
      </w:ins>
      <w:r w:rsidR="00094D78" w:rsidRPr="00280DB1">
        <w:rPr>
          <w:sz w:val="28"/>
          <w:szCs w:val="28"/>
        </w:rPr>
        <w:t>.</w:t>
      </w:r>
      <w:r w:rsidR="003344E7" w:rsidRPr="00280DB1">
        <w:rPr>
          <w:sz w:val="28"/>
          <w:szCs w:val="28"/>
        </w:rPr>
        <w:t xml:space="preserve"> </w:t>
      </w:r>
      <w:commentRangeEnd w:id="0"/>
      <w:r w:rsidR="006F7728">
        <w:rPr>
          <w:rStyle w:val="CommentReference"/>
          <w:rFonts w:asciiTheme="minorHAnsi" w:hAnsiTheme="minorHAnsi"/>
        </w:rPr>
        <w:commentReference w:id="0"/>
      </w:r>
    </w:p>
    <w:p w14:paraId="1A6964DC" w14:textId="77777777" w:rsidR="00472625" w:rsidRDefault="00472625" w:rsidP="00472625">
      <w:pPr>
        <w:pStyle w:val="ListParagraph"/>
        <w:ind w:left="882"/>
        <w:rPr>
          <w:sz w:val="28"/>
          <w:szCs w:val="28"/>
        </w:rPr>
      </w:pPr>
    </w:p>
    <w:p w14:paraId="1EBED7CC" w14:textId="0CEAA721" w:rsidR="00472625" w:rsidRDefault="00472625" w:rsidP="005E29EE">
      <w:pPr>
        <w:pStyle w:val="ListParagraph"/>
        <w:numPr>
          <w:ilvl w:val="1"/>
          <w:numId w:val="3"/>
        </w:numPr>
        <w:rPr>
          <w:sz w:val="28"/>
          <w:szCs w:val="28"/>
        </w:rPr>
      </w:pPr>
      <w:commentRangeStart w:id="13"/>
      <w:r>
        <w:rPr>
          <w:sz w:val="28"/>
          <w:szCs w:val="28"/>
        </w:rPr>
        <w:t xml:space="preserve">The survey asks the participant to indicate her/his thoughts on the appropriate level of punishment for various campus infractions such as vandalism, plagiarism, or cheating on a test. </w:t>
      </w:r>
      <w:commentRangeEnd w:id="13"/>
      <w:r>
        <w:rPr>
          <w:rStyle w:val="CommentReference"/>
          <w:rFonts w:asciiTheme="minorHAnsi" w:hAnsiTheme="minorHAnsi"/>
        </w:rPr>
        <w:commentReference w:id="13"/>
      </w:r>
    </w:p>
    <w:p w14:paraId="55F9A0DD" w14:textId="77777777" w:rsidR="00892B4A" w:rsidRDefault="00892B4A" w:rsidP="005E29EE">
      <w:pPr>
        <w:pStyle w:val="ListParagraph"/>
        <w:ind w:left="1224"/>
        <w:rPr>
          <w:sz w:val="28"/>
          <w:szCs w:val="28"/>
        </w:rPr>
      </w:pPr>
    </w:p>
    <w:p w14:paraId="43DBEF53" w14:textId="77777777" w:rsidR="00A87CEE" w:rsidRPr="00892B4A" w:rsidRDefault="00A87CEE" w:rsidP="005E29EE">
      <w:pPr>
        <w:spacing w:after="0"/>
        <w:rPr>
          <w:sz w:val="28"/>
          <w:szCs w:val="28"/>
        </w:rPr>
      </w:pPr>
    </w:p>
    <w:p w14:paraId="16515AB4" w14:textId="0ED6175E" w:rsidR="00094D78" w:rsidRDefault="00094D78" w:rsidP="005E29EE">
      <w:pPr>
        <w:pStyle w:val="ListParagraph"/>
        <w:numPr>
          <w:ilvl w:val="0"/>
          <w:numId w:val="3"/>
        </w:numPr>
        <w:rPr>
          <w:sz w:val="28"/>
          <w:szCs w:val="28"/>
        </w:rPr>
      </w:pPr>
      <w:r w:rsidRPr="00A87CEE">
        <w:rPr>
          <w:sz w:val="28"/>
          <w:szCs w:val="28"/>
        </w:rPr>
        <w:t>Debrief</w:t>
      </w:r>
      <w:r w:rsidR="00892B4A">
        <w:rPr>
          <w:sz w:val="28"/>
          <w:szCs w:val="28"/>
        </w:rPr>
        <w:t xml:space="preserve"> </w:t>
      </w:r>
    </w:p>
    <w:p w14:paraId="42302EF5" w14:textId="77777777" w:rsidR="00A87CEE" w:rsidRDefault="00A87CEE" w:rsidP="005E29EE">
      <w:pPr>
        <w:pStyle w:val="ListParagraph"/>
        <w:ind w:left="360"/>
        <w:rPr>
          <w:sz w:val="28"/>
          <w:szCs w:val="28"/>
        </w:rPr>
      </w:pPr>
    </w:p>
    <w:p w14:paraId="02105E8E" w14:textId="77777777" w:rsidR="00966DEE" w:rsidRDefault="00111500" w:rsidP="005E29EE">
      <w:pPr>
        <w:pStyle w:val="ListParagraph"/>
        <w:numPr>
          <w:ilvl w:val="1"/>
          <w:numId w:val="3"/>
        </w:numPr>
        <w:rPr>
          <w:sz w:val="28"/>
          <w:szCs w:val="28"/>
        </w:rPr>
      </w:pPr>
      <w:r w:rsidRPr="002A5EF1">
        <w:rPr>
          <w:sz w:val="28"/>
          <w:szCs w:val="28"/>
        </w:rPr>
        <w:t xml:space="preserve"> </w:t>
      </w:r>
      <w:r w:rsidR="00966DEE">
        <w:rPr>
          <w:sz w:val="28"/>
          <w:szCs w:val="28"/>
        </w:rPr>
        <w:t>Participant is told the nature of the study</w:t>
      </w:r>
    </w:p>
    <w:p w14:paraId="5915914E" w14:textId="77777777" w:rsidR="00966DEE" w:rsidRDefault="00966DEE" w:rsidP="00966DEE">
      <w:pPr>
        <w:pStyle w:val="ListParagraph"/>
        <w:ind w:left="882"/>
        <w:rPr>
          <w:sz w:val="28"/>
          <w:szCs w:val="28"/>
        </w:rPr>
      </w:pPr>
    </w:p>
    <w:p w14:paraId="79A31CE3" w14:textId="13705FBD" w:rsidR="00111500" w:rsidRDefault="00966DEE" w:rsidP="00966DEE">
      <w:pPr>
        <w:pStyle w:val="ListParagraph"/>
        <w:numPr>
          <w:ilvl w:val="2"/>
          <w:numId w:val="3"/>
        </w:numPr>
        <w:rPr>
          <w:sz w:val="28"/>
          <w:szCs w:val="28"/>
        </w:rPr>
      </w:pPr>
      <w:r>
        <w:rPr>
          <w:sz w:val="28"/>
          <w:szCs w:val="28"/>
        </w:rPr>
        <w:t>“</w:t>
      </w:r>
      <w:r w:rsidR="00111500" w:rsidRPr="00111500">
        <w:rPr>
          <w:sz w:val="28"/>
          <w:szCs w:val="28"/>
        </w:rPr>
        <w:t xml:space="preserve">Thank you for participating. In this study I was trying to determine if </w:t>
      </w:r>
      <w:r w:rsidR="00892B4A">
        <w:rPr>
          <w:sz w:val="28"/>
          <w:szCs w:val="28"/>
        </w:rPr>
        <w:t xml:space="preserve">the experience of weight through holding something heavy would influence severity of discipline. There were two groups in the study, one group held a heavy clipboard, the other group held a standard clipboard. We hypothesized that those in the heavy clipboard condition would be </w:t>
      </w:r>
      <w:r w:rsidR="00120DF6">
        <w:rPr>
          <w:sz w:val="28"/>
          <w:szCs w:val="28"/>
        </w:rPr>
        <w:t>stricter</w:t>
      </w:r>
      <w:r w:rsidR="00892B4A">
        <w:rPr>
          <w:sz w:val="28"/>
          <w:szCs w:val="28"/>
        </w:rPr>
        <w:t xml:space="preserve"> in their discipline by giving harsher penalties.”</w:t>
      </w:r>
    </w:p>
    <w:p w14:paraId="2EE9B008" w14:textId="77777777" w:rsidR="00A426FC" w:rsidRDefault="00A426FC" w:rsidP="005E29EE">
      <w:pPr>
        <w:pStyle w:val="ListParagraph"/>
        <w:ind w:left="882"/>
        <w:rPr>
          <w:sz w:val="28"/>
          <w:szCs w:val="28"/>
        </w:rPr>
      </w:pPr>
    </w:p>
    <w:p w14:paraId="01983C36" w14:textId="50392F53" w:rsidR="00111500" w:rsidRPr="00892B4A" w:rsidRDefault="00A426FC" w:rsidP="00966DEE">
      <w:pPr>
        <w:pStyle w:val="ListParagraph"/>
        <w:numPr>
          <w:ilvl w:val="2"/>
          <w:numId w:val="3"/>
        </w:numPr>
        <w:rPr>
          <w:sz w:val="28"/>
          <w:szCs w:val="28"/>
        </w:rPr>
      </w:pPr>
      <w:r w:rsidRPr="00892B4A">
        <w:rPr>
          <w:sz w:val="28"/>
          <w:szCs w:val="28"/>
        </w:rPr>
        <w:t xml:space="preserve"> </w:t>
      </w:r>
      <w:r w:rsidR="00111500" w:rsidRPr="00892B4A">
        <w:rPr>
          <w:sz w:val="28"/>
          <w:szCs w:val="28"/>
        </w:rPr>
        <w:t xml:space="preserve">“We </w:t>
      </w:r>
      <w:r w:rsidR="00892B4A">
        <w:rPr>
          <w:sz w:val="28"/>
          <w:szCs w:val="28"/>
        </w:rPr>
        <w:t>couldn’t tell you about our hypotheses ahead of time because this process (what psychologists call embodied cognition) is an unconscious process that occurs outside of your awareness.</w:t>
      </w:r>
      <w:r w:rsidR="00111500" w:rsidRPr="00892B4A">
        <w:rPr>
          <w:sz w:val="28"/>
          <w:szCs w:val="28"/>
        </w:rPr>
        <w:t xml:space="preserve"> Because of the nature of the deception, it is quite natural for participants to not realize that they were being deceived</w:t>
      </w:r>
      <w:r w:rsidRPr="00892B4A">
        <w:rPr>
          <w:sz w:val="28"/>
          <w:szCs w:val="28"/>
        </w:rPr>
        <w:t>.</w:t>
      </w:r>
      <w:r w:rsidR="00111500" w:rsidRPr="00892B4A">
        <w:rPr>
          <w:sz w:val="28"/>
          <w:szCs w:val="28"/>
        </w:rPr>
        <w:t>”</w:t>
      </w:r>
    </w:p>
    <w:p w14:paraId="1B1E7F4C" w14:textId="77777777" w:rsidR="00D66E25" w:rsidRDefault="00D66E25" w:rsidP="005E29EE">
      <w:pPr>
        <w:pStyle w:val="ListParagraph"/>
        <w:ind w:left="360"/>
        <w:rPr>
          <w:sz w:val="28"/>
          <w:szCs w:val="28"/>
        </w:rPr>
      </w:pPr>
    </w:p>
    <w:p w14:paraId="77D4005A" w14:textId="3BA016C5" w:rsidR="00D66E25" w:rsidRPr="00650F0E" w:rsidRDefault="00D66E25" w:rsidP="005E29EE">
      <w:pPr>
        <w:pStyle w:val="ListParagraph"/>
        <w:numPr>
          <w:ilvl w:val="0"/>
          <w:numId w:val="3"/>
        </w:numPr>
        <w:rPr>
          <w:sz w:val="28"/>
          <w:szCs w:val="28"/>
        </w:rPr>
      </w:pPr>
      <w:commentRangeStart w:id="14"/>
      <w:r>
        <w:rPr>
          <w:sz w:val="28"/>
          <w:szCs w:val="28"/>
        </w:rPr>
        <w:t>Go through the “Conducting the Study” procedure twice</w:t>
      </w:r>
      <w:ins w:id="15" w:author="Gary Lewandowski" w:date="2014-10-23T15:05:00Z">
        <w:r w:rsidR="00D91AFD">
          <w:rPr>
            <w:sz w:val="28"/>
            <w:szCs w:val="28"/>
          </w:rPr>
          <w:t>, with two different participants (on</w:t>
        </w:r>
      </w:ins>
      <w:ins w:id="16" w:author="Gary Lewandowski" w:date="2014-10-23T15:06:00Z">
        <w:r w:rsidR="00D91AFD">
          <w:rPr>
            <w:sz w:val="28"/>
            <w:szCs w:val="28"/>
          </w:rPr>
          <w:t>e</w:t>
        </w:r>
      </w:ins>
      <w:ins w:id="17" w:author="Gary Lewandowski" w:date="2014-10-23T15:05:00Z">
        <w:r w:rsidR="00D91AFD">
          <w:rPr>
            <w:sz w:val="28"/>
            <w:szCs w:val="28"/>
          </w:rPr>
          <w:t xml:space="preserve"> per condition)</w:t>
        </w:r>
      </w:ins>
      <w:r>
        <w:rPr>
          <w:sz w:val="28"/>
          <w:szCs w:val="28"/>
        </w:rPr>
        <w:t>. O</w:t>
      </w:r>
      <w:r w:rsidRPr="00650F0E">
        <w:rPr>
          <w:sz w:val="28"/>
          <w:szCs w:val="28"/>
        </w:rPr>
        <w:t xml:space="preserve">nce for a person completing the survey </w:t>
      </w:r>
      <w:r>
        <w:rPr>
          <w:sz w:val="28"/>
          <w:szCs w:val="28"/>
        </w:rPr>
        <w:t xml:space="preserve">with a heavy clipboard, and once for a person completing it with a standard clipboard.  </w:t>
      </w:r>
      <w:commentRangeEnd w:id="14"/>
      <w:r w:rsidR="006F7728">
        <w:rPr>
          <w:rStyle w:val="CommentReference"/>
          <w:rFonts w:asciiTheme="minorHAnsi" w:hAnsiTheme="minorHAnsi"/>
        </w:rPr>
        <w:commentReference w:id="14"/>
      </w:r>
      <w:ins w:id="18" w:author="Gary Lewandowski" w:date="2014-10-23T15:06:00Z">
        <w:r w:rsidR="00D91AFD">
          <w:rPr>
            <w:sz w:val="28"/>
            <w:szCs w:val="28"/>
          </w:rPr>
          <w:t xml:space="preserve">(The idea is that we are highlighting one participant per condition, but that in running a real version of the study there would be 61 per condition) </w:t>
        </w:r>
      </w:ins>
    </w:p>
    <w:p w14:paraId="024B9D1A" w14:textId="77777777" w:rsidR="005E1710" w:rsidRPr="0047219B" w:rsidRDefault="005E1710" w:rsidP="005E29EE">
      <w:pPr>
        <w:pStyle w:val="ListParagraph"/>
        <w:ind w:left="360"/>
        <w:rPr>
          <w:sz w:val="28"/>
          <w:szCs w:val="28"/>
        </w:rPr>
      </w:pPr>
    </w:p>
    <w:p w14:paraId="29D6A5D2" w14:textId="1D35FF83" w:rsidR="005E1710" w:rsidRPr="00966DEE" w:rsidRDefault="005E1710" w:rsidP="005E29EE">
      <w:pPr>
        <w:pStyle w:val="ListParagraph"/>
        <w:numPr>
          <w:ilvl w:val="0"/>
          <w:numId w:val="3"/>
        </w:numPr>
        <w:rPr>
          <w:b/>
          <w:sz w:val="28"/>
          <w:szCs w:val="28"/>
        </w:rPr>
      </w:pPr>
      <w:r w:rsidRPr="00966DEE">
        <w:rPr>
          <w:b/>
          <w:sz w:val="28"/>
          <w:szCs w:val="28"/>
        </w:rPr>
        <w:t>Results</w:t>
      </w:r>
      <w:r w:rsidR="00A00A9B" w:rsidRPr="00966DEE">
        <w:rPr>
          <w:b/>
          <w:sz w:val="28"/>
          <w:szCs w:val="28"/>
        </w:rPr>
        <w:t>:</w:t>
      </w:r>
    </w:p>
    <w:p w14:paraId="589B599F" w14:textId="15A1C1E5" w:rsidR="005E1710" w:rsidRDefault="005E1710" w:rsidP="005E29EE">
      <w:pPr>
        <w:spacing w:after="0"/>
        <w:rPr>
          <w:rFonts w:ascii="Candara" w:hAnsi="Candara"/>
          <w:sz w:val="22"/>
          <w:szCs w:val="22"/>
        </w:rPr>
      </w:pPr>
    </w:p>
    <w:p w14:paraId="456FFD6B" w14:textId="3B12B32A" w:rsidR="00E47A30" w:rsidRPr="0047219B" w:rsidRDefault="00E47A30" w:rsidP="005E29EE">
      <w:pPr>
        <w:spacing w:after="0"/>
        <w:rPr>
          <w:rFonts w:ascii="Candara" w:hAnsi="Candara"/>
          <w:sz w:val="22"/>
          <w:szCs w:val="22"/>
        </w:rPr>
      </w:pPr>
      <w:bookmarkStart w:id="19" w:name="_GoBack"/>
      <w:bookmarkEnd w:id="19"/>
    </w:p>
    <w:p w14:paraId="5ACA0838" w14:textId="41AD93FA" w:rsidR="005E1710" w:rsidRPr="0047219B" w:rsidRDefault="005E1710" w:rsidP="005E29EE">
      <w:pPr>
        <w:spacing w:after="0"/>
        <w:rPr>
          <w:rFonts w:ascii="Candara" w:hAnsi="Candara"/>
          <w:sz w:val="22"/>
          <w:szCs w:val="22"/>
        </w:rPr>
      </w:pPr>
      <w:r w:rsidRPr="0047219B">
        <w:rPr>
          <w:rFonts w:ascii="Candara" w:hAnsi="Candara"/>
          <w:sz w:val="22"/>
          <w:szCs w:val="22"/>
        </w:rPr>
        <w:t xml:space="preserve">Figure 1. </w:t>
      </w:r>
    </w:p>
    <w:p w14:paraId="13AA35EC" w14:textId="77777777" w:rsidR="005E1710" w:rsidRPr="0047219B" w:rsidRDefault="005E1710" w:rsidP="005E29EE">
      <w:pPr>
        <w:spacing w:after="0"/>
        <w:rPr>
          <w:rFonts w:ascii="Candara" w:hAnsi="Candara"/>
          <w:sz w:val="22"/>
          <w:szCs w:val="22"/>
        </w:rPr>
      </w:pPr>
    </w:p>
    <w:p w14:paraId="1D1A0A3A" w14:textId="3FDED31A" w:rsidR="00EE673B" w:rsidRDefault="00A426FC" w:rsidP="005E29EE">
      <w:pPr>
        <w:pStyle w:val="ListParagraph"/>
        <w:numPr>
          <w:ilvl w:val="1"/>
          <w:numId w:val="3"/>
        </w:numPr>
        <w:rPr>
          <w:sz w:val="28"/>
          <w:szCs w:val="28"/>
        </w:rPr>
      </w:pPr>
      <w:r>
        <w:rPr>
          <w:sz w:val="28"/>
          <w:szCs w:val="28"/>
        </w:rPr>
        <w:t>The dat</w:t>
      </w:r>
      <w:r w:rsidR="005964D4">
        <w:rPr>
          <w:sz w:val="28"/>
          <w:szCs w:val="28"/>
        </w:rPr>
        <w:t xml:space="preserve">a was collected from </w:t>
      </w:r>
      <w:r w:rsidR="004E53D7">
        <w:rPr>
          <w:sz w:val="28"/>
          <w:szCs w:val="28"/>
        </w:rPr>
        <w:t>122</w:t>
      </w:r>
      <w:r w:rsidR="005964D4">
        <w:rPr>
          <w:sz w:val="28"/>
          <w:szCs w:val="28"/>
        </w:rPr>
        <w:t xml:space="preserve"> participants.</w:t>
      </w:r>
      <w:r>
        <w:rPr>
          <w:sz w:val="28"/>
          <w:szCs w:val="28"/>
        </w:rPr>
        <w:t xml:space="preserve">  </w:t>
      </w:r>
      <w:r w:rsidR="004E53D7">
        <w:rPr>
          <w:sz w:val="28"/>
          <w:szCs w:val="28"/>
        </w:rPr>
        <w:t xml:space="preserve">Number above reflect </w:t>
      </w:r>
      <w:r w:rsidR="00120DF6">
        <w:rPr>
          <w:sz w:val="28"/>
          <w:szCs w:val="28"/>
        </w:rPr>
        <w:t>participants’</w:t>
      </w:r>
      <w:r w:rsidR="004E53D7">
        <w:rPr>
          <w:sz w:val="28"/>
          <w:szCs w:val="28"/>
        </w:rPr>
        <w:t xml:space="preserve"> average response for each of the 10 violations. </w:t>
      </w:r>
      <w:r w:rsidR="00871C45">
        <w:rPr>
          <w:sz w:val="28"/>
          <w:szCs w:val="28"/>
        </w:rPr>
        <w:t>Recall that t</w:t>
      </w:r>
      <w:r w:rsidR="00EE673B">
        <w:rPr>
          <w:sz w:val="28"/>
          <w:szCs w:val="28"/>
        </w:rPr>
        <w:t xml:space="preserve">he </w:t>
      </w:r>
      <w:r w:rsidR="004E53D7">
        <w:rPr>
          <w:sz w:val="28"/>
          <w:szCs w:val="28"/>
        </w:rPr>
        <w:t xml:space="preserve">discipline </w:t>
      </w:r>
      <w:r w:rsidR="00EE673B">
        <w:rPr>
          <w:sz w:val="28"/>
          <w:szCs w:val="28"/>
        </w:rPr>
        <w:t xml:space="preserve">scale is calculated on the number assigned to each of the </w:t>
      </w:r>
      <w:r w:rsidR="004E53D7">
        <w:rPr>
          <w:sz w:val="28"/>
          <w:szCs w:val="28"/>
        </w:rPr>
        <w:t>levels of discipline (e.g., 1=verbal warning etc.)</w:t>
      </w:r>
      <w:r w:rsidR="00EE673B">
        <w:rPr>
          <w:sz w:val="28"/>
          <w:szCs w:val="28"/>
        </w:rPr>
        <w:t xml:space="preserve">.  </w:t>
      </w:r>
      <w:r w:rsidR="004E53D7">
        <w:rPr>
          <w:sz w:val="28"/>
          <w:szCs w:val="28"/>
        </w:rPr>
        <w:t xml:space="preserve">Results above are calculated from the 122 </w:t>
      </w:r>
      <w:r w:rsidR="005964D4">
        <w:rPr>
          <w:sz w:val="28"/>
          <w:szCs w:val="28"/>
        </w:rPr>
        <w:t>participants.</w:t>
      </w:r>
    </w:p>
    <w:p w14:paraId="2649F510" w14:textId="77777777" w:rsidR="004E53D7" w:rsidRDefault="004E53D7" w:rsidP="005E29EE">
      <w:pPr>
        <w:pStyle w:val="ListParagraph"/>
        <w:ind w:left="882"/>
        <w:rPr>
          <w:sz w:val="28"/>
          <w:szCs w:val="28"/>
        </w:rPr>
      </w:pPr>
    </w:p>
    <w:p w14:paraId="60DA0AB0" w14:textId="77777777" w:rsidR="004E53D7" w:rsidRDefault="004E53D7" w:rsidP="005E29EE">
      <w:pPr>
        <w:pStyle w:val="ListParagraph"/>
        <w:numPr>
          <w:ilvl w:val="1"/>
          <w:numId w:val="3"/>
        </w:numPr>
        <w:rPr>
          <w:sz w:val="28"/>
          <w:szCs w:val="28"/>
        </w:rPr>
      </w:pPr>
      <w:r>
        <w:rPr>
          <w:sz w:val="28"/>
          <w:szCs w:val="28"/>
        </w:rPr>
        <w:t xml:space="preserve">To determine if there were differences between the heavy and light clipboard conditions on discipline levels </w:t>
      </w:r>
      <w:r w:rsidR="00A426FC">
        <w:rPr>
          <w:sz w:val="28"/>
          <w:szCs w:val="28"/>
        </w:rPr>
        <w:t>we</w:t>
      </w:r>
      <w:r w:rsidR="005A5F0C" w:rsidRPr="00A00A9B">
        <w:rPr>
          <w:sz w:val="28"/>
          <w:szCs w:val="28"/>
        </w:rPr>
        <w:t xml:space="preserve"> performed a t-test for independent means</w:t>
      </w:r>
      <w:r>
        <w:rPr>
          <w:sz w:val="28"/>
          <w:szCs w:val="28"/>
        </w:rPr>
        <w:t xml:space="preserve">. </w:t>
      </w:r>
    </w:p>
    <w:p w14:paraId="4A67D9EF" w14:textId="77777777" w:rsidR="004E53D7" w:rsidRDefault="004E53D7" w:rsidP="005E29EE">
      <w:pPr>
        <w:pStyle w:val="ListParagraph"/>
        <w:ind w:left="882"/>
        <w:rPr>
          <w:sz w:val="28"/>
          <w:szCs w:val="28"/>
        </w:rPr>
      </w:pPr>
    </w:p>
    <w:p w14:paraId="44F942FA" w14:textId="31F95649" w:rsidR="00F43B09" w:rsidRDefault="005E1710" w:rsidP="005E29EE">
      <w:pPr>
        <w:pStyle w:val="ListParagraph"/>
        <w:numPr>
          <w:ilvl w:val="1"/>
          <w:numId w:val="3"/>
        </w:numPr>
        <w:rPr>
          <w:sz w:val="28"/>
          <w:szCs w:val="28"/>
        </w:rPr>
      </w:pPr>
      <w:r w:rsidRPr="00A00A9B">
        <w:rPr>
          <w:sz w:val="28"/>
          <w:szCs w:val="28"/>
        </w:rPr>
        <w:t xml:space="preserve">The results indicate that </w:t>
      </w:r>
      <w:r w:rsidR="005A5F0C" w:rsidRPr="00A00A9B">
        <w:rPr>
          <w:sz w:val="28"/>
          <w:szCs w:val="28"/>
        </w:rPr>
        <w:t xml:space="preserve">participants who </w:t>
      </w:r>
      <w:r w:rsidR="004E53D7">
        <w:rPr>
          <w:sz w:val="28"/>
          <w:szCs w:val="28"/>
        </w:rPr>
        <w:t xml:space="preserve">held the heavy clipboard gave stricter levels of discipline for </w:t>
      </w:r>
      <w:r w:rsidR="00E47A30">
        <w:rPr>
          <w:sz w:val="28"/>
          <w:szCs w:val="28"/>
        </w:rPr>
        <w:t>6</w:t>
      </w:r>
      <w:r w:rsidR="004E53D7">
        <w:rPr>
          <w:sz w:val="28"/>
          <w:szCs w:val="28"/>
        </w:rPr>
        <w:t xml:space="preserve"> of the </w:t>
      </w:r>
      <w:r w:rsidR="00E47A30">
        <w:rPr>
          <w:sz w:val="28"/>
          <w:szCs w:val="28"/>
        </w:rPr>
        <w:t>7</w:t>
      </w:r>
      <w:r w:rsidR="004E53D7">
        <w:rPr>
          <w:sz w:val="28"/>
          <w:szCs w:val="28"/>
        </w:rPr>
        <w:t xml:space="preserve"> violations.  The only exception w</w:t>
      </w:r>
      <w:r w:rsidR="00C33AE3">
        <w:rPr>
          <w:sz w:val="28"/>
          <w:szCs w:val="28"/>
        </w:rPr>
        <w:t xml:space="preserve">as for </w:t>
      </w:r>
      <w:r w:rsidR="00E47A30">
        <w:rPr>
          <w:sz w:val="28"/>
          <w:szCs w:val="28"/>
        </w:rPr>
        <w:t>illegal downloading of copyrighted material</w:t>
      </w:r>
      <w:r w:rsidR="00C33AE3">
        <w:rPr>
          <w:sz w:val="28"/>
          <w:szCs w:val="28"/>
        </w:rPr>
        <w:t>, which did not demonstrate a significant difference between conditions.</w:t>
      </w:r>
      <w:r w:rsidR="004E53D7">
        <w:rPr>
          <w:sz w:val="28"/>
          <w:szCs w:val="28"/>
        </w:rPr>
        <w:t xml:space="preserve">  </w:t>
      </w:r>
    </w:p>
    <w:p w14:paraId="583FCEE3" w14:textId="77777777" w:rsidR="004E53D7" w:rsidRPr="004E53D7" w:rsidRDefault="004E53D7" w:rsidP="005E29EE">
      <w:pPr>
        <w:spacing w:after="0"/>
        <w:rPr>
          <w:sz w:val="28"/>
          <w:szCs w:val="28"/>
        </w:rPr>
      </w:pPr>
    </w:p>
    <w:p w14:paraId="4CC0B4DE" w14:textId="06170DD1" w:rsidR="005E1710" w:rsidRDefault="00F43B09" w:rsidP="005E29EE">
      <w:pPr>
        <w:pStyle w:val="ListParagraph"/>
        <w:numPr>
          <w:ilvl w:val="0"/>
          <w:numId w:val="3"/>
        </w:numPr>
        <w:rPr>
          <w:sz w:val="28"/>
          <w:szCs w:val="28"/>
        </w:rPr>
      </w:pPr>
      <w:r w:rsidRPr="004E53D7">
        <w:rPr>
          <w:sz w:val="28"/>
          <w:szCs w:val="28"/>
        </w:rPr>
        <w:t>Applications</w:t>
      </w:r>
      <w:r w:rsidR="00A00A9B" w:rsidRPr="004E53D7">
        <w:rPr>
          <w:sz w:val="28"/>
          <w:szCs w:val="28"/>
        </w:rPr>
        <w:t>:</w:t>
      </w:r>
    </w:p>
    <w:p w14:paraId="2B7432CB" w14:textId="77777777" w:rsidR="00966DEE" w:rsidRPr="004E53D7" w:rsidRDefault="00966DEE" w:rsidP="00966DEE">
      <w:pPr>
        <w:pStyle w:val="ListParagraph"/>
        <w:ind w:left="360"/>
        <w:rPr>
          <w:sz w:val="28"/>
          <w:szCs w:val="28"/>
        </w:rPr>
      </w:pPr>
    </w:p>
    <w:p w14:paraId="257B8356" w14:textId="2DF54DEF" w:rsidR="00CF2362" w:rsidRDefault="00CF2362" w:rsidP="005E29EE">
      <w:pPr>
        <w:pStyle w:val="ListParagraph"/>
        <w:numPr>
          <w:ilvl w:val="1"/>
          <w:numId w:val="3"/>
        </w:numPr>
        <w:rPr>
          <w:sz w:val="28"/>
          <w:szCs w:val="28"/>
        </w:rPr>
      </w:pPr>
      <w:r w:rsidRPr="00A00A9B">
        <w:rPr>
          <w:sz w:val="28"/>
          <w:szCs w:val="28"/>
        </w:rPr>
        <w:t>This two-group experiment shows how researchers can</w:t>
      </w:r>
      <w:r w:rsidR="00C33AE3">
        <w:rPr>
          <w:sz w:val="28"/>
          <w:szCs w:val="28"/>
        </w:rPr>
        <w:t xml:space="preserve"> manipulate participants’ cognition in a subtle way that participants are not aware of through embodiment.  </w:t>
      </w:r>
    </w:p>
    <w:p w14:paraId="3465D4D7" w14:textId="77777777" w:rsidR="005E29EE" w:rsidRDefault="005E29EE" w:rsidP="005E29EE">
      <w:pPr>
        <w:pStyle w:val="ListParagraph"/>
        <w:ind w:left="882"/>
        <w:rPr>
          <w:sz w:val="28"/>
          <w:szCs w:val="28"/>
        </w:rPr>
      </w:pPr>
    </w:p>
    <w:p w14:paraId="2C9B9F2A" w14:textId="78669848" w:rsidR="005E29EE" w:rsidRPr="00A00A9B" w:rsidRDefault="005E29EE" w:rsidP="005E29EE">
      <w:pPr>
        <w:pStyle w:val="ListParagraph"/>
        <w:numPr>
          <w:ilvl w:val="1"/>
          <w:numId w:val="3"/>
        </w:numPr>
        <w:rPr>
          <w:sz w:val="28"/>
          <w:szCs w:val="28"/>
        </w:rPr>
      </w:pPr>
      <w:r>
        <w:rPr>
          <w:sz w:val="28"/>
          <w:szCs w:val="28"/>
        </w:rPr>
        <w:t xml:space="preserve">This study replicates and extends previous research on embodiment by </w:t>
      </w:r>
      <w:proofErr w:type="spellStart"/>
      <w:r>
        <w:rPr>
          <w:sz w:val="28"/>
          <w:szCs w:val="28"/>
        </w:rPr>
        <w:t>Jostman</w:t>
      </w:r>
      <w:proofErr w:type="spellEnd"/>
      <w:r>
        <w:rPr>
          <w:sz w:val="28"/>
          <w:szCs w:val="28"/>
        </w:rPr>
        <w:t xml:space="preserve"> et al., which showed that holding a weighted clipboard made participants think that fair decision-making through listening to students’ opinions was more important.  </w:t>
      </w:r>
    </w:p>
    <w:p w14:paraId="3CC0892B" w14:textId="77777777" w:rsidR="004E53D7" w:rsidRDefault="004E53D7" w:rsidP="005E29EE">
      <w:pPr>
        <w:pStyle w:val="ListParagraph"/>
        <w:ind w:left="882"/>
        <w:rPr>
          <w:sz w:val="28"/>
          <w:szCs w:val="28"/>
        </w:rPr>
      </w:pPr>
    </w:p>
    <w:p w14:paraId="5B65AAC9" w14:textId="5755F2DE" w:rsidR="00CF2362" w:rsidRDefault="00C33AE3" w:rsidP="005E29EE">
      <w:pPr>
        <w:pStyle w:val="ListParagraph"/>
        <w:numPr>
          <w:ilvl w:val="1"/>
          <w:numId w:val="3"/>
        </w:numPr>
        <w:rPr>
          <w:sz w:val="28"/>
          <w:szCs w:val="28"/>
        </w:rPr>
      </w:pPr>
      <w:r>
        <w:rPr>
          <w:sz w:val="28"/>
          <w:szCs w:val="28"/>
        </w:rPr>
        <w:t xml:space="preserve"> Embodiment effects are increasingly popular and have been studied in a variety of contexts. </w:t>
      </w:r>
      <w:r w:rsidR="00CF2362" w:rsidRPr="00A00A9B">
        <w:rPr>
          <w:sz w:val="28"/>
          <w:szCs w:val="28"/>
        </w:rPr>
        <w:t xml:space="preserve">For example a recent study </w:t>
      </w:r>
      <w:r w:rsidR="005E29EE">
        <w:rPr>
          <w:sz w:val="28"/>
          <w:szCs w:val="28"/>
        </w:rPr>
        <w:t xml:space="preserve">by </w:t>
      </w:r>
      <w:proofErr w:type="spellStart"/>
      <w:r w:rsidR="005E29EE">
        <w:rPr>
          <w:sz w:val="28"/>
          <w:szCs w:val="28"/>
        </w:rPr>
        <w:t>Kille</w:t>
      </w:r>
      <w:proofErr w:type="spellEnd"/>
      <w:r w:rsidR="005E29EE">
        <w:rPr>
          <w:sz w:val="28"/>
          <w:szCs w:val="28"/>
        </w:rPr>
        <w:t xml:space="preserve"> et al., </w:t>
      </w:r>
      <w:r w:rsidR="00CF2362" w:rsidRPr="00A00A9B">
        <w:rPr>
          <w:sz w:val="28"/>
          <w:szCs w:val="28"/>
        </w:rPr>
        <w:t xml:space="preserve">in </w:t>
      </w:r>
      <w:r w:rsidR="00CF2362" w:rsidRPr="004E53D7">
        <w:rPr>
          <w:sz w:val="28"/>
          <w:szCs w:val="28"/>
        </w:rPr>
        <w:t>Psycholog</w:t>
      </w:r>
      <w:r>
        <w:rPr>
          <w:sz w:val="28"/>
          <w:szCs w:val="28"/>
        </w:rPr>
        <w:t xml:space="preserve">ical Science </w:t>
      </w:r>
      <w:r w:rsidR="00CF2362" w:rsidRPr="00A00A9B">
        <w:rPr>
          <w:sz w:val="28"/>
          <w:szCs w:val="28"/>
        </w:rPr>
        <w:t xml:space="preserve">found that </w:t>
      </w:r>
      <w:r>
        <w:rPr>
          <w:sz w:val="28"/>
          <w:szCs w:val="28"/>
        </w:rPr>
        <w:t xml:space="preserve">participants who sat at a wobbly desk (which the researchers created by sawing two of the legs short) sought romantic relationship partners who were more stable (i.e., reliable and trustworthy). </w:t>
      </w:r>
    </w:p>
    <w:p w14:paraId="09D55F17" w14:textId="198C6806" w:rsidR="00CF2362" w:rsidRPr="00A00A9B" w:rsidRDefault="00CF2362" w:rsidP="005E29EE">
      <w:pPr>
        <w:pStyle w:val="ListParagraph"/>
        <w:ind w:left="882"/>
        <w:rPr>
          <w:sz w:val="28"/>
          <w:szCs w:val="28"/>
        </w:rPr>
      </w:pPr>
    </w:p>
    <w:p w14:paraId="1B981C0E" w14:textId="77777777" w:rsidR="00CF2362" w:rsidRPr="005A5F0C" w:rsidRDefault="00CF2362" w:rsidP="005E29EE">
      <w:pPr>
        <w:pStyle w:val="ListParagraph"/>
        <w:rPr>
          <w:sz w:val="28"/>
          <w:szCs w:val="28"/>
        </w:rPr>
      </w:pPr>
    </w:p>
    <w:p w14:paraId="25FDA953" w14:textId="4B4634EB" w:rsidR="007420AF" w:rsidRPr="00F43B09" w:rsidRDefault="00F43B09" w:rsidP="005E29EE">
      <w:pPr>
        <w:spacing w:after="0"/>
        <w:rPr>
          <w:rFonts w:ascii="Candara" w:hAnsi="Candara"/>
          <w:b/>
          <w:sz w:val="28"/>
          <w:szCs w:val="28"/>
        </w:rPr>
      </w:pPr>
      <w:r w:rsidRPr="00F43B09">
        <w:rPr>
          <w:rFonts w:ascii="Candara" w:hAnsi="Candara"/>
          <w:b/>
          <w:sz w:val="28"/>
          <w:szCs w:val="28"/>
        </w:rPr>
        <w:t>References</w:t>
      </w:r>
    </w:p>
    <w:p w14:paraId="5D865E19" w14:textId="77777777" w:rsidR="005E29EE" w:rsidRDefault="005E29EE" w:rsidP="005E29EE">
      <w:pPr>
        <w:spacing w:after="0"/>
        <w:contextualSpacing/>
        <w:rPr>
          <w:rFonts w:ascii="Candara" w:hAnsi="Candara"/>
          <w:sz w:val="28"/>
          <w:szCs w:val="28"/>
        </w:rPr>
      </w:pPr>
      <w:proofErr w:type="spellStart"/>
      <w:r w:rsidRPr="005E29EE">
        <w:rPr>
          <w:rFonts w:ascii="Candara" w:hAnsi="Candara"/>
          <w:sz w:val="28"/>
          <w:szCs w:val="28"/>
        </w:rPr>
        <w:t>Jostmann</w:t>
      </w:r>
      <w:proofErr w:type="spellEnd"/>
      <w:r w:rsidRPr="005E29EE">
        <w:rPr>
          <w:rFonts w:ascii="Candara" w:hAnsi="Candara"/>
          <w:sz w:val="28"/>
          <w:szCs w:val="28"/>
        </w:rPr>
        <w:t xml:space="preserve">, N. B., </w:t>
      </w:r>
      <w:proofErr w:type="spellStart"/>
      <w:r w:rsidRPr="005E29EE">
        <w:rPr>
          <w:rFonts w:ascii="Candara" w:hAnsi="Candara"/>
          <w:sz w:val="28"/>
          <w:szCs w:val="28"/>
        </w:rPr>
        <w:t>Lakens</w:t>
      </w:r>
      <w:proofErr w:type="spellEnd"/>
      <w:r w:rsidRPr="005E29EE">
        <w:rPr>
          <w:rFonts w:ascii="Candara" w:hAnsi="Candara"/>
          <w:sz w:val="28"/>
          <w:szCs w:val="28"/>
        </w:rPr>
        <w:t xml:space="preserve">, D., &amp; Schubert, T. W. (2009). Weight as an embodiment of importance. </w:t>
      </w:r>
      <w:r w:rsidRPr="005E29EE">
        <w:rPr>
          <w:rFonts w:ascii="Candara" w:hAnsi="Candara"/>
          <w:i/>
          <w:iCs/>
          <w:sz w:val="28"/>
          <w:szCs w:val="28"/>
        </w:rPr>
        <w:t>Psychological Science</w:t>
      </w:r>
      <w:r w:rsidRPr="005E29EE">
        <w:rPr>
          <w:rFonts w:ascii="Candara" w:hAnsi="Candara"/>
          <w:sz w:val="28"/>
          <w:szCs w:val="28"/>
        </w:rPr>
        <w:t xml:space="preserve">, </w:t>
      </w:r>
      <w:r w:rsidRPr="005E29EE">
        <w:rPr>
          <w:rFonts w:ascii="Candara" w:hAnsi="Candara"/>
          <w:i/>
          <w:iCs/>
          <w:sz w:val="28"/>
          <w:szCs w:val="28"/>
        </w:rPr>
        <w:t>20</w:t>
      </w:r>
      <w:r w:rsidRPr="005E29EE">
        <w:rPr>
          <w:rFonts w:ascii="Candara" w:hAnsi="Candara"/>
          <w:sz w:val="28"/>
          <w:szCs w:val="28"/>
        </w:rPr>
        <w:t>(9), 1169-1174. doi:10.1111/j.1467-9280.2009.02426.x</w:t>
      </w:r>
    </w:p>
    <w:p w14:paraId="3A7F6ED8" w14:textId="77777777" w:rsidR="005E29EE" w:rsidRDefault="005E29EE" w:rsidP="005E29EE">
      <w:pPr>
        <w:spacing w:after="0"/>
        <w:contextualSpacing/>
        <w:rPr>
          <w:rFonts w:ascii="Candara" w:hAnsi="Candara"/>
          <w:sz w:val="28"/>
          <w:szCs w:val="28"/>
        </w:rPr>
      </w:pPr>
    </w:p>
    <w:p w14:paraId="47C7B333" w14:textId="06D4CBD0" w:rsidR="005E29EE" w:rsidRDefault="005E29EE" w:rsidP="005E29EE">
      <w:pPr>
        <w:spacing w:after="0"/>
        <w:contextualSpacing/>
        <w:rPr>
          <w:rFonts w:ascii="Candara" w:hAnsi="Candara"/>
          <w:sz w:val="28"/>
          <w:szCs w:val="28"/>
        </w:rPr>
      </w:pPr>
      <w:proofErr w:type="spellStart"/>
      <w:r w:rsidRPr="005E29EE">
        <w:rPr>
          <w:rFonts w:ascii="Candara" w:hAnsi="Candara"/>
          <w:sz w:val="28"/>
          <w:szCs w:val="28"/>
        </w:rPr>
        <w:t>Kille</w:t>
      </w:r>
      <w:proofErr w:type="spellEnd"/>
      <w:r w:rsidRPr="005E29EE">
        <w:rPr>
          <w:rFonts w:ascii="Candara" w:hAnsi="Candara"/>
          <w:sz w:val="28"/>
          <w:szCs w:val="28"/>
        </w:rPr>
        <w:t xml:space="preserve">, D. R., Forest, A. L., &amp; Wood, J. V. (2013). Tall, dark, and stable: Embodiment motivates mate selection preferences. </w:t>
      </w:r>
      <w:r w:rsidRPr="005E29EE">
        <w:rPr>
          <w:rFonts w:ascii="Candara" w:hAnsi="Candara"/>
          <w:i/>
          <w:sz w:val="28"/>
          <w:szCs w:val="28"/>
        </w:rPr>
        <w:t>Psychological Science, 24</w:t>
      </w:r>
      <w:r w:rsidRPr="005E29EE">
        <w:rPr>
          <w:rFonts w:ascii="Candara" w:hAnsi="Candara"/>
          <w:sz w:val="28"/>
          <w:szCs w:val="28"/>
        </w:rPr>
        <w:t xml:space="preserve">(1), 112-114. </w:t>
      </w:r>
      <w:proofErr w:type="gramStart"/>
      <w:r w:rsidRPr="005E29EE">
        <w:rPr>
          <w:rFonts w:ascii="Candara" w:hAnsi="Candara"/>
          <w:sz w:val="28"/>
          <w:szCs w:val="28"/>
        </w:rPr>
        <w:t>doi:</w:t>
      </w:r>
      <w:proofErr w:type="gramEnd"/>
      <w:r w:rsidRPr="005E29EE">
        <w:rPr>
          <w:rFonts w:ascii="Candara" w:hAnsi="Candara"/>
          <w:sz w:val="28"/>
          <w:szCs w:val="28"/>
        </w:rPr>
        <w:t>10.1177/0956797612457392</w:t>
      </w:r>
    </w:p>
    <w:p w14:paraId="56B71BDA" w14:textId="77777777" w:rsidR="005E29EE" w:rsidRDefault="005E29EE" w:rsidP="005E29EE">
      <w:pPr>
        <w:spacing w:after="0"/>
        <w:contextualSpacing/>
        <w:rPr>
          <w:rFonts w:ascii="Candara" w:hAnsi="Candara"/>
          <w:sz w:val="28"/>
          <w:szCs w:val="28"/>
        </w:rPr>
      </w:pPr>
    </w:p>
    <w:p w14:paraId="62409D8D" w14:textId="77777777" w:rsidR="008710B8" w:rsidRDefault="008710B8" w:rsidP="005E29EE">
      <w:pPr>
        <w:spacing w:after="0"/>
        <w:rPr>
          <w:rFonts w:ascii="Candara" w:hAnsi="Candara"/>
          <w:sz w:val="28"/>
          <w:szCs w:val="28"/>
        </w:rPr>
      </w:pPr>
    </w:p>
    <w:p w14:paraId="63E92601" w14:textId="1D641913" w:rsidR="008710B8" w:rsidRPr="008710B8" w:rsidRDefault="008710B8" w:rsidP="005E29EE">
      <w:pPr>
        <w:spacing w:after="0"/>
        <w:jc w:val="center"/>
        <w:rPr>
          <w:rFonts w:ascii="Candara" w:hAnsi="Candara"/>
          <w:b/>
          <w:sz w:val="32"/>
          <w:szCs w:val="28"/>
          <w:u w:val="single"/>
        </w:rPr>
      </w:pPr>
      <w:r w:rsidRPr="008710B8">
        <w:rPr>
          <w:rFonts w:ascii="Candara" w:hAnsi="Candara"/>
          <w:b/>
          <w:sz w:val="32"/>
          <w:szCs w:val="28"/>
          <w:u w:val="single"/>
        </w:rPr>
        <w:t>Student Opinion Survey</w:t>
      </w:r>
    </w:p>
    <w:p w14:paraId="24152B1E" w14:textId="77777777" w:rsidR="008710B8" w:rsidRDefault="008710B8" w:rsidP="005E29EE">
      <w:pPr>
        <w:spacing w:after="0"/>
        <w:rPr>
          <w:rFonts w:ascii="Candara" w:eastAsia="Calibri" w:hAnsi="Candara" w:cs="Times New Roman"/>
          <w:b/>
          <w:bCs/>
        </w:rPr>
      </w:pPr>
    </w:p>
    <w:p w14:paraId="4A51EDE8" w14:textId="52B1BBE0" w:rsidR="008710B8" w:rsidRDefault="008710B8" w:rsidP="005E29EE">
      <w:pPr>
        <w:spacing w:after="0"/>
        <w:rPr>
          <w:rFonts w:ascii="Candara" w:eastAsia="Calibri" w:hAnsi="Candara" w:cs="Times New Roman"/>
          <w:b/>
          <w:bCs/>
        </w:rPr>
      </w:pPr>
      <w:r w:rsidRPr="008710B8">
        <w:rPr>
          <w:rFonts w:ascii="Candara" w:eastAsia="Calibri" w:hAnsi="Candara" w:cs="Times New Roman"/>
          <w:b/>
          <w:bCs/>
        </w:rPr>
        <w:t xml:space="preserve">The </w:t>
      </w:r>
      <w:r w:rsidRPr="00F6655A">
        <w:rPr>
          <w:rFonts w:ascii="Candara" w:eastAsia="Calibri" w:hAnsi="Candara" w:cs="Times New Roman"/>
          <w:b/>
          <w:bCs/>
        </w:rPr>
        <w:t xml:space="preserve">Student Judicial Affairs </w:t>
      </w:r>
      <w:r w:rsidRPr="008710B8">
        <w:rPr>
          <w:rFonts w:ascii="Candara" w:eastAsia="Calibri" w:hAnsi="Candara" w:cs="Times New Roman"/>
          <w:b/>
          <w:bCs/>
        </w:rPr>
        <w:t xml:space="preserve">Office on campus is looking for students’ feedback regarding the appropriate levels of discipline for common </w:t>
      </w:r>
      <w:r w:rsidRPr="00F6655A">
        <w:rPr>
          <w:rFonts w:ascii="Candara" w:eastAsia="Calibri" w:hAnsi="Candara" w:cs="Times New Roman"/>
          <w:b/>
          <w:bCs/>
        </w:rPr>
        <w:t>violation</w:t>
      </w:r>
      <w:r w:rsidRPr="008710B8">
        <w:rPr>
          <w:rFonts w:ascii="Candara" w:eastAsia="Calibri" w:hAnsi="Candara" w:cs="Times New Roman"/>
          <w:b/>
          <w:bCs/>
        </w:rPr>
        <w:t>s</w:t>
      </w:r>
      <w:r w:rsidRPr="00F6655A">
        <w:rPr>
          <w:rFonts w:ascii="Candara" w:eastAsia="Calibri" w:hAnsi="Candara" w:cs="Times New Roman"/>
          <w:b/>
          <w:bCs/>
        </w:rPr>
        <w:t xml:space="preserve"> of </w:t>
      </w:r>
      <w:r w:rsidRPr="008710B8">
        <w:rPr>
          <w:rFonts w:ascii="Candara" w:eastAsia="Calibri" w:hAnsi="Candara" w:cs="Times New Roman"/>
          <w:b/>
          <w:bCs/>
        </w:rPr>
        <w:t xml:space="preserve">the </w:t>
      </w:r>
      <w:r w:rsidRPr="00F6655A">
        <w:rPr>
          <w:rFonts w:ascii="Candara" w:eastAsia="Calibri" w:hAnsi="Candara" w:cs="Times New Roman"/>
          <w:b/>
          <w:bCs/>
        </w:rPr>
        <w:t>student code of conduct</w:t>
      </w:r>
      <w:r w:rsidRPr="008710B8">
        <w:rPr>
          <w:rFonts w:ascii="Candara" w:eastAsia="Calibri" w:hAnsi="Candara" w:cs="Times New Roman"/>
          <w:b/>
          <w:bCs/>
        </w:rPr>
        <w:t xml:space="preserve">.  For each of the following please indicate what you think is most appropriate for a first time offender. </w:t>
      </w:r>
    </w:p>
    <w:tbl>
      <w:tblPr>
        <w:tblStyle w:val="TableGrid"/>
        <w:tblW w:w="0" w:type="auto"/>
        <w:tblLook w:val="04A0" w:firstRow="1" w:lastRow="0" w:firstColumn="1" w:lastColumn="0" w:noHBand="0" w:noVBand="1"/>
      </w:tblPr>
      <w:tblGrid>
        <w:gridCol w:w="1870"/>
        <w:gridCol w:w="1870"/>
        <w:gridCol w:w="1870"/>
        <w:gridCol w:w="1870"/>
        <w:gridCol w:w="1870"/>
      </w:tblGrid>
      <w:tr w:rsidR="00E53AC5" w14:paraId="7297E72B" w14:textId="77777777" w:rsidTr="00E53AC5">
        <w:tc>
          <w:tcPr>
            <w:tcW w:w="1870" w:type="dxa"/>
          </w:tcPr>
          <w:p w14:paraId="4B5F3DA8" w14:textId="42D83C1B" w:rsidR="00E53AC5" w:rsidRDefault="00E53AC5" w:rsidP="005E29EE">
            <w:pPr>
              <w:jc w:val="center"/>
              <w:rPr>
                <w:rFonts w:ascii="Candara" w:eastAsia="Calibri" w:hAnsi="Candara" w:cs="Times New Roman"/>
                <w:b/>
                <w:bCs/>
              </w:rPr>
            </w:pPr>
            <w:r>
              <w:rPr>
                <w:rFonts w:ascii="Candara" w:eastAsia="Calibri" w:hAnsi="Candara" w:cs="Times New Roman"/>
                <w:b/>
                <w:bCs/>
              </w:rPr>
              <w:t>1</w:t>
            </w:r>
          </w:p>
        </w:tc>
        <w:tc>
          <w:tcPr>
            <w:tcW w:w="1870" w:type="dxa"/>
          </w:tcPr>
          <w:p w14:paraId="1FCD2156" w14:textId="7C86B6F7" w:rsidR="00E53AC5" w:rsidRDefault="00E53AC5" w:rsidP="005E29EE">
            <w:pPr>
              <w:jc w:val="center"/>
              <w:rPr>
                <w:rFonts w:ascii="Candara" w:eastAsia="Calibri" w:hAnsi="Candara" w:cs="Times New Roman"/>
                <w:b/>
                <w:bCs/>
              </w:rPr>
            </w:pPr>
            <w:r>
              <w:rPr>
                <w:rFonts w:ascii="Candara" w:eastAsia="Calibri" w:hAnsi="Candara" w:cs="Times New Roman"/>
                <w:b/>
                <w:bCs/>
              </w:rPr>
              <w:t>2</w:t>
            </w:r>
          </w:p>
        </w:tc>
        <w:tc>
          <w:tcPr>
            <w:tcW w:w="1870" w:type="dxa"/>
          </w:tcPr>
          <w:p w14:paraId="1B84A8C6" w14:textId="572615CB" w:rsidR="00E53AC5" w:rsidRDefault="00E53AC5" w:rsidP="005E29EE">
            <w:pPr>
              <w:jc w:val="center"/>
              <w:rPr>
                <w:rFonts w:ascii="Candara" w:eastAsia="Calibri" w:hAnsi="Candara" w:cs="Times New Roman"/>
                <w:b/>
                <w:bCs/>
              </w:rPr>
            </w:pPr>
            <w:r>
              <w:rPr>
                <w:rFonts w:ascii="Candara" w:eastAsia="Calibri" w:hAnsi="Candara" w:cs="Times New Roman"/>
                <w:b/>
                <w:bCs/>
              </w:rPr>
              <w:t>3</w:t>
            </w:r>
          </w:p>
        </w:tc>
        <w:tc>
          <w:tcPr>
            <w:tcW w:w="1870" w:type="dxa"/>
          </w:tcPr>
          <w:p w14:paraId="4B4B872D" w14:textId="6B1EF485" w:rsidR="00E53AC5" w:rsidRDefault="00E53AC5" w:rsidP="005E29EE">
            <w:pPr>
              <w:jc w:val="center"/>
              <w:rPr>
                <w:rFonts w:ascii="Candara" w:eastAsia="Calibri" w:hAnsi="Candara" w:cs="Times New Roman"/>
                <w:b/>
                <w:bCs/>
              </w:rPr>
            </w:pPr>
            <w:r>
              <w:rPr>
                <w:rFonts w:ascii="Candara" w:eastAsia="Calibri" w:hAnsi="Candara" w:cs="Times New Roman"/>
                <w:b/>
                <w:bCs/>
              </w:rPr>
              <w:t>4</w:t>
            </w:r>
          </w:p>
        </w:tc>
        <w:tc>
          <w:tcPr>
            <w:tcW w:w="1870" w:type="dxa"/>
          </w:tcPr>
          <w:p w14:paraId="2B8D9B9F" w14:textId="1D97821D" w:rsidR="00E53AC5" w:rsidRDefault="00E53AC5" w:rsidP="005E29EE">
            <w:pPr>
              <w:jc w:val="center"/>
              <w:rPr>
                <w:rFonts w:ascii="Candara" w:eastAsia="Calibri" w:hAnsi="Candara" w:cs="Times New Roman"/>
                <w:b/>
                <w:bCs/>
              </w:rPr>
            </w:pPr>
            <w:r>
              <w:rPr>
                <w:rFonts w:ascii="Candara" w:eastAsia="Calibri" w:hAnsi="Candara" w:cs="Times New Roman"/>
                <w:b/>
                <w:bCs/>
              </w:rPr>
              <w:t>5</w:t>
            </w:r>
          </w:p>
        </w:tc>
      </w:tr>
      <w:tr w:rsidR="00E53AC5" w14:paraId="4CBB271C" w14:textId="77777777" w:rsidTr="00E53AC5">
        <w:tc>
          <w:tcPr>
            <w:tcW w:w="1870" w:type="dxa"/>
          </w:tcPr>
          <w:p w14:paraId="7726D0F3" w14:textId="272ADEE8" w:rsidR="00E53AC5" w:rsidRDefault="00E53AC5" w:rsidP="005E29EE">
            <w:pPr>
              <w:jc w:val="center"/>
              <w:rPr>
                <w:rFonts w:ascii="Candara" w:eastAsia="Calibri" w:hAnsi="Candara" w:cs="Times New Roman"/>
                <w:bCs/>
              </w:rPr>
            </w:pPr>
            <w:r>
              <w:rPr>
                <w:rFonts w:ascii="Candara" w:eastAsia="Calibri" w:hAnsi="Candara" w:cs="Times New Roman"/>
                <w:bCs/>
              </w:rPr>
              <w:t xml:space="preserve">Verbal </w:t>
            </w:r>
          </w:p>
          <w:p w14:paraId="488C569B" w14:textId="67EFD763" w:rsidR="00E53AC5" w:rsidRPr="00E53AC5" w:rsidRDefault="00E53AC5" w:rsidP="005E29EE">
            <w:pPr>
              <w:jc w:val="center"/>
              <w:rPr>
                <w:rFonts w:ascii="Candara" w:eastAsia="Calibri" w:hAnsi="Candara" w:cs="Times New Roman"/>
                <w:bCs/>
              </w:rPr>
            </w:pPr>
            <w:r w:rsidRPr="00E53AC5">
              <w:rPr>
                <w:rFonts w:ascii="Candara" w:eastAsia="Calibri" w:hAnsi="Candara" w:cs="Times New Roman"/>
                <w:bCs/>
              </w:rPr>
              <w:t>Warning</w:t>
            </w:r>
          </w:p>
        </w:tc>
        <w:tc>
          <w:tcPr>
            <w:tcW w:w="1870" w:type="dxa"/>
          </w:tcPr>
          <w:p w14:paraId="4AE3470F" w14:textId="6B027865" w:rsidR="00E53AC5" w:rsidRPr="00E53AC5" w:rsidRDefault="00E53AC5" w:rsidP="005E29EE">
            <w:pPr>
              <w:jc w:val="center"/>
              <w:rPr>
                <w:rFonts w:ascii="Candara" w:eastAsia="Calibri" w:hAnsi="Candara" w:cs="Times New Roman"/>
                <w:bCs/>
              </w:rPr>
            </w:pPr>
            <w:r>
              <w:rPr>
                <w:rFonts w:ascii="Candara" w:eastAsia="Calibri" w:hAnsi="Candara" w:cs="Times New Roman"/>
                <w:bCs/>
              </w:rPr>
              <w:t>Written Warning</w:t>
            </w:r>
          </w:p>
        </w:tc>
        <w:tc>
          <w:tcPr>
            <w:tcW w:w="1870" w:type="dxa"/>
          </w:tcPr>
          <w:p w14:paraId="0C29E09F" w14:textId="1E52D6AD" w:rsidR="00E53AC5" w:rsidRPr="00E53AC5" w:rsidRDefault="00E53AC5" w:rsidP="005E29EE">
            <w:pPr>
              <w:jc w:val="center"/>
              <w:rPr>
                <w:rFonts w:ascii="Candara" w:eastAsia="Calibri" w:hAnsi="Candara" w:cs="Times New Roman"/>
                <w:bCs/>
              </w:rPr>
            </w:pPr>
            <w:r>
              <w:rPr>
                <w:rFonts w:ascii="Candara" w:eastAsia="Calibri" w:hAnsi="Candara" w:cs="Times New Roman"/>
                <w:bCs/>
              </w:rPr>
              <w:t xml:space="preserve"> Incident Documented in Student’s File</w:t>
            </w:r>
          </w:p>
        </w:tc>
        <w:tc>
          <w:tcPr>
            <w:tcW w:w="1870" w:type="dxa"/>
          </w:tcPr>
          <w:p w14:paraId="3D9AE2E4" w14:textId="58D1BAD1" w:rsidR="00E53AC5" w:rsidRPr="00E53AC5" w:rsidRDefault="00E53AC5" w:rsidP="005E29EE">
            <w:pPr>
              <w:jc w:val="center"/>
              <w:rPr>
                <w:rFonts w:ascii="Candara" w:eastAsia="Calibri" w:hAnsi="Candara" w:cs="Times New Roman"/>
                <w:bCs/>
              </w:rPr>
            </w:pPr>
            <w:r>
              <w:rPr>
                <w:rFonts w:ascii="Candara" w:eastAsia="Calibri" w:hAnsi="Candara" w:cs="Times New Roman"/>
                <w:bCs/>
              </w:rPr>
              <w:t>Documented One-Week Suspension</w:t>
            </w:r>
          </w:p>
        </w:tc>
        <w:tc>
          <w:tcPr>
            <w:tcW w:w="1870" w:type="dxa"/>
          </w:tcPr>
          <w:p w14:paraId="79FF2854" w14:textId="0D01323F" w:rsidR="00E53AC5" w:rsidRPr="00E53AC5" w:rsidRDefault="00E53AC5" w:rsidP="005E29EE">
            <w:pPr>
              <w:jc w:val="center"/>
              <w:rPr>
                <w:rFonts w:ascii="Candara" w:eastAsia="Calibri" w:hAnsi="Candara" w:cs="Times New Roman"/>
                <w:bCs/>
              </w:rPr>
            </w:pPr>
            <w:r>
              <w:rPr>
                <w:rFonts w:ascii="Candara" w:eastAsia="Calibri" w:hAnsi="Candara" w:cs="Times New Roman"/>
                <w:bCs/>
              </w:rPr>
              <w:t>Expelled from the University</w:t>
            </w:r>
          </w:p>
        </w:tc>
      </w:tr>
    </w:tbl>
    <w:p w14:paraId="5E565B06" w14:textId="77777777" w:rsidR="008710B8" w:rsidRPr="00F6655A" w:rsidRDefault="008710B8" w:rsidP="005E29EE">
      <w:pPr>
        <w:spacing w:after="0"/>
        <w:rPr>
          <w:rFonts w:ascii="Candara" w:eastAsia="Calibri" w:hAnsi="Candara" w:cs="Times New Roman"/>
          <w:b/>
          <w:bCs/>
        </w:rPr>
      </w:pPr>
    </w:p>
    <w:p w14:paraId="36D040EB" w14:textId="627B9199" w:rsidR="008710B8" w:rsidRPr="00F6655A" w:rsidRDefault="008710B8" w:rsidP="005E29EE">
      <w:pPr>
        <w:numPr>
          <w:ilvl w:val="0"/>
          <w:numId w:val="18"/>
        </w:numPr>
        <w:spacing w:after="0"/>
        <w:rPr>
          <w:rFonts w:ascii="Candara" w:eastAsia="Calibri" w:hAnsi="Candara" w:cs="Times New Roman"/>
        </w:rPr>
      </w:pPr>
      <w:r w:rsidRPr="00F6655A">
        <w:rPr>
          <w:rFonts w:ascii="Candara" w:eastAsia="Calibri" w:hAnsi="Candara" w:cs="Times New Roman"/>
        </w:rPr>
        <w:t xml:space="preserve">Plagiarism </w:t>
      </w:r>
    </w:p>
    <w:p w14:paraId="398D91B8" w14:textId="077760FF" w:rsidR="008710B8" w:rsidRPr="008710B8" w:rsidRDefault="008710B8" w:rsidP="005E29EE">
      <w:pPr>
        <w:numPr>
          <w:ilvl w:val="0"/>
          <w:numId w:val="18"/>
        </w:numPr>
        <w:spacing w:after="0"/>
        <w:rPr>
          <w:rFonts w:ascii="Candara" w:eastAsia="Calibri" w:hAnsi="Candara" w:cs="Times New Roman"/>
        </w:rPr>
      </w:pPr>
      <w:r w:rsidRPr="008710B8">
        <w:rPr>
          <w:rFonts w:ascii="Candara" w:eastAsia="Calibri" w:hAnsi="Candara" w:cs="Times New Roman"/>
        </w:rPr>
        <w:t>Cheating on a Test</w:t>
      </w:r>
    </w:p>
    <w:p w14:paraId="3DAB174C" w14:textId="77777777" w:rsidR="008710B8" w:rsidRPr="008710B8" w:rsidRDefault="008710B8" w:rsidP="005E29EE">
      <w:pPr>
        <w:numPr>
          <w:ilvl w:val="0"/>
          <w:numId w:val="18"/>
        </w:numPr>
        <w:spacing w:after="0"/>
        <w:rPr>
          <w:rFonts w:ascii="Candara" w:eastAsia="Calibri" w:hAnsi="Candara" w:cs="Times New Roman"/>
        </w:rPr>
      </w:pPr>
      <w:r w:rsidRPr="008710B8">
        <w:rPr>
          <w:rFonts w:ascii="Candara" w:eastAsia="Calibri" w:hAnsi="Candara" w:cs="Times New Roman"/>
        </w:rPr>
        <w:t xml:space="preserve">Excessive </w:t>
      </w:r>
      <w:r w:rsidRPr="00F6655A">
        <w:rPr>
          <w:rFonts w:ascii="Candara" w:eastAsia="Calibri" w:hAnsi="Candara" w:cs="Times New Roman"/>
        </w:rPr>
        <w:t>Noise</w:t>
      </w:r>
      <w:r w:rsidRPr="008710B8">
        <w:rPr>
          <w:rFonts w:ascii="Candara" w:eastAsia="Calibri" w:hAnsi="Candara" w:cs="Times New Roman"/>
        </w:rPr>
        <w:t xml:space="preserve"> in the Dorm</w:t>
      </w:r>
    </w:p>
    <w:p w14:paraId="70B78088" w14:textId="77777777" w:rsidR="008710B8" w:rsidRPr="008710B8" w:rsidRDefault="008710B8" w:rsidP="005E29EE">
      <w:pPr>
        <w:numPr>
          <w:ilvl w:val="0"/>
          <w:numId w:val="18"/>
        </w:numPr>
        <w:spacing w:after="0"/>
        <w:rPr>
          <w:rFonts w:ascii="Candara" w:eastAsia="Calibri" w:hAnsi="Candara" w:cs="Times New Roman"/>
        </w:rPr>
      </w:pPr>
      <w:r w:rsidRPr="008710B8">
        <w:rPr>
          <w:rFonts w:ascii="Candara" w:eastAsia="Calibri" w:hAnsi="Candara" w:cs="Times New Roman"/>
        </w:rPr>
        <w:t>Underage Drinking</w:t>
      </w:r>
    </w:p>
    <w:p w14:paraId="5FF0E3CE" w14:textId="77777777" w:rsidR="008710B8" w:rsidRPr="008710B8" w:rsidRDefault="008710B8" w:rsidP="005E29EE">
      <w:pPr>
        <w:numPr>
          <w:ilvl w:val="0"/>
          <w:numId w:val="18"/>
        </w:numPr>
        <w:spacing w:after="0"/>
        <w:rPr>
          <w:rFonts w:ascii="Candara" w:eastAsia="Calibri" w:hAnsi="Candara" w:cs="Times New Roman"/>
        </w:rPr>
      </w:pPr>
      <w:r w:rsidRPr="008710B8">
        <w:rPr>
          <w:rFonts w:ascii="Candara" w:eastAsia="Calibri" w:hAnsi="Candara" w:cs="Times New Roman"/>
        </w:rPr>
        <w:t xml:space="preserve">Use of a Fake ID </w:t>
      </w:r>
    </w:p>
    <w:p w14:paraId="0B800BFA" w14:textId="1F25BB7D" w:rsidR="008710B8" w:rsidRPr="008710B8" w:rsidRDefault="008710B8" w:rsidP="005E29EE">
      <w:pPr>
        <w:numPr>
          <w:ilvl w:val="0"/>
          <w:numId w:val="18"/>
        </w:numPr>
        <w:spacing w:after="0"/>
        <w:rPr>
          <w:rFonts w:ascii="Candara" w:eastAsia="Calibri" w:hAnsi="Candara" w:cs="Times New Roman"/>
        </w:rPr>
      </w:pPr>
      <w:r w:rsidRPr="008710B8">
        <w:rPr>
          <w:rFonts w:ascii="Candara" w:eastAsia="Calibri" w:hAnsi="Candara" w:cs="Times New Roman"/>
        </w:rPr>
        <w:t>Illegal</w:t>
      </w:r>
      <w:r>
        <w:rPr>
          <w:rFonts w:ascii="Candara" w:eastAsia="Calibri" w:hAnsi="Candara" w:cs="Times New Roman"/>
        </w:rPr>
        <w:t>ly</w:t>
      </w:r>
      <w:r w:rsidRPr="008710B8">
        <w:rPr>
          <w:rFonts w:ascii="Candara" w:eastAsia="Calibri" w:hAnsi="Candara" w:cs="Times New Roman"/>
        </w:rPr>
        <w:t xml:space="preserve"> Downloading Copyrighted Material </w:t>
      </w:r>
    </w:p>
    <w:p w14:paraId="3CD3F526" w14:textId="2D2537FC" w:rsidR="008710B8" w:rsidRPr="00F6655A" w:rsidRDefault="008710B8" w:rsidP="005E29EE">
      <w:pPr>
        <w:numPr>
          <w:ilvl w:val="0"/>
          <w:numId w:val="18"/>
        </w:numPr>
        <w:spacing w:after="0"/>
        <w:rPr>
          <w:rFonts w:ascii="Candara" w:eastAsia="Calibri" w:hAnsi="Candara" w:cs="Times New Roman"/>
        </w:rPr>
      </w:pPr>
      <w:r w:rsidRPr="008710B8">
        <w:rPr>
          <w:rFonts w:ascii="Candara" w:eastAsia="Calibri" w:hAnsi="Candara" w:cs="Times New Roman"/>
        </w:rPr>
        <w:t>Vandalism</w:t>
      </w:r>
    </w:p>
    <w:p w14:paraId="639828E3" w14:textId="77777777" w:rsidR="008710B8" w:rsidRDefault="008710B8" w:rsidP="005E29EE">
      <w:pPr>
        <w:spacing w:after="0"/>
        <w:rPr>
          <w:rFonts w:ascii="Candara" w:eastAsia="Calibri" w:hAnsi="Candara" w:cs="Times New Roman"/>
          <w:b/>
          <w:sz w:val="20"/>
          <w:szCs w:val="22"/>
        </w:rPr>
      </w:pPr>
    </w:p>
    <w:p w14:paraId="33354350" w14:textId="6515B186" w:rsidR="008710B8" w:rsidRPr="00F6655A" w:rsidRDefault="00E53AC5" w:rsidP="005E29EE">
      <w:pPr>
        <w:spacing w:after="0"/>
        <w:rPr>
          <w:rFonts w:ascii="Candara" w:eastAsia="Calibri" w:hAnsi="Candara" w:cs="Times New Roman"/>
          <w:sz w:val="20"/>
          <w:szCs w:val="22"/>
        </w:rPr>
      </w:pPr>
      <w:r>
        <w:rPr>
          <w:rFonts w:ascii="Candara" w:eastAsia="Calibri" w:hAnsi="Candara" w:cs="Times New Roman"/>
          <w:b/>
          <w:sz w:val="20"/>
          <w:szCs w:val="22"/>
        </w:rPr>
        <w:t xml:space="preserve"> </w:t>
      </w:r>
    </w:p>
    <w:p w14:paraId="3E7B14D5" w14:textId="77777777" w:rsidR="00BA43B8" w:rsidRPr="0047219B" w:rsidRDefault="00BA43B8" w:rsidP="00BA43B8">
      <w:pPr>
        <w:spacing w:after="0"/>
        <w:rPr>
          <w:rFonts w:ascii="Candara" w:hAnsi="Candara"/>
          <w:sz w:val="22"/>
          <w:szCs w:val="22"/>
        </w:rPr>
      </w:pPr>
      <w:r>
        <w:rPr>
          <w:rFonts w:ascii="Candara" w:hAnsi="Candara"/>
          <w:b/>
          <w:sz w:val="28"/>
          <w:szCs w:val="28"/>
        </w:rPr>
        <w:t>Legend</w:t>
      </w:r>
      <w:proofErr w:type="gramStart"/>
      <w:r>
        <w:rPr>
          <w:rFonts w:ascii="Candara" w:hAnsi="Candara"/>
          <w:b/>
          <w:sz w:val="28"/>
          <w:szCs w:val="28"/>
        </w:rPr>
        <w:t>:</w:t>
      </w:r>
      <w:proofErr w:type="gramEnd"/>
      <w:r>
        <w:rPr>
          <w:rFonts w:ascii="Candara" w:hAnsi="Candara"/>
          <w:b/>
          <w:sz w:val="28"/>
          <w:szCs w:val="28"/>
        </w:rPr>
        <w:br/>
      </w:r>
      <w:r w:rsidRPr="0047219B">
        <w:rPr>
          <w:rFonts w:ascii="Candara" w:hAnsi="Candara"/>
          <w:sz w:val="22"/>
          <w:szCs w:val="22"/>
        </w:rPr>
        <w:t xml:space="preserve">Figure 1. </w:t>
      </w:r>
      <w:r>
        <w:rPr>
          <w:rFonts w:ascii="Candara" w:hAnsi="Candara"/>
          <w:sz w:val="22"/>
          <w:szCs w:val="22"/>
        </w:rPr>
        <w:t xml:space="preserve">Discipline Level for Common Violations by Weight Condition </w:t>
      </w:r>
    </w:p>
    <w:p w14:paraId="0263D0E7" w14:textId="37D34140" w:rsidR="008710B8" w:rsidRPr="00BA43B8" w:rsidRDefault="008710B8" w:rsidP="005E29EE">
      <w:pPr>
        <w:spacing w:after="0"/>
        <w:rPr>
          <w:rFonts w:ascii="Candara" w:hAnsi="Candara"/>
          <w:b/>
          <w:sz w:val="28"/>
          <w:szCs w:val="28"/>
        </w:rPr>
      </w:pPr>
    </w:p>
    <w:sectPr w:rsidR="008710B8" w:rsidRPr="00BA43B8"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nnis McGonagle" w:date="2014-10-23T09:55:00Z" w:initials="DM">
    <w:p w14:paraId="33C52FB9" w14:textId="0EEC8975" w:rsidR="006F7728" w:rsidRDefault="006F7728">
      <w:pPr>
        <w:pStyle w:val="CommentText"/>
      </w:pPr>
      <w:r>
        <w:rPr>
          <w:rStyle w:val="CommentReference"/>
        </w:rPr>
        <w:annotationRef/>
      </w:r>
      <w:r>
        <w:t>From Aaron:</w:t>
      </w:r>
    </w:p>
    <w:p w14:paraId="496DA8AB" w14:textId="53E182C2" w:rsidR="006F7728" w:rsidRDefault="006F7728">
      <w:pPr>
        <w:pStyle w:val="CommentText"/>
      </w:pPr>
      <w:r>
        <w:t>2) Is the study participant standing while doing the method?  What prevents them from resting the clipboard on a desk or table or their lap?  That is, how do you control for the duration in which the subject actually experiences the actual weight of the clipboard.</w:t>
      </w:r>
    </w:p>
  </w:comment>
  <w:comment w:id="2" w:author="David Repetto" w:date="2014-10-24T09:22:00Z" w:initials="DR">
    <w:p w14:paraId="5D297D75" w14:textId="28C53C53" w:rsidR="002C3262" w:rsidRDefault="002C3262">
      <w:pPr>
        <w:pStyle w:val="CommentText"/>
      </w:pPr>
      <w:r>
        <w:rPr>
          <w:rStyle w:val="CommentReference"/>
        </w:rPr>
        <w:annotationRef/>
      </w:r>
      <w:r>
        <w:t>Participant remains standing – see 2.6</w:t>
      </w:r>
    </w:p>
  </w:comment>
  <w:comment w:id="0" w:author="Dennis McGonagle" w:date="2014-10-23T09:53:00Z" w:initials="DM">
    <w:p w14:paraId="5A040903" w14:textId="174E5951" w:rsidR="006F7728" w:rsidRDefault="006F7728">
      <w:pPr>
        <w:pStyle w:val="CommentText"/>
      </w:pPr>
      <w:r>
        <w:rPr>
          <w:rStyle w:val="CommentReference"/>
        </w:rPr>
        <w:annotationRef/>
      </w:r>
      <w:r>
        <w:t>From Aaron</w:t>
      </w:r>
      <w:proofErr w:type="gramStart"/>
      <w:r>
        <w:t>:</w:t>
      </w:r>
      <w:proofErr w:type="gramEnd"/>
      <w:r>
        <w:br/>
        <w:t>1) It would be good to have a "step" within the "conducting the study" section that describes/alludes to the specific nature of the survey we'll feature in the video.   Right now it's provided as an appendix, but we would probably feature it within the video as a graphic during that section or defining key variables to more logically present information to the viewer. </w:t>
      </w:r>
    </w:p>
  </w:comment>
  <w:comment w:id="13" w:author="Gary Lewandowski" w:date="2014-10-23T15:04:00Z" w:initials="GWL">
    <w:p w14:paraId="211A6539" w14:textId="1208CD4D" w:rsidR="00472625" w:rsidRDefault="00472625">
      <w:pPr>
        <w:pStyle w:val="CommentText"/>
      </w:pPr>
      <w:r>
        <w:rPr>
          <w:rStyle w:val="CommentReference"/>
        </w:rPr>
        <w:annotationRef/>
      </w:r>
      <w:r>
        <w:t>Not 100% sure if this is what he meant. Seems to me that they could film the scale if we blew up the font size</w:t>
      </w:r>
      <w:r w:rsidR="00D91AFD">
        <w:t xml:space="preserve"> and include the whole scale as a graphic. Or could create a series of graphics with each piece (directions, scale, example questions).  In either case, showing the viewer what the participants fills out within the procedure (i.e., as the participant fills it out) seems most logical. </w:t>
      </w:r>
    </w:p>
  </w:comment>
  <w:comment w:id="14" w:author="Dennis McGonagle" w:date="2014-10-23T09:56:00Z" w:initials="DM">
    <w:p w14:paraId="09CB4DD9" w14:textId="77777777" w:rsidR="006F7728" w:rsidRDefault="006F7728">
      <w:pPr>
        <w:pStyle w:val="CommentText"/>
      </w:pPr>
      <w:r>
        <w:rPr>
          <w:rStyle w:val="CommentReference"/>
        </w:rPr>
        <w:annotationRef/>
      </w:r>
      <w:r>
        <w:t>From Aaron:</w:t>
      </w:r>
    </w:p>
    <w:p w14:paraId="0D622472" w14:textId="1A876C55" w:rsidR="006F7728" w:rsidRDefault="006F7728">
      <w:pPr>
        <w:pStyle w:val="CommentText"/>
      </w:pPr>
      <w:r>
        <w:t>4) Under the debriefing section, in "step" 4, we are told that the conducting the study procedure is done twice.   My guess is that two different people are referenced here - one holding a light and one holding a heavy clipboard.  It's hard to imagine that one's opinion on these violations would differ drastically if they were given the same survey within a short period of time - despite clipboard weight.   Anyway, you would never draw a conclusion from a single experiment with one set of data from each experimental group.   Indeed, the graph that is presented in section 5 is data from 122 participants.   Can you get some input on why the authors have worded things this way?   I'm sure one of our writers would ask.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DA8AB" w15:done="0"/>
  <w15:commentEx w15:paraId="5D297D75" w15:done="0"/>
  <w15:commentEx w15:paraId="5A040903" w15:done="0"/>
  <w15:commentEx w15:paraId="211A6539" w15:done="0"/>
  <w15:commentEx w15:paraId="0D62247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88F2289"/>
    <w:multiLevelType w:val="multilevel"/>
    <w:tmpl w:val="BC860E2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E53AA"/>
    <w:multiLevelType w:val="multilevel"/>
    <w:tmpl w:val="1FF07D0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7">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4A72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8CB34E3"/>
    <w:multiLevelType w:val="hybridMultilevel"/>
    <w:tmpl w:val="F6E8D888"/>
    <w:lvl w:ilvl="0" w:tplc="E548ACD4">
      <w:start w:val="1"/>
      <w:numFmt w:val="decimal"/>
      <w:lvlText w:val="______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4EE5CEC"/>
    <w:multiLevelType w:val="hybridMultilevel"/>
    <w:tmpl w:val="495A9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CA5C87"/>
    <w:multiLevelType w:val="hybridMultilevel"/>
    <w:tmpl w:val="E1C25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1F061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2"/>
  </w:num>
  <w:num w:numId="3">
    <w:abstractNumId w:val="0"/>
  </w:num>
  <w:num w:numId="4">
    <w:abstractNumId w:val="17"/>
  </w:num>
  <w:num w:numId="5">
    <w:abstractNumId w:val="1"/>
  </w:num>
  <w:num w:numId="6">
    <w:abstractNumId w:val="8"/>
  </w:num>
  <w:num w:numId="7">
    <w:abstractNumId w:val="7"/>
  </w:num>
  <w:num w:numId="8">
    <w:abstractNumId w:val="4"/>
  </w:num>
  <w:num w:numId="9">
    <w:abstractNumId w:val="6"/>
  </w:num>
  <w:num w:numId="10">
    <w:abstractNumId w:val="2"/>
  </w:num>
  <w:num w:numId="11">
    <w:abstractNumId w:val="14"/>
  </w:num>
  <w:num w:numId="12">
    <w:abstractNumId w:val="16"/>
  </w:num>
  <w:num w:numId="13">
    <w:abstractNumId w:val="10"/>
  </w:num>
  <w:num w:numId="14">
    <w:abstractNumId w:val="15"/>
  </w:num>
  <w:num w:numId="15">
    <w:abstractNumId w:val="13"/>
  </w:num>
  <w:num w:numId="16">
    <w:abstractNumId w:val="3"/>
  </w:num>
  <w:num w:numId="17">
    <w:abstractNumId w:val="5"/>
  </w:num>
  <w:num w:numId="18">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292"/>
    <w:rsid w:val="000331A6"/>
    <w:rsid w:val="0003647E"/>
    <w:rsid w:val="00042625"/>
    <w:rsid w:val="00043214"/>
    <w:rsid w:val="00055CD3"/>
    <w:rsid w:val="0008196F"/>
    <w:rsid w:val="000827D0"/>
    <w:rsid w:val="000856A1"/>
    <w:rsid w:val="000931FF"/>
    <w:rsid w:val="00094D78"/>
    <w:rsid w:val="000D4433"/>
    <w:rsid w:val="000E18C1"/>
    <w:rsid w:val="000E37D1"/>
    <w:rsid w:val="000F4AFE"/>
    <w:rsid w:val="00102FEA"/>
    <w:rsid w:val="00104F3A"/>
    <w:rsid w:val="00111500"/>
    <w:rsid w:val="00120DF6"/>
    <w:rsid w:val="001231E5"/>
    <w:rsid w:val="00157106"/>
    <w:rsid w:val="00197D43"/>
    <w:rsid w:val="001A3051"/>
    <w:rsid w:val="001B2EF4"/>
    <w:rsid w:val="001C0374"/>
    <w:rsid w:val="001D09E4"/>
    <w:rsid w:val="001D675C"/>
    <w:rsid w:val="001E31F3"/>
    <w:rsid w:val="001F7B44"/>
    <w:rsid w:val="00224B41"/>
    <w:rsid w:val="0023335E"/>
    <w:rsid w:val="00234758"/>
    <w:rsid w:val="00246720"/>
    <w:rsid w:val="0026457B"/>
    <w:rsid w:val="00265262"/>
    <w:rsid w:val="00271875"/>
    <w:rsid w:val="00275004"/>
    <w:rsid w:val="00280DB1"/>
    <w:rsid w:val="00284393"/>
    <w:rsid w:val="0029274E"/>
    <w:rsid w:val="002A5EF1"/>
    <w:rsid w:val="002C3262"/>
    <w:rsid w:val="002C5D4D"/>
    <w:rsid w:val="003344E7"/>
    <w:rsid w:val="00352FFD"/>
    <w:rsid w:val="0037017F"/>
    <w:rsid w:val="00375E64"/>
    <w:rsid w:val="003B7B1E"/>
    <w:rsid w:val="003C0DCC"/>
    <w:rsid w:val="003D512C"/>
    <w:rsid w:val="003D5CB0"/>
    <w:rsid w:val="003E27F9"/>
    <w:rsid w:val="00400A4F"/>
    <w:rsid w:val="00402D6D"/>
    <w:rsid w:val="00406861"/>
    <w:rsid w:val="00467282"/>
    <w:rsid w:val="0047219B"/>
    <w:rsid w:val="00472625"/>
    <w:rsid w:val="00485705"/>
    <w:rsid w:val="004924E5"/>
    <w:rsid w:val="004B3C7D"/>
    <w:rsid w:val="004E53D7"/>
    <w:rsid w:val="004F2537"/>
    <w:rsid w:val="00514D39"/>
    <w:rsid w:val="0051701C"/>
    <w:rsid w:val="00520EF7"/>
    <w:rsid w:val="005718EA"/>
    <w:rsid w:val="005957E7"/>
    <w:rsid w:val="005964D4"/>
    <w:rsid w:val="00596973"/>
    <w:rsid w:val="005A5F0C"/>
    <w:rsid w:val="005C2C4B"/>
    <w:rsid w:val="005D1243"/>
    <w:rsid w:val="005D6EC0"/>
    <w:rsid w:val="005E1710"/>
    <w:rsid w:val="005E1B6B"/>
    <w:rsid w:val="005E29EE"/>
    <w:rsid w:val="005E6F02"/>
    <w:rsid w:val="005F0C83"/>
    <w:rsid w:val="006002EA"/>
    <w:rsid w:val="00647ADA"/>
    <w:rsid w:val="00650C97"/>
    <w:rsid w:val="0065357E"/>
    <w:rsid w:val="0068011B"/>
    <w:rsid w:val="00686A23"/>
    <w:rsid w:val="0069134D"/>
    <w:rsid w:val="00697969"/>
    <w:rsid w:val="006D1BC6"/>
    <w:rsid w:val="006F6B36"/>
    <w:rsid w:val="006F7728"/>
    <w:rsid w:val="007175E1"/>
    <w:rsid w:val="00725200"/>
    <w:rsid w:val="007420AF"/>
    <w:rsid w:val="00743573"/>
    <w:rsid w:val="0078661C"/>
    <w:rsid w:val="007975EB"/>
    <w:rsid w:val="007B2F71"/>
    <w:rsid w:val="007B4F48"/>
    <w:rsid w:val="007C673C"/>
    <w:rsid w:val="007D7B26"/>
    <w:rsid w:val="008217FA"/>
    <w:rsid w:val="00864C1E"/>
    <w:rsid w:val="008710B8"/>
    <w:rsid w:val="00871C45"/>
    <w:rsid w:val="00892B4A"/>
    <w:rsid w:val="00896A39"/>
    <w:rsid w:val="008A1F68"/>
    <w:rsid w:val="008C1299"/>
    <w:rsid w:val="008C4ED3"/>
    <w:rsid w:val="008C7D06"/>
    <w:rsid w:val="008D25C3"/>
    <w:rsid w:val="008F2501"/>
    <w:rsid w:val="008F5101"/>
    <w:rsid w:val="00905085"/>
    <w:rsid w:val="00905C2A"/>
    <w:rsid w:val="00914CC7"/>
    <w:rsid w:val="00932EBC"/>
    <w:rsid w:val="00965883"/>
    <w:rsid w:val="00966DEE"/>
    <w:rsid w:val="00971B68"/>
    <w:rsid w:val="00974B56"/>
    <w:rsid w:val="00977727"/>
    <w:rsid w:val="009A2A45"/>
    <w:rsid w:val="009C6E60"/>
    <w:rsid w:val="009D0495"/>
    <w:rsid w:val="009D4C9A"/>
    <w:rsid w:val="009D7758"/>
    <w:rsid w:val="009E5A8C"/>
    <w:rsid w:val="009F2B48"/>
    <w:rsid w:val="009F77C3"/>
    <w:rsid w:val="00A00A9B"/>
    <w:rsid w:val="00A0514A"/>
    <w:rsid w:val="00A0577C"/>
    <w:rsid w:val="00A061B3"/>
    <w:rsid w:val="00A10E92"/>
    <w:rsid w:val="00A40768"/>
    <w:rsid w:val="00A426FC"/>
    <w:rsid w:val="00A45FBB"/>
    <w:rsid w:val="00A5151C"/>
    <w:rsid w:val="00A542D2"/>
    <w:rsid w:val="00A74D74"/>
    <w:rsid w:val="00A87CEE"/>
    <w:rsid w:val="00A90571"/>
    <w:rsid w:val="00A951D4"/>
    <w:rsid w:val="00AE085A"/>
    <w:rsid w:val="00AF196C"/>
    <w:rsid w:val="00B132BD"/>
    <w:rsid w:val="00B42E60"/>
    <w:rsid w:val="00B52A43"/>
    <w:rsid w:val="00B5770E"/>
    <w:rsid w:val="00BA2824"/>
    <w:rsid w:val="00BA43B8"/>
    <w:rsid w:val="00BB5081"/>
    <w:rsid w:val="00BC1996"/>
    <w:rsid w:val="00BD2A94"/>
    <w:rsid w:val="00BE6D83"/>
    <w:rsid w:val="00BE73EF"/>
    <w:rsid w:val="00BF2B39"/>
    <w:rsid w:val="00BF60C8"/>
    <w:rsid w:val="00C023F2"/>
    <w:rsid w:val="00C124F6"/>
    <w:rsid w:val="00C265F5"/>
    <w:rsid w:val="00C33AE3"/>
    <w:rsid w:val="00C40736"/>
    <w:rsid w:val="00C40DEA"/>
    <w:rsid w:val="00C45D2B"/>
    <w:rsid w:val="00C646FE"/>
    <w:rsid w:val="00CB0BF1"/>
    <w:rsid w:val="00CD479D"/>
    <w:rsid w:val="00CF2362"/>
    <w:rsid w:val="00D14FEB"/>
    <w:rsid w:val="00D21442"/>
    <w:rsid w:val="00D32195"/>
    <w:rsid w:val="00D44C9A"/>
    <w:rsid w:val="00D47164"/>
    <w:rsid w:val="00D53A0F"/>
    <w:rsid w:val="00D668C2"/>
    <w:rsid w:val="00D66E25"/>
    <w:rsid w:val="00D846FF"/>
    <w:rsid w:val="00D91AFD"/>
    <w:rsid w:val="00DD2B35"/>
    <w:rsid w:val="00DE06A2"/>
    <w:rsid w:val="00DF5C6B"/>
    <w:rsid w:val="00E00AEE"/>
    <w:rsid w:val="00E16921"/>
    <w:rsid w:val="00E30F29"/>
    <w:rsid w:val="00E42291"/>
    <w:rsid w:val="00E43DCD"/>
    <w:rsid w:val="00E46CE9"/>
    <w:rsid w:val="00E47A30"/>
    <w:rsid w:val="00E5292F"/>
    <w:rsid w:val="00E53AC5"/>
    <w:rsid w:val="00E65E8E"/>
    <w:rsid w:val="00E7389B"/>
    <w:rsid w:val="00E853DC"/>
    <w:rsid w:val="00E917A2"/>
    <w:rsid w:val="00EB7848"/>
    <w:rsid w:val="00EC15E5"/>
    <w:rsid w:val="00EC4040"/>
    <w:rsid w:val="00ED45AC"/>
    <w:rsid w:val="00EE242D"/>
    <w:rsid w:val="00EE3C22"/>
    <w:rsid w:val="00EE673B"/>
    <w:rsid w:val="00EF000E"/>
    <w:rsid w:val="00EF17C0"/>
    <w:rsid w:val="00EF7BE1"/>
    <w:rsid w:val="00F4229A"/>
    <w:rsid w:val="00F43B09"/>
    <w:rsid w:val="00F47442"/>
    <w:rsid w:val="00F6655A"/>
    <w:rsid w:val="00F9439B"/>
    <w:rsid w:val="00FD2299"/>
    <w:rsid w:val="00FD6CB6"/>
    <w:rsid w:val="00FF2803"/>
    <w:rsid w:val="00FF5D0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9B71C272-B9BF-46B8-B262-95FFB3259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D06"/>
    <w:rPr>
      <w:color w:val="0000FF" w:themeColor="hyperlink"/>
      <w:u w:val="single"/>
    </w:rPr>
  </w:style>
  <w:style w:type="table" w:customStyle="1" w:styleId="TableGrid1">
    <w:name w:val="Table Grid1"/>
    <w:basedOn w:val="TableNormal"/>
    <w:next w:val="TableGrid"/>
    <w:uiPriority w:val="59"/>
    <w:rsid w:val="00EC15E5"/>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cp:lastPrinted>2014-08-21T17:05:00Z</cp:lastPrinted>
  <dcterms:created xsi:type="dcterms:W3CDTF">2015-02-05T16:13:00Z</dcterms:created>
  <dcterms:modified xsi:type="dcterms:W3CDTF">2015-02-05T16:13:00Z</dcterms:modified>
</cp:coreProperties>
</file>