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4AD3B" w14:textId="2E6C868E" w:rsidR="007420AF" w:rsidRPr="0047219B" w:rsidRDefault="009E5A8C" w:rsidP="004B26EA">
      <w:pPr>
        <w:spacing w:after="0"/>
        <w:rPr>
          <w:rFonts w:ascii="Candara" w:hAnsi="Candara"/>
          <w:b/>
          <w:color w:val="000000" w:themeColor="text1"/>
          <w:sz w:val="28"/>
          <w:szCs w:val="28"/>
        </w:rPr>
      </w:pPr>
      <w:r w:rsidRPr="0047219B">
        <w:rPr>
          <w:rFonts w:ascii="Candara" w:hAnsi="Candara"/>
          <w:b/>
          <w:color w:val="000000" w:themeColor="text1"/>
          <w:sz w:val="28"/>
          <w:szCs w:val="28"/>
        </w:rPr>
        <w:t xml:space="preserve">PI: </w:t>
      </w:r>
      <w:r w:rsidRPr="0047219B">
        <w:rPr>
          <w:rFonts w:ascii="Candara" w:hAnsi="Candara"/>
          <w:color w:val="000000" w:themeColor="text1"/>
          <w:sz w:val="28"/>
          <w:szCs w:val="28"/>
        </w:rPr>
        <w:t xml:space="preserve">Gary </w:t>
      </w:r>
      <w:r w:rsidR="007420AF" w:rsidRPr="0047219B">
        <w:rPr>
          <w:rFonts w:ascii="Candara" w:hAnsi="Candara"/>
          <w:color w:val="000000" w:themeColor="text1"/>
          <w:sz w:val="28"/>
          <w:szCs w:val="28"/>
        </w:rPr>
        <w:t xml:space="preserve">Lewandowski, </w:t>
      </w:r>
      <w:r w:rsidRPr="0047219B">
        <w:rPr>
          <w:rFonts w:ascii="Candara" w:hAnsi="Candara"/>
          <w:color w:val="000000" w:themeColor="text1"/>
          <w:sz w:val="28"/>
          <w:szCs w:val="28"/>
        </w:rPr>
        <w:t xml:space="preserve">David </w:t>
      </w:r>
      <w:proofErr w:type="spellStart"/>
      <w:r w:rsidRPr="0047219B">
        <w:rPr>
          <w:rFonts w:ascii="Candara" w:hAnsi="Candara"/>
          <w:color w:val="000000" w:themeColor="text1"/>
          <w:sz w:val="28"/>
          <w:szCs w:val="28"/>
        </w:rPr>
        <w:t>Strohmetz</w:t>
      </w:r>
      <w:proofErr w:type="spellEnd"/>
      <w:r w:rsidR="007420AF" w:rsidRPr="0047219B">
        <w:rPr>
          <w:rFonts w:ascii="Candara" w:hAnsi="Candara"/>
          <w:color w:val="000000" w:themeColor="text1"/>
          <w:sz w:val="28"/>
          <w:szCs w:val="28"/>
        </w:rPr>
        <w:t xml:space="preserve"> &amp; </w:t>
      </w:r>
      <w:r w:rsidRPr="0047219B">
        <w:rPr>
          <w:rFonts w:ascii="Candara" w:hAnsi="Candara"/>
          <w:color w:val="000000" w:themeColor="text1"/>
          <w:sz w:val="28"/>
          <w:szCs w:val="28"/>
        </w:rPr>
        <w:t xml:space="preserve">Natalie </w:t>
      </w:r>
      <w:proofErr w:type="spellStart"/>
      <w:r w:rsidR="007420AF" w:rsidRPr="0047219B">
        <w:rPr>
          <w:rFonts w:ascii="Candara" w:hAnsi="Candara"/>
          <w:color w:val="000000" w:themeColor="text1"/>
          <w:sz w:val="28"/>
          <w:szCs w:val="28"/>
        </w:rPr>
        <w:t>Ciarocco</w:t>
      </w:r>
      <w:proofErr w:type="spellEnd"/>
    </w:p>
    <w:p w14:paraId="5006851A" w14:textId="77777777" w:rsidR="001E31F3" w:rsidRPr="0047219B" w:rsidRDefault="001E31F3" w:rsidP="004B26EA">
      <w:pPr>
        <w:spacing w:after="0"/>
        <w:rPr>
          <w:rFonts w:ascii="Candara" w:hAnsi="Candara"/>
          <w:b/>
          <w:color w:val="000000" w:themeColor="text1"/>
          <w:sz w:val="28"/>
          <w:szCs w:val="28"/>
        </w:rPr>
      </w:pPr>
    </w:p>
    <w:p w14:paraId="489EB7FD" w14:textId="00879F17" w:rsidR="007D7B26" w:rsidRPr="004551FB" w:rsidRDefault="009E5A8C" w:rsidP="004B26EA">
      <w:pPr>
        <w:spacing w:after="0"/>
        <w:rPr>
          <w:rFonts w:ascii="Candara" w:hAnsi="Candara"/>
          <w:b/>
          <w:color w:val="000000" w:themeColor="text1"/>
          <w:sz w:val="28"/>
          <w:szCs w:val="28"/>
        </w:rPr>
      </w:pPr>
      <w:r w:rsidRPr="0047219B">
        <w:rPr>
          <w:rFonts w:ascii="Candara" w:hAnsi="Candara"/>
          <w:b/>
          <w:color w:val="000000" w:themeColor="text1"/>
          <w:sz w:val="28"/>
          <w:szCs w:val="28"/>
        </w:rPr>
        <w:t>Psychology Education</w:t>
      </w:r>
      <w:r w:rsidR="007420AF" w:rsidRPr="0047219B">
        <w:rPr>
          <w:rFonts w:ascii="Candara" w:hAnsi="Candara"/>
          <w:b/>
          <w:color w:val="000000" w:themeColor="text1"/>
          <w:sz w:val="28"/>
          <w:szCs w:val="28"/>
        </w:rPr>
        <w:t xml:space="preserve"> Title: </w:t>
      </w:r>
      <w:r w:rsidR="008E675C">
        <w:rPr>
          <w:rFonts w:ascii="Candara" w:eastAsia="MS Mincho" w:hAnsi="Candara" w:cs="Times New Roman"/>
          <w:color w:val="000000" w:themeColor="text1"/>
          <w:sz w:val="28"/>
          <w:szCs w:val="28"/>
        </w:rPr>
        <w:t>Observational Research</w:t>
      </w:r>
    </w:p>
    <w:p w14:paraId="0244928B" w14:textId="77777777" w:rsidR="00EC4040" w:rsidRPr="0047219B" w:rsidRDefault="00EC4040" w:rsidP="004B26EA">
      <w:pPr>
        <w:spacing w:after="0"/>
        <w:rPr>
          <w:rFonts w:ascii="Candara" w:hAnsi="Candara"/>
          <w:b/>
          <w:color w:val="000000" w:themeColor="text1"/>
          <w:sz w:val="28"/>
          <w:szCs w:val="28"/>
        </w:rPr>
      </w:pPr>
    </w:p>
    <w:p w14:paraId="1BA05E01" w14:textId="77777777" w:rsidR="008E675C" w:rsidRDefault="000856A1" w:rsidP="004B26EA">
      <w:pPr>
        <w:spacing w:after="0"/>
        <w:rPr>
          <w:rFonts w:ascii="Candara" w:hAnsi="Candara"/>
          <w:color w:val="000000" w:themeColor="text1"/>
          <w:sz w:val="28"/>
          <w:szCs w:val="28"/>
        </w:rPr>
      </w:pPr>
      <w:commentRangeStart w:id="0"/>
      <w:commentRangeStart w:id="1"/>
      <w:r w:rsidRPr="0047219B">
        <w:rPr>
          <w:rFonts w:ascii="Candara" w:hAnsi="Candara"/>
          <w:b/>
          <w:color w:val="000000" w:themeColor="text1"/>
          <w:sz w:val="28"/>
          <w:szCs w:val="28"/>
        </w:rPr>
        <w:t>Overview</w:t>
      </w:r>
      <w:commentRangeEnd w:id="0"/>
      <w:r w:rsidR="005C340A">
        <w:rPr>
          <w:rStyle w:val="CommentReference"/>
        </w:rPr>
        <w:commentReference w:id="0"/>
      </w:r>
      <w:r w:rsidRPr="0047219B">
        <w:rPr>
          <w:rFonts w:ascii="Candara" w:hAnsi="Candara"/>
          <w:b/>
          <w:color w:val="000000" w:themeColor="text1"/>
          <w:sz w:val="28"/>
          <w:szCs w:val="28"/>
        </w:rPr>
        <w:t xml:space="preserve">: </w:t>
      </w:r>
      <w:r w:rsidR="00D21442" w:rsidRPr="0047219B">
        <w:rPr>
          <w:rFonts w:ascii="Candara" w:hAnsi="Candara"/>
          <w:color w:val="000000" w:themeColor="text1"/>
          <w:sz w:val="28"/>
          <w:szCs w:val="28"/>
        </w:rPr>
        <w:t xml:space="preserve"> </w:t>
      </w:r>
      <w:commentRangeEnd w:id="1"/>
      <w:r w:rsidR="00C7338F">
        <w:rPr>
          <w:rStyle w:val="CommentReference"/>
        </w:rPr>
        <w:commentReference w:id="1"/>
      </w:r>
    </w:p>
    <w:p w14:paraId="7F2EEFC6" w14:textId="77777777" w:rsidR="00B6602B" w:rsidRDefault="00B6602B" w:rsidP="004B26EA">
      <w:pPr>
        <w:spacing w:after="0"/>
        <w:rPr>
          <w:rFonts w:ascii="Candara" w:hAnsi="Candara"/>
          <w:color w:val="000000" w:themeColor="text1"/>
          <w:sz w:val="28"/>
          <w:szCs w:val="28"/>
        </w:rPr>
      </w:pPr>
    </w:p>
    <w:p w14:paraId="0EC553A3" w14:textId="2E819417" w:rsidR="008E675C" w:rsidRDefault="008E675C" w:rsidP="004B26EA">
      <w:pPr>
        <w:spacing w:after="0"/>
        <w:rPr>
          <w:ins w:id="2" w:author="Gary Lewandowski Jr." w:date="2014-11-14T11:11:00Z"/>
          <w:rFonts w:ascii="Candara" w:hAnsi="Candara"/>
          <w:color w:val="000000" w:themeColor="text1"/>
          <w:sz w:val="28"/>
          <w:szCs w:val="28"/>
        </w:rPr>
      </w:pPr>
      <w:r>
        <w:rPr>
          <w:rFonts w:ascii="Candara" w:hAnsi="Candara"/>
          <w:color w:val="000000" w:themeColor="text1"/>
          <w:sz w:val="28"/>
          <w:szCs w:val="28"/>
        </w:rPr>
        <w:t>If you wa</w:t>
      </w:r>
      <w:r w:rsidR="004551FB">
        <w:rPr>
          <w:rFonts w:ascii="Candara" w:hAnsi="Candara"/>
          <w:color w:val="000000" w:themeColor="text1"/>
          <w:sz w:val="28"/>
          <w:szCs w:val="28"/>
        </w:rPr>
        <w:t>nt to know how someone thinks or</w:t>
      </w:r>
      <w:r>
        <w:rPr>
          <w:rFonts w:ascii="Candara" w:hAnsi="Candara"/>
          <w:color w:val="000000" w:themeColor="text1"/>
          <w:sz w:val="28"/>
          <w:szCs w:val="28"/>
        </w:rPr>
        <w:t xml:space="preserve"> feels, you can ask </w:t>
      </w:r>
      <w:r w:rsidR="002E5A80">
        <w:rPr>
          <w:rFonts w:ascii="Candara" w:hAnsi="Candara"/>
          <w:color w:val="000000" w:themeColor="text1"/>
          <w:sz w:val="28"/>
          <w:szCs w:val="28"/>
        </w:rPr>
        <w:t xml:space="preserve">that person </w:t>
      </w:r>
      <w:r>
        <w:rPr>
          <w:rFonts w:ascii="Candara" w:hAnsi="Candara"/>
          <w:color w:val="000000" w:themeColor="text1"/>
          <w:sz w:val="28"/>
          <w:szCs w:val="28"/>
        </w:rPr>
        <w:t xml:space="preserve">questions. </w:t>
      </w:r>
      <w:r w:rsidR="00B6602B">
        <w:rPr>
          <w:rFonts w:ascii="Candara" w:hAnsi="Candara"/>
          <w:color w:val="000000" w:themeColor="text1"/>
          <w:sz w:val="28"/>
          <w:szCs w:val="28"/>
        </w:rPr>
        <w:t xml:space="preserve"> </w:t>
      </w:r>
      <w:r>
        <w:rPr>
          <w:rFonts w:ascii="Candara" w:hAnsi="Candara"/>
          <w:color w:val="000000" w:themeColor="text1"/>
          <w:sz w:val="28"/>
          <w:szCs w:val="28"/>
        </w:rPr>
        <w:t xml:space="preserve">Another approach is to observe how </w:t>
      </w:r>
      <w:r w:rsidR="00B6602B">
        <w:rPr>
          <w:rFonts w:ascii="Candara" w:hAnsi="Candara"/>
          <w:color w:val="000000" w:themeColor="text1"/>
          <w:sz w:val="28"/>
          <w:szCs w:val="28"/>
        </w:rPr>
        <w:t>the person is</w:t>
      </w:r>
      <w:r>
        <w:rPr>
          <w:rFonts w:ascii="Candara" w:hAnsi="Candara"/>
          <w:color w:val="000000" w:themeColor="text1"/>
          <w:sz w:val="28"/>
          <w:szCs w:val="28"/>
        </w:rPr>
        <w:t xml:space="preserve"> acting or </w:t>
      </w:r>
      <w:r w:rsidR="00B6602B">
        <w:rPr>
          <w:rFonts w:ascii="Candara" w:hAnsi="Candara"/>
          <w:color w:val="000000" w:themeColor="text1"/>
          <w:sz w:val="28"/>
          <w:szCs w:val="28"/>
        </w:rPr>
        <w:t xml:space="preserve">look for indicators of how </w:t>
      </w:r>
      <w:r w:rsidR="002E5A80">
        <w:rPr>
          <w:rFonts w:ascii="Candara" w:hAnsi="Candara"/>
          <w:color w:val="000000" w:themeColor="text1"/>
          <w:sz w:val="28"/>
          <w:szCs w:val="28"/>
        </w:rPr>
        <w:t>the</w:t>
      </w:r>
      <w:r w:rsidR="00435D07">
        <w:rPr>
          <w:rFonts w:ascii="Candara" w:hAnsi="Candara"/>
          <w:color w:val="000000" w:themeColor="text1"/>
          <w:sz w:val="28"/>
          <w:szCs w:val="28"/>
        </w:rPr>
        <w:t>y</w:t>
      </w:r>
      <w:r w:rsidR="002E5A80">
        <w:rPr>
          <w:rFonts w:ascii="Candara" w:hAnsi="Candara"/>
          <w:color w:val="000000" w:themeColor="text1"/>
          <w:sz w:val="28"/>
          <w:szCs w:val="28"/>
        </w:rPr>
        <w:t xml:space="preserve"> </w:t>
      </w:r>
      <w:r>
        <w:rPr>
          <w:rFonts w:ascii="Candara" w:hAnsi="Candara"/>
          <w:color w:val="000000" w:themeColor="text1"/>
          <w:sz w:val="28"/>
          <w:szCs w:val="28"/>
        </w:rPr>
        <w:t xml:space="preserve">acted in the past. While </w:t>
      </w:r>
      <w:r w:rsidR="00B6602B">
        <w:rPr>
          <w:rFonts w:ascii="Candara" w:hAnsi="Candara"/>
          <w:color w:val="000000" w:themeColor="text1"/>
          <w:sz w:val="28"/>
          <w:szCs w:val="28"/>
        </w:rPr>
        <w:t xml:space="preserve">observations may seem </w:t>
      </w:r>
      <w:r>
        <w:rPr>
          <w:rFonts w:ascii="Candara" w:hAnsi="Candara"/>
          <w:color w:val="000000" w:themeColor="text1"/>
          <w:sz w:val="28"/>
          <w:szCs w:val="28"/>
        </w:rPr>
        <w:t xml:space="preserve">revealing, it isn’t always easy to know if </w:t>
      </w:r>
      <w:r w:rsidR="004D3933">
        <w:rPr>
          <w:rFonts w:ascii="Candara" w:hAnsi="Candara"/>
          <w:color w:val="000000" w:themeColor="text1"/>
          <w:sz w:val="28"/>
          <w:szCs w:val="28"/>
        </w:rPr>
        <w:t>the</w:t>
      </w:r>
      <w:r w:rsidR="00B6602B">
        <w:rPr>
          <w:rFonts w:ascii="Candara" w:hAnsi="Candara"/>
          <w:color w:val="000000" w:themeColor="text1"/>
          <w:sz w:val="28"/>
          <w:szCs w:val="28"/>
        </w:rPr>
        <w:t xml:space="preserve">y </w:t>
      </w:r>
      <w:r w:rsidR="004D3933">
        <w:rPr>
          <w:rFonts w:ascii="Candara" w:hAnsi="Candara"/>
          <w:color w:val="000000" w:themeColor="text1"/>
          <w:sz w:val="28"/>
          <w:szCs w:val="28"/>
        </w:rPr>
        <w:t xml:space="preserve">are truly accurate.  </w:t>
      </w:r>
      <w:r w:rsidR="00B6602B">
        <w:rPr>
          <w:rFonts w:ascii="Candara" w:hAnsi="Candara"/>
          <w:color w:val="000000" w:themeColor="text1"/>
          <w:sz w:val="28"/>
          <w:szCs w:val="28"/>
        </w:rPr>
        <w:t>For instance,</w:t>
      </w:r>
      <w:r w:rsidR="004D3933">
        <w:rPr>
          <w:rFonts w:ascii="Candara" w:hAnsi="Candara"/>
          <w:color w:val="000000" w:themeColor="text1"/>
          <w:sz w:val="28"/>
          <w:szCs w:val="28"/>
        </w:rPr>
        <w:t xml:space="preserve"> you may see </w:t>
      </w:r>
      <w:r w:rsidR="00B6602B">
        <w:rPr>
          <w:rFonts w:ascii="Candara" w:hAnsi="Candara"/>
          <w:color w:val="000000" w:themeColor="text1"/>
          <w:sz w:val="28"/>
          <w:szCs w:val="28"/>
        </w:rPr>
        <w:t xml:space="preserve">a person smiling and assume </w:t>
      </w:r>
      <w:r w:rsidR="00C46A4D">
        <w:rPr>
          <w:rFonts w:ascii="Candara" w:hAnsi="Candara"/>
          <w:color w:val="000000" w:themeColor="text1"/>
          <w:sz w:val="28"/>
          <w:szCs w:val="28"/>
        </w:rPr>
        <w:t>they are</w:t>
      </w:r>
      <w:r w:rsidR="004D3933">
        <w:rPr>
          <w:rFonts w:ascii="Candara" w:hAnsi="Candara"/>
          <w:color w:val="000000" w:themeColor="text1"/>
          <w:sz w:val="28"/>
          <w:szCs w:val="28"/>
        </w:rPr>
        <w:t xml:space="preserve"> happy, when in reality </w:t>
      </w:r>
      <w:r w:rsidR="00C46A4D">
        <w:rPr>
          <w:rFonts w:ascii="Candara" w:hAnsi="Candara"/>
          <w:color w:val="000000" w:themeColor="text1"/>
          <w:sz w:val="28"/>
          <w:szCs w:val="28"/>
        </w:rPr>
        <w:t>they’re</w:t>
      </w:r>
      <w:r w:rsidR="004D3933">
        <w:rPr>
          <w:rFonts w:ascii="Candara" w:hAnsi="Candara"/>
          <w:color w:val="000000" w:themeColor="text1"/>
          <w:sz w:val="28"/>
          <w:szCs w:val="28"/>
        </w:rPr>
        <w:t xml:space="preserve"> annoyed and merely being polite. </w:t>
      </w:r>
    </w:p>
    <w:p w14:paraId="70573E7B" w14:textId="77777777" w:rsidR="002E5A80" w:rsidRDefault="002E5A80" w:rsidP="004B26EA">
      <w:pPr>
        <w:spacing w:after="0"/>
        <w:rPr>
          <w:ins w:id="3" w:author="Gary Lewandowski Jr." w:date="2014-11-14T11:11:00Z"/>
          <w:rFonts w:ascii="Candara" w:hAnsi="Candara"/>
          <w:color w:val="000000" w:themeColor="text1"/>
          <w:sz w:val="28"/>
          <w:szCs w:val="28"/>
        </w:rPr>
      </w:pPr>
    </w:p>
    <w:p w14:paraId="5E04EAD8" w14:textId="10249FB9" w:rsidR="002E5A80" w:rsidRDefault="002E5A80" w:rsidP="004B26EA">
      <w:pPr>
        <w:spacing w:after="0"/>
        <w:rPr>
          <w:rFonts w:ascii="Candara" w:hAnsi="Candara"/>
          <w:color w:val="000000" w:themeColor="text1"/>
          <w:sz w:val="28"/>
          <w:szCs w:val="28"/>
        </w:rPr>
      </w:pPr>
      <w:ins w:id="4" w:author="Gary Lewandowski Jr." w:date="2014-11-14T11:11:00Z">
        <w:r>
          <w:rPr>
            <w:rFonts w:ascii="Candara" w:hAnsi="Candara"/>
            <w:color w:val="000000" w:themeColor="text1"/>
            <w:sz w:val="28"/>
            <w:szCs w:val="28"/>
          </w:rPr>
          <w:t>The purpose of science is to move beyond an individual</w:t>
        </w:r>
      </w:ins>
      <w:ins w:id="5" w:author="Gary Lewandowski Jr." w:date="2014-11-14T11:12:00Z">
        <w:r>
          <w:rPr>
            <w:rFonts w:ascii="Candara" w:hAnsi="Candara"/>
            <w:color w:val="000000" w:themeColor="text1"/>
            <w:sz w:val="28"/>
            <w:szCs w:val="28"/>
          </w:rPr>
          <w:t>’</w:t>
        </w:r>
      </w:ins>
      <w:ins w:id="6" w:author="Gary Lewandowski Jr." w:date="2014-11-14T11:11:00Z">
        <w:r>
          <w:rPr>
            <w:rFonts w:ascii="Candara" w:hAnsi="Candara"/>
            <w:color w:val="000000" w:themeColor="text1"/>
            <w:sz w:val="28"/>
            <w:szCs w:val="28"/>
          </w:rPr>
          <w:t xml:space="preserve">s own </w:t>
        </w:r>
      </w:ins>
      <w:ins w:id="7" w:author="Gary Lewandowski Jr." w:date="2014-11-14T11:14:00Z">
        <w:r w:rsidR="005C340A">
          <w:rPr>
            <w:rFonts w:ascii="Candara" w:hAnsi="Candara"/>
            <w:color w:val="000000" w:themeColor="text1"/>
            <w:sz w:val="28"/>
            <w:szCs w:val="28"/>
          </w:rPr>
          <w:t xml:space="preserve">views of the self </w:t>
        </w:r>
      </w:ins>
      <w:ins w:id="8" w:author="Gary Lewandowski Jr." w:date="2014-11-14T11:12:00Z">
        <w:r>
          <w:rPr>
            <w:rFonts w:ascii="Candara" w:hAnsi="Candara"/>
            <w:color w:val="000000" w:themeColor="text1"/>
            <w:sz w:val="28"/>
            <w:szCs w:val="28"/>
          </w:rPr>
          <w:t xml:space="preserve">because </w:t>
        </w:r>
      </w:ins>
      <w:ins w:id="9" w:author="Dennis McGonagle" w:date="2015-02-05T10:55:00Z">
        <w:r w:rsidR="005845E5">
          <w:rPr>
            <w:rFonts w:ascii="Candara" w:hAnsi="Candara"/>
            <w:color w:val="000000" w:themeColor="text1"/>
            <w:sz w:val="28"/>
            <w:szCs w:val="28"/>
          </w:rPr>
          <w:t xml:space="preserve">they are </w:t>
        </w:r>
      </w:ins>
      <w:ins w:id="10" w:author="Gary Lewandowski Jr." w:date="2014-11-14T11:12:00Z">
        <w:r>
          <w:rPr>
            <w:rFonts w:ascii="Candara" w:hAnsi="Candara"/>
            <w:color w:val="000000" w:themeColor="text1"/>
            <w:sz w:val="28"/>
            <w:szCs w:val="28"/>
          </w:rPr>
          <w:t xml:space="preserve">inherently </w:t>
        </w:r>
      </w:ins>
      <w:ins w:id="11" w:author="Gary Lewandowski Jr." w:date="2014-11-14T11:14:00Z">
        <w:r w:rsidR="005C340A">
          <w:rPr>
            <w:rFonts w:ascii="Candara" w:hAnsi="Candara"/>
            <w:color w:val="000000" w:themeColor="text1"/>
            <w:sz w:val="28"/>
            <w:szCs w:val="28"/>
          </w:rPr>
          <w:t>skew</w:t>
        </w:r>
      </w:ins>
      <w:ins w:id="12" w:author="Gary Lewandowski Jr." w:date="2014-11-14T11:12:00Z">
        <w:r>
          <w:rPr>
            <w:rFonts w:ascii="Candara" w:hAnsi="Candara"/>
            <w:color w:val="000000" w:themeColor="text1"/>
            <w:sz w:val="28"/>
            <w:szCs w:val="28"/>
          </w:rPr>
          <w:t xml:space="preserve">ed by </w:t>
        </w:r>
      </w:ins>
      <w:ins w:id="13" w:author="Dennis McGonagle" w:date="2015-02-05T10:57:00Z">
        <w:r w:rsidR="005845E5">
          <w:rPr>
            <w:rFonts w:ascii="Candara" w:hAnsi="Candara"/>
            <w:color w:val="000000" w:themeColor="text1"/>
            <w:sz w:val="28"/>
            <w:szCs w:val="28"/>
          </w:rPr>
          <w:t>that individual’s</w:t>
        </w:r>
      </w:ins>
      <w:ins w:id="14" w:author="David Repetto" w:date="2014-11-14T12:34:00Z">
        <w:r w:rsidR="00F82717">
          <w:rPr>
            <w:rFonts w:ascii="Candara" w:hAnsi="Candara"/>
            <w:color w:val="000000" w:themeColor="text1"/>
            <w:sz w:val="28"/>
            <w:szCs w:val="28"/>
          </w:rPr>
          <w:t xml:space="preserve"> </w:t>
        </w:r>
      </w:ins>
      <w:r>
        <w:rPr>
          <w:rFonts w:ascii="Candara" w:hAnsi="Candara"/>
          <w:color w:val="000000" w:themeColor="text1"/>
          <w:sz w:val="28"/>
          <w:szCs w:val="28"/>
        </w:rPr>
        <w:t xml:space="preserve">expectations, </w:t>
      </w:r>
      <w:r w:rsidR="005C340A">
        <w:rPr>
          <w:rFonts w:ascii="Candara" w:hAnsi="Candara"/>
          <w:color w:val="000000" w:themeColor="text1"/>
          <w:sz w:val="28"/>
          <w:szCs w:val="28"/>
        </w:rPr>
        <w:t xml:space="preserve">previous experience, </w:t>
      </w:r>
      <w:r>
        <w:rPr>
          <w:rFonts w:ascii="Candara" w:hAnsi="Candara"/>
          <w:color w:val="000000" w:themeColor="text1"/>
          <w:sz w:val="28"/>
          <w:szCs w:val="28"/>
        </w:rPr>
        <w:t xml:space="preserve">personal biases, motivations, emotions, etc. </w:t>
      </w:r>
      <w:r w:rsidR="005C340A">
        <w:rPr>
          <w:rFonts w:ascii="Candara" w:hAnsi="Candara"/>
          <w:color w:val="000000" w:themeColor="text1"/>
          <w:sz w:val="28"/>
          <w:szCs w:val="28"/>
        </w:rPr>
        <w:t xml:space="preserve">While a person may have unique insight into one’s </w:t>
      </w:r>
      <w:r w:rsidR="00F82717">
        <w:rPr>
          <w:rFonts w:ascii="Candara" w:hAnsi="Candara"/>
          <w:color w:val="000000" w:themeColor="text1"/>
          <w:sz w:val="28"/>
          <w:szCs w:val="28"/>
        </w:rPr>
        <w:t>self, these</w:t>
      </w:r>
      <w:r w:rsidR="005C340A">
        <w:rPr>
          <w:rFonts w:ascii="Candara" w:hAnsi="Candara"/>
          <w:color w:val="000000" w:themeColor="text1"/>
          <w:sz w:val="28"/>
          <w:szCs w:val="28"/>
        </w:rPr>
        <w:t xml:space="preserve"> insight may not accurately represent reality. Put more simply, what a person says, does not always match up well with what they actually do.  For this reason, researchers should incorporate a variety of measures (e.g., asking participants to report how they feel, but also observing actual behavior) in order to more accurately capture how the person truly feels.</w:t>
      </w:r>
    </w:p>
    <w:p w14:paraId="3306AFFE" w14:textId="77777777" w:rsidR="005E1710" w:rsidRPr="0047219B" w:rsidRDefault="005E1710" w:rsidP="004B26EA">
      <w:pPr>
        <w:spacing w:after="0"/>
        <w:rPr>
          <w:rFonts w:ascii="Candara" w:hAnsi="Candara"/>
          <w:color w:val="000000" w:themeColor="text1"/>
          <w:sz w:val="28"/>
          <w:szCs w:val="28"/>
        </w:rPr>
      </w:pPr>
    </w:p>
    <w:p w14:paraId="674EBAB8" w14:textId="7D44519C" w:rsidR="005E1710" w:rsidRDefault="005E1710" w:rsidP="004B26EA">
      <w:pPr>
        <w:spacing w:after="0"/>
        <w:rPr>
          <w:ins w:id="15" w:author="Dennis McGonagle" w:date="2014-11-19T14:53:00Z"/>
          <w:rFonts w:ascii="Candara" w:hAnsi="Candara"/>
          <w:color w:val="000000" w:themeColor="text1"/>
          <w:sz w:val="28"/>
          <w:szCs w:val="28"/>
        </w:rPr>
      </w:pPr>
      <w:r w:rsidRPr="0047219B">
        <w:rPr>
          <w:rFonts w:ascii="Candara" w:hAnsi="Candara"/>
          <w:color w:val="000000" w:themeColor="text1"/>
          <w:sz w:val="28"/>
          <w:szCs w:val="28"/>
        </w:rPr>
        <w:t xml:space="preserve">This video </w:t>
      </w:r>
      <w:r w:rsidR="00B6602B">
        <w:rPr>
          <w:rFonts w:ascii="Candara" w:hAnsi="Candara"/>
          <w:color w:val="000000" w:themeColor="text1"/>
          <w:sz w:val="28"/>
          <w:szCs w:val="28"/>
        </w:rPr>
        <w:t>demonstrates</w:t>
      </w:r>
      <w:r w:rsidR="004D3933">
        <w:rPr>
          <w:rFonts w:ascii="Candara" w:hAnsi="Candara"/>
          <w:color w:val="000000" w:themeColor="text1"/>
          <w:sz w:val="28"/>
          <w:szCs w:val="28"/>
        </w:rPr>
        <w:t xml:space="preserve"> a correlational design where researchers measure students’ homesickness </w:t>
      </w:r>
      <w:r w:rsidR="00447E83">
        <w:rPr>
          <w:rFonts w:ascii="Candara" w:hAnsi="Candara"/>
          <w:color w:val="000000" w:themeColor="text1"/>
          <w:sz w:val="28"/>
          <w:szCs w:val="28"/>
        </w:rPr>
        <w:t xml:space="preserve">in </w:t>
      </w:r>
      <w:r w:rsidR="004D3933">
        <w:rPr>
          <w:rFonts w:ascii="Candara" w:hAnsi="Candara"/>
          <w:color w:val="000000" w:themeColor="text1"/>
          <w:sz w:val="28"/>
          <w:szCs w:val="28"/>
        </w:rPr>
        <w:t xml:space="preserve">two distinct ways: </w:t>
      </w:r>
      <w:r w:rsidR="00447E83">
        <w:rPr>
          <w:rFonts w:ascii="Candara" w:hAnsi="Candara"/>
          <w:color w:val="000000" w:themeColor="text1"/>
          <w:sz w:val="28"/>
          <w:szCs w:val="28"/>
        </w:rPr>
        <w:t xml:space="preserve"> (1) </w:t>
      </w:r>
      <w:r w:rsidR="004D3933">
        <w:rPr>
          <w:rFonts w:ascii="Candara" w:hAnsi="Candara"/>
          <w:color w:val="000000" w:themeColor="text1"/>
          <w:sz w:val="28"/>
          <w:szCs w:val="28"/>
        </w:rPr>
        <w:t>a homesickness scale</w:t>
      </w:r>
      <w:r w:rsidR="00447E83">
        <w:rPr>
          <w:rFonts w:ascii="Candara" w:hAnsi="Candara"/>
          <w:color w:val="000000" w:themeColor="text1"/>
          <w:sz w:val="28"/>
          <w:szCs w:val="28"/>
        </w:rPr>
        <w:t>,</w:t>
      </w:r>
      <w:r w:rsidR="004D3933">
        <w:rPr>
          <w:rFonts w:ascii="Candara" w:hAnsi="Candara"/>
          <w:color w:val="000000" w:themeColor="text1"/>
          <w:sz w:val="28"/>
          <w:szCs w:val="28"/>
        </w:rPr>
        <w:t xml:space="preserve"> and </w:t>
      </w:r>
      <w:r w:rsidR="00447E83">
        <w:rPr>
          <w:rFonts w:ascii="Candara" w:hAnsi="Candara"/>
          <w:color w:val="000000" w:themeColor="text1"/>
          <w:sz w:val="28"/>
          <w:szCs w:val="28"/>
        </w:rPr>
        <w:t xml:space="preserve">(2) </w:t>
      </w:r>
      <w:r w:rsidR="004D3933">
        <w:rPr>
          <w:rFonts w:ascii="Candara" w:hAnsi="Candara"/>
          <w:color w:val="000000" w:themeColor="text1"/>
          <w:sz w:val="28"/>
          <w:szCs w:val="28"/>
        </w:rPr>
        <w:t>by observing how</w:t>
      </w:r>
      <w:r w:rsidR="00B6602B">
        <w:rPr>
          <w:rFonts w:ascii="Candara" w:hAnsi="Candara"/>
          <w:color w:val="000000" w:themeColor="text1"/>
          <w:sz w:val="28"/>
          <w:szCs w:val="28"/>
        </w:rPr>
        <w:t xml:space="preserve"> the student has decorated his or her</w:t>
      </w:r>
      <w:r w:rsidR="004D3933">
        <w:rPr>
          <w:rFonts w:ascii="Candara" w:hAnsi="Candara"/>
          <w:color w:val="000000" w:themeColor="text1"/>
          <w:sz w:val="28"/>
          <w:szCs w:val="28"/>
        </w:rPr>
        <w:t xml:space="preserve"> dorm room.  </w:t>
      </w:r>
    </w:p>
    <w:p w14:paraId="6F9911BA" w14:textId="77777777" w:rsidR="00C46A4D" w:rsidRDefault="00C46A4D" w:rsidP="004B26EA">
      <w:pPr>
        <w:spacing w:after="0"/>
        <w:rPr>
          <w:ins w:id="16" w:author="Dennis McGonagle" w:date="2014-11-19T14:53:00Z"/>
          <w:rFonts w:ascii="Candara" w:hAnsi="Candara"/>
          <w:color w:val="000000" w:themeColor="text1"/>
          <w:sz w:val="28"/>
          <w:szCs w:val="28"/>
        </w:rPr>
      </w:pPr>
    </w:p>
    <w:p w14:paraId="56AB5E33" w14:textId="2C76A248" w:rsidR="00C46A4D" w:rsidRDefault="00C46A4D" w:rsidP="00C46A4D">
      <w:pPr>
        <w:spacing w:after="0"/>
        <w:rPr>
          <w:ins w:id="17" w:author="Dennis McGonagle" w:date="2014-11-19T14:53:00Z"/>
          <w:rFonts w:ascii="Candara" w:hAnsi="Candara"/>
          <w:color w:val="000000" w:themeColor="text1"/>
          <w:sz w:val="28"/>
          <w:szCs w:val="28"/>
        </w:rPr>
      </w:pPr>
      <w:ins w:id="18" w:author="Dennis McGonagle" w:date="2014-11-19T14:53:00Z">
        <w:r w:rsidRPr="002A0C1F">
          <w:rPr>
            <w:rFonts w:ascii="Candara" w:hAnsi="Candara"/>
            <w:color w:val="000000" w:themeColor="text1"/>
            <w:sz w:val="28"/>
            <w:szCs w:val="28"/>
          </w:rPr>
          <w:t>Psychological studies often use higher sample sizes than studies in other sciences.  A large number of participants helps to better ensure that the population under study is better represented, i.e. the margin of error accompanied by studying human behavior is sufficiently accounted for.  In this video we demonstrat</w:t>
        </w:r>
        <w:r w:rsidRPr="002F16F2">
          <w:rPr>
            <w:rFonts w:ascii="Candara" w:hAnsi="Candara"/>
            <w:color w:val="000000" w:themeColor="text1"/>
            <w:sz w:val="28"/>
            <w:szCs w:val="28"/>
          </w:rPr>
          <w:t xml:space="preserve">e this experiment using just </w:t>
        </w:r>
      </w:ins>
      <w:ins w:id="19" w:author="Dennis McGonagle" w:date="2014-11-19T14:55:00Z">
        <w:r>
          <w:rPr>
            <w:rFonts w:ascii="Candara" w:hAnsi="Candara"/>
            <w:color w:val="000000" w:themeColor="text1"/>
            <w:sz w:val="28"/>
            <w:szCs w:val="28"/>
          </w:rPr>
          <w:t>1</w:t>
        </w:r>
      </w:ins>
      <w:ins w:id="20" w:author="Dennis McGonagle" w:date="2014-11-19T14:53:00Z">
        <w:r w:rsidRPr="002A0C1F">
          <w:rPr>
            <w:rFonts w:ascii="Candara" w:hAnsi="Candara"/>
            <w:color w:val="000000" w:themeColor="text1"/>
            <w:sz w:val="28"/>
            <w:szCs w:val="28"/>
          </w:rPr>
          <w:t xml:space="preserve"> participant.  However, as represented in the results, we used a total of </w:t>
        </w:r>
        <w:r>
          <w:rPr>
            <w:rFonts w:ascii="Candara" w:hAnsi="Candara"/>
            <w:color w:val="000000" w:themeColor="text1"/>
            <w:sz w:val="28"/>
            <w:szCs w:val="28"/>
          </w:rPr>
          <w:t>63</w:t>
        </w:r>
        <w:r w:rsidRPr="002A0C1F">
          <w:rPr>
            <w:rFonts w:ascii="Candara" w:hAnsi="Candara"/>
            <w:color w:val="000000" w:themeColor="text1"/>
            <w:sz w:val="28"/>
            <w:szCs w:val="28"/>
          </w:rPr>
          <w:t xml:space="preserve"> participants to reach the experiment’s conclusions.</w:t>
        </w:r>
      </w:ins>
    </w:p>
    <w:p w14:paraId="5E49F791" w14:textId="77777777" w:rsidR="00C46A4D" w:rsidRPr="0047219B" w:rsidRDefault="00C46A4D" w:rsidP="004B26EA">
      <w:pPr>
        <w:spacing w:after="0"/>
        <w:rPr>
          <w:rFonts w:ascii="Candara" w:hAnsi="Candara"/>
          <w:color w:val="000000" w:themeColor="text1"/>
          <w:sz w:val="28"/>
          <w:szCs w:val="28"/>
        </w:rPr>
      </w:pPr>
    </w:p>
    <w:p w14:paraId="6C47897A" w14:textId="13F2B4C4" w:rsidR="00BB5081" w:rsidRPr="0047219B" w:rsidRDefault="00EC4040" w:rsidP="004B26EA">
      <w:pPr>
        <w:spacing w:after="0"/>
        <w:rPr>
          <w:rFonts w:ascii="Candara" w:hAnsi="Candara"/>
          <w:color w:val="000000" w:themeColor="text1"/>
          <w:sz w:val="28"/>
          <w:szCs w:val="28"/>
        </w:rPr>
      </w:pPr>
      <w:r w:rsidRPr="0047219B">
        <w:rPr>
          <w:rFonts w:ascii="Candara" w:hAnsi="Candara"/>
          <w:color w:val="000000" w:themeColor="text1"/>
          <w:sz w:val="28"/>
          <w:szCs w:val="28"/>
        </w:rPr>
        <w:t xml:space="preserve"> </w:t>
      </w:r>
    </w:p>
    <w:p w14:paraId="19A54A0C" w14:textId="1B7AE14D" w:rsidR="0047219B" w:rsidRPr="00451B44" w:rsidRDefault="005E1710" w:rsidP="004B26EA">
      <w:pPr>
        <w:spacing w:after="0"/>
        <w:rPr>
          <w:rFonts w:ascii="Candara" w:hAnsi="Candara"/>
          <w:b/>
          <w:sz w:val="28"/>
          <w:szCs w:val="28"/>
        </w:rPr>
      </w:pPr>
      <w:r w:rsidRPr="0047219B">
        <w:rPr>
          <w:rFonts w:ascii="Candara" w:hAnsi="Candara"/>
          <w:b/>
          <w:sz w:val="28"/>
          <w:szCs w:val="28"/>
        </w:rPr>
        <w:t xml:space="preserve">Procedure: </w:t>
      </w:r>
    </w:p>
    <w:p w14:paraId="542209CF" w14:textId="77777777" w:rsidR="00451B44" w:rsidRDefault="00451B44" w:rsidP="004B26EA">
      <w:pPr>
        <w:pStyle w:val="ListParagraph"/>
        <w:ind w:left="360"/>
        <w:rPr>
          <w:sz w:val="28"/>
          <w:szCs w:val="28"/>
        </w:rPr>
      </w:pPr>
    </w:p>
    <w:p w14:paraId="293B59A0" w14:textId="06A1C5E3" w:rsidR="005E1710" w:rsidRPr="0047219B" w:rsidRDefault="005E1710" w:rsidP="004B26EA">
      <w:pPr>
        <w:pStyle w:val="ListParagraph"/>
        <w:numPr>
          <w:ilvl w:val="0"/>
          <w:numId w:val="3"/>
        </w:numPr>
        <w:rPr>
          <w:sz w:val="28"/>
          <w:szCs w:val="28"/>
        </w:rPr>
      </w:pPr>
      <w:r w:rsidRPr="0047219B">
        <w:rPr>
          <w:sz w:val="28"/>
          <w:szCs w:val="28"/>
        </w:rPr>
        <w:t>Define Key Variables</w:t>
      </w:r>
    </w:p>
    <w:p w14:paraId="64EA18A1" w14:textId="77777777" w:rsidR="005E1710" w:rsidRPr="0047219B" w:rsidRDefault="005E1710" w:rsidP="004B26EA">
      <w:pPr>
        <w:pStyle w:val="ListParagraph"/>
        <w:ind w:left="792"/>
        <w:rPr>
          <w:sz w:val="28"/>
          <w:szCs w:val="28"/>
        </w:rPr>
      </w:pPr>
    </w:p>
    <w:p w14:paraId="67EAF851" w14:textId="622410F7" w:rsidR="0008196F" w:rsidRDefault="0008196F" w:rsidP="004B26EA">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4D3933">
        <w:rPr>
          <w:sz w:val="28"/>
          <w:szCs w:val="28"/>
        </w:rPr>
        <w:t>homesickness</w:t>
      </w:r>
      <w:r w:rsidRPr="0047219B">
        <w:rPr>
          <w:sz w:val="28"/>
          <w:szCs w:val="28"/>
        </w:rPr>
        <w:t xml:space="preserve">.” </w:t>
      </w:r>
    </w:p>
    <w:p w14:paraId="6B6D9A89" w14:textId="77777777" w:rsidR="00B55447" w:rsidRPr="0047219B" w:rsidRDefault="00B55447" w:rsidP="004B26EA">
      <w:pPr>
        <w:pStyle w:val="ListParagraph"/>
        <w:ind w:left="792"/>
        <w:rPr>
          <w:sz w:val="28"/>
          <w:szCs w:val="28"/>
        </w:rPr>
      </w:pPr>
    </w:p>
    <w:p w14:paraId="7B663169" w14:textId="5A9DA449" w:rsidR="00451B44" w:rsidRPr="00451B44" w:rsidRDefault="00451B44" w:rsidP="004B26EA">
      <w:pPr>
        <w:pStyle w:val="ListParagraph"/>
        <w:numPr>
          <w:ilvl w:val="2"/>
          <w:numId w:val="3"/>
        </w:numPr>
        <w:rPr>
          <w:sz w:val="28"/>
          <w:szCs w:val="28"/>
        </w:rPr>
      </w:pPr>
      <w:r w:rsidRPr="00451B44">
        <w:rPr>
          <w:sz w:val="28"/>
          <w:szCs w:val="28"/>
        </w:rPr>
        <w:t xml:space="preserve">Homesickness is the distress and functional impairment caused by an actual or anticipated separation from home and people and things </w:t>
      </w:r>
      <w:commentRangeStart w:id="21"/>
      <w:r w:rsidRPr="00451B44">
        <w:rPr>
          <w:sz w:val="28"/>
          <w:szCs w:val="28"/>
        </w:rPr>
        <w:t>you’re</w:t>
      </w:r>
      <w:commentRangeEnd w:id="21"/>
      <w:r w:rsidR="004551FB">
        <w:rPr>
          <w:rStyle w:val="CommentReference"/>
          <w:rFonts w:asciiTheme="minorHAnsi" w:hAnsiTheme="minorHAnsi"/>
        </w:rPr>
        <w:commentReference w:id="21"/>
      </w:r>
      <w:r w:rsidRPr="00451B44">
        <w:rPr>
          <w:sz w:val="28"/>
          <w:szCs w:val="28"/>
        </w:rPr>
        <w:t xml:space="preserve"> familiar with. (http://wellbeing.rice.edu/homesickness/)</w:t>
      </w:r>
    </w:p>
    <w:p w14:paraId="1610A143" w14:textId="77777777" w:rsidR="0047219B" w:rsidRPr="0047219B" w:rsidRDefault="0047219B" w:rsidP="004B26EA">
      <w:pPr>
        <w:pStyle w:val="ListParagraph"/>
        <w:ind w:left="360"/>
        <w:rPr>
          <w:sz w:val="28"/>
          <w:szCs w:val="28"/>
        </w:rPr>
      </w:pPr>
    </w:p>
    <w:p w14:paraId="2451A89E" w14:textId="46C5979A" w:rsidR="003344E7" w:rsidRDefault="00447E83" w:rsidP="005D3C6F">
      <w:pPr>
        <w:pStyle w:val="ListParagraph"/>
        <w:numPr>
          <w:ilvl w:val="0"/>
          <w:numId w:val="3"/>
        </w:numPr>
        <w:rPr>
          <w:sz w:val="28"/>
          <w:szCs w:val="28"/>
        </w:rPr>
      </w:pPr>
      <w:r>
        <w:rPr>
          <w:sz w:val="28"/>
          <w:szCs w:val="28"/>
        </w:rPr>
        <w:t>Lead</w:t>
      </w:r>
      <w:r w:rsidR="003344E7">
        <w:rPr>
          <w:sz w:val="28"/>
          <w:szCs w:val="28"/>
        </w:rPr>
        <w:t xml:space="preserve"> participant through informed consent</w:t>
      </w:r>
    </w:p>
    <w:p w14:paraId="549EF12A" w14:textId="77777777" w:rsidR="005D3C6F" w:rsidRDefault="005D3C6F" w:rsidP="005D3C6F">
      <w:pPr>
        <w:pStyle w:val="ListParagraph"/>
        <w:ind w:left="360"/>
        <w:rPr>
          <w:sz w:val="28"/>
          <w:szCs w:val="28"/>
        </w:rPr>
      </w:pPr>
    </w:p>
    <w:p w14:paraId="7DA1D295" w14:textId="54C3572D" w:rsidR="005D3C6F" w:rsidRDefault="005D3C6F" w:rsidP="005D3C6F">
      <w:pPr>
        <w:pStyle w:val="ListParagraph"/>
        <w:numPr>
          <w:ilvl w:val="1"/>
          <w:numId w:val="3"/>
        </w:numPr>
        <w:rPr>
          <w:sz w:val="28"/>
          <w:szCs w:val="28"/>
        </w:rPr>
      </w:pPr>
      <w:r w:rsidRPr="0047219B">
        <w:rPr>
          <w:sz w:val="28"/>
          <w:szCs w:val="28"/>
        </w:rPr>
        <w:t xml:space="preserve">Informed Consent </w:t>
      </w:r>
      <w:r>
        <w:rPr>
          <w:sz w:val="28"/>
          <w:szCs w:val="28"/>
        </w:rPr>
        <w:t>is a brief description of the research, a sense of the procedure.</w:t>
      </w:r>
    </w:p>
    <w:p w14:paraId="78678CEC" w14:textId="77777777" w:rsidR="005D3C6F" w:rsidRDefault="005D3C6F" w:rsidP="005D3C6F">
      <w:pPr>
        <w:pStyle w:val="ListParagraph"/>
        <w:ind w:left="792"/>
        <w:rPr>
          <w:sz w:val="28"/>
          <w:szCs w:val="28"/>
        </w:rPr>
      </w:pPr>
    </w:p>
    <w:p w14:paraId="2389E5B9" w14:textId="136FD133" w:rsidR="005D3C6F" w:rsidRDefault="004551FB" w:rsidP="005D3C6F">
      <w:pPr>
        <w:pStyle w:val="ListParagraph"/>
        <w:numPr>
          <w:ilvl w:val="2"/>
          <w:numId w:val="3"/>
        </w:numPr>
        <w:rPr>
          <w:sz w:val="28"/>
          <w:szCs w:val="28"/>
        </w:rPr>
      </w:pPr>
      <w:r>
        <w:rPr>
          <w:sz w:val="28"/>
          <w:szCs w:val="28"/>
        </w:rPr>
        <w:t>Inform participant</w:t>
      </w:r>
      <w:r w:rsidR="005D3C6F">
        <w:rPr>
          <w:sz w:val="28"/>
          <w:szCs w:val="28"/>
        </w:rPr>
        <w:t xml:space="preserve"> that they will be asked to complete several questionnaires and then will be asked to allow researchers to look at their dorm room.</w:t>
      </w:r>
    </w:p>
    <w:p w14:paraId="3E678477" w14:textId="77777777" w:rsidR="003344E7" w:rsidRDefault="003344E7" w:rsidP="004B26EA">
      <w:pPr>
        <w:pStyle w:val="ListParagraph"/>
        <w:ind w:left="792"/>
        <w:rPr>
          <w:sz w:val="28"/>
          <w:szCs w:val="28"/>
        </w:rPr>
      </w:pPr>
    </w:p>
    <w:p w14:paraId="6471E2D5" w14:textId="3D5E4932" w:rsidR="00B55447" w:rsidRDefault="005D3C6F" w:rsidP="005D3C6F">
      <w:pPr>
        <w:pStyle w:val="ListParagraph"/>
        <w:numPr>
          <w:ilvl w:val="0"/>
          <w:numId w:val="3"/>
        </w:numPr>
        <w:rPr>
          <w:sz w:val="28"/>
          <w:szCs w:val="28"/>
        </w:rPr>
      </w:pPr>
      <w:r>
        <w:rPr>
          <w:sz w:val="28"/>
          <w:szCs w:val="28"/>
        </w:rPr>
        <w:t>Give</w:t>
      </w:r>
      <w:r w:rsidR="006D329D">
        <w:rPr>
          <w:sz w:val="28"/>
          <w:szCs w:val="28"/>
        </w:rPr>
        <w:t xml:space="preserve"> participant a packet that includes the Homesickness Scale</w:t>
      </w:r>
      <w:r w:rsidR="00650F0E">
        <w:rPr>
          <w:sz w:val="28"/>
          <w:szCs w:val="28"/>
        </w:rPr>
        <w:t xml:space="preserve"> (attached at bottom)</w:t>
      </w:r>
      <w:r w:rsidR="006D329D">
        <w:rPr>
          <w:sz w:val="28"/>
          <w:szCs w:val="28"/>
        </w:rPr>
        <w:t xml:space="preserve"> and several </w:t>
      </w:r>
      <w:r w:rsidR="004551FB">
        <w:rPr>
          <w:sz w:val="28"/>
          <w:szCs w:val="28"/>
        </w:rPr>
        <w:t>other</w:t>
      </w:r>
      <w:r w:rsidR="00B55447">
        <w:rPr>
          <w:sz w:val="28"/>
          <w:szCs w:val="28"/>
        </w:rPr>
        <w:t xml:space="preserve"> questionnaires. </w:t>
      </w:r>
    </w:p>
    <w:p w14:paraId="324231D5" w14:textId="77777777" w:rsidR="00B55447" w:rsidRDefault="00B55447" w:rsidP="005D3C6F">
      <w:pPr>
        <w:pStyle w:val="ListParagraph"/>
        <w:ind w:left="864"/>
        <w:rPr>
          <w:sz w:val="28"/>
          <w:szCs w:val="28"/>
        </w:rPr>
      </w:pPr>
    </w:p>
    <w:p w14:paraId="0BA2479D" w14:textId="51A8CF51" w:rsidR="006D329D" w:rsidRDefault="005D3C6F" w:rsidP="005D3C6F">
      <w:pPr>
        <w:pStyle w:val="ListParagraph"/>
        <w:numPr>
          <w:ilvl w:val="2"/>
          <w:numId w:val="3"/>
        </w:numPr>
        <w:ind w:left="864"/>
        <w:rPr>
          <w:sz w:val="28"/>
          <w:szCs w:val="28"/>
        </w:rPr>
      </w:pPr>
      <w:r>
        <w:rPr>
          <w:sz w:val="28"/>
          <w:szCs w:val="28"/>
        </w:rPr>
        <w:t>The</w:t>
      </w:r>
      <w:r w:rsidR="00CB0BBF">
        <w:rPr>
          <w:sz w:val="28"/>
          <w:szCs w:val="28"/>
        </w:rPr>
        <w:t xml:space="preserve"> extra </w:t>
      </w:r>
      <w:r w:rsidR="00650F0E">
        <w:rPr>
          <w:sz w:val="28"/>
          <w:szCs w:val="28"/>
        </w:rPr>
        <w:t xml:space="preserve">questionnaires serve as </w:t>
      </w:r>
      <w:r w:rsidR="006D329D">
        <w:rPr>
          <w:sz w:val="28"/>
          <w:szCs w:val="28"/>
        </w:rPr>
        <w:t>distractors so the participant does not know the true purpose of the study.</w:t>
      </w:r>
    </w:p>
    <w:p w14:paraId="18E545E5" w14:textId="77777777" w:rsidR="00B55447" w:rsidRDefault="00B55447" w:rsidP="005D3C6F">
      <w:pPr>
        <w:pStyle w:val="ListParagraph"/>
        <w:ind w:left="432"/>
        <w:rPr>
          <w:sz w:val="28"/>
          <w:szCs w:val="28"/>
        </w:rPr>
      </w:pPr>
    </w:p>
    <w:p w14:paraId="7566EE08" w14:textId="4F32A1B1" w:rsidR="006D329D" w:rsidRDefault="00B55447" w:rsidP="005D3C6F">
      <w:pPr>
        <w:pStyle w:val="ListParagraph"/>
        <w:numPr>
          <w:ilvl w:val="2"/>
          <w:numId w:val="3"/>
        </w:numPr>
        <w:ind w:left="864"/>
        <w:rPr>
          <w:sz w:val="28"/>
          <w:szCs w:val="28"/>
        </w:rPr>
      </w:pPr>
      <w:r>
        <w:rPr>
          <w:sz w:val="28"/>
          <w:szCs w:val="28"/>
        </w:rPr>
        <w:t>Participant fills out</w:t>
      </w:r>
      <w:r w:rsidR="006D329D">
        <w:rPr>
          <w:sz w:val="28"/>
          <w:szCs w:val="28"/>
        </w:rPr>
        <w:t xml:space="preserve"> the scales, with extra attention paid to the Homesickness Scale. </w:t>
      </w:r>
    </w:p>
    <w:p w14:paraId="2EB7287A" w14:textId="77777777" w:rsidR="00B55447" w:rsidRDefault="00B55447" w:rsidP="004B26EA">
      <w:pPr>
        <w:pStyle w:val="ListParagraph"/>
        <w:ind w:left="1224"/>
        <w:rPr>
          <w:sz w:val="28"/>
          <w:szCs w:val="28"/>
        </w:rPr>
      </w:pPr>
    </w:p>
    <w:p w14:paraId="0A6B5582" w14:textId="5E218FDC" w:rsidR="006D329D" w:rsidRDefault="00212CD9" w:rsidP="005D3C6F">
      <w:pPr>
        <w:pStyle w:val="ListParagraph"/>
        <w:numPr>
          <w:ilvl w:val="0"/>
          <w:numId w:val="3"/>
        </w:numPr>
        <w:rPr>
          <w:sz w:val="28"/>
          <w:szCs w:val="28"/>
        </w:rPr>
      </w:pPr>
      <w:r>
        <w:rPr>
          <w:sz w:val="28"/>
          <w:szCs w:val="28"/>
        </w:rPr>
        <w:t>Two</w:t>
      </w:r>
      <w:r w:rsidR="005D3C6F">
        <w:rPr>
          <w:sz w:val="28"/>
          <w:szCs w:val="28"/>
        </w:rPr>
        <w:t xml:space="preserve"> observers visit participant in his or her</w:t>
      </w:r>
      <w:r w:rsidR="006D329D">
        <w:rPr>
          <w:sz w:val="28"/>
          <w:szCs w:val="28"/>
        </w:rPr>
        <w:t xml:space="preserve"> dorm room to </w:t>
      </w:r>
      <w:r w:rsidR="005D3C6F">
        <w:rPr>
          <w:sz w:val="28"/>
          <w:szCs w:val="28"/>
        </w:rPr>
        <w:t>log observations</w:t>
      </w:r>
      <w:r w:rsidR="006D329D">
        <w:rPr>
          <w:sz w:val="28"/>
          <w:szCs w:val="28"/>
        </w:rPr>
        <w:t xml:space="preserve"> of homesickness. </w:t>
      </w:r>
    </w:p>
    <w:p w14:paraId="0604CDA1" w14:textId="77777777" w:rsidR="002B1E20" w:rsidRDefault="002B1E20" w:rsidP="002B1E20">
      <w:pPr>
        <w:pStyle w:val="ListParagraph"/>
        <w:ind w:left="360"/>
        <w:rPr>
          <w:sz w:val="28"/>
          <w:szCs w:val="28"/>
        </w:rPr>
      </w:pPr>
    </w:p>
    <w:p w14:paraId="0FC114CD" w14:textId="761E41B5" w:rsidR="00650F0E" w:rsidRDefault="005D3C6F" w:rsidP="002B1E20">
      <w:pPr>
        <w:pStyle w:val="ListParagraph"/>
        <w:numPr>
          <w:ilvl w:val="1"/>
          <w:numId w:val="3"/>
        </w:numPr>
        <w:rPr>
          <w:sz w:val="28"/>
          <w:szCs w:val="28"/>
        </w:rPr>
      </w:pPr>
      <w:r w:rsidRPr="002B1E20">
        <w:rPr>
          <w:sz w:val="28"/>
          <w:szCs w:val="28"/>
        </w:rPr>
        <w:t>These 2 observers are different from the</w:t>
      </w:r>
      <w:r w:rsidR="00650F0E" w:rsidRPr="002B1E20">
        <w:rPr>
          <w:sz w:val="28"/>
          <w:szCs w:val="28"/>
        </w:rPr>
        <w:t xml:space="preserve"> researcher </w:t>
      </w:r>
      <w:r w:rsidRPr="002B1E20">
        <w:rPr>
          <w:sz w:val="28"/>
          <w:szCs w:val="28"/>
        </w:rPr>
        <w:t xml:space="preserve">who administered the surveys </w:t>
      </w:r>
      <w:r w:rsidR="00650F0E" w:rsidRPr="002B1E20">
        <w:rPr>
          <w:sz w:val="28"/>
          <w:szCs w:val="28"/>
        </w:rPr>
        <w:t xml:space="preserve">so that </w:t>
      </w:r>
      <w:r w:rsidRPr="002B1E20">
        <w:rPr>
          <w:sz w:val="28"/>
          <w:szCs w:val="28"/>
        </w:rPr>
        <w:t>no bias is present from the survey results.</w:t>
      </w:r>
    </w:p>
    <w:p w14:paraId="07F3ADAE" w14:textId="77777777" w:rsidR="002B1E20" w:rsidRDefault="002B1E20" w:rsidP="002B1E20">
      <w:pPr>
        <w:pStyle w:val="ListParagraph"/>
        <w:ind w:left="792"/>
        <w:rPr>
          <w:sz w:val="28"/>
          <w:szCs w:val="28"/>
        </w:rPr>
      </w:pPr>
    </w:p>
    <w:p w14:paraId="4DFC2902" w14:textId="77777777" w:rsidR="00212CD9" w:rsidRDefault="006D329D" w:rsidP="002B1E20">
      <w:pPr>
        <w:pStyle w:val="ListParagraph"/>
        <w:numPr>
          <w:ilvl w:val="1"/>
          <w:numId w:val="3"/>
        </w:numPr>
        <w:rPr>
          <w:sz w:val="28"/>
          <w:szCs w:val="28"/>
        </w:rPr>
      </w:pPr>
      <w:r w:rsidRPr="002B1E20">
        <w:rPr>
          <w:sz w:val="28"/>
          <w:szCs w:val="28"/>
        </w:rPr>
        <w:t xml:space="preserve">Observers </w:t>
      </w:r>
      <w:r w:rsidR="008C22DC" w:rsidRPr="002B1E20">
        <w:rPr>
          <w:sz w:val="28"/>
          <w:szCs w:val="28"/>
        </w:rPr>
        <w:t xml:space="preserve">ask the participant </w:t>
      </w:r>
      <w:r w:rsidR="00212CD9" w:rsidRPr="002B1E20">
        <w:rPr>
          <w:sz w:val="28"/>
          <w:szCs w:val="28"/>
        </w:rPr>
        <w:t>for permission</w:t>
      </w:r>
      <w:r w:rsidR="00650F0E" w:rsidRPr="002B1E20">
        <w:rPr>
          <w:sz w:val="28"/>
          <w:szCs w:val="28"/>
        </w:rPr>
        <w:t xml:space="preserve"> to look around the room. </w:t>
      </w:r>
    </w:p>
    <w:p w14:paraId="703D0529" w14:textId="77777777" w:rsidR="002B1E20" w:rsidRPr="002B1E20" w:rsidRDefault="002B1E20" w:rsidP="002B1E20">
      <w:pPr>
        <w:pStyle w:val="ListParagraph"/>
        <w:rPr>
          <w:sz w:val="28"/>
          <w:szCs w:val="28"/>
        </w:rPr>
      </w:pPr>
    </w:p>
    <w:p w14:paraId="7B7ABE46" w14:textId="253DE2E9" w:rsidR="00D921B0" w:rsidRDefault="00212CD9" w:rsidP="002B1E20">
      <w:pPr>
        <w:pStyle w:val="ListParagraph"/>
        <w:numPr>
          <w:ilvl w:val="1"/>
          <w:numId w:val="3"/>
        </w:numPr>
        <w:rPr>
          <w:sz w:val="28"/>
          <w:szCs w:val="28"/>
        </w:rPr>
      </w:pPr>
      <w:r w:rsidRPr="002B1E20">
        <w:rPr>
          <w:sz w:val="28"/>
          <w:szCs w:val="28"/>
        </w:rPr>
        <w:lastRenderedPageBreak/>
        <w:t xml:space="preserve">Observers </w:t>
      </w:r>
      <w:r w:rsidR="006D329D" w:rsidRPr="002B1E20">
        <w:rPr>
          <w:sz w:val="28"/>
          <w:szCs w:val="28"/>
        </w:rPr>
        <w:t>look for evidence of homesickness</w:t>
      </w:r>
      <w:r w:rsidR="00D921B0" w:rsidRPr="002B1E20">
        <w:rPr>
          <w:sz w:val="28"/>
          <w:szCs w:val="28"/>
        </w:rPr>
        <w:t xml:space="preserve"> which includes</w:t>
      </w:r>
      <w:r w:rsidR="006D329D" w:rsidRPr="002B1E20">
        <w:rPr>
          <w:sz w:val="28"/>
          <w:szCs w:val="28"/>
        </w:rPr>
        <w:t xml:space="preserve"> pictures of parents, famil</w:t>
      </w:r>
      <w:r w:rsidR="00D921B0" w:rsidRPr="002B1E20">
        <w:rPr>
          <w:sz w:val="28"/>
          <w:szCs w:val="28"/>
        </w:rPr>
        <w:t xml:space="preserve">y, friends from home; </w:t>
      </w:r>
      <w:r w:rsidR="006D329D" w:rsidRPr="002B1E20">
        <w:rPr>
          <w:sz w:val="28"/>
          <w:szCs w:val="28"/>
        </w:rPr>
        <w:t>clothing from their high s</w:t>
      </w:r>
      <w:r w:rsidR="00D921B0" w:rsidRPr="002B1E20">
        <w:rPr>
          <w:sz w:val="28"/>
          <w:szCs w:val="28"/>
        </w:rPr>
        <w:t xml:space="preserve">chool vs. college; </w:t>
      </w:r>
      <w:r w:rsidR="006D329D" w:rsidRPr="002B1E20">
        <w:rPr>
          <w:sz w:val="28"/>
          <w:szCs w:val="28"/>
        </w:rPr>
        <w:t xml:space="preserve">high school yearbook; </w:t>
      </w:r>
      <w:r w:rsidR="00D921B0" w:rsidRPr="002B1E20">
        <w:rPr>
          <w:sz w:val="28"/>
          <w:szCs w:val="28"/>
        </w:rPr>
        <w:t xml:space="preserve">and a </w:t>
      </w:r>
      <w:r w:rsidR="006D329D" w:rsidRPr="002B1E20">
        <w:rPr>
          <w:sz w:val="28"/>
          <w:szCs w:val="28"/>
        </w:rPr>
        <w:t>low presence of university logos/paraphernalia</w:t>
      </w:r>
      <w:r w:rsidR="00D921B0" w:rsidRPr="002B1E20">
        <w:rPr>
          <w:sz w:val="28"/>
          <w:szCs w:val="28"/>
        </w:rPr>
        <w:t xml:space="preserve">.  Observers log these observations on </w:t>
      </w:r>
      <w:r w:rsidR="008C22DC" w:rsidRPr="002B1E20">
        <w:rPr>
          <w:sz w:val="28"/>
          <w:szCs w:val="28"/>
        </w:rPr>
        <w:t>their clipboards.</w:t>
      </w:r>
      <w:r w:rsidR="006D329D" w:rsidRPr="002B1E20">
        <w:rPr>
          <w:sz w:val="28"/>
          <w:szCs w:val="28"/>
        </w:rPr>
        <w:t xml:space="preserve"> </w:t>
      </w:r>
    </w:p>
    <w:p w14:paraId="653EC4EE" w14:textId="77777777" w:rsidR="002B1E20" w:rsidRPr="002B1E20" w:rsidRDefault="002B1E20" w:rsidP="002B1E20">
      <w:pPr>
        <w:pStyle w:val="ListParagraph"/>
        <w:rPr>
          <w:sz w:val="28"/>
          <w:szCs w:val="28"/>
        </w:rPr>
      </w:pPr>
    </w:p>
    <w:p w14:paraId="12BA6357" w14:textId="4AD3E525" w:rsidR="00650F0E" w:rsidRPr="002B1E20" w:rsidRDefault="005D24A8" w:rsidP="002B1E20">
      <w:pPr>
        <w:pStyle w:val="ListParagraph"/>
        <w:numPr>
          <w:ilvl w:val="2"/>
          <w:numId w:val="3"/>
        </w:numPr>
        <w:rPr>
          <w:sz w:val="28"/>
          <w:szCs w:val="28"/>
        </w:rPr>
      </w:pPr>
      <w:r w:rsidRPr="002B1E20">
        <w:rPr>
          <w:sz w:val="28"/>
          <w:szCs w:val="28"/>
        </w:rPr>
        <w:t>Participant is</w:t>
      </w:r>
      <w:r w:rsidR="00D921B0" w:rsidRPr="002B1E20">
        <w:rPr>
          <w:sz w:val="28"/>
          <w:szCs w:val="28"/>
        </w:rPr>
        <w:t xml:space="preserve"> asked to open drawers/closets and to </w:t>
      </w:r>
      <w:r w:rsidR="00650F0E" w:rsidRPr="002B1E20">
        <w:rPr>
          <w:sz w:val="28"/>
          <w:szCs w:val="28"/>
        </w:rPr>
        <w:t>cla</w:t>
      </w:r>
      <w:r w:rsidRPr="002B1E20">
        <w:rPr>
          <w:sz w:val="28"/>
          <w:szCs w:val="28"/>
        </w:rPr>
        <w:t>rify, for</w:t>
      </w:r>
      <w:r w:rsidR="00650F0E" w:rsidRPr="002B1E20">
        <w:rPr>
          <w:sz w:val="28"/>
          <w:szCs w:val="28"/>
        </w:rPr>
        <w:t xml:space="preserve"> </w:t>
      </w:r>
      <w:r w:rsidRPr="002B1E20">
        <w:rPr>
          <w:sz w:val="28"/>
          <w:szCs w:val="28"/>
        </w:rPr>
        <w:t>observers, who appear</w:t>
      </w:r>
      <w:r w:rsidR="009E59B2">
        <w:rPr>
          <w:sz w:val="28"/>
          <w:szCs w:val="28"/>
        </w:rPr>
        <w:t>s</w:t>
      </w:r>
      <w:r w:rsidR="00650F0E" w:rsidRPr="002B1E20">
        <w:rPr>
          <w:sz w:val="28"/>
          <w:szCs w:val="28"/>
        </w:rPr>
        <w:t xml:space="preserve"> in pictures</w:t>
      </w:r>
      <w:r w:rsidR="00D921B0" w:rsidRPr="002B1E20">
        <w:rPr>
          <w:sz w:val="28"/>
          <w:szCs w:val="28"/>
        </w:rPr>
        <w:t>.</w:t>
      </w:r>
      <w:r w:rsidR="006D329D" w:rsidRPr="002B1E20">
        <w:rPr>
          <w:sz w:val="28"/>
          <w:szCs w:val="28"/>
        </w:rPr>
        <w:t xml:space="preserve"> </w:t>
      </w:r>
    </w:p>
    <w:p w14:paraId="5F0C81AC" w14:textId="77777777" w:rsidR="004B26EA" w:rsidRPr="004B26EA" w:rsidRDefault="004B26EA" w:rsidP="004B26EA">
      <w:pPr>
        <w:spacing w:after="0"/>
        <w:rPr>
          <w:sz w:val="28"/>
          <w:szCs w:val="28"/>
        </w:rPr>
      </w:pPr>
    </w:p>
    <w:p w14:paraId="16515AB4" w14:textId="77777777" w:rsidR="00094D78" w:rsidRDefault="00094D78" w:rsidP="005D3C6F">
      <w:pPr>
        <w:pStyle w:val="ListParagraph"/>
        <w:numPr>
          <w:ilvl w:val="0"/>
          <w:numId w:val="3"/>
        </w:numPr>
        <w:rPr>
          <w:sz w:val="28"/>
          <w:szCs w:val="28"/>
        </w:rPr>
      </w:pPr>
      <w:r w:rsidRPr="002A5EF1">
        <w:rPr>
          <w:sz w:val="28"/>
          <w:szCs w:val="28"/>
        </w:rPr>
        <w:t>Debrief</w:t>
      </w:r>
    </w:p>
    <w:p w14:paraId="5BB16DBB" w14:textId="77777777" w:rsidR="00B55447" w:rsidRDefault="00B55447" w:rsidP="005D3C6F">
      <w:pPr>
        <w:pStyle w:val="ListParagraph"/>
        <w:ind w:left="360"/>
        <w:rPr>
          <w:sz w:val="28"/>
          <w:szCs w:val="28"/>
        </w:rPr>
      </w:pPr>
    </w:p>
    <w:p w14:paraId="549B9063" w14:textId="2DE673FC" w:rsidR="008C22DC" w:rsidRDefault="00D921B0" w:rsidP="005D24A8">
      <w:pPr>
        <w:pStyle w:val="ListParagraph"/>
        <w:numPr>
          <w:ilvl w:val="1"/>
          <w:numId w:val="3"/>
        </w:numPr>
        <w:rPr>
          <w:sz w:val="28"/>
          <w:szCs w:val="28"/>
        </w:rPr>
      </w:pPr>
      <w:r>
        <w:rPr>
          <w:sz w:val="28"/>
          <w:szCs w:val="28"/>
        </w:rPr>
        <w:t xml:space="preserve">Participant is told that the true nature of the </w:t>
      </w:r>
      <w:r w:rsidR="008C22DC">
        <w:rPr>
          <w:sz w:val="28"/>
          <w:szCs w:val="28"/>
        </w:rPr>
        <w:t xml:space="preserve">study </w:t>
      </w:r>
      <w:r>
        <w:rPr>
          <w:sz w:val="28"/>
          <w:szCs w:val="28"/>
        </w:rPr>
        <w:t>is to determine</w:t>
      </w:r>
      <w:r w:rsidR="00650F0E">
        <w:rPr>
          <w:sz w:val="28"/>
          <w:szCs w:val="28"/>
        </w:rPr>
        <w:t xml:space="preserve"> if </w:t>
      </w:r>
      <w:r w:rsidR="008C22DC">
        <w:rPr>
          <w:sz w:val="28"/>
          <w:szCs w:val="28"/>
        </w:rPr>
        <w:t xml:space="preserve">homesickness </w:t>
      </w:r>
      <w:r>
        <w:rPr>
          <w:sz w:val="28"/>
          <w:szCs w:val="28"/>
        </w:rPr>
        <w:t>is</w:t>
      </w:r>
      <w:r w:rsidR="00650F0E">
        <w:rPr>
          <w:sz w:val="28"/>
          <w:szCs w:val="28"/>
        </w:rPr>
        <w:t xml:space="preserve"> evident by looking </w:t>
      </w:r>
      <w:r>
        <w:rPr>
          <w:sz w:val="28"/>
          <w:szCs w:val="28"/>
        </w:rPr>
        <w:t xml:space="preserve">at a student’s dorm room.  </w:t>
      </w:r>
      <w:r w:rsidR="009E59B2">
        <w:rPr>
          <w:sz w:val="28"/>
          <w:szCs w:val="28"/>
        </w:rPr>
        <w:t>P</w:t>
      </w:r>
      <w:r>
        <w:rPr>
          <w:sz w:val="28"/>
          <w:szCs w:val="28"/>
        </w:rPr>
        <w:t xml:space="preserve">articipant is </w:t>
      </w:r>
      <w:r w:rsidR="009E59B2">
        <w:rPr>
          <w:sz w:val="28"/>
          <w:szCs w:val="28"/>
        </w:rPr>
        <w:t xml:space="preserve">also </w:t>
      </w:r>
      <w:r>
        <w:rPr>
          <w:sz w:val="28"/>
          <w:szCs w:val="28"/>
        </w:rPr>
        <w:t>told that the surveys</w:t>
      </w:r>
      <w:r w:rsidR="008545AF">
        <w:rPr>
          <w:sz w:val="28"/>
          <w:szCs w:val="28"/>
        </w:rPr>
        <w:t>, other than the Homesickness Scale,</w:t>
      </w:r>
      <w:r>
        <w:rPr>
          <w:sz w:val="28"/>
          <w:szCs w:val="28"/>
        </w:rPr>
        <w:t xml:space="preserve"> served as distractors in the research so that the</w:t>
      </w:r>
      <w:r w:rsidR="008C22DC">
        <w:rPr>
          <w:sz w:val="28"/>
          <w:szCs w:val="28"/>
        </w:rPr>
        <w:t xml:space="preserve"> </w:t>
      </w:r>
      <w:r>
        <w:rPr>
          <w:sz w:val="28"/>
          <w:szCs w:val="28"/>
        </w:rPr>
        <w:t>participant would not</w:t>
      </w:r>
      <w:r w:rsidR="008C22DC">
        <w:rPr>
          <w:sz w:val="28"/>
          <w:szCs w:val="28"/>
        </w:rPr>
        <w:t xml:space="preserve"> know </w:t>
      </w:r>
      <w:r>
        <w:rPr>
          <w:sz w:val="28"/>
          <w:szCs w:val="28"/>
        </w:rPr>
        <w:t>what the observers were looking for in his/her dorm room.</w:t>
      </w:r>
    </w:p>
    <w:p w14:paraId="585DFBAE" w14:textId="77777777" w:rsidR="00B55447" w:rsidRDefault="00B55447" w:rsidP="005D3C6F">
      <w:pPr>
        <w:pStyle w:val="ListParagraph"/>
        <w:ind w:left="864"/>
        <w:rPr>
          <w:sz w:val="28"/>
          <w:szCs w:val="28"/>
        </w:rPr>
      </w:pPr>
    </w:p>
    <w:p w14:paraId="55DE7640" w14:textId="1EF81670" w:rsidR="008C22DC" w:rsidRDefault="00650F0E" w:rsidP="005D24A8">
      <w:pPr>
        <w:pStyle w:val="ListParagraph"/>
        <w:numPr>
          <w:ilvl w:val="1"/>
          <w:numId w:val="3"/>
        </w:numPr>
        <w:rPr>
          <w:sz w:val="28"/>
          <w:szCs w:val="28"/>
        </w:rPr>
      </w:pPr>
      <w:r>
        <w:rPr>
          <w:sz w:val="28"/>
          <w:szCs w:val="28"/>
        </w:rPr>
        <w:t>Remediate risk by referring</w:t>
      </w:r>
      <w:r w:rsidR="005D24A8">
        <w:rPr>
          <w:sz w:val="28"/>
          <w:szCs w:val="28"/>
        </w:rPr>
        <w:t xml:space="preserve"> participant</w:t>
      </w:r>
      <w:r w:rsidR="008C22DC">
        <w:rPr>
          <w:sz w:val="28"/>
          <w:szCs w:val="28"/>
        </w:rPr>
        <w:t xml:space="preserve"> </w:t>
      </w:r>
      <w:r w:rsidR="005D24A8">
        <w:rPr>
          <w:sz w:val="28"/>
          <w:szCs w:val="28"/>
        </w:rPr>
        <w:t xml:space="preserve">to the counseling center if </w:t>
      </w:r>
      <w:r w:rsidR="00C46A4D">
        <w:rPr>
          <w:sz w:val="28"/>
          <w:szCs w:val="28"/>
        </w:rPr>
        <w:t xml:space="preserve">they are </w:t>
      </w:r>
      <w:r w:rsidR="005D24A8">
        <w:rPr>
          <w:sz w:val="28"/>
          <w:szCs w:val="28"/>
        </w:rPr>
        <w:t>experiencing any homesickness.</w:t>
      </w:r>
    </w:p>
    <w:p w14:paraId="01D93FD6" w14:textId="77777777" w:rsidR="006D329D" w:rsidRDefault="006D329D" w:rsidP="004B26EA">
      <w:pPr>
        <w:pStyle w:val="ListParagraph"/>
        <w:ind w:left="360"/>
        <w:rPr>
          <w:sz w:val="28"/>
          <w:szCs w:val="28"/>
        </w:rPr>
      </w:pPr>
    </w:p>
    <w:p w14:paraId="0AF01739" w14:textId="306CB1AE" w:rsidR="006D329D" w:rsidRDefault="008545AF" w:rsidP="004B26EA">
      <w:pPr>
        <w:pStyle w:val="ListParagraph"/>
        <w:numPr>
          <w:ilvl w:val="0"/>
          <w:numId w:val="3"/>
        </w:numPr>
        <w:rPr>
          <w:sz w:val="28"/>
          <w:szCs w:val="28"/>
        </w:rPr>
      </w:pPr>
      <w:r>
        <w:rPr>
          <w:sz w:val="28"/>
          <w:szCs w:val="28"/>
        </w:rPr>
        <w:t>Analyzing</w:t>
      </w:r>
      <w:r w:rsidR="006D329D">
        <w:rPr>
          <w:sz w:val="28"/>
          <w:szCs w:val="28"/>
        </w:rPr>
        <w:t xml:space="preserve"> the Data</w:t>
      </w:r>
    </w:p>
    <w:p w14:paraId="48B08DF0" w14:textId="77777777" w:rsidR="00B55447" w:rsidRDefault="00B55447" w:rsidP="004B26EA">
      <w:pPr>
        <w:pStyle w:val="ListParagraph"/>
        <w:ind w:left="360"/>
        <w:rPr>
          <w:sz w:val="28"/>
          <w:szCs w:val="28"/>
        </w:rPr>
      </w:pPr>
    </w:p>
    <w:p w14:paraId="38420801" w14:textId="7CFC5E3D" w:rsidR="00B55447" w:rsidRDefault="008545AF" w:rsidP="00C7338F">
      <w:pPr>
        <w:pStyle w:val="ListParagraph"/>
        <w:numPr>
          <w:ilvl w:val="1"/>
          <w:numId w:val="3"/>
        </w:numPr>
        <w:rPr>
          <w:sz w:val="28"/>
          <w:szCs w:val="28"/>
        </w:rPr>
      </w:pPr>
      <w:r w:rsidRPr="008545AF">
        <w:rPr>
          <w:sz w:val="28"/>
          <w:szCs w:val="28"/>
        </w:rPr>
        <w:t xml:space="preserve"> The researcher (who administered the surveys</w:t>
      </w:r>
      <w:r w:rsidR="009E59B2">
        <w:rPr>
          <w:sz w:val="28"/>
          <w:szCs w:val="28"/>
        </w:rPr>
        <w:t>)</w:t>
      </w:r>
      <w:r w:rsidRPr="008545AF">
        <w:rPr>
          <w:sz w:val="28"/>
          <w:szCs w:val="28"/>
        </w:rPr>
        <w:t xml:space="preserve"> scores</w:t>
      </w:r>
      <w:r w:rsidR="006D329D" w:rsidRPr="008545AF">
        <w:rPr>
          <w:sz w:val="28"/>
          <w:szCs w:val="28"/>
        </w:rPr>
        <w:t xml:space="preserve"> the homesickness scale </w:t>
      </w:r>
      <w:r w:rsidRPr="008545AF">
        <w:rPr>
          <w:sz w:val="28"/>
          <w:szCs w:val="28"/>
        </w:rPr>
        <w:t xml:space="preserve">survey completed by the participant. </w:t>
      </w:r>
    </w:p>
    <w:p w14:paraId="0A2D48F2" w14:textId="77777777" w:rsidR="008545AF" w:rsidRDefault="008545AF" w:rsidP="008545AF">
      <w:pPr>
        <w:pStyle w:val="ListParagraph"/>
        <w:ind w:left="792"/>
        <w:rPr>
          <w:sz w:val="28"/>
          <w:szCs w:val="28"/>
        </w:rPr>
      </w:pPr>
    </w:p>
    <w:p w14:paraId="17594C25" w14:textId="0DE83DD2" w:rsidR="008C22DC" w:rsidRDefault="008C22DC" w:rsidP="004B26EA">
      <w:pPr>
        <w:pStyle w:val="ListParagraph"/>
        <w:numPr>
          <w:ilvl w:val="1"/>
          <w:numId w:val="3"/>
        </w:numPr>
        <w:rPr>
          <w:sz w:val="28"/>
          <w:szCs w:val="28"/>
        </w:rPr>
      </w:pPr>
      <w:r>
        <w:rPr>
          <w:sz w:val="28"/>
          <w:szCs w:val="28"/>
        </w:rPr>
        <w:t>Observer</w:t>
      </w:r>
      <w:r w:rsidR="004B26EA">
        <w:rPr>
          <w:sz w:val="28"/>
          <w:szCs w:val="28"/>
        </w:rPr>
        <w:t>s</w:t>
      </w:r>
      <w:r>
        <w:rPr>
          <w:sz w:val="28"/>
          <w:szCs w:val="28"/>
        </w:rPr>
        <w:t xml:space="preserve"> discuss/review their n</w:t>
      </w:r>
      <w:r w:rsidR="008545AF">
        <w:rPr>
          <w:sz w:val="28"/>
          <w:szCs w:val="28"/>
        </w:rPr>
        <w:t>otes and then score participant</w:t>
      </w:r>
      <w:r>
        <w:rPr>
          <w:sz w:val="28"/>
          <w:szCs w:val="28"/>
        </w:rPr>
        <w:t xml:space="preserve"> on a 1-7 scale (ranging from </w:t>
      </w:r>
      <w:r w:rsidR="009E59B2">
        <w:rPr>
          <w:sz w:val="28"/>
          <w:szCs w:val="28"/>
        </w:rPr>
        <w:t>‘</w:t>
      </w:r>
      <w:r>
        <w:rPr>
          <w:sz w:val="28"/>
          <w:szCs w:val="28"/>
        </w:rPr>
        <w:t>not at all homesick</w:t>
      </w:r>
      <w:r w:rsidR="009E59B2">
        <w:rPr>
          <w:sz w:val="28"/>
          <w:szCs w:val="28"/>
        </w:rPr>
        <w:t>’</w:t>
      </w:r>
      <w:r>
        <w:rPr>
          <w:sz w:val="28"/>
          <w:szCs w:val="28"/>
        </w:rPr>
        <w:t xml:space="preserve"> to </w:t>
      </w:r>
      <w:r w:rsidR="009E59B2">
        <w:rPr>
          <w:sz w:val="28"/>
          <w:szCs w:val="28"/>
        </w:rPr>
        <w:t>‘</w:t>
      </w:r>
      <w:r>
        <w:rPr>
          <w:sz w:val="28"/>
          <w:szCs w:val="28"/>
        </w:rPr>
        <w:t>extremely homesick</w:t>
      </w:r>
      <w:r w:rsidR="009E59B2">
        <w:rPr>
          <w:sz w:val="28"/>
          <w:szCs w:val="28"/>
        </w:rPr>
        <w:t>’</w:t>
      </w:r>
      <w:r>
        <w:rPr>
          <w:sz w:val="28"/>
          <w:szCs w:val="28"/>
        </w:rPr>
        <w:t>).</w:t>
      </w:r>
    </w:p>
    <w:p w14:paraId="12D1789D" w14:textId="77777777" w:rsidR="008545AF" w:rsidRPr="008545AF" w:rsidRDefault="008545AF" w:rsidP="008545AF">
      <w:pPr>
        <w:pStyle w:val="ListParagraph"/>
        <w:rPr>
          <w:sz w:val="28"/>
          <w:szCs w:val="28"/>
        </w:rPr>
      </w:pPr>
    </w:p>
    <w:p w14:paraId="75D54BFF" w14:textId="6DECDE5F" w:rsidR="008545AF" w:rsidRDefault="008545AF" w:rsidP="008545AF">
      <w:pPr>
        <w:pStyle w:val="ListParagraph"/>
        <w:numPr>
          <w:ilvl w:val="2"/>
          <w:numId w:val="3"/>
        </w:numPr>
        <w:rPr>
          <w:sz w:val="28"/>
          <w:szCs w:val="28"/>
        </w:rPr>
      </w:pPr>
      <w:r>
        <w:rPr>
          <w:sz w:val="28"/>
          <w:szCs w:val="28"/>
        </w:rPr>
        <w:t>Th</w:t>
      </w:r>
      <w:r w:rsidR="009E59B2">
        <w:rPr>
          <w:sz w:val="28"/>
          <w:szCs w:val="28"/>
        </w:rPr>
        <w:t>ese same 2 Observers are used</w:t>
      </w:r>
      <w:r>
        <w:rPr>
          <w:sz w:val="28"/>
          <w:szCs w:val="28"/>
        </w:rPr>
        <w:t xml:space="preserve"> to observe all participants’ dorm rooms to ensure that the scoring is consistent.</w:t>
      </w:r>
    </w:p>
    <w:p w14:paraId="024B9D1A" w14:textId="77777777" w:rsidR="005E1710" w:rsidRPr="0047219B" w:rsidRDefault="005E1710" w:rsidP="004B26EA">
      <w:pPr>
        <w:pStyle w:val="ListParagraph"/>
        <w:ind w:left="360"/>
        <w:rPr>
          <w:sz w:val="28"/>
          <w:szCs w:val="28"/>
        </w:rPr>
      </w:pPr>
    </w:p>
    <w:p w14:paraId="1A2B34CC" w14:textId="77777777" w:rsidR="004B26EA" w:rsidRDefault="004B26EA" w:rsidP="004B26EA">
      <w:pPr>
        <w:pStyle w:val="ListParagraph"/>
        <w:ind w:left="360"/>
        <w:rPr>
          <w:sz w:val="28"/>
          <w:szCs w:val="28"/>
        </w:rPr>
      </w:pPr>
    </w:p>
    <w:p w14:paraId="29D6A5D2" w14:textId="4A2234AC" w:rsidR="005E1710" w:rsidRPr="00B6602B" w:rsidRDefault="005E1710" w:rsidP="00B6602B">
      <w:pPr>
        <w:rPr>
          <w:b/>
          <w:sz w:val="28"/>
          <w:szCs w:val="28"/>
        </w:rPr>
      </w:pPr>
      <w:r w:rsidRPr="00B6602B">
        <w:rPr>
          <w:b/>
          <w:sz w:val="28"/>
          <w:szCs w:val="28"/>
        </w:rPr>
        <w:t>Results</w:t>
      </w:r>
      <w:r w:rsidR="00B6602B">
        <w:rPr>
          <w:b/>
          <w:sz w:val="28"/>
          <w:szCs w:val="28"/>
        </w:rPr>
        <w:t>:</w:t>
      </w:r>
    </w:p>
    <w:p w14:paraId="589B599F" w14:textId="192492CF" w:rsidR="005E1710" w:rsidRPr="0047219B" w:rsidRDefault="005E1710" w:rsidP="004B26EA">
      <w:pPr>
        <w:spacing w:after="0"/>
        <w:rPr>
          <w:rFonts w:ascii="Candara" w:hAnsi="Candara"/>
          <w:sz w:val="22"/>
          <w:szCs w:val="22"/>
        </w:rPr>
      </w:pPr>
    </w:p>
    <w:p w14:paraId="5ACA0838" w14:textId="14686552" w:rsidR="005E1710" w:rsidRPr="0047219B" w:rsidRDefault="005E1710" w:rsidP="004B26EA">
      <w:pPr>
        <w:spacing w:after="0"/>
        <w:rPr>
          <w:rFonts w:ascii="Candara" w:hAnsi="Candara"/>
          <w:sz w:val="22"/>
          <w:szCs w:val="22"/>
        </w:rPr>
      </w:pPr>
      <w:r w:rsidRPr="0047219B">
        <w:rPr>
          <w:rFonts w:ascii="Candara" w:hAnsi="Candara"/>
          <w:sz w:val="22"/>
          <w:szCs w:val="22"/>
        </w:rPr>
        <w:t xml:space="preserve">Figure 1. </w:t>
      </w:r>
      <w:r w:rsidR="00451B44">
        <w:rPr>
          <w:rFonts w:ascii="Candara" w:hAnsi="Candara"/>
          <w:sz w:val="22"/>
          <w:szCs w:val="22"/>
        </w:rPr>
        <w:t xml:space="preserve">Correlation between Homesickness Scale and Dorm Room Observation Scores </w:t>
      </w:r>
    </w:p>
    <w:p w14:paraId="13AA35EC" w14:textId="77777777" w:rsidR="005E1710" w:rsidRPr="0047219B" w:rsidRDefault="005E1710" w:rsidP="004B26EA">
      <w:pPr>
        <w:spacing w:after="0"/>
        <w:rPr>
          <w:rFonts w:ascii="Candara" w:hAnsi="Candara"/>
          <w:sz w:val="22"/>
          <w:szCs w:val="22"/>
        </w:rPr>
      </w:pPr>
    </w:p>
    <w:p w14:paraId="383A4984" w14:textId="6D059B66" w:rsidR="005A5F0C" w:rsidRPr="00B6602B" w:rsidRDefault="005A5F0C" w:rsidP="00B6602B">
      <w:pPr>
        <w:ind w:left="288"/>
        <w:rPr>
          <w:sz w:val="28"/>
          <w:szCs w:val="28"/>
        </w:rPr>
      </w:pPr>
      <w:r w:rsidRPr="00B6602B">
        <w:rPr>
          <w:sz w:val="28"/>
          <w:szCs w:val="28"/>
        </w:rPr>
        <w:t xml:space="preserve">After collecting data from </w:t>
      </w:r>
      <w:r w:rsidR="008C22DC" w:rsidRPr="00B6602B">
        <w:rPr>
          <w:sz w:val="28"/>
          <w:szCs w:val="28"/>
        </w:rPr>
        <w:t>63</w:t>
      </w:r>
      <w:r w:rsidRPr="00B6602B">
        <w:rPr>
          <w:sz w:val="28"/>
          <w:szCs w:val="28"/>
        </w:rPr>
        <w:t xml:space="preserve"> people, the researcher performed a </w:t>
      </w:r>
      <w:r w:rsidR="008C22DC" w:rsidRPr="00B6602B">
        <w:rPr>
          <w:sz w:val="28"/>
          <w:szCs w:val="28"/>
        </w:rPr>
        <w:t xml:space="preserve">correlation between the participants’ score on the homesickness scale </w:t>
      </w:r>
      <w:r w:rsidRPr="00B6602B">
        <w:rPr>
          <w:sz w:val="28"/>
          <w:szCs w:val="28"/>
        </w:rPr>
        <w:t>to</w:t>
      </w:r>
      <w:r w:rsidR="008C22DC" w:rsidRPr="00B6602B">
        <w:rPr>
          <w:sz w:val="28"/>
          <w:szCs w:val="28"/>
        </w:rPr>
        <w:t xml:space="preserve"> </w:t>
      </w:r>
      <w:r w:rsidR="008C22DC" w:rsidRPr="00B6602B">
        <w:rPr>
          <w:sz w:val="28"/>
          <w:szCs w:val="28"/>
        </w:rPr>
        <w:lastRenderedPageBreak/>
        <w:t>the observer’s score of their room to</w:t>
      </w:r>
      <w:r w:rsidRPr="00B6602B">
        <w:rPr>
          <w:sz w:val="28"/>
          <w:szCs w:val="28"/>
        </w:rPr>
        <w:t xml:space="preserve"> determine </w:t>
      </w:r>
      <w:r w:rsidR="008C22DC" w:rsidRPr="00B6602B">
        <w:rPr>
          <w:sz w:val="28"/>
          <w:szCs w:val="28"/>
        </w:rPr>
        <w:t xml:space="preserve">if a visual inspection of a </w:t>
      </w:r>
      <w:r w:rsidR="00CB0BBF" w:rsidRPr="00B6602B">
        <w:rPr>
          <w:sz w:val="28"/>
          <w:szCs w:val="28"/>
        </w:rPr>
        <w:t>student’s</w:t>
      </w:r>
      <w:r w:rsidR="008C22DC" w:rsidRPr="00B6602B">
        <w:rPr>
          <w:sz w:val="28"/>
          <w:szCs w:val="28"/>
        </w:rPr>
        <w:t xml:space="preserve"> room can indicate their degree of homesickness</w:t>
      </w:r>
      <w:r w:rsidRPr="00B6602B">
        <w:rPr>
          <w:sz w:val="28"/>
          <w:szCs w:val="28"/>
        </w:rPr>
        <w:t>.</w:t>
      </w:r>
    </w:p>
    <w:p w14:paraId="5839E3B5" w14:textId="77777777" w:rsidR="00B55447" w:rsidRDefault="00B55447" w:rsidP="00B6602B">
      <w:pPr>
        <w:pStyle w:val="ListParagraph"/>
        <w:rPr>
          <w:sz w:val="28"/>
          <w:szCs w:val="28"/>
        </w:rPr>
      </w:pPr>
    </w:p>
    <w:p w14:paraId="44F942FA" w14:textId="3E728F34" w:rsidR="00F43B09" w:rsidRPr="00B6602B" w:rsidRDefault="005E1710" w:rsidP="00B6602B">
      <w:pPr>
        <w:ind w:left="288"/>
        <w:rPr>
          <w:sz w:val="28"/>
          <w:szCs w:val="28"/>
        </w:rPr>
      </w:pPr>
      <w:r w:rsidRPr="00B6602B">
        <w:rPr>
          <w:sz w:val="28"/>
          <w:szCs w:val="28"/>
        </w:rPr>
        <w:t xml:space="preserve">The results indicate that </w:t>
      </w:r>
      <w:r w:rsidR="005A5F0C" w:rsidRPr="00B6602B">
        <w:rPr>
          <w:sz w:val="28"/>
          <w:szCs w:val="28"/>
        </w:rPr>
        <w:t>participants who</w:t>
      </w:r>
      <w:r w:rsidR="008C22DC" w:rsidRPr="00B6602B">
        <w:rPr>
          <w:sz w:val="28"/>
          <w:szCs w:val="28"/>
        </w:rPr>
        <w:t xml:space="preserve"> scored higher on the homesickness scale had more indicators of homesickness in their dorm room</w:t>
      </w:r>
      <w:r w:rsidR="005A5F0C" w:rsidRPr="00B6602B">
        <w:rPr>
          <w:sz w:val="28"/>
          <w:szCs w:val="28"/>
        </w:rPr>
        <w:t xml:space="preserve">. </w:t>
      </w:r>
    </w:p>
    <w:p w14:paraId="3FE16C53" w14:textId="77777777" w:rsidR="00B55447" w:rsidRDefault="00B55447" w:rsidP="00B6602B">
      <w:pPr>
        <w:pStyle w:val="ListParagraph"/>
        <w:rPr>
          <w:sz w:val="28"/>
          <w:szCs w:val="28"/>
        </w:rPr>
      </w:pPr>
    </w:p>
    <w:p w14:paraId="03E34F97" w14:textId="33A1A0CA" w:rsidR="005E1710" w:rsidRPr="00B6602B" w:rsidRDefault="00F43B09" w:rsidP="00B6602B">
      <w:pPr>
        <w:ind w:left="288"/>
        <w:rPr>
          <w:sz w:val="28"/>
          <w:szCs w:val="28"/>
        </w:rPr>
      </w:pPr>
      <w:r w:rsidRPr="00B6602B">
        <w:rPr>
          <w:sz w:val="28"/>
          <w:szCs w:val="28"/>
        </w:rPr>
        <w:t xml:space="preserve">The results of this study are similar to another study by </w:t>
      </w:r>
      <w:r w:rsidR="008C22DC" w:rsidRPr="00B6602B">
        <w:rPr>
          <w:sz w:val="28"/>
          <w:szCs w:val="28"/>
        </w:rPr>
        <w:t>Gosling and colleagues (2002</w:t>
      </w:r>
      <w:r w:rsidRPr="00B6602B">
        <w:rPr>
          <w:sz w:val="28"/>
          <w:szCs w:val="28"/>
        </w:rPr>
        <w:t>)</w:t>
      </w:r>
      <w:r w:rsidR="00D264F6" w:rsidRPr="00B6602B">
        <w:rPr>
          <w:sz w:val="28"/>
          <w:szCs w:val="28"/>
        </w:rPr>
        <w:t>,</w:t>
      </w:r>
      <w:r w:rsidRPr="00B6602B">
        <w:rPr>
          <w:sz w:val="28"/>
          <w:szCs w:val="28"/>
        </w:rPr>
        <w:t xml:space="preserve"> which showed that </w:t>
      </w:r>
      <w:r w:rsidR="008C22DC" w:rsidRPr="00B6602B">
        <w:rPr>
          <w:sz w:val="28"/>
          <w:szCs w:val="28"/>
        </w:rPr>
        <w:t>individuals’ offices and living spac</w:t>
      </w:r>
      <w:r w:rsidR="009E59B2">
        <w:rPr>
          <w:sz w:val="28"/>
          <w:szCs w:val="28"/>
        </w:rPr>
        <w:t xml:space="preserve">es </w:t>
      </w:r>
      <w:r w:rsidR="008C22DC" w:rsidRPr="00B6602B">
        <w:rPr>
          <w:sz w:val="28"/>
          <w:szCs w:val="28"/>
        </w:rPr>
        <w:t xml:space="preserve">were good indicators </w:t>
      </w:r>
      <w:r w:rsidR="004B26EA" w:rsidRPr="00B6602B">
        <w:rPr>
          <w:sz w:val="28"/>
          <w:szCs w:val="28"/>
        </w:rPr>
        <w:t>of</w:t>
      </w:r>
      <w:r w:rsidR="008C22DC" w:rsidRPr="00B6602B">
        <w:rPr>
          <w:sz w:val="28"/>
          <w:szCs w:val="28"/>
        </w:rPr>
        <w:t xml:space="preserve"> their personality.  </w:t>
      </w:r>
    </w:p>
    <w:p w14:paraId="58EB0F8F" w14:textId="3BED6867" w:rsidR="005E1710" w:rsidRPr="00451B44" w:rsidRDefault="00F43B09" w:rsidP="00B6602B">
      <w:pPr>
        <w:tabs>
          <w:tab w:val="left" w:pos="900"/>
        </w:tabs>
        <w:spacing w:after="0"/>
        <w:rPr>
          <w:rFonts w:ascii="Candara" w:hAnsi="Candara"/>
          <w:sz w:val="28"/>
          <w:szCs w:val="28"/>
        </w:rPr>
      </w:pPr>
      <w:r>
        <w:rPr>
          <w:rFonts w:ascii="Candara" w:hAnsi="Candara"/>
          <w:sz w:val="28"/>
          <w:szCs w:val="28"/>
        </w:rPr>
        <w:t xml:space="preserve"> </w:t>
      </w:r>
    </w:p>
    <w:p w14:paraId="4CC0B4DE" w14:textId="69FFD8EF" w:rsidR="005E1710" w:rsidRPr="00B6602B" w:rsidRDefault="00F43B09" w:rsidP="00B6602B">
      <w:pPr>
        <w:rPr>
          <w:b/>
          <w:sz w:val="28"/>
          <w:szCs w:val="28"/>
        </w:rPr>
      </w:pPr>
      <w:r w:rsidRPr="00B6602B">
        <w:rPr>
          <w:b/>
          <w:sz w:val="28"/>
          <w:szCs w:val="28"/>
        </w:rPr>
        <w:t>Applications</w:t>
      </w:r>
      <w:r w:rsidR="00B6602B" w:rsidRPr="00B6602B">
        <w:rPr>
          <w:b/>
          <w:sz w:val="28"/>
          <w:szCs w:val="28"/>
        </w:rPr>
        <w:t>:</w:t>
      </w:r>
    </w:p>
    <w:p w14:paraId="46057043" w14:textId="77777777" w:rsidR="00B55447" w:rsidRDefault="00B55447" w:rsidP="00B6602B">
      <w:pPr>
        <w:pStyle w:val="ListParagraph"/>
        <w:rPr>
          <w:sz w:val="28"/>
          <w:szCs w:val="28"/>
        </w:rPr>
      </w:pPr>
    </w:p>
    <w:p w14:paraId="257B8356" w14:textId="5AA24211" w:rsidR="00CF2362" w:rsidRPr="00B6602B" w:rsidRDefault="00CF2362" w:rsidP="00B6602B">
      <w:pPr>
        <w:ind w:left="288"/>
        <w:rPr>
          <w:sz w:val="28"/>
          <w:szCs w:val="28"/>
        </w:rPr>
      </w:pPr>
      <w:r w:rsidRPr="00B6602B">
        <w:rPr>
          <w:sz w:val="28"/>
          <w:szCs w:val="28"/>
        </w:rPr>
        <w:t xml:space="preserve">This </w:t>
      </w:r>
      <w:r w:rsidR="00D264F6" w:rsidRPr="00B6602B">
        <w:rPr>
          <w:sz w:val="28"/>
          <w:szCs w:val="28"/>
        </w:rPr>
        <w:t xml:space="preserve">correlational study </w:t>
      </w:r>
      <w:r w:rsidRPr="00B6602B">
        <w:rPr>
          <w:sz w:val="28"/>
          <w:szCs w:val="28"/>
        </w:rPr>
        <w:t>shows</w:t>
      </w:r>
      <w:r w:rsidR="009E59B2">
        <w:rPr>
          <w:sz w:val="28"/>
          <w:szCs w:val="28"/>
        </w:rPr>
        <w:t xml:space="preserve"> that</w:t>
      </w:r>
      <w:r w:rsidRPr="00B6602B">
        <w:rPr>
          <w:sz w:val="28"/>
          <w:szCs w:val="28"/>
        </w:rPr>
        <w:t xml:space="preserve"> </w:t>
      </w:r>
      <w:r w:rsidR="00D264F6" w:rsidRPr="00B6602B">
        <w:rPr>
          <w:sz w:val="28"/>
          <w:szCs w:val="28"/>
        </w:rPr>
        <w:t>a person’s behavior, even something as simple as how they decorate their room, can indicate how they feel (i.e., how homesick they are)</w:t>
      </w:r>
      <w:r w:rsidRPr="00B6602B">
        <w:rPr>
          <w:sz w:val="28"/>
          <w:szCs w:val="28"/>
        </w:rPr>
        <w:t>.</w:t>
      </w:r>
    </w:p>
    <w:p w14:paraId="59B09873" w14:textId="77777777" w:rsidR="00B55447" w:rsidRDefault="00B55447" w:rsidP="00B6602B">
      <w:pPr>
        <w:pStyle w:val="ListParagraph"/>
        <w:rPr>
          <w:sz w:val="28"/>
          <w:szCs w:val="28"/>
        </w:rPr>
      </w:pPr>
    </w:p>
    <w:p w14:paraId="5B65AAC9" w14:textId="1DCD7A78" w:rsidR="00CF2362" w:rsidRPr="00B6602B" w:rsidRDefault="004453EA" w:rsidP="00B6602B">
      <w:pPr>
        <w:ind w:left="288"/>
        <w:rPr>
          <w:sz w:val="28"/>
          <w:szCs w:val="28"/>
        </w:rPr>
      </w:pPr>
      <w:r w:rsidRPr="00B6602B">
        <w:rPr>
          <w:sz w:val="28"/>
          <w:szCs w:val="28"/>
        </w:rPr>
        <w:t>Using observations of another person to infer that person’s feelings or thought</w:t>
      </w:r>
      <w:r w:rsidR="009E59B2">
        <w:rPr>
          <w:sz w:val="28"/>
          <w:szCs w:val="28"/>
        </w:rPr>
        <w:t>s</w:t>
      </w:r>
      <w:r w:rsidRPr="00B6602B">
        <w:rPr>
          <w:sz w:val="28"/>
          <w:szCs w:val="28"/>
        </w:rPr>
        <w:t xml:space="preserve"> can be difficult.  However, research has found evidence that we can be accurate in our observational inferences. A study in </w:t>
      </w:r>
      <w:r w:rsidRPr="00B6602B">
        <w:rPr>
          <w:i/>
          <w:sz w:val="28"/>
          <w:szCs w:val="28"/>
        </w:rPr>
        <w:t xml:space="preserve">Psychological Science, </w:t>
      </w:r>
      <w:r w:rsidR="00CF2362" w:rsidRPr="00B6602B">
        <w:rPr>
          <w:sz w:val="28"/>
          <w:szCs w:val="28"/>
        </w:rPr>
        <w:t xml:space="preserve">found that </w:t>
      </w:r>
      <w:r w:rsidRPr="00B6602B">
        <w:rPr>
          <w:sz w:val="28"/>
          <w:szCs w:val="28"/>
        </w:rPr>
        <w:t>observers could accurately infer personality characteristics from a person’s Facebook profile.</w:t>
      </w:r>
    </w:p>
    <w:p w14:paraId="1B981C0E" w14:textId="77777777" w:rsidR="00CF2362" w:rsidRPr="00B55447" w:rsidRDefault="00CF2362" w:rsidP="004B26EA">
      <w:pPr>
        <w:spacing w:after="0"/>
        <w:rPr>
          <w:sz w:val="28"/>
          <w:szCs w:val="28"/>
        </w:rPr>
      </w:pPr>
    </w:p>
    <w:p w14:paraId="25FDA953" w14:textId="6F79BD09" w:rsidR="007420AF" w:rsidRDefault="00F43B09" w:rsidP="004B26EA">
      <w:pPr>
        <w:spacing w:after="0"/>
        <w:rPr>
          <w:rFonts w:ascii="Candara" w:hAnsi="Candara"/>
          <w:b/>
          <w:sz w:val="28"/>
          <w:szCs w:val="28"/>
        </w:rPr>
      </w:pPr>
      <w:r w:rsidRPr="00F43B09">
        <w:rPr>
          <w:rFonts w:ascii="Candara" w:hAnsi="Candara"/>
          <w:b/>
          <w:sz w:val="28"/>
          <w:szCs w:val="28"/>
        </w:rPr>
        <w:t>References</w:t>
      </w:r>
      <w:r w:rsidR="008C45B0">
        <w:rPr>
          <w:rFonts w:ascii="Candara" w:hAnsi="Candara"/>
          <w:b/>
          <w:sz w:val="28"/>
          <w:szCs w:val="28"/>
        </w:rPr>
        <w:t>:</w:t>
      </w:r>
    </w:p>
    <w:p w14:paraId="29F67881" w14:textId="77777777" w:rsidR="008C45B0" w:rsidRPr="00F43B09" w:rsidRDefault="008C45B0" w:rsidP="004B26EA">
      <w:pPr>
        <w:spacing w:after="0"/>
        <w:rPr>
          <w:rFonts w:ascii="Candara" w:hAnsi="Candara"/>
          <w:b/>
          <w:sz w:val="28"/>
          <w:szCs w:val="28"/>
        </w:rPr>
      </w:pPr>
    </w:p>
    <w:p w14:paraId="0FDD551F" w14:textId="60DC0BF0" w:rsidR="00451B44" w:rsidRDefault="00451B44" w:rsidP="004B26EA">
      <w:pPr>
        <w:spacing w:after="0"/>
        <w:contextualSpacing/>
        <w:rPr>
          <w:rFonts w:ascii="Candara" w:hAnsi="Candara"/>
          <w:sz w:val="28"/>
          <w:szCs w:val="28"/>
        </w:rPr>
      </w:pPr>
      <w:r w:rsidRPr="00451B44">
        <w:rPr>
          <w:rFonts w:ascii="Candara" w:hAnsi="Candara"/>
          <w:sz w:val="28"/>
          <w:szCs w:val="28"/>
        </w:rPr>
        <w:t xml:space="preserve">Archer, J., Ireland, J., Amos, S., Broad, H., &amp; </w:t>
      </w:r>
      <w:proofErr w:type="spellStart"/>
      <w:r w:rsidRPr="00451B44">
        <w:rPr>
          <w:rFonts w:ascii="Candara" w:hAnsi="Candara"/>
          <w:sz w:val="28"/>
          <w:szCs w:val="28"/>
        </w:rPr>
        <w:t>Currid</w:t>
      </w:r>
      <w:proofErr w:type="spellEnd"/>
      <w:r w:rsidRPr="00451B44">
        <w:rPr>
          <w:rFonts w:ascii="Candara" w:hAnsi="Candara"/>
          <w:sz w:val="28"/>
          <w:szCs w:val="28"/>
        </w:rPr>
        <w:t xml:space="preserve">, L. (1998). Derivation of homesickness scale. </w:t>
      </w:r>
      <w:r>
        <w:rPr>
          <w:rFonts w:ascii="Candara" w:hAnsi="Candara"/>
          <w:i/>
          <w:sz w:val="28"/>
          <w:szCs w:val="28"/>
        </w:rPr>
        <w:t>British Journal o</w:t>
      </w:r>
      <w:r w:rsidRPr="00451B44">
        <w:rPr>
          <w:rFonts w:ascii="Candara" w:hAnsi="Candara"/>
          <w:i/>
          <w:sz w:val="28"/>
          <w:szCs w:val="28"/>
        </w:rPr>
        <w:t>f Psychology, 89</w:t>
      </w:r>
      <w:r w:rsidRPr="00451B44">
        <w:rPr>
          <w:rFonts w:ascii="Candara" w:hAnsi="Candara"/>
          <w:sz w:val="28"/>
          <w:szCs w:val="28"/>
        </w:rPr>
        <w:t>(2), 205-221. doi:10.1111/j.2044-8295.1998.tb02681.x</w:t>
      </w:r>
    </w:p>
    <w:p w14:paraId="4C620A12" w14:textId="77777777" w:rsidR="00451B44" w:rsidRDefault="00451B44" w:rsidP="004B26EA">
      <w:pPr>
        <w:spacing w:after="0"/>
        <w:contextualSpacing/>
        <w:rPr>
          <w:rFonts w:ascii="Candara" w:hAnsi="Candara"/>
          <w:sz w:val="28"/>
          <w:szCs w:val="28"/>
        </w:rPr>
      </w:pPr>
    </w:p>
    <w:p w14:paraId="0E90E515" w14:textId="53621E8C" w:rsidR="00CF2362" w:rsidRPr="00CF2362" w:rsidRDefault="00CA79D7" w:rsidP="004B26EA">
      <w:pPr>
        <w:spacing w:after="0"/>
        <w:contextualSpacing/>
        <w:rPr>
          <w:rFonts w:ascii="Candara" w:hAnsi="Candara"/>
          <w:sz w:val="28"/>
          <w:szCs w:val="28"/>
        </w:rPr>
      </w:pPr>
      <w:r w:rsidRPr="00CA79D7">
        <w:rPr>
          <w:rFonts w:ascii="Candara" w:hAnsi="Candara"/>
          <w:sz w:val="28"/>
          <w:szCs w:val="28"/>
        </w:rPr>
        <w:t xml:space="preserve">Gosling, S. D., </w:t>
      </w:r>
      <w:proofErr w:type="spellStart"/>
      <w:proofErr w:type="gramStart"/>
      <w:r w:rsidRPr="00CA79D7">
        <w:rPr>
          <w:rFonts w:ascii="Candara" w:hAnsi="Candara"/>
          <w:sz w:val="28"/>
          <w:szCs w:val="28"/>
        </w:rPr>
        <w:t>Ko</w:t>
      </w:r>
      <w:proofErr w:type="spellEnd"/>
      <w:proofErr w:type="gramEnd"/>
      <w:r w:rsidRPr="00CA79D7">
        <w:rPr>
          <w:rFonts w:ascii="Candara" w:hAnsi="Candara"/>
          <w:sz w:val="28"/>
          <w:szCs w:val="28"/>
        </w:rPr>
        <w:t xml:space="preserve">, S., </w:t>
      </w:r>
      <w:proofErr w:type="spellStart"/>
      <w:r w:rsidRPr="00CA79D7">
        <w:rPr>
          <w:rFonts w:ascii="Candara" w:hAnsi="Candara"/>
          <w:sz w:val="28"/>
          <w:szCs w:val="28"/>
        </w:rPr>
        <w:t>Mannarelli</w:t>
      </w:r>
      <w:proofErr w:type="spellEnd"/>
      <w:r w:rsidRPr="00CA79D7">
        <w:rPr>
          <w:rFonts w:ascii="Candara" w:hAnsi="Candara"/>
          <w:sz w:val="28"/>
          <w:szCs w:val="28"/>
        </w:rPr>
        <w:t>, T., &amp; Morris, M. E. (2002). A room with a cue: Personality judgments based on offices and bedrooms.</w:t>
      </w:r>
      <w:r w:rsidRPr="00CA79D7">
        <w:rPr>
          <w:rFonts w:ascii="Candara" w:hAnsi="Candara"/>
          <w:i/>
          <w:sz w:val="28"/>
          <w:szCs w:val="28"/>
        </w:rPr>
        <w:t xml:space="preserve"> Journal of Personality and Social Psychology, 82</w:t>
      </w:r>
      <w:r w:rsidRPr="00CA79D7">
        <w:rPr>
          <w:rFonts w:ascii="Candara" w:hAnsi="Candara"/>
          <w:sz w:val="28"/>
          <w:szCs w:val="28"/>
        </w:rPr>
        <w:t>(3), 379-398. doi:10.1037/0022-3514.82.3.379</w:t>
      </w:r>
    </w:p>
    <w:p w14:paraId="1810BB5F" w14:textId="77777777" w:rsidR="00CF2362" w:rsidRDefault="00CF2362" w:rsidP="004B26EA">
      <w:pPr>
        <w:spacing w:after="0"/>
        <w:rPr>
          <w:rFonts w:ascii="Candara" w:hAnsi="Candara"/>
          <w:sz w:val="28"/>
          <w:szCs w:val="28"/>
        </w:rPr>
      </w:pPr>
    </w:p>
    <w:p w14:paraId="6DCCBC78" w14:textId="42E483C7" w:rsidR="002B0F7D" w:rsidRDefault="004453EA" w:rsidP="004B26EA">
      <w:pPr>
        <w:spacing w:after="0"/>
        <w:rPr>
          <w:rFonts w:ascii="Candara" w:hAnsi="Candara"/>
          <w:sz w:val="28"/>
          <w:szCs w:val="28"/>
        </w:rPr>
      </w:pPr>
      <w:r w:rsidRPr="004453EA">
        <w:rPr>
          <w:rFonts w:ascii="Candara" w:hAnsi="Candara"/>
          <w:sz w:val="28"/>
          <w:szCs w:val="28"/>
        </w:rPr>
        <w:t xml:space="preserve">Back, M. D., </w:t>
      </w:r>
      <w:proofErr w:type="spellStart"/>
      <w:r w:rsidRPr="004453EA">
        <w:rPr>
          <w:rFonts w:ascii="Candara" w:hAnsi="Candara"/>
          <w:sz w:val="28"/>
          <w:szCs w:val="28"/>
        </w:rPr>
        <w:t>Stopfer</w:t>
      </w:r>
      <w:proofErr w:type="spellEnd"/>
      <w:r w:rsidRPr="004453EA">
        <w:rPr>
          <w:rFonts w:ascii="Candara" w:hAnsi="Candara"/>
          <w:sz w:val="28"/>
          <w:szCs w:val="28"/>
        </w:rPr>
        <w:t xml:space="preserve">, J. M., </w:t>
      </w:r>
      <w:proofErr w:type="spellStart"/>
      <w:r w:rsidRPr="004453EA">
        <w:rPr>
          <w:rFonts w:ascii="Candara" w:hAnsi="Candara"/>
          <w:sz w:val="28"/>
          <w:szCs w:val="28"/>
        </w:rPr>
        <w:t>Vazire</w:t>
      </w:r>
      <w:proofErr w:type="spellEnd"/>
      <w:r w:rsidRPr="004453EA">
        <w:rPr>
          <w:rFonts w:ascii="Candara" w:hAnsi="Candara"/>
          <w:sz w:val="28"/>
          <w:szCs w:val="28"/>
        </w:rPr>
        <w:t xml:space="preserve">, S., Gaddis, S., </w:t>
      </w:r>
      <w:proofErr w:type="spellStart"/>
      <w:r w:rsidRPr="004453EA">
        <w:rPr>
          <w:rFonts w:ascii="Candara" w:hAnsi="Candara"/>
          <w:sz w:val="28"/>
          <w:szCs w:val="28"/>
        </w:rPr>
        <w:t>Schmukle</w:t>
      </w:r>
      <w:proofErr w:type="spellEnd"/>
      <w:r w:rsidRPr="004453EA">
        <w:rPr>
          <w:rFonts w:ascii="Candara" w:hAnsi="Candara"/>
          <w:sz w:val="28"/>
          <w:szCs w:val="28"/>
        </w:rPr>
        <w:t xml:space="preserve">, S. C., </w:t>
      </w:r>
      <w:proofErr w:type="spellStart"/>
      <w:r w:rsidRPr="004453EA">
        <w:rPr>
          <w:rFonts w:ascii="Candara" w:hAnsi="Candara"/>
          <w:sz w:val="28"/>
          <w:szCs w:val="28"/>
        </w:rPr>
        <w:t>Egloff</w:t>
      </w:r>
      <w:proofErr w:type="spellEnd"/>
      <w:r w:rsidRPr="004453EA">
        <w:rPr>
          <w:rFonts w:ascii="Candara" w:hAnsi="Candara"/>
          <w:sz w:val="28"/>
          <w:szCs w:val="28"/>
        </w:rPr>
        <w:t>, B., &amp; Gosling, S. D. (2010). Facebook profiles reflect actual personality, not self-</w:t>
      </w:r>
      <w:r w:rsidRPr="004453EA">
        <w:rPr>
          <w:rFonts w:ascii="Candara" w:hAnsi="Candara"/>
          <w:sz w:val="28"/>
          <w:szCs w:val="28"/>
        </w:rPr>
        <w:lastRenderedPageBreak/>
        <w:t xml:space="preserve">idealization. </w:t>
      </w:r>
      <w:r w:rsidRPr="004453EA">
        <w:rPr>
          <w:rFonts w:ascii="Candara" w:hAnsi="Candara"/>
          <w:i/>
          <w:sz w:val="28"/>
          <w:szCs w:val="28"/>
        </w:rPr>
        <w:t>Psychological Science,</w:t>
      </w:r>
      <w:r w:rsidRPr="004453EA">
        <w:rPr>
          <w:rFonts w:ascii="Candara" w:hAnsi="Candara"/>
          <w:sz w:val="28"/>
          <w:szCs w:val="28"/>
        </w:rPr>
        <w:t xml:space="preserve"> 21(3), 372-374. </w:t>
      </w:r>
      <w:proofErr w:type="gramStart"/>
      <w:r w:rsidRPr="004453EA">
        <w:rPr>
          <w:rFonts w:ascii="Candara" w:hAnsi="Candara"/>
          <w:sz w:val="28"/>
          <w:szCs w:val="28"/>
        </w:rPr>
        <w:t>doi:</w:t>
      </w:r>
      <w:proofErr w:type="gramEnd"/>
      <w:r w:rsidRPr="004453EA">
        <w:rPr>
          <w:rFonts w:ascii="Candara" w:hAnsi="Candara"/>
          <w:sz w:val="28"/>
          <w:szCs w:val="28"/>
        </w:rPr>
        <w:t>10.1177/0956797609360756</w:t>
      </w:r>
    </w:p>
    <w:p w14:paraId="15F201A2" w14:textId="77777777" w:rsidR="00650F0E" w:rsidRDefault="00650F0E" w:rsidP="004B26EA">
      <w:pPr>
        <w:spacing w:after="0"/>
        <w:rPr>
          <w:rFonts w:ascii="Candara" w:hAnsi="Candara"/>
          <w:sz w:val="28"/>
          <w:szCs w:val="28"/>
        </w:rPr>
      </w:pPr>
      <w:r>
        <w:rPr>
          <w:rFonts w:ascii="Candara" w:hAnsi="Candara"/>
          <w:sz w:val="28"/>
          <w:szCs w:val="28"/>
        </w:rPr>
        <w:br w:type="page"/>
      </w:r>
    </w:p>
    <w:p w14:paraId="62672D7F" w14:textId="6E3F8584" w:rsidR="002B0F7D" w:rsidRDefault="002B0F7D" w:rsidP="004B26EA">
      <w:pPr>
        <w:spacing w:after="0"/>
        <w:rPr>
          <w:rFonts w:ascii="Candara" w:hAnsi="Candara"/>
          <w:sz w:val="28"/>
          <w:szCs w:val="28"/>
        </w:rPr>
      </w:pPr>
      <w:r>
        <w:rPr>
          <w:rFonts w:ascii="Candara" w:hAnsi="Candara"/>
          <w:sz w:val="28"/>
          <w:szCs w:val="28"/>
        </w:rPr>
        <w:lastRenderedPageBreak/>
        <w:t>Homesickness Scale (adapted from Archer et al., 1998)</w:t>
      </w:r>
    </w:p>
    <w:p w14:paraId="10BB23A9" w14:textId="77777777" w:rsidR="008545AF" w:rsidRDefault="008545AF" w:rsidP="004B26EA">
      <w:pPr>
        <w:spacing w:after="0"/>
        <w:rPr>
          <w:rFonts w:ascii="Candara" w:hAnsi="Candara"/>
          <w:sz w:val="28"/>
          <w:szCs w:val="28"/>
        </w:rPr>
      </w:pPr>
    </w:p>
    <w:p w14:paraId="40E078B2" w14:textId="23A0C6CD" w:rsidR="002B0F7D" w:rsidRDefault="008545AF" w:rsidP="004B26EA">
      <w:pPr>
        <w:spacing w:after="0"/>
        <w:rPr>
          <w:rFonts w:ascii="Candara" w:hAnsi="Candara"/>
          <w:sz w:val="28"/>
          <w:szCs w:val="28"/>
        </w:rPr>
      </w:pPr>
      <w:r>
        <w:rPr>
          <w:rFonts w:ascii="Candara" w:hAnsi="Candara"/>
          <w:sz w:val="28"/>
          <w:szCs w:val="28"/>
        </w:rPr>
        <w:t>To what extent is</w:t>
      </w:r>
      <w:r w:rsidR="002B0F7D">
        <w:rPr>
          <w:rFonts w:ascii="Candara" w:hAnsi="Candara"/>
          <w:sz w:val="28"/>
          <w:szCs w:val="28"/>
        </w:rPr>
        <w:t xml:space="preserve"> each of the following true of you?</w:t>
      </w:r>
    </w:p>
    <w:p w14:paraId="7653C3A3" w14:textId="77777777" w:rsidR="008545AF" w:rsidRDefault="008545AF" w:rsidP="004B26EA">
      <w:pPr>
        <w:spacing w:after="0"/>
        <w:rPr>
          <w:rFonts w:ascii="Candara" w:hAnsi="Candara"/>
          <w:sz w:val="28"/>
          <w:szCs w:val="28"/>
        </w:rPr>
      </w:pPr>
    </w:p>
    <w:p w14:paraId="763AD00D" w14:textId="1A851C7A" w:rsidR="00CA79D7" w:rsidRDefault="002B0F7D" w:rsidP="004B26EA">
      <w:pPr>
        <w:spacing w:after="0"/>
        <w:rPr>
          <w:rFonts w:ascii="Candara" w:hAnsi="Candara"/>
          <w:sz w:val="28"/>
          <w:szCs w:val="28"/>
        </w:rPr>
      </w:pPr>
      <w:r>
        <w:rPr>
          <w:rFonts w:ascii="Candara" w:hAnsi="Candara"/>
          <w:sz w:val="28"/>
          <w:szCs w:val="28"/>
        </w:rPr>
        <w:t xml:space="preserve">Not at All </w:t>
      </w:r>
      <w:r>
        <w:rPr>
          <w:rFonts w:ascii="Candara" w:hAnsi="Candara"/>
          <w:sz w:val="28"/>
          <w:szCs w:val="28"/>
        </w:rPr>
        <w:tab/>
        <w:t>1</w:t>
      </w:r>
      <w:r>
        <w:rPr>
          <w:rFonts w:ascii="Candara" w:hAnsi="Candara"/>
          <w:sz w:val="28"/>
          <w:szCs w:val="28"/>
        </w:rPr>
        <w:tab/>
        <w:t>2</w:t>
      </w:r>
      <w:r>
        <w:rPr>
          <w:rFonts w:ascii="Candara" w:hAnsi="Candara"/>
          <w:sz w:val="28"/>
          <w:szCs w:val="28"/>
        </w:rPr>
        <w:tab/>
        <w:t>3</w:t>
      </w:r>
      <w:r>
        <w:rPr>
          <w:rFonts w:ascii="Candara" w:hAnsi="Candara"/>
          <w:sz w:val="28"/>
          <w:szCs w:val="28"/>
        </w:rPr>
        <w:tab/>
        <w:t xml:space="preserve">4 </w:t>
      </w:r>
      <w:r>
        <w:rPr>
          <w:rFonts w:ascii="Candara" w:hAnsi="Candara"/>
          <w:sz w:val="28"/>
          <w:szCs w:val="28"/>
        </w:rPr>
        <w:tab/>
        <w:t xml:space="preserve">Extremely  </w:t>
      </w:r>
    </w:p>
    <w:p w14:paraId="06853BBB" w14:textId="77777777" w:rsidR="008545AF" w:rsidRDefault="008545AF" w:rsidP="004B26EA">
      <w:pPr>
        <w:spacing w:after="0"/>
        <w:rPr>
          <w:rFonts w:ascii="Candara" w:hAnsi="Candara"/>
          <w:sz w:val="28"/>
          <w:szCs w:val="28"/>
        </w:rPr>
      </w:pPr>
    </w:p>
    <w:p w14:paraId="494C71D7" w14:textId="025585A7" w:rsidR="00CA79D7" w:rsidRPr="002B0F7D" w:rsidRDefault="00CA79D7" w:rsidP="004B26EA">
      <w:pPr>
        <w:pStyle w:val="ListParagraph"/>
        <w:numPr>
          <w:ilvl w:val="0"/>
          <w:numId w:val="15"/>
        </w:numPr>
        <w:tabs>
          <w:tab w:val="left" w:pos="990"/>
        </w:tabs>
        <w:rPr>
          <w:sz w:val="28"/>
          <w:szCs w:val="28"/>
        </w:rPr>
      </w:pPr>
      <w:r w:rsidRPr="002B0F7D">
        <w:rPr>
          <w:sz w:val="28"/>
          <w:szCs w:val="28"/>
        </w:rPr>
        <w:t xml:space="preserve">I can’t </w:t>
      </w:r>
      <w:r w:rsidR="002B0F7D" w:rsidRPr="002B0F7D">
        <w:rPr>
          <w:sz w:val="28"/>
          <w:szCs w:val="28"/>
        </w:rPr>
        <w:t>help</w:t>
      </w:r>
      <w:r w:rsidRPr="002B0F7D">
        <w:rPr>
          <w:sz w:val="28"/>
          <w:szCs w:val="28"/>
        </w:rPr>
        <w:t xml:space="preserve"> thinking about my home.</w:t>
      </w:r>
    </w:p>
    <w:p w14:paraId="68A50D55" w14:textId="711BF3FC" w:rsidR="00CA79D7" w:rsidRPr="002B0F7D" w:rsidRDefault="00CA79D7" w:rsidP="004B26EA">
      <w:pPr>
        <w:pStyle w:val="ListParagraph"/>
        <w:numPr>
          <w:ilvl w:val="0"/>
          <w:numId w:val="15"/>
        </w:numPr>
        <w:tabs>
          <w:tab w:val="left" w:pos="990"/>
        </w:tabs>
        <w:ind w:left="990" w:hanging="990"/>
        <w:rPr>
          <w:sz w:val="28"/>
          <w:szCs w:val="28"/>
        </w:rPr>
      </w:pPr>
      <w:r w:rsidRPr="002B0F7D">
        <w:rPr>
          <w:sz w:val="28"/>
          <w:szCs w:val="28"/>
        </w:rPr>
        <w:t xml:space="preserve">I can’t concentrate on my work </w:t>
      </w:r>
      <w:r w:rsidR="002B0F7D" w:rsidRPr="002B0F7D">
        <w:rPr>
          <w:sz w:val="28"/>
          <w:szCs w:val="28"/>
        </w:rPr>
        <w:t>because</w:t>
      </w:r>
      <w:r w:rsidRPr="002B0F7D">
        <w:rPr>
          <w:sz w:val="28"/>
          <w:szCs w:val="28"/>
        </w:rPr>
        <w:t xml:space="preserve"> I’m always thinking about home.</w:t>
      </w:r>
    </w:p>
    <w:p w14:paraId="3F13676E" w14:textId="6A7615ED" w:rsidR="00CA79D7" w:rsidRPr="002B0F7D" w:rsidRDefault="00CA79D7" w:rsidP="004B26EA">
      <w:pPr>
        <w:pStyle w:val="ListParagraph"/>
        <w:numPr>
          <w:ilvl w:val="0"/>
          <w:numId w:val="15"/>
        </w:numPr>
        <w:tabs>
          <w:tab w:val="left" w:pos="990"/>
        </w:tabs>
        <w:rPr>
          <w:sz w:val="28"/>
          <w:szCs w:val="28"/>
        </w:rPr>
      </w:pPr>
      <w:r w:rsidRPr="002B0F7D">
        <w:rPr>
          <w:sz w:val="28"/>
          <w:szCs w:val="28"/>
        </w:rPr>
        <w:t xml:space="preserve">I visit home as often as I can. </w:t>
      </w:r>
    </w:p>
    <w:p w14:paraId="030B7AE3" w14:textId="1DAA8D9C" w:rsidR="00CA79D7" w:rsidRPr="002B0F7D" w:rsidRDefault="00CA79D7" w:rsidP="004B26EA">
      <w:pPr>
        <w:pStyle w:val="ListParagraph"/>
        <w:numPr>
          <w:ilvl w:val="0"/>
          <w:numId w:val="15"/>
        </w:numPr>
        <w:tabs>
          <w:tab w:val="left" w:pos="990"/>
        </w:tabs>
        <w:rPr>
          <w:sz w:val="28"/>
          <w:szCs w:val="28"/>
        </w:rPr>
      </w:pPr>
      <w:r w:rsidRPr="002B0F7D">
        <w:rPr>
          <w:sz w:val="28"/>
          <w:szCs w:val="28"/>
        </w:rPr>
        <w:t>Thinking about home makes me cry.</w:t>
      </w:r>
    </w:p>
    <w:p w14:paraId="4F341F88" w14:textId="3A49FAED" w:rsidR="00CA79D7" w:rsidRPr="002B0F7D" w:rsidRDefault="00CA79D7" w:rsidP="004B26EA">
      <w:pPr>
        <w:pStyle w:val="ListParagraph"/>
        <w:numPr>
          <w:ilvl w:val="0"/>
          <w:numId w:val="15"/>
        </w:numPr>
        <w:tabs>
          <w:tab w:val="left" w:pos="990"/>
        </w:tabs>
        <w:rPr>
          <w:sz w:val="28"/>
          <w:szCs w:val="28"/>
        </w:rPr>
      </w:pPr>
      <w:r w:rsidRPr="002B0F7D">
        <w:rPr>
          <w:sz w:val="28"/>
          <w:szCs w:val="28"/>
        </w:rPr>
        <w:t>I dream about my friends at home.</w:t>
      </w:r>
    </w:p>
    <w:p w14:paraId="33074E0C" w14:textId="781456AC" w:rsidR="00CA79D7" w:rsidRPr="002B0F7D" w:rsidRDefault="002B0F7D" w:rsidP="004B26EA">
      <w:pPr>
        <w:pStyle w:val="ListParagraph"/>
        <w:numPr>
          <w:ilvl w:val="0"/>
          <w:numId w:val="15"/>
        </w:numPr>
        <w:tabs>
          <w:tab w:val="left" w:pos="990"/>
        </w:tabs>
        <w:rPr>
          <w:sz w:val="28"/>
          <w:szCs w:val="28"/>
        </w:rPr>
      </w:pPr>
      <w:r w:rsidRPr="002B0F7D">
        <w:rPr>
          <w:sz w:val="28"/>
          <w:szCs w:val="28"/>
        </w:rPr>
        <w:t>If I ever went home for the weekend I wouldn’t want to come back</w:t>
      </w:r>
    </w:p>
    <w:p w14:paraId="3F4DFEC5" w14:textId="15467C3D" w:rsidR="002B0F7D" w:rsidRPr="002B0F7D" w:rsidRDefault="002B0F7D" w:rsidP="004B26EA">
      <w:pPr>
        <w:pStyle w:val="ListParagraph"/>
        <w:numPr>
          <w:ilvl w:val="0"/>
          <w:numId w:val="15"/>
        </w:numPr>
        <w:tabs>
          <w:tab w:val="left" w:pos="990"/>
        </w:tabs>
        <w:rPr>
          <w:sz w:val="28"/>
          <w:szCs w:val="28"/>
        </w:rPr>
      </w:pPr>
      <w:r w:rsidRPr="002B0F7D">
        <w:rPr>
          <w:sz w:val="28"/>
          <w:szCs w:val="28"/>
        </w:rPr>
        <w:t>I get really upset when I think home.</w:t>
      </w:r>
    </w:p>
    <w:p w14:paraId="4C18E655" w14:textId="50071960" w:rsidR="002B0F7D" w:rsidRPr="002B0F7D" w:rsidRDefault="002B0F7D" w:rsidP="004B26EA">
      <w:pPr>
        <w:pStyle w:val="ListParagraph"/>
        <w:numPr>
          <w:ilvl w:val="0"/>
          <w:numId w:val="15"/>
        </w:numPr>
        <w:tabs>
          <w:tab w:val="left" w:pos="990"/>
        </w:tabs>
        <w:rPr>
          <w:sz w:val="28"/>
          <w:szCs w:val="28"/>
        </w:rPr>
      </w:pPr>
      <w:r w:rsidRPr="002B0F7D">
        <w:rPr>
          <w:sz w:val="28"/>
          <w:szCs w:val="28"/>
        </w:rPr>
        <w:t>I can’t concentrate on my work.</w:t>
      </w:r>
    </w:p>
    <w:p w14:paraId="40BDE500" w14:textId="39220979" w:rsidR="002B0F7D" w:rsidRPr="002B0F7D" w:rsidRDefault="002B0F7D" w:rsidP="004B26EA">
      <w:pPr>
        <w:pStyle w:val="ListParagraph"/>
        <w:numPr>
          <w:ilvl w:val="0"/>
          <w:numId w:val="15"/>
        </w:numPr>
        <w:tabs>
          <w:tab w:val="left" w:pos="990"/>
        </w:tabs>
        <w:rPr>
          <w:sz w:val="28"/>
          <w:szCs w:val="28"/>
        </w:rPr>
      </w:pPr>
      <w:r w:rsidRPr="002B0F7D">
        <w:rPr>
          <w:sz w:val="28"/>
          <w:szCs w:val="28"/>
        </w:rPr>
        <w:t>I feel empty inside.</w:t>
      </w:r>
    </w:p>
    <w:p w14:paraId="3B6552B0" w14:textId="70BE6534" w:rsidR="002B0F7D" w:rsidRDefault="002B0F7D" w:rsidP="004B26EA">
      <w:pPr>
        <w:pStyle w:val="ListParagraph"/>
        <w:numPr>
          <w:ilvl w:val="0"/>
          <w:numId w:val="15"/>
        </w:numPr>
        <w:tabs>
          <w:tab w:val="left" w:pos="990"/>
        </w:tabs>
        <w:rPr>
          <w:sz w:val="28"/>
          <w:szCs w:val="28"/>
        </w:rPr>
      </w:pPr>
      <w:r w:rsidRPr="002B0F7D">
        <w:rPr>
          <w:sz w:val="28"/>
          <w:szCs w:val="28"/>
        </w:rPr>
        <w:t>I am drawn towards people who come from my hometown.</w:t>
      </w:r>
    </w:p>
    <w:p w14:paraId="5CB5D4C6" w14:textId="77777777" w:rsidR="00435D07" w:rsidRDefault="00435D07" w:rsidP="00435D07">
      <w:pPr>
        <w:tabs>
          <w:tab w:val="left" w:pos="990"/>
        </w:tabs>
        <w:rPr>
          <w:sz w:val="28"/>
          <w:szCs w:val="28"/>
        </w:rPr>
      </w:pPr>
    </w:p>
    <w:p w14:paraId="20B1277B" w14:textId="77777777" w:rsidR="00435D07" w:rsidRDefault="00435D07" w:rsidP="00435D07">
      <w:pPr>
        <w:tabs>
          <w:tab w:val="left" w:pos="990"/>
        </w:tabs>
        <w:rPr>
          <w:sz w:val="28"/>
          <w:szCs w:val="28"/>
        </w:rPr>
      </w:pPr>
    </w:p>
    <w:p w14:paraId="47446B35" w14:textId="77777777" w:rsidR="00435D07" w:rsidRDefault="00435D07" w:rsidP="00435D07">
      <w:pPr>
        <w:tabs>
          <w:tab w:val="left" w:pos="990"/>
        </w:tabs>
        <w:rPr>
          <w:sz w:val="28"/>
          <w:szCs w:val="28"/>
        </w:rPr>
      </w:pPr>
    </w:p>
    <w:p w14:paraId="682B2D97" w14:textId="6475BF3C" w:rsidR="00435D07" w:rsidRDefault="005845E5" w:rsidP="00435D07">
      <w:pPr>
        <w:tabs>
          <w:tab w:val="left" w:pos="990"/>
        </w:tabs>
        <w:rPr>
          <w:sz w:val="28"/>
          <w:szCs w:val="28"/>
        </w:rPr>
      </w:pPr>
      <w:r>
        <w:rPr>
          <w:b/>
          <w:sz w:val="28"/>
          <w:szCs w:val="28"/>
        </w:rPr>
        <w:t>Legend:</w:t>
      </w:r>
      <w:bookmarkStart w:id="22" w:name="_GoBack"/>
      <w:bookmarkEnd w:id="22"/>
      <w:r>
        <w:rPr>
          <w:rFonts w:ascii="Candara" w:hAnsi="Candara"/>
          <w:sz w:val="22"/>
          <w:szCs w:val="22"/>
        </w:rPr>
        <w:br/>
      </w:r>
      <w:r w:rsidR="00435D07" w:rsidRPr="0047219B">
        <w:rPr>
          <w:rFonts w:ascii="Candara" w:hAnsi="Candara"/>
          <w:sz w:val="22"/>
          <w:szCs w:val="22"/>
        </w:rPr>
        <w:t xml:space="preserve">Figure 1. </w:t>
      </w:r>
      <w:r w:rsidR="00435D07">
        <w:rPr>
          <w:rFonts w:ascii="Candara" w:hAnsi="Candara"/>
          <w:sz w:val="22"/>
          <w:szCs w:val="22"/>
        </w:rPr>
        <w:t>Correlation between Homesickness Scale and Dorm Room Observation Scores</w:t>
      </w:r>
    </w:p>
    <w:p w14:paraId="3D2491A1" w14:textId="77777777" w:rsidR="00435D07" w:rsidRDefault="00435D07" w:rsidP="00435D07">
      <w:pPr>
        <w:tabs>
          <w:tab w:val="left" w:pos="990"/>
        </w:tabs>
        <w:rPr>
          <w:sz w:val="28"/>
          <w:szCs w:val="28"/>
        </w:rPr>
      </w:pPr>
    </w:p>
    <w:p w14:paraId="3EF39BB7" w14:textId="77777777" w:rsidR="00435D07" w:rsidRPr="00435D07" w:rsidRDefault="00435D07" w:rsidP="00435D07">
      <w:pPr>
        <w:tabs>
          <w:tab w:val="left" w:pos="990"/>
        </w:tabs>
        <w:rPr>
          <w:sz w:val="28"/>
          <w:szCs w:val="28"/>
        </w:rPr>
      </w:pPr>
    </w:p>
    <w:sectPr w:rsidR="00435D07" w:rsidRPr="00435D07"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ary Lewandowski Jr." w:date="2014-11-14T11:16:00Z" w:initials="GLJ">
    <w:p w14:paraId="2EF7834C" w14:textId="7B6B1BA8" w:rsidR="005C340A" w:rsidRDefault="005C340A">
      <w:pPr>
        <w:pStyle w:val="CommentText"/>
      </w:pPr>
      <w:r>
        <w:rPr>
          <w:rStyle w:val="CommentReference"/>
        </w:rPr>
        <w:annotationRef/>
      </w:r>
      <w:r>
        <w:t>The gist of this video isn’t empiricism per se (because self-report is also an empirical approach). Rather the emphasis is on how the same think can (and should) be measure different ways to produce the more accurate/true to life information.</w:t>
      </w:r>
    </w:p>
  </w:comment>
  <w:comment w:id="1" w:author="Aaron Kolski-Andreaco" w:date="2014-10-31T14:38:00Z" w:initials="AK">
    <w:p w14:paraId="0CEA41BD" w14:textId="352F2E19" w:rsidR="008A73DF" w:rsidRDefault="008A73DF">
      <w:pPr>
        <w:pStyle w:val="CommentText"/>
      </w:pPr>
      <w:r>
        <w:rPr>
          <w:rStyle w:val="CommentReference"/>
        </w:rPr>
        <w:annotationRef/>
      </w:r>
      <w:r>
        <w:t>This is a little bit skimpy to me when compared to other science education content we’ve seen.    There’s a lot to say about observation in science and philosophy.    We aren’t going to introduce students to empiricism?</w:t>
      </w:r>
    </w:p>
    <w:p w14:paraId="15723112" w14:textId="77777777" w:rsidR="008A73DF" w:rsidRDefault="008A73DF">
      <w:pPr>
        <w:pStyle w:val="CommentText"/>
      </w:pPr>
    </w:p>
    <w:p w14:paraId="58D136AF" w14:textId="405DCABE" w:rsidR="008A73DF" w:rsidRDefault="005845E5">
      <w:pPr>
        <w:pStyle w:val="CommentText"/>
      </w:pPr>
      <w:hyperlink r:id="rId1" w:history="1">
        <w:r w:rsidR="008A73DF" w:rsidRPr="00561859">
          <w:rPr>
            <w:rStyle w:val="Hyperlink"/>
          </w:rPr>
          <w:t>http://www.simplypsychology.org/science-psychology.html</w:t>
        </w:r>
      </w:hyperlink>
    </w:p>
    <w:p w14:paraId="55F489C9" w14:textId="77777777" w:rsidR="008A73DF" w:rsidRDefault="008A73DF">
      <w:pPr>
        <w:pStyle w:val="CommentText"/>
      </w:pPr>
    </w:p>
    <w:p w14:paraId="6937B35D" w14:textId="01978612" w:rsidR="008A73DF" w:rsidRDefault="005845E5">
      <w:pPr>
        <w:pStyle w:val="CommentText"/>
      </w:pPr>
      <w:hyperlink r:id="rId2" w:history="1">
        <w:r w:rsidR="008A73DF" w:rsidRPr="00561859">
          <w:rPr>
            <w:rStyle w:val="Hyperlink"/>
          </w:rPr>
          <w:t>http://psychology.jrank.org/pages/216/Empiricism.html</w:t>
        </w:r>
      </w:hyperlink>
    </w:p>
    <w:p w14:paraId="15C127DD" w14:textId="77777777" w:rsidR="008A73DF" w:rsidRDefault="008A73DF">
      <w:pPr>
        <w:pStyle w:val="CommentText"/>
      </w:pPr>
    </w:p>
  </w:comment>
  <w:comment w:id="21" w:author="Dennis McGonagle" w:date="2014-10-14T15:04:00Z" w:initials="DM">
    <w:p w14:paraId="4D894A1B" w14:textId="794250C2" w:rsidR="008A73DF" w:rsidRDefault="008A73DF">
      <w:pPr>
        <w:pStyle w:val="CommentText"/>
      </w:pPr>
      <w:r>
        <w:rPr>
          <w:rStyle w:val="CommentReference"/>
        </w:rPr>
        <w:annotationRef/>
      </w:r>
      <w:r>
        <w:t xml:space="preserve">Thought about striking this and inserting “one is” in its place but didn’t as it’s an attributed definition.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F7834C" w15:done="0"/>
  <w15:commentEx w15:paraId="15C127DD" w15:done="0"/>
  <w15:commentEx w15:paraId="4D894A1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C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AD2AA6"/>
    <w:multiLevelType w:val="hybridMultilevel"/>
    <w:tmpl w:val="EE4802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B440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CA75047"/>
    <w:multiLevelType w:val="hybridMultilevel"/>
    <w:tmpl w:val="E6F83D16"/>
    <w:lvl w:ilvl="0" w:tplc="71BCC8B8">
      <w:start w:val="1"/>
      <w:numFmt w:val="bullet"/>
      <w:lvlText w:val="-"/>
      <w:lvlJc w:val="left"/>
      <w:pPr>
        <w:ind w:left="72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205742"/>
    <w:multiLevelType w:val="hybridMultilevel"/>
    <w:tmpl w:val="51EA0F30"/>
    <w:lvl w:ilvl="0" w:tplc="3FC4B738">
      <w:start w:val="56"/>
      <w:numFmt w:val="bullet"/>
      <w:lvlText w:val="-"/>
      <w:lvlJc w:val="left"/>
      <w:pPr>
        <w:tabs>
          <w:tab w:val="num" w:pos="675"/>
        </w:tabs>
        <w:ind w:left="675" w:hanging="360"/>
      </w:pPr>
      <w:rPr>
        <w:rFonts w:ascii="Candara" w:eastAsia="Times New Roman" w:hAnsi="Candara" w:cs="Times New Roman" w:hint="default"/>
      </w:rPr>
    </w:lvl>
    <w:lvl w:ilvl="1" w:tplc="04090003" w:tentative="1">
      <w:start w:val="1"/>
      <w:numFmt w:val="bullet"/>
      <w:lvlText w:val="o"/>
      <w:lvlJc w:val="left"/>
      <w:pPr>
        <w:tabs>
          <w:tab w:val="num" w:pos="1395"/>
        </w:tabs>
        <w:ind w:left="1395" w:hanging="360"/>
      </w:pPr>
      <w:rPr>
        <w:rFonts w:ascii="Courier New" w:hAnsi="Courier New" w:cs="Courier New" w:hint="default"/>
      </w:rPr>
    </w:lvl>
    <w:lvl w:ilvl="2" w:tplc="04090005" w:tentative="1">
      <w:start w:val="1"/>
      <w:numFmt w:val="bullet"/>
      <w:lvlText w:val=""/>
      <w:lvlJc w:val="left"/>
      <w:pPr>
        <w:tabs>
          <w:tab w:val="num" w:pos="2115"/>
        </w:tabs>
        <w:ind w:left="2115" w:hanging="360"/>
      </w:pPr>
      <w:rPr>
        <w:rFonts w:ascii="Wingdings" w:hAnsi="Wingdings" w:hint="default"/>
      </w:rPr>
    </w:lvl>
    <w:lvl w:ilvl="3" w:tplc="04090001" w:tentative="1">
      <w:start w:val="1"/>
      <w:numFmt w:val="bullet"/>
      <w:lvlText w:val=""/>
      <w:lvlJc w:val="left"/>
      <w:pPr>
        <w:tabs>
          <w:tab w:val="num" w:pos="2835"/>
        </w:tabs>
        <w:ind w:left="2835" w:hanging="360"/>
      </w:pPr>
      <w:rPr>
        <w:rFonts w:ascii="Symbol" w:hAnsi="Symbol" w:hint="default"/>
      </w:rPr>
    </w:lvl>
    <w:lvl w:ilvl="4" w:tplc="04090003" w:tentative="1">
      <w:start w:val="1"/>
      <w:numFmt w:val="bullet"/>
      <w:lvlText w:val="o"/>
      <w:lvlJc w:val="left"/>
      <w:pPr>
        <w:tabs>
          <w:tab w:val="num" w:pos="3555"/>
        </w:tabs>
        <w:ind w:left="3555" w:hanging="360"/>
      </w:pPr>
      <w:rPr>
        <w:rFonts w:ascii="Courier New" w:hAnsi="Courier New" w:cs="Courier New" w:hint="default"/>
      </w:rPr>
    </w:lvl>
    <w:lvl w:ilvl="5" w:tplc="04090005" w:tentative="1">
      <w:start w:val="1"/>
      <w:numFmt w:val="bullet"/>
      <w:lvlText w:val=""/>
      <w:lvlJc w:val="left"/>
      <w:pPr>
        <w:tabs>
          <w:tab w:val="num" w:pos="4275"/>
        </w:tabs>
        <w:ind w:left="4275" w:hanging="360"/>
      </w:pPr>
      <w:rPr>
        <w:rFonts w:ascii="Wingdings" w:hAnsi="Wingdings" w:hint="default"/>
      </w:rPr>
    </w:lvl>
    <w:lvl w:ilvl="6" w:tplc="04090001" w:tentative="1">
      <w:start w:val="1"/>
      <w:numFmt w:val="bullet"/>
      <w:lvlText w:val=""/>
      <w:lvlJc w:val="left"/>
      <w:pPr>
        <w:tabs>
          <w:tab w:val="num" w:pos="4995"/>
        </w:tabs>
        <w:ind w:left="4995" w:hanging="360"/>
      </w:pPr>
      <w:rPr>
        <w:rFonts w:ascii="Symbol" w:hAnsi="Symbol" w:hint="default"/>
      </w:rPr>
    </w:lvl>
    <w:lvl w:ilvl="7" w:tplc="04090003" w:tentative="1">
      <w:start w:val="1"/>
      <w:numFmt w:val="bullet"/>
      <w:lvlText w:val="o"/>
      <w:lvlJc w:val="left"/>
      <w:pPr>
        <w:tabs>
          <w:tab w:val="num" w:pos="5715"/>
        </w:tabs>
        <w:ind w:left="5715" w:hanging="360"/>
      </w:pPr>
      <w:rPr>
        <w:rFonts w:ascii="Courier New" w:hAnsi="Courier New" w:cs="Courier New" w:hint="default"/>
      </w:rPr>
    </w:lvl>
    <w:lvl w:ilvl="8" w:tplc="04090005" w:tentative="1">
      <w:start w:val="1"/>
      <w:numFmt w:val="bullet"/>
      <w:lvlText w:val=""/>
      <w:lvlJc w:val="left"/>
      <w:pPr>
        <w:tabs>
          <w:tab w:val="num" w:pos="6435"/>
        </w:tabs>
        <w:ind w:left="6435" w:hanging="360"/>
      </w:pPr>
      <w:rPr>
        <w:rFonts w:ascii="Wingdings" w:hAnsi="Wingdings" w:hint="default"/>
      </w:rPr>
    </w:lvl>
  </w:abstractNum>
  <w:abstractNum w:abstractNumId="5">
    <w:nsid w:val="3B1B34B6"/>
    <w:multiLevelType w:val="hybridMultilevel"/>
    <w:tmpl w:val="B6D6DEB8"/>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D0097F"/>
    <w:multiLevelType w:val="hybridMultilevel"/>
    <w:tmpl w:val="1666D064"/>
    <w:lvl w:ilvl="0" w:tplc="AAC6E5BC">
      <w:start w:val="1"/>
      <w:numFmt w:val="bullet"/>
      <w:lvlText w:val="-"/>
      <w:lvlJc w:val="left"/>
      <w:pPr>
        <w:ind w:left="360" w:hanging="360"/>
      </w:pPr>
      <w:rPr>
        <w:rFonts w:ascii="Candara" w:eastAsiaTheme="minorHAnsi" w:hAnsi="Candara"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E9247F"/>
    <w:multiLevelType w:val="hybridMultilevel"/>
    <w:tmpl w:val="0906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84A72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D3452C4"/>
    <w:multiLevelType w:val="hybridMultilevel"/>
    <w:tmpl w:val="D64253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FCA5C87"/>
    <w:multiLevelType w:val="hybridMultilevel"/>
    <w:tmpl w:val="E1C25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0EC6AEF"/>
    <w:multiLevelType w:val="multilevel"/>
    <w:tmpl w:val="05084A3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1F061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CA63FFD"/>
    <w:multiLevelType w:val="hybridMultilevel"/>
    <w:tmpl w:val="FAD8B65C"/>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D99387B"/>
    <w:multiLevelType w:val="hybridMultilevel"/>
    <w:tmpl w:val="12780542"/>
    <w:lvl w:ilvl="0" w:tplc="6292FFAC">
      <w:start w:val="1"/>
      <w:numFmt w:val="decimal"/>
      <w:lvlText w:val="___  %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9"/>
  </w:num>
  <w:num w:numId="3">
    <w:abstractNumId w:val="0"/>
  </w:num>
  <w:num w:numId="4">
    <w:abstractNumId w:val="13"/>
  </w:num>
  <w:num w:numId="5">
    <w:abstractNumId w:val="1"/>
  </w:num>
  <w:num w:numId="6">
    <w:abstractNumId w:val="6"/>
  </w:num>
  <w:num w:numId="7">
    <w:abstractNumId w:val="5"/>
  </w:num>
  <w:num w:numId="8">
    <w:abstractNumId w:val="3"/>
  </w:num>
  <w:num w:numId="9">
    <w:abstractNumId w:val="4"/>
  </w:num>
  <w:num w:numId="10">
    <w:abstractNumId w:val="2"/>
  </w:num>
  <w:num w:numId="11">
    <w:abstractNumId w:val="10"/>
  </w:num>
  <w:num w:numId="12">
    <w:abstractNumId w:val="12"/>
  </w:num>
  <w:num w:numId="13">
    <w:abstractNumId w:val="8"/>
  </w:num>
  <w:num w:numId="14">
    <w:abstractNumId w:val="11"/>
  </w:num>
  <w:num w:numId="1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ry Lewandowski Jr.">
    <w15:presenceInfo w15:providerId="Windows Live" w15:userId="16efb6ef5371ca1d"/>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6292"/>
    <w:rsid w:val="000331A6"/>
    <w:rsid w:val="00042625"/>
    <w:rsid w:val="00043214"/>
    <w:rsid w:val="00055CD3"/>
    <w:rsid w:val="0008196F"/>
    <w:rsid w:val="000827D0"/>
    <w:rsid w:val="000856A1"/>
    <w:rsid w:val="00094D78"/>
    <w:rsid w:val="000D4433"/>
    <w:rsid w:val="000E18C1"/>
    <w:rsid w:val="000E37D1"/>
    <w:rsid w:val="00102FEA"/>
    <w:rsid w:val="00104F3A"/>
    <w:rsid w:val="00111500"/>
    <w:rsid w:val="001231E5"/>
    <w:rsid w:val="00157106"/>
    <w:rsid w:val="00197D43"/>
    <w:rsid w:val="001A3051"/>
    <w:rsid w:val="001B2EF4"/>
    <w:rsid w:val="001C0374"/>
    <w:rsid w:val="001D09E4"/>
    <w:rsid w:val="001E31F3"/>
    <w:rsid w:val="00212CD9"/>
    <w:rsid w:val="0021508F"/>
    <w:rsid w:val="00224B41"/>
    <w:rsid w:val="0023335E"/>
    <w:rsid w:val="00234758"/>
    <w:rsid w:val="00241DE0"/>
    <w:rsid w:val="00246720"/>
    <w:rsid w:val="0026457B"/>
    <w:rsid w:val="00275004"/>
    <w:rsid w:val="00284393"/>
    <w:rsid w:val="0029274E"/>
    <w:rsid w:val="002A5EF1"/>
    <w:rsid w:val="002B0F7D"/>
    <w:rsid w:val="002B1E20"/>
    <w:rsid w:val="002E5A80"/>
    <w:rsid w:val="003254E9"/>
    <w:rsid w:val="003344E7"/>
    <w:rsid w:val="0037017F"/>
    <w:rsid w:val="003B7B1E"/>
    <w:rsid w:val="003C0DCC"/>
    <w:rsid w:val="003D387E"/>
    <w:rsid w:val="003D512C"/>
    <w:rsid w:val="003D5CB0"/>
    <w:rsid w:val="003E27F9"/>
    <w:rsid w:val="00400A4F"/>
    <w:rsid w:val="00406861"/>
    <w:rsid w:val="00435D07"/>
    <w:rsid w:val="004453EA"/>
    <w:rsid w:val="00447E83"/>
    <w:rsid w:val="00451B44"/>
    <w:rsid w:val="004551FB"/>
    <w:rsid w:val="00467282"/>
    <w:rsid w:val="0047219B"/>
    <w:rsid w:val="00485705"/>
    <w:rsid w:val="004B26EA"/>
    <w:rsid w:val="004D3933"/>
    <w:rsid w:val="00514D39"/>
    <w:rsid w:val="0051701C"/>
    <w:rsid w:val="00520EF7"/>
    <w:rsid w:val="00560164"/>
    <w:rsid w:val="005718EA"/>
    <w:rsid w:val="005845E5"/>
    <w:rsid w:val="005957E7"/>
    <w:rsid w:val="00596973"/>
    <w:rsid w:val="005A5F0C"/>
    <w:rsid w:val="005C2C4B"/>
    <w:rsid w:val="005C340A"/>
    <w:rsid w:val="005D24A8"/>
    <w:rsid w:val="005D3C6F"/>
    <w:rsid w:val="005D6EC0"/>
    <w:rsid w:val="005E1710"/>
    <w:rsid w:val="005E1B6B"/>
    <w:rsid w:val="005E6F02"/>
    <w:rsid w:val="005F0C83"/>
    <w:rsid w:val="006002EA"/>
    <w:rsid w:val="00647ADA"/>
    <w:rsid w:val="00650F0E"/>
    <w:rsid w:val="0068011B"/>
    <w:rsid w:val="00686A23"/>
    <w:rsid w:val="0069134D"/>
    <w:rsid w:val="00697969"/>
    <w:rsid w:val="006D329D"/>
    <w:rsid w:val="007175E1"/>
    <w:rsid w:val="00725200"/>
    <w:rsid w:val="007420AF"/>
    <w:rsid w:val="00743573"/>
    <w:rsid w:val="0078661C"/>
    <w:rsid w:val="007975EB"/>
    <w:rsid w:val="007B2F71"/>
    <w:rsid w:val="007B4F48"/>
    <w:rsid w:val="007C673C"/>
    <w:rsid w:val="007D7B26"/>
    <w:rsid w:val="008217FA"/>
    <w:rsid w:val="008545AF"/>
    <w:rsid w:val="00864C1E"/>
    <w:rsid w:val="00896A39"/>
    <w:rsid w:val="008A1F68"/>
    <w:rsid w:val="008A73DF"/>
    <w:rsid w:val="008C1299"/>
    <w:rsid w:val="008C22DC"/>
    <w:rsid w:val="008C45B0"/>
    <w:rsid w:val="008C4ED3"/>
    <w:rsid w:val="008C7D06"/>
    <w:rsid w:val="008D25C3"/>
    <w:rsid w:val="008E675C"/>
    <w:rsid w:val="008F2501"/>
    <w:rsid w:val="00905085"/>
    <w:rsid w:val="00905C2A"/>
    <w:rsid w:val="00914CC7"/>
    <w:rsid w:val="00926680"/>
    <w:rsid w:val="00932EBC"/>
    <w:rsid w:val="00965883"/>
    <w:rsid w:val="00971B68"/>
    <w:rsid w:val="00974B56"/>
    <w:rsid w:val="00977727"/>
    <w:rsid w:val="009A2A45"/>
    <w:rsid w:val="009C6E60"/>
    <w:rsid w:val="009D0495"/>
    <w:rsid w:val="009D7758"/>
    <w:rsid w:val="009E59B2"/>
    <w:rsid w:val="009E5A8C"/>
    <w:rsid w:val="009F2B48"/>
    <w:rsid w:val="009F77C3"/>
    <w:rsid w:val="00A0514A"/>
    <w:rsid w:val="00A0577C"/>
    <w:rsid w:val="00A061B3"/>
    <w:rsid w:val="00A10E92"/>
    <w:rsid w:val="00A40768"/>
    <w:rsid w:val="00A45FBB"/>
    <w:rsid w:val="00A5151C"/>
    <w:rsid w:val="00A542D2"/>
    <w:rsid w:val="00A90571"/>
    <w:rsid w:val="00A951D4"/>
    <w:rsid w:val="00AF196C"/>
    <w:rsid w:val="00B132BD"/>
    <w:rsid w:val="00B42E60"/>
    <w:rsid w:val="00B52A43"/>
    <w:rsid w:val="00B55447"/>
    <w:rsid w:val="00B5770E"/>
    <w:rsid w:val="00B6602B"/>
    <w:rsid w:val="00BA2824"/>
    <w:rsid w:val="00BB5081"/>
    <w:rsid w:val="00BC1996"/>
    <w:rsid w:val="00BD2A94"/>
    <w:rsid w:val="00BE6D83"/>
    <w:rsid w:val="00BE73EF"/>
    <w:rsid w:val="00BF2B39"/>
    <w:rsid w:val="00C023F2"/>
    <w:rsid w:val="00C124F6"/>
    <w:rsid w:val="00C265F5"/>
    <w:rsid w:val="00C45D2B"/>
    <w:rsid w:val="00C46A4D"/>
    <w:rsid w:val="00C7338F"/>
    <w:rsid w:val="00CA79D7"/>
    <w:rsid w:val="00CB0BBF"/>
    <w:rsid w:val="00CD479D"/>
    <w:rsid w:val="00CF2362"/>
    <w:rsid w:val="00D14FEB"/>
    <w:rsid w:val="00D21442"/>
    <w:rsid w:val="00D264F6"/>
    <w:rsid w:val="00D32195"/>
    <w:rsid w:val="00D44C9A"/>
    <w:rsid w:val="00D47164"/>
    <w:rsid w:val="00D53A0F"/>
    <w:rsid w:val="00D921B0"/>
    <w:rsid w:val="00DB5618"/>
    <w:rsid w:val="00DD2B35"/>
    <w:rsid w:val="00DE06A2"/>
    <w:rsid w:val="00DF5C6B"/>
    <w:rsid w:val="00E00AEE"/>
    <w:rsid w:val="00E16921"/>
    <w:rsid w:val="00E30F29"/>
    <w:rsid w:val="00E42291"/>
    <w:rsid w:val="00E43DCD"/>
    <w:rsid w:val="00E46CE9"/>
    <w:rsid w:val="00E5292F"/>
    <w:rsid w:val="00E55C0B"/>
    <w:rsid w:val="00E7389B"/>
    <w:rsid w:val="00E839E1"/>
    <w:rsid w:val="00E853DC"/>
    <w:rsid w:val="00E917A2"/>
    <w:rsid w:val="00EB7848"/>
    <w:rsid w:val="00EC15E5"/>
    <w:rsid w:val="00EC4040"/>
    <w:rsid w:val="00ED45AC"/>
    <w:rsid w:val="00EE3C22"/>
    <w:rsid w:val="00EF000E"/>
    <w:rsid w:val="00EF17C0"/>
    <w:rsid w:val="00EF7BE1"/>
    <w:rsid w:val="00F10628"/>
    <w:rsid w:val="00F43B09"/>
    <w:rsid w:val="00F47442"/>
    <w:rsid w:val="00F82717"/>
    <w:rsid w:val="00F9439B"/>
    <w:rsid w:val="00FD2299"/>
    <w:rsid w:val="00FD6CB6"/>
    <w:rsid w:val="00FF5D0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4423559"/>
  <w15:docId w15:val="{DEAB8A5C-FCBE-40AE-8B94-7DF55FFDC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0AF"/>
    <w:pPr>
      <w:spacing w:after="0"/>
      <w:ind w:left="720"/>
      <w:contextualSpacing/>
    </w:pPr>
    <w:rPr>
      <w:rFonts w:ascii="Candara" w:hAnsi="Candara"/>
      <w:szCs w:val="22"/>
    </w:rPr>
  </w:style>
  <w:style w:type="character" w:styleId="CommentReference">
    <w:name w:val="annotation reference"/>
    <w:basedOn w:val="DefaultParagraphFont"/>
    <w:uiPriority w:val="99"/>
    <w:semiHidden/>
    <w:unhideWhenUsed/>
    <w:rsid w:val="00FD6CB6"/>
    <w:rPr>
      <w:sz w:val="16"/>
      <w:szCs w:val="16"/>
    </w:rPr>
  </w:style>
  <w:style w:type="paragraph" w:styleId="CommentText">
    <w:name w:val="annotation text"/>
    <w:basedOn w:val="Normal"/>
    <w:link w:val="CommentTextChar"/>
    <w:uiPriority w:val="99"/>
    <w:semiHidden/>
    <w:unhideWhenUsed/>
    <w:rsid w:val="00FD6CB6"/>
    <w:rPr>
      <w:sz w:val="20"/>
      <w:szCs w:val="20"/>
    </w:rPr>
  </w:style>
  <w:style w:type="character" w:customStyle="1" w:styleId="CommentTextChar">
    <w:name w:val="Comment Text Char"/>
    <w:basedOn w:val="DefaultParagraphFont"/>
    <w:link w:val="CommentText"/>
    <w:uiPriority w:val="99"/>
    <w:semiHidden/>
    <w:rsid w:val="00FD6CB6"/>
    <w:rPr>
      <w:sz w:val="20"/>
      <w:szCs w:val="20"/>
    </w:rPr>
  </w:style>
  <w:style w:type="paragraph" w:styleId="CommentSubject">
    <w:name w:val="annotation subject"/>
    <w:basedOn w:val="CommentText"/>
    <w:next w:val="CommentText"/>
    <w:link w:val="CommentSubjectChar"/>
    <w:uiPriority w:val="99"/>
    <w:semiHidden/>
    <w:unhideWhenUsed/>
    <w:rsid w:val="00FD6CB6"/>
    <w:rPr>
      <w:b/>
      <w:bCs/>
    </w:rPr>
  </w:style>
  <w:style w:type="character" w:customStyle="1" w:styleId="CommentSubjectChar">
    <w:name w:val="Comment Subject Char"/>
    <w:basedOn w:val="CommentTextChar"/>
    <w:link w:val="CommentSubject"/>
    <w:uiPriority w:val="99"/>
    <w:semiHidden/>
    <w:rsid w:val="00FD6CB6"/>
    <w:rPr>
      <w:b/>
      <w:bCs/>
      <w:sz w:val="20"/>
      <w:szCs w:val="20"/>
    </w:rPr>
  </w:style>
  <w:style w:type="paragraph" w:styleId="BalloonText">
    <w:name w:val="Balloon Text"/>
    <w:basedOn w:val="Normal"/>
    <w:link w:val="BalloonTextChar"/>
    <w:uiPriority w:val="99"/>
    <w:semiHidden/>
    <w:unhideWhenUsed/>
    <w:rsid w:val="00FD6C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CB6"/>
    <w:rPr>
      <w:rFonts w:ascii="Segoe UI" w:hAnsi="Segoe UI" w:cs="Segoe UI"/>
      <w:sz w:val="18"/>
      <w:szCs w:val="18"/>
    </w:rPr>
  </w:style>
  <w:style w:type="table" w:styleId="TableGrid">
    <w:name w:val="Table Grid"/>
    <w:basedOn w:val="TableNormal"/>
    <w:uiPriority w:val="59"/>
    <w:rsid w:val="0059697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7D06"/>
    <w:rPr>
      <w:color w:val="0000FF" w:themeColor="hyperlink"/>
      <w:u w:val="single"/>
    </w:rPr>
  </w:style>
  <w:style w:type="table" w:customStyle="1" w:styleId="TableGrid1">
    <w:name w:val="Table Grid1"/>
    <w:basedOn w:val="TableNormal"/>
    <w:next w:val="TableGrid"/>
    <w:uiPriority w:val="59"/>
    <w:rsid w:val="00EC15E5"/>
    <w:pPr>
      <w:spacing w:after="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E5A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2514">
      <w:bodyDiv w:val="1"/>
      <w:marLeft w:val="0"/>
      <w:marRight w:val="0"/>
      <w:marTop w:val="0"/>
      <w:marBottom w:val="0"/>
      <w:divBdr>
        <w:top w:val="none" w:sz="0" w:space="0" w:color="auto"/>
        <w:left w:val="none" w:sz="0" w:space="0" w:color="auto"/>
        <w:bottom w:val="none" w:sz="0" w:space="0" w:color="auto"/>
        <w:right w:val="none" w:sz="0" w:space="0" w:color="auto"/>
      </w:divBdr>
      <w:divsChild>
        <w:div w:id="952055656">
          <w:marLeft w:val="0"/>
          <w:marRight w:val="0"/>
          <w:marTop w:val="0"/>
          <w:marBottom w:val="0"/>
          <w:divBdr>
            <w:top w:val="none" w:sz="0" w:space="0" w:color="auto"/>
            <w:left w:val="none" w:sz="0" w:space="0" w:color="auto"/>
            <w:bottom w:val="none" w:sz="0" w:space="0" w:color="auto"/>
            <w:right w:val="none" w:sz="0" w:space="0" w:color="auto"/>
          </w:divBdr>
        </w:div>
        <w:div w:id="994916689">
          <w:marLeft w:val="0"/>
          <w:marRight w:val="0"/>
          <w:marTop w:val="0"/>
          <w:marBottom w:val="0"/>
          <w:divBdr>
            <w:top w:val="none" w:sz="0" w:space="0" w:color="auto"/>
            <w:left w:val="none" w:sz="0" w:space="0" w:color="auto"/>
            <w:bottom w:val="none" w:sz="0" w:space="0" w:color="auto"/>
            <w:right w:val="none" w:sz="0" w:space="0" w:color="auto"/>
          </w:divBdr>
        </w:div>
        <w:div w:id="1933197330">
          <w:marLeft w:val="0"/>
          <w:marRight w:val="0"/>
          <w:marTop w:val="0"/>
          <w:marBottom w:val="0"/>
          <w:divBdr>
            <w:top w:val="none" w:sz="0" w:space="0" w:color="auto"/>
            <w:left w:val="none" w:sz="0" w:space="0" w:color="auto"/>
            <w:bottom w:val="none" w:sz="0" w:space="0" w:color="auto"/>
            <w:right w:val="none" w:sz="0" w:space="0" w:color="auto"/>
          </w:divBdr>
        </w:div>
        <w:div w:id="102070808">
          <w:marLeft w:val="0"/>
          <w:marRight w:val="0"/>
          <w:marTop w:val="0"/>
          <w:marBottom w:val="0"/>
          <w:divBdr>
            <w:top w:val="none" w:sz="0" w:space="0" w:color="auto"/>
            <w:left w:val="none" w:sz="0" w:space="0" w:color="auto"/>
            <w:bottom w:val="none" w:sz="0" w:space="0" w:color="auto"/>
            <w:right w:val="none" w:sz="0" w:space="0" w:color="auto"/>
          </w:divBdr>
        </w:div>
      </w:divsChild>
    </w:div>
    <w:div w:id="120808937">
      <w:bodyDiv w:val="1"/>
      <w:marLeft w:val="0"/>
      <w:marRight w:val="0"/>
      <w:marTop w:val="0"/>
      <w:marBottom w:val="0"/>
      <w:divBdr>
        <w:top w:val="none" w:sz="0" w:space="0" w:color="auto"/>
        <w:left w:val="none" w:sz="0" w:space="0" w:color="auto"/>
        <w:bottom w:val="none" w:sz="0" w:space="0" w:color="auto"/>
        <w:right w:val="none" w:sz="0" w:space="0" w:color="auto"/>
      </w:divBdr>
      <w:divsChild>
        <w:div w:id="1372919792">
          <w:marLeft w:val="0"/>
          <w:marRight w:val="0"/>
          <w:marTop w:val="0"/>
          <w:marBottom w:val="0"/>
          <w:divBdr>
            <w:top w:val="none" w:sz="0" w:space="0" w:color="auto"/>
            <w:left w:val="none" w:sz="0" w:space="0" w:color="auto"/>
            <w:bottom w:val="none" w:sz="0" w:space="0" w:color="auto"/>
            <w:right w:val="none" w:sz="0" w:space="0" w:color="auto"/>
          </w:divBdr>
        </w:div>
        <w:div w:id="1681733941">
          <w:marLeft w:val="0"/>
          <w:marRight w:val="0"/>
          <w:marTop w:val="0"/>
          <w:marBottom w:val="0"/>
          <w:divBdr>
            <w:top w:val="none" w:sz="0" w:space="0" w:color="auto"/>
            <w:left w:val="none" w:sz="0" w:space="0" w:color="auto"/>
            <w:bottom w:val="none" w:sz="0" w:space="0" w:color="auto"/>
            <w:right w:val="none" w:sz="0" w:space="0" w:color="auto"/>
          </w:divBdr>
        </w:div>
        <w:div w:id="996882723">
          <w:marLeft w:val="0"/>
          <w:marRight w:val="0"/>
          <w:marTop w:val="0"/>
          <w:marBottom w:val="0"/>
          <w:divBdr>
            <w:top w:val="none" w:sz="0" w:space="0" w:color="auto"/>
            <w:left w:val="none" w:sz="0" w:space="0" w:color="auto"/>
            <w:bottom w:val="none" w:sz="0" w:space="0" w:color="auto"/>
            <w:right w:val="none" w:sz="0" w:space="0" w:color="auto"/>
          </w:divBdr>
        </w:div>
        <w:div w:id="227425638">
          <w:marLeft w:val="0"/>
          <w:marRight w:val="0"/>
          <w:marTop w:val="0"/>
          <w:marBottom w:val="0"/>
          <w:divBdr>
            <w:top w:val="none" w:sz="0" w:space="0" w:color="auto"/>
            <w:left w:val="none" w:sz="0" w:space="0" w:color="auto"/>
            <w:bottom w:val="none" w:sz="0" w:space="0" w:color="auto"/>
            <w:right w:val="none" w:sz="0" w:space="0" w:color="auto"/>
          </w:divBdr>
        </w:div>
        <w:div w:id="157113949">
          <w:marLeft w:val="0"/>
          <w:marRight w:val="0"/>
          <w:marTop w:val="0"/>
          <w:marBottom w:val="0"/>
          <w:divBdr>
            <w:top w:val="none" w:sz="0" w:space="0" w:color="auto"/>
            <w:left w:val="none" w:sz="0" w:space="0" w:color="auto"/>
            <w:bottom w:val="none" w:sz="0" w:space="0" w:color="auto"/>
            <w:right w:val="none" w:sz="0" w:space="0" w:color="auto"/>
          </w:divBdr>
        </w:div>
        <w:div w:id="795370368">
          <w:marLeft w:val="0"/>
          <w:marRight w:val="0"/>
          <w:marTop w:val="0"/>
          <w:marBottom w:val="0"/>
          <w:divBdr>
            <w:top w:val="none" w:sz="0" w:space="0" w:color="auto"/>
            <w:left w:val="none" w:sz="0" w:space="0" w:color="auto"/>
            <w:bottom w:val="none" w:sz="0" w:space="0" w:color="auto"/>
            <w:right w:val="none" w:sz="0" w:space="0" w:color="auto"/>
          </w:divBdr>
        </w:div>
        <w:div w:id="1181041159">
          <w:marLeft w:val="0"/>
          <w:marRight w:val="0"/>
          <w:marTop w:val="0"/>
          <w:marBottom w:val="0"/>
          <w:divBdr>
            <w:top w:val="none" w:sz="0" w:space="0" w:color="auto"/>
            <w:left w:val="none" w:sz="0" w:space="0" w:color="auto"/>
            <w:bottom w:val="none" w:sz="0" w:space="0" w:color="auto"/>
            <w:right w:val="none" w:sz="0" w:space="0" w:color="auto"/>
          </w:divBdr>
        </w:div>
        <w:div w:id="255553404">
          <w:marLeft w:val="0"/>
          <w:marRight w:val="0"/>
          <w:marTop w:val="0"/>
          <w:marBottom w:val="0"/>
          <w:divBdr>
            <w:top w:val="none" w:sz="0" w:space="0" w:color="auto"/>
            <w:left w:val="none" w:sz="0" w:space="0" w:color="auto"/>
            <w:bottom w:val="none" w:sz="0" w:space="0" w:color="auto"/>
            <w:right w:val="none" w:sz="0" w:space="0" w:color="auto"/>
          </w:divBdr>
        </w:div>
        <w:div w:id="577640583">
          <w:marLeft w:val="0"/>
          <w:marRight w:val="0"/>
          <w:marTop w:val="0"/>
          <w:marBottom w:val="0"/>
          <w:divBdr>
            <w:top w:val="none" w:sz="0" w:space="0" w:color="auto"/>
            <w:left w:val="none" w:sz="0" w:space="0" w:color="auto"/>
            <w:bottom w:val="none" w:sz="0" w:space="0" w:color="auto"/>
            <w:right w:val="none" w:sz="0" w:space="0" w:color="auto"/>
          </w:divBdr>
        </w:div>
        <w:div w:id="318114576">
          <w:marLeft w:val="0"/>
          <w:marRight w:val="0"/>
          <w:marTop w:val="0"/>
          <w:marBottom w:val="0"/>
          <w:divBdr>
            <w:top w:val="none" w:sz="0" w:space="0" w:color="auto"/>
            <w:left w:val="none" w:sz="0" w:space="0" w:color="auto"/>
            <w:bottom w:val="none" w:sz="0" w:space="0" w:color="auto"/>
            <w:right w:val="none" w:sz="0" w:space="0" w:color="auto"/>
          </w:divBdr>
        </w:div>
        <w:div w:id="1668166893">
          <w:marLeft w:val="0"/>
          <w:marRight w:val="0"/>
          <w:marTop w:val="0"/>
          <w:marBottom w:val="0"/>
          <w:divBdr>
            <w:top w:val="none" w:sz="0" w:space="0" w:color="auto"/>
            <w:left w:val="none" w:sz="0" w:space="0" w:color="auto"/>
            <w:bottom w:val="none" w:sz="0" w:space="0" w:color="auto"/>
            <w:right w:val="none" w:sz="0" w:space="0" w:color="auto"/>
          </w:divBdr>
        </w:div>
        <w:div w:id="2043894647">
          <w:marLeft w:val="0"/>
          <w:marRight w:val="0"/>
          <w:marTop w:val="0"/>
          <w:marBottom w:val="0"/>
          <w:divBdr>
            <w:top w:val="none" w:sz="0" w:space="0" w:color="auto"/>
            <w:left w:val="none" w:sz="0" w:space="0" w:color="auto"/>
            <w:bottom w:val="none" w:sz="0" w:space="0" w:color="auto"/>
            <w:right w:val="none" w:sz="0" w:space="0" w:color="auto"/>
          </w:divBdr>
        </w:div>
        <w:div w:id="422186801">
          <w:marLeft w:val="0"/>
          <w:marRight w:val="0"/>
          <w:marTop w:val="0"/>
          <w:marBottom w:val="0"/>
          <w:divBdr>
            <w:top w:val="none" w:sz="0" w:space="0" w:color="auto"/>
            <w:left w:val="none" w:sz="0" w:space="0" w:color="auto"/>
            <w:bottom w:val="none" w:sz="0" w:space="0" w:color="auto"/>
            <w:right w:val="none" w:sz="0" w:space="0" w:color="auto"/>
          </w:divBdr>
        </w:div>
        <w:div w:id="1723752617">
          <w:marLeft w:val="0"/>
          <w:marRight w:val="0"/>
          <w:marTop w:val="0"/>
          <w:marBottom w:val="0"/>
          <w:divBdr>
            <w:top w:val="none" w:sz="0" w:space="0" w:color="auto"/>
            <w:left w:val="none" w:sz="0" w:space="0" w:color="auto"/>
            <w:bottom w:val="none" w:sz="0" w:space="0" w:color="auto"/>
            <w:right w:val="none" w:sz="0" w:space="0" w:color="auto"/>
          </w:divBdr>
        </w:div>
        <w:div w:id="1168135591">
          <w:marLeft w:val="0"/>
          <w:marRight w:val="0"/>
          <w:marTop w:val="0"/>
          <w:marBottom w:val="0"/>
          <w:divBdr>
            <w:top w:val="none" w:sz="0" w:space="0" w:color="auto"/>
            <w:left w:val="none" w:sz="0" w:space="0" w:color="auto"/>
            <w:bottom w:val="none" w:sz="0" w:space="0" w:color="auto"/>
            <w:right w:val="none" w:sz="0" w:space="0" w:color="auto"/>
          </w:divBdr>
        </w:div>
        <w:div w:id="61222187">
          <w:marLeft w:val="0"/>
          <w:marRight w:val="0"/>
          <w:marTop w:val="0"/>
          <w:marBottom w:val="0"/>
          <w:divBdr>
            <w:top w:val="none" w:sz="0" w:space="0" w:color="auto"/>
            <w:left w:val="none" w:sz="0" w:space="0" w:color="auto"/>
            <w:bottom w:val="none" w:sz="0" w:space="0" w:color="auto"/>
            <w:right w:val="none" w:sz="0" w:space="0" w:color="auto"/>
          </w:divBdr>
        </w:div>
        <w:div w:id="1460958486">
          <w:marLeft w:val="0"/>
          <w:marRight w:val="0"/>
          <w:marTop w:val="0"/>
          <w:marBottom w:val="0"/>
          <w:divBdr>
            <w:top w:val="none" w:sz="0" w:space="0" w:color="auto"/>
            <w:left w:val="none" w:sz="0" w:space="0" w:color="auto"/>
            <w:bottom w:val="none" w:sz="0" w:space="0" w:color="auto"/>
            <w:right w:val="none" w:sz="0" w:space="0" w:color="auto"/>
          </w:divBdr>
        </w:div>
      </w:divsChild>
    </w:div>
    <w:div w:id="178856044">
      <w:bodyDiv w:val="1"/>
      <w:marLeft w:val="0"/>
      <w:marRight w:val="0"/>
      <w:marTop w:val="0"/>
      <w:marBottom w:val="0"/>
      <w:divBdr>
        <w:top w:val="none" w:sz="0" w:space="0" w:color="auto"/>
        <w:left w:val="none" w:sz="0" w:space="0" w:color="auto"/>
        <w:bottom w:val="none" w:sz="0" w:space="0" w:color="auto"/>
        <w:right w:val="none" w:sz="0" w:space="0" w:color="auto"/>
      </w:divBdr>
      <w:divsChild>
        <w:div w:id="29689794">
          <w:marLeft w:val="0"/>
          <w:marRight w:val="0"/>
          <w:marTop w:val="0"/>
          <w:marBottom w:val="0"/>
          <w:divBdr>
            <w:top w:val="none" w:sz="0" w:space="0" w:color="auto"/>
            <w:left w:val="none" w:sz="0" w:space="0" w:color="auto"/>
            <w:bottom w:val="none" w:sz="0" w:space="0" w:color="auto"/>
            <w:right w:val="none" w:sz="0" w:space="0" w:color="auto"/>
          </w:divBdr>
        </w:div>
        <w:div w:id="918053956">
          <w:marLeft w:val="0"/>
          <w:marRight w:val="0"/>
          <w:marTop w:val="0"/>
          <w:marBottom w:val="0"/>
          <w:divBdr>
            <w:top w:val="none" w:sz="0" w:space="0" w:color="auto"/>
            <w:left w:val="none" w:sz="0" w:space="0" w:color="auto"/>
            <w:bottom w:val="none" w:sz="0" w:space="0" w:color="auto"/>
            <w:right w:val="none" w:sz="0" w:space="0" w:color="auto"/>
          </w:divBdr>
        </w:div>
        <w:div w:id="849371763">
          <w:marLeft w:val="0"/>
          <w:marRight w:val="0"/>
          <w:marTop w:val="0"/>
          <w:marBottom w:val="0"/>
          <w:divBdr>
            <w:top w:val="none" w:sz="0" w:space="0" w:color="auto"/>
            <w:left w:val="none" w:sz="0" w:space="0" w:color="auto"/>
            <w:bottom w:val="none" w:sz="0" w:space="0" w:color="auto"/>
            <w:right w:val="none" w:sz="0" w:space="0" w:color="auto"/>
          </w:divBdr>
        </w:div>
        <w:div w:id="1807623939">
          <w:marLeft w:val="0"/>
          <w:marRight w:val="0"/>
          <w:marTop w:val="0"/>
          <w:marBottom w:val="0"/>
          <w:divBdr>
            <w:top w:val="none" w:sz="0" w:space="0" w:color="auto"/>
            <w:left w:val="none" w:sz="0" w:space="0" w:color="auto"/>
            <w:bottom w:val="none" w:sz="0" w:space="0" w:color="auto"/>
            <w:right w:val="none" w:sz="0" w:space="0" w:color="auto"/>
          </w:divBdr>
        </w:div>
        <w:div w:id="570623897">
          <w:marLeft w:val="0"/>
          <w:marRight w:val="0"/>
          <w:marTop w:val="0"/>
          <w:marBottom w:val="0"/>
          <w:divBdr>
            <w:top w:val="none" w:sz="0" w:space="0" w:color="auto"/>
            <w:left w:val="none" w:sz="0" w:space="0" w:color="auto"/>
            <w:bottom w:val="none" w:sz="0" w:space="0" w:color="auto"/>
            <w:right w:val="none" w:sz="0" w:space="0" w:color="auto"/>
          </w:divBdr>
        </w:div>
        <w:div w:id="2036539066">
          <w:marLeft w:val="0"/>
          <w:marRight w:val="0"/>
          <w:marTop w:val="0"/>
          <w:marBottom w:val="0"/>
          <w:divBdr>
            <w:top w:val="none" w:sz="0" w:space="0" w:color="auto"/>
            <w:left w:val="none" w:sz="0" w:space="0" w:color="auto"/>
            <w:bottom w:val="none" w:sz="0" w:space="0" w:color="auto"/>
            <w:right w:val="none" w:sz="0" w:space="0" w:color="auto"/>
          </w:divBdr>
        </w:div>
        <w:div w:id="1153790217">
          <w:marLeft w:val="0"/>
          <w:marRight w:val="0"/>
          <w:marTop w:val="0"/>
          <w:marBottom w:val="0"/>
          <w:divBdr>
            <w:top w:val="none" w:sz="0" w:space="0" w:color="auto"/>
            <w:left w:val="none" w:sz="0" w:space="0" w:color="auto"/>
            <w:bottom w:val="none" w:sz="0" w:space="0" w:color="auto"/>
            <w:right w:val="none" w:sz="0" w:space="0" w:color="auto"/>
          </w:divBdr>
        </w:div>
        <w:div w:id="460342242">
          <w:marLeft w:val="0"/>
          <w:marRight w:val="0"/>
          <w:marTop w:val="0"/>
          <w:marBottom w:val="0"/>
          <w:divBdr>
            <w:top w:val="none" w:sz="0" w:space="0" w:color="auto"/>
            <w:left w:val="none" w:sz="0" w:space="0" w:color="auto"/>
            <w:bottom w:val="none" w:sz="0" w:space="0" w:color="auto"/>
            <w:right w:val="none" w:sz="0" w:space="0" w:color="auto"/>
          </w:divBdr>
        </w:div>
        <w:div w:id="1078986101">
          <w:marLeft w:val="0"/>
          <w:marRight w:val="0"/>
          <w:marTop w:val="0"/>
          <w:marBottom w:val="0"/>
          <w:divBdr>
            <w:top w:val="none" w:sz="0" w:space="0" w:color="auto"/>
            <w:left w:val="none" w:sz="0" w:space="0" w:color="auto"/>
            <w:bottom w:val="none" w:sz="0" w:space="0" w:color="auto"/>
            <w:right w:val="none" w:sz="0" w:space="0" w:color="auto"/>
          </w:divBdr>
        </w:div>
        <w:div w:id="1542788467">
          <w:marLeft w:val="0"/>
          <w:marRight w:val="0"/>
          <w:marTop w:val="0"/>
          <w:marBottom w:val="0"/>
          <w:divBdr>
            <w:top w:val="none" w:sz="0" w:space="0" w:color="auto"/>
            <w:left w:val="none" w:sz="0" w:space="0" w:color="auto"/>
            <w:bottom w:val="none" w:sz="0" w:space="0" w:color="auto"/>
            <w:right w:val="none" w:sz="0" w:space="0" w:color="auto"/>
          </w:divBdr>
        </w:div>
        <w:div w:id="1671254659">
          <w:marLeft w:val="0"/>
          <w:marRight w:val="0"/>
          <w:marTop w:val="0"/>
          <w:marBottom w:val="0"/>
          <w:divBdr>
            <w:top w:val="none" w:sz="0" w:space="0" w:color="auto"/>
            <w:left w:val="none" w:sz="0" w:space="0" w:color="auto"/>
            <w:bottom w:val="none" w:sz="0" w:space="0" w:color="auto"/>
            <w:right w:val="none" w:sz="0" w:space="0" w:color="auto"/>
          </w:divBdr>
        </w:div>
        <w:div w:id="388112924">
          <w:marLeft w:val="0"/>
          <w:marRight w:val="0"/>
          <w:marTop w:val="0"/>
          <w:marBottom w:val="0"/>
          <w:divBdr>
            <w:top w:val="none" w:sz="0" w:space="0" w:color="auto"/>
            <w:left w:val="none" w:sz="0" w:space="0" w:color="auto"/>
            <w:bottom w:val="none" w:sz="0" w:space="0" w:color="auto"/>
            <w:right w:val="none" w:sz="0" w:space="0" w:color="auto"/>
          </w:divBdr>
        </w:div>
        <w:div w:id="464352033">
          <w:marLeft w:val="0"/>
          <w:marRight w:val="0"/>
          <w:marTop w:val="0"/>
          <w:marBottom w:val="0"/>
          <w:divBdr>
            <w:top w:val="none" w:sz="0" w:space="0" w:color="auto"/>
            <w:left w:val="none" w:sz="0" w:space="0" w:color="auto"/>
            <w:bottom w:val="none" w:sz="0" w:space="0" w:color="auto"/>
            <w:right w:val="none" w:sz="0" w:space="0" w:color="auto"/>
          </w:divBdr>
        </w:div>
        <w:div w:id="1577131258">
          <w:marLeft w:val="0"/>
          <w:marRight w:val="0"/>
          <w:marTop w:val="0"/>
          <w:marBottom w:val="0"/>
          <w:divBdr>
            <w:top w:val="none" w:sz="0" w:space="0" w:color="auto"/>
            <w:left w:val="none" w:sz="0" w:space="0" w:color="auto"/>
            <w:bottom w:val="none" w:sz="0" w:space="0" w:color="auto"/>
            <w:right w:val="none" w:sz="0" w:space="0" w:color="auto"/>
          </w:divBdr>
        </w:div>
        <w:div w:id="918708729">
          <w:marLeft w:val="0"/>
          <w:marRight w:val="0"/>
          <w:marTop w:val="0"/>
          <w:marBottom w:val="0"/>
          <w:divBdr>
            <w:top w:val="none" w:sz="0" w:space="0" w:color="auto"/>
            <w:left w:val="none" w:sz="0" w:space="0" w:color="auto"/>
            <w:bottom w:val="none" w:sz="0" w:space="0" w:color="auto"/>
            <w:right w:val="none" w:sz="0" w:space="0" w:color="auto"/>
          </w:divBdr>
        </w:div>
        <w:div w:id="528685680">
          <w:marLeft w:val="0"/>
          <w:marRight w:val="0"/>
          <w:marTop w:val="0"/>
          <w:marBottom w:val="0"/>
          <w:divBdr>
            <w:top w:val="none" w:sz="0" w:space="0" w:color="auto"/>
            <w:left w:val="none" w:sz="0" w:space="0" w:color="auto"/>
            <w:bottom w:val="none" w:sz="0" w:space="0" w:color="auto"/>
            <w:right w:val="none" w:sz="0" w:space="0" w:color="auto"/>
          </w:divBdr>
        </w:div>
        <w:div w:id="955478933">
          <w:marLeft w:val="0"/>
          <w:marRight w:val="0"/>
          <w:marTop w:val="0"/>
          <w:marBottom w:val="0"/>
          <w:divBdr>
            <w:top w:val="none" w:sz="0" w:space="0" w:color="auto"/>
            <w:left w:val="none" w:sz="0" w:space="0" w:color="auto"/>
            <w:bottom w:val="none" w:sz="0" w:space="0" w:color="auto"/>
            <w:right w:val="none" w:sz="0" w:space="0" w:color="auto"/>
          </w:divBdr>
        </w:div>
        <w:div w:id="1438017169">
          <w:marLeft w:val="0"/>
          <w:marRight w:val="0"/>
          <w:marTop w:val="0"/>
          <w:marBottom w:val="0"/>
          <w:divBdr>
            <w:top w:val="none" w:sz="0" w:space="0" w:color="auto"/>
            <w:left w:val="none" w:sz="0" w:space="0" w:color="auto"/>
            <w:bottom w:val="none" w:sz="0" w:space="0" w:color="auto"/>
            <w:right w:val="none" w:sz="0" w:space="0" w:color="auto"/>
          </w:divBdr>
        </w:div>
        <w:div w:id="1747798821">
          <w:marLeft w:val="0"/>
          <w:marRight w:val="0"/>
          <w:marTop w:val="0"/>
          <w:marBottom w:val="0"/>
          <w:divBdr>
            <w:top w:val="none" w:sz="0" w:space="0" w:color="auto"/>
            <w:left w:val="none" w:sz="0" w:space="0" w:color="auto"/>
            <w:bottom w:val="none" w:sz="0" w:space="0" w:color="auto"/>
            <w:right w:val="none" w:sz="0" w:space="0" w:color="auto"/>
          </w:divBdr>
        </w:div>
        <w:div w:id="1671176735">
          <w:marLeft w:val="0"/>
          <w:marRight w:val="0"/>
          <w:marTop w:val="0"/>
          <w:marBottom w:val="0"/>
          <w:divBdr>
            <w:top w:val="none" w:sz="0" w:space="0" w:color="auto"/>
            <w:left w:val="none" w:sz="0" w:space="0" w:color="auto"/>
            <w:bottom w:val="none" w:sz="0" w:space="0" w:color="auto"/>
            <w:right w:val="none" w:sz="0" w:space="0" w:color="auto"/>
          </w:divBdr>
        </w:div>
        <w:div w:id="2128815012">
          <w:marLeft w:val="0"/>
          <w:marRight w:val="0"/>
          <w:marTop w:val="0"/>
          <w:marBottom w:val="0"/>
          <w:divBdr>
            <w:top w:val="none" w:sz="0" w:space="0" w:color="auto"/>
            <w:left w:val="none" w:sz="0" w:space="0" w:color="auto"/>
            <w:bottom w:val="none" w:sz="0" w:space="0" w:color="auto"/>
            <w:right w:val="none" w:sz="0" w:space="0" w:color="auto"/>
          </w:divBdr>
        </w:div>
        <w:div w:id="1483614955">
          <w:marLeft w:val="0"/>
          <w:marRight w:val="0"/>
          <w:marTop w:val="0"/>
          <w:marBottom w:val="0"/>
          <w:divBdr>
            <w:top w:val="none" w:sz="0" w:space="0" w:color="auto"/>
            <w:left w:val="none" w:sz="0" w:space="0" w:color="auto"/>
            <w:bottom w:val="none" w:sz="0" w:space="0" w:color="auto"/>
            <w:right w:val="none" w:sz="0" w:space="0" w:color="auto"/>
          </w:divBdr>
        </w:div>
      </w:divsChild>
    </w:div>
    <w:div w:id="401955225">
      <w:bodyDiv w:val="1"/>
      <w:marLeft w:val="0"/>
      <w:marRight w:val="0"/>
      <w:marTop w:val="0"/>
      <w:marBottom w:val="0"/>
      <w:divBdr>
        <w:top w:val="none" w:sz="0" w:space="0" w:color="auto"/>
        <w:left w:val="none" w:sz="0" w:space="0" w:color="auto"/>
        <w:bottom w:val="none" w:sz="0" w:space="0" w:color="auto"/>
        <w:right w:val="none" w:sz="0" w:space="0" w:color="auto"/>
      </w:divBdr>
      <w:divsChild>
        <w:div w:id="505751873">
          <w:marLeft w:val="0"/>
          <w:marRight w:val="0"/>
          <w:marTop w:val="0"/>
          <w:marBottom w:val="0"/>
          <w:divBdr>
            <w:top w:val="none" w:sz="0" w:space="0" w:color="auto"/>
            <w:left w:val="none" w:sz="0" w:space="0" w:color="auto"/>
            <w:bottom w:val="none" w:sz="0" w:space="0" w:color="auto"/>
            <w:right w:val="none" w:sz="0" w:space="0" w:color="auto"/>
          </w:divBdr>
        </w:div>
        <w:div w:id="781413657">
          <w:marLeft w:val="0"/>
          <w:marRight w:val="0"/>
          <w:marTop w:val="0"/>
          <w:marBottom w:val="0"/>
          <w:divBdr>
            <w:top w:val="none" w:sz="0" w:space="0" w:color="auto"/>
            <w:left w:val="none" w:sz="0" w:space="0" w:color="auto"/>
            <w:bottom w:val="none" w:sz="0" w:space="0" w:color="auto"/>
            <w:right w:val="none" w:sz="0" w:space="0" w:color="auto"/>
          </w:divBdr>
        </w:div>
        <w:div w:id="156725868">
          <w:marLeft w:val="0"/>
          <w:marRight w:val="0"/>
          <w:marTop w:val="0"/>
          <w:marBottom w:val="0"/>
          <w:divBdr>
            <w:top w:val="none" w:sz="0" w:space="0" w:color="auto"/>
            <w:left w:val="none" w:sz="0" w:space="0" w:color="auto"/>
            <w:bottom w:val="none" w:sz="0" w:space="0" w:color="auto"/>
            <w:right w:val="none" w:sz="0" w:space="0" w:color="auto"/>
          </w:divBdr>
        </w:div>
        <w:div w:id="916213365">
          <w:marLeft w:val="0"/>
          <w:marRight w:val="0"/>
          <w:marTop w:val="0"/>
          <w:marBottom w:val="0"/>
          <w:divBdr>
            <w:top w:val="none" w:sz="0" w:space="0" w:color="auto"/>
            <w:left w:val="none" w:sz="0" w:space="0" w:color="auto"/>
            <w:bottom w:val="none" w:sz="0" w:space="0" w:color="auto"/>
            <w:right w:val="none" w:sz="0" w:space="0" w:color="auto"/>
          </w:divBdr>
        </w:div>
        <w:div w:id="1974094242">
          <w:marLeft w:val="0"/>
          <w:marRight w:val="0"/>
          <w:marTop w:val="0"/>
          <w:marBottom w:val="0"/>
          <w:divBdr>
            <w:top w:val="none" w:sz="0" w:space="0" w:color="auto"/>
            <w:left w:val="none" w:sz="0" w:space="0" w:color="auto"/>
            <w:bottom w:val="none" w:sz="0" w:space="0" w:color="auto"/>
            <w:right w:val="none" w:sz="0" w:space="0" w:color="auto"/>
          </w:divBdr>
        </w:div>
        <w:div w:id="2046558868">
          <w:marLeft w:val="0"/>
          <w:marRight w:val="0"/>
          <w:marTop w:val="0"/>
          <w:marBottom w:val="0"/>
          <w:divBdr>
            <w:top w:val="none" w:sz="0" w:space="0" w:color="auto"/>
            <w:left w:val="none" w:sz="0" w:space="0" w:color="auto"/>
            <w:bottom w:val="none" w:sz="0" w:space="0" w:color="auto"/>
            <w:right w:val="none" w:sz="0" w:space="0" w:color="auto"/>
          </w:divBdr>
        </w:div>
        <w:div w:id="2041516213">
          <w:marLeft w:val="0"/>
          <w:marRight w:val="0"/>
          <w:marTop w:val="0"/>
          <w:marBottom w:val="0"/>
          <w:divBdr>
            <w:top w:val="none" w:sz="0" w:space="0" w:color="auto"/>
            <w:left w:val="none" w:sz="0" w:space="0" w:color="auto"/>
            <w:bottom w:val="none" w:sz="0" w:space="0" w:color="auto"/>
            <w:right w:val="none" w:sz="0" w:space="0" w:color="auto"/>
          </w:divBdr>
        </w:div>
        <w:div w:id="1873030230">
          <w:marLeft w:val="0"/>
          <w:marRight w:val="0"/>
          <w:marTop w:val="0"/>
          <w:marBottom w:val="0"/>
          <w:divBdr>
            <w:top w:val="none" w:sz="0" w:space="0" w:color="auto"/>
            <w:left w:val="none" w:sz="0" w:space="0" w:color="auto"/>
            <w:bottom w:val="none" w:sz="0" w:space="0" w:color="auto"/>
            <w:right w:val="none" w:sz="0" w:space="0" w:color="auto"/>
          </w:divBdr>
        </w:div>
        <w:div w:id="2059937113">
          <w:marLeft w:val="0"/>
          <w:marRight w:val="0"/>
          <w:marTop w:val="0"/>
          <w:marBottom w:val="0"/>
          <w:divBdr>
            <w:top w:val="none" w:sz="0" w:space="0" w:color="auto"/>
            <w:left w:val="none" w:sz="0" w:space="0" w:color="auto"/>
            <w:bottom w:val="none" w:sz="0" w:space="0" w:color="auto"/>
            <w:right w:val="none" w:sz="0" w:space="0" w:color="auto"/>
          </w:divBdr>
        </w:div>
        <w:div w:id="1328971764">
          <w:marLeft w:val="0"/>
          <w:marRight w:val="0"/>
          <w:marTop w:val="0"/>
          <w:marBottom w:val="0"/>
          <w:divBdr>
            <w:top w:val="none" w:sz="0" w:space="0" w:color="auto"/>
            <w:left w:val="none" w:sz="0" w:space="0" w:color="auto"/>
            <w:bottom w:val="none" w:sz="0" w:space="0" w:color="auto"/>
            <w:right w:val="none" w:sz="0" w:space="0" w:color="auto"/>
          </w:divBdr>
        </w:div>
        <w:div w:id="1716151428">
          <w:marLeft w:val="0"/>
          <w:marRight w:val="0"/>
          <w:marTop w:val="0"/>
          <w:marBottom w:val="0"/>
          <w:divBdr>
            <w:top w:val="none" w:sz="0" w:space="0" w:color="auto"/>
            <w:left w:val="none" w:sz="0" w:space="0" w:color="auto"/>
            <w:bottom w:val="none" w:sz="0" w:space="0" w:color="auto"/>
            <w:right w:val="none" w:sz="0" w:space="0" w:color="auto"/>
          </w:divBdr>
        </w:div>
        <w:div w:id="909656554">
          <w:marLeft w:val="0"/>
          <w:marRight w:val="0"/>
          <w:marTop w:val="0"/>
          <w:marBottom w:val="0"/>
          <w:divBdr>
            <w:top w:val="none" w:sz="0" w:space="0" w:color="auto"/>
            <w:left w:val="none" w:sz="0" w:space="0" w:color="auto"/>
            <w:bottom w:val="none" w:sz="0" w:space="0" w:color="auto"/>
            <w:right w:val="none" w:sz="0" w:space="0" w:color="auto"/>
          </w:divBdr>
        </w:div>
        <w:div w:id="1077628048">
          <w:marLeft w:val="0"/>
          <w:marRight w:val="0"/>
          <w:marTop w:val="0"/>
          <w:marBottom w:val="0"/>
          <w:divBdr>
            <w:top w:val="none" w:sz="0" w:space="0" w:color="auto"/>
            <w:left w:val="none" w:sz="0" w:space="0" w:color="auto"/>
            <w:bottom w:val="none" w:sz="0" w:space="0" w:color="auto"/>
            <w:right w:val="none" w:sz="0" w:space="0" w:color="auto"/>
          </w:divBdr>
        </w:div>
        <w:div w:id="1144661030">
          <w:marLeft w:val="0"/>
          <w:marRight w:val="0"/>
          <w:marTop w:val="0"/>
          <w:marBottom w:val="0"/>
          <w:divBdr>
            <w:top w:val="none" w:sz="0" w:space="0" w:color="auto"/>
            <w:left w:val="none" w:sz="0" w:space="0" w:color="auto"/>
            <w:bottom w:val="none" w:sz="0" w:space="0" w:color="auto"/>
            <w:right w:val="none" w:sz="0" w:space="0" w:color="auto"/>
          </w:divBdr>
        </w:div>
        <w:div w:id="1470712210">
          <w:marLeft w:val="0"/>
          <w:marRight w:val="0"/>
          <w:marTop w:val="0"/>
          <w:marBottom w:val="0"/>
          <w:divBdr>
            <w:top w:val="none" w:sz="0" w:space="0" w:color="auto"/>
            <w:left w:val="none" w:sz="0" w:space="0" w:color="auto"/>
            <w:bottom w:val="none" w:sz="0" w:space="0" w:color="auto"/>
            <w:right w:val="none" w:sz="0" w:space="0" w:color="auto"/>
          </w:divBdr>
        </w:div>
        <w:div w:id="2066485167">
          <w:marLeft w:val="0"/>
          <w:marRight w:val="0"/>
          <w:marTop w:val="0"/>
          <w:marBottom w:val="0"/>
          <w:divBdr>
            <w:top w:val="none" w:sz="0" w:space="0" w:color="auto"/>
            <w:left w:val="none" w:sz="0" w:space="0" w:color="auto"/>
            <w:bottom w:val="none" w:sz="0" w:space="0" w:color="auto"/>
            <w:right w:val="none" w:sz="0" w:space="0" w:color="auto"/>
          </w:divBdr>
        </w:div>
        <w:div w:id="762144958">
          <w:marLeft w:val="0"/>
          <w:marRight w:val="0"/>
          <w:marTop w:val="0"/>
          <w:marBottom w:val="0"/>
          <w:divBdr>
            <w:top w:val="none" w:sz="0" w:space="0" w:color="auto"/>
            <w:left w:val="none" w:sz="0" w:space="0" w:color="auto"/>
            <w:bottom w:val="none" w:sz="0" w:space="0" w:color="auto"/>
            <w:right w:val="none" w:sz="0" w:space="0" w:color="auto"/>
          </w:divBdr>
        </w:div>
        <w:div w:id="1521890506">
          <w:marLeft w:val="0"/>
          <w:marRight w:val="0"/>
          <w:marTop w:val="0"/>
          <w:marBottom w:val="0"/>
          <w:divBdr>
            <w:top w:val="none" w:sz="0" w:space="0" w:color="auto"/>
            <w:left w:val="none" w:sz="0" w:space="0" w:color="auto"/>
            <w:bottom w:val="none" w:sz="0" w:space="0" w:color="auto"/>
            <w:right w:val="none" w:sz="0" w:space="0" w:color="auto"/>
          </w:divBdr>
        </w:div>
        <w:div w:id="969558083">
          <w:marLeft w:val="0"/>
          <w:marRight w:val="0"/>
          <w:marTop w:val="0"/>
          <w:marBottom w:val="0"/>
          <w:divBdr>
            <w:top w:val="none" w:sz="0" w:space="0" w:color="auto"/>
            <w:left w:val="none" w:sz="0" w:space="0" w:color="auto"/>
            <w:bottom w:val="none" w:sz="0" w:space="0" w:color="auto"/>
            <w:right w:val="none" w:sz="0" w:space="0" w:color="auto"/>
          </w:divBdr>
        </w:div>
        <w:div w:id="1081682383">
          <w:marLeft w:val="0"/>
          <w:marRight w:val="0"/>
          <w:marTop w:val="0"/>
          <w:marBottom w:val="0"/>
          <w:divBdr>
            <w:top w:val="none" w:sz="0" w:space="0" w:color="auto"/>
            <w:left w:val="none" w:sz="0" w:space="0" w:color="auto"/>
            <w:bottom w:val="none" w:sz="0" w:space="0" w:color="auto"/>
            <w:right w:val="none" w:sz="0" w:space="0" w:color="auto"/>
          </w:divBdr>
        </w:div>
        <w:div w:id="225646255">
          <w:marLeft w:val="0"/>
          <w:marRight w:val="0"/>
          <w:marTop w:val="0"/>
          <w:marBottom w:val="0"/>
          <w:divBdr>
            <w:top w:val="none" w:sz="0" w:space="0" w:color="auto"/>
            <w:left w:val="none" w:sz="0" w:space="0" w:color="auto"/>
            <w:bottom w:val="none" w:sz="0" w:space="0" w:color="auto"/>
            <w:right w:val="none" w:sz="0" w:space="0" w:color="auto"/>
          </w:divBdr>
        </w:div>
        <w:div w:id="1347748741">
          <w:marLeft w:val="0"/>
          <w:marRight w:val="0"/>
          <w:marTop w:val="0"/>
          <w:marBottom w:val="0"/>
          <w:divBdr>
            <w:top w:val="none" w:sz="0" w:space="0" w:color="auto"/>
            <w:left w:val="none" w:sz="0" w:space="0" w:color="auto"/>
            <w:bottom w:val="none" w:sz="0" w:space="0" w:color="auto"/>
            <w:right w:val="none" w:sz="0" w:space="0" w:color="auto"/>
          </w:divBdr>
        </w:div>
      </w:divsChild>
    </w:div>
    <w:div w:id="479462179">
      <w:bodyDiv w:val="1"/>
      <w:marLeft w:val="0"/>
      <w:marRight w:val="0"/>
      <w:marTop w:val="0"/>
      <w:marBottom w:val="0"/>
      <w:divBdr>
        <w:top w:val="none" w:sz="0" w:space="0" w:color="auto"/>
        <w:left w:val="none" w:sz="0" w:space="0" w:color="auto"/>
        <w:bottom w:val="none" w:sz="0" w:space="0" w:color="auto"/>
        <w:right w:val="none" w:sz="0" w:space="0" w:color="auto"/>
      </w:divBdr>
      <w:divsChild>
        <w:div w:id="418409560">
          <w:marLeft w:val="0"/>
          <w:marRight w:val="0"/>
          <w:marTop w:val="0"/>
          <w:marBottom w:val="0"/>
          <w:divBdr>
            <w:top w:val="none" w:sz="0" w:space="0" w:color="auto"/>
            <w:left w:val="none" w:sz="0" w:space="0" w:color="auto"/>
            <w:bottom w:val="none" w:sz="0" w:space="0" w:color="auto"/>
            <w:right w:val="none" w:sz="0" w:space="0" w:color="auto"/>
          </w:divBdr>
        </w:div>
        <w:div w:id="190843746">
          <w:marLeft w:val="0"/>
          <w:marRight w:val="0"/>
          <w:marTop w:val="0"/>
          <w:marBottom w:val="0"/>
          <w:divBdr>
            <w:top w:val="none" w:sz="0" w:space="0" w:color="auto"/>
            <w:left w:val="none" w:sz="0" w:space="0" w:color="auto"/>
            <w:bottom w:val="none" w:sz="0" w:space="0" w:color="auto"/>
            <w:right w:val="none" w:sz="0" w:space="0" w:color="auto"/>
          </w:divBdr>
        </w:div>
        <w:div w:id="738795949">
          <w:marLeft w:val="0"/>
          <w:marRight w:val="0"/>
          <w:marTop w:val="0"/>
          <w:marBottom w:val="0"/>
          <w:divBdr>
            <w:top w:val="none" w:sz="0" w:space="0" w:color="auto"/>
            <w:left w:val="none" w:sz="0" w:space="0" w:color="auto"/>
            <w:bottom w:val="none" w:sz="0" w:space="0" w:color="auto"/>
            <w:right w:val="none" w:sz="0" w:space="0" w:color="auto"/>
          </w:divBdr>
        </w:div>
        <w:div w:id="2077623508">
          <w:marLeft w:val="0"/>
          <w:marRight w:val="0"/>
          <w:marTop w:val="0"/>
          <w:marBottom w:val="0"/>
          <w:divBdr>
            <w:top w:val="none" w:sz="0" w:space="0" w:color="auto"/>
            <w:left w:val="none" w:sz="0" w:space="0" w:color="auto"/>
            <w:bottom w:val="none" w:sz="0" w:space="0" w:color="auto"/>
            <w:right w:val="none" w:sz="0" w:space="0" w:color="auto"/>
          </w:divBdr>
        </w:div>
        <w:div w:id="1217818461">
          <w:marLeft w:val="0"/>
          <w:marRight w:val="0"/>
          <w:marTop w:val="0"/>
          <w:marBottom w:val="0"/>
          <w:divBdr>
            <w:top w:val="none" w:sz="0" w:space="0" w:color="auto"/>
            <w:left w:val="none" w:sz="0" w:space="0" w:color="auto"/>
            <w:bottom w:val="none" w:sz="0" w:space="0" w:color="auto"/>
            <w:right w:val="none" w:sz="0" w:space="0" w:color="auto"/>
          </w:divBdr>
        </w:div>
        <w:div w:id="1781222301">
          <w:marLeft w:val="0"/>
          <w:marRight w:val="0"/>
          <w:marTop w:val="0"/>
          <w:marBottom w:val="0"/>
          <w:divBdr>
            <w:top w:val="none" w:sz="0" w:space="0" w:color="auto"/>
            <w:left w:val="none" w:sz="0" w:space="0" w:color="auto"/>
            <w:bottom w:val="none" w:sz="0" w:space="0" w:color="auto"/>
            <w:right w:val="none" w:sz="0" w:space="0" w:color="auto"/>
          </w:divBdr>
        </w:div>
        <w:div w:id="1567105323">
          <w:marLeft w:val="0"/>
          <w:marRight w:val="0"/>
          <w:marTop w:val="0"/>
          <w:marBottom w:val="0"/>
          <w:divBdr>
            <w:top w:val="none" w:sz="0" w:space="0" w:color="auto"/>
            <w:left w:val="none" w:sz="0" w:space="0" w:color="auto"/>
            <w:bottom w:val="none" w:sz="0" w:space="0" w:color="auto"/>
            <w:right w:val="none" w:sz="0" w:space="0" w:color="auto"/>
          </w:divBdr>
        </w:div>
        <w:div w:id="69425861">
          <w:marLeft w:val="0"/>
          <w:marRight w:val="0"/>
          <w:marTop w:val="0"/>
          <w:marBottom w:val="0"/>
          <w:divBdr>
            <w:top w:val="none" w:sz="0" w:space="0" w:color="auto"/>
            <w:left w:val="none" w:sz="0" w:space="0" w:color="auto"/>
            <w:bottom w:val="none" w:sz="0" w:space="0" w:color="auto"/>
            <w:right w:val="none" w:sz="0" w:space="0" w:color="auto"/>
          </w:divBdr>
        </w:div>
        <w:div w:id="1796680856">
          <w:marLeft w:val="0"/>
          <w:marRight w:val="0"/>
          <w:marTop w:val="0"/>
          <w:marBottom w:val="0"/>
          <w:divBdr>
            <w:top w:val="none" w:sz="0" w:space="0" w:color="auto"/>
            <w:left w:val="none" w:sz="0" w:space="0" w:color="auto"/>
            <w:bottom w:val="none" w:sz="0" w:space="0" w:color="auto"/>
            <w:right w:val="none" w:sz="0" w:space="0" w:color="auto"/>
          </w:divBdr>
        </w:div>
        <w:div w:id="1574730669">
          <w:marLeft w:val="0"/>
          <w:marRight w:val="0"/>
          <w:marTop w:val="0"/>
          <w:marBottom w:val="0"/>
          <w:divBdr>
            <w:top w:val="none" w:sz="0" w:space="0" w:color="auto"/>
            <w:left w:val="none" w:sz="0" w:space="0" w:color="auto"/>
            <w:bottom w:val="none" w:sz="0" w:space="0" w:color="auto"/>
            <w:right w:val="none" w:sz="0" w:space="0" w:color="auto"/>
          </w:divBdr>
        </w:div>
        <w:div w:id="1349600927">
          <w:marLeft w:val="0"/>
          <w:marRight w:val="0"/>
          <w:marTop w:val="0"/>
          <w:marBottom w:val="0"/>
          <w:divBdr>
            <w:top w:val="none" w:sz="0" w:space="0" w:color="auto"/>
            <w:left w:val="none" w:sz="0" w:space="0" w:color="auto"/>
            <w:bottom w:val="none" w:sz="0" w:space="0" w:color="auto"/>
            <w:right w:val="none" w:sz="0" w:space="0" w:color="auto"/>
          </w:divBdr>
        </w:div>
        <w:div w:id="1767384313">
          <w:marLeft w:val="0"/>
          <w:marRight w:val="0"/>
          <w:marTop w:val="0"/>
          <w:marBottom w:val="0"/>
          <w:divBdr>
            <w:top w:val="none" w:sz="0" w:space="0" w:color="auto"/>
            <w:left w:val="none" w:sz="0" w:space="0" w:color="auto"/>
            <w:bottom w:val="none" w:sz="0" w:space="0" w:color="auto"/>
            <w:right w:val="none" w:sz="0" w:space="0" w:color="auto"/>
          </w:divBdr>
        </w:div>
        <w:div w:id="1728916826">
          <w:marLeft w:val="0"/>
          <w:marRight w:val="0"/>
          <w:marTop w:val="0"/>
          <w:marBottom w:val="0"/>
          <w:divBdr>
            <w:top w:val="none" w:sz="0" w:space="0" w:color="auto"/>
            <w:left w:val="none" w:sz="0" w:space="0" w:color="auto"/>
            <w:bottom w:val="none" w:sz="0" w:space="0" w:color="auto"/>
            <w:right w:val="none" w:sz="0" w:space="0" w:color="auto"/>
          </w:divBdr>
        </w:div>
        <w:div w:id="1620605338">
          <w:marLeft w:val="0"/>
          <w:marRight w:val="0"/>
          <w:marTop w:val="0"/>
          <w:marBottom w:val="0"/>
          <w:divBdr>
            <w:top w:val="none" w:sz="0" w:space="0" w:color="auto"/>
            <w:left w:val="none" w:sz="0" w:space="0" w:color="auto"/>
            <w:bottom w:val="none" w:sz="0" w:space="0" w:color="auto"/>
            <w:right w:val="none" w:sz="0" w:space="0" w:color="auto"/>
          </w:divBdr>
        </w:div>
        <w:div w:id="1079449850">
          <w:marLeft w:val="0"/>
          <w:marRight w:val="0"/>
          <w:marTop w:val="0"/>
          <w:marBottom w:val="0"/>
          <w:divBdr>
            <w:top w:val="none" w:sz="0" w:space="0" w:color="auto"/>
            <w:left w:val="none" w:sz="0" w:space="0" w:color="auto"/>
            <w:bottom w:val="none" w:sz="0" w:space="0" w:color="auto"/>
            <w:right w:val="none" w:sz="0" w:space="0" w:color="auto"/>
          </w:divBdr>
        </w:div>
        <w:div w:id="1118262165">
          <w:marLeft w:val="0"/>
          <w:marRight w:val="0"/>
          <w:marTop w:val="0"/>
          <w:marBottom w:val="0"/>
          <w:divBdr>
            <w:top w:val="none" w:sz="0" w:space="0" w:color="auto"/>
            <w:left w:val="none" w:sz="0" w:space="0" w:color="auto"/>
            <w:bottom w:val="none" w:sz="0" w:space="0" w:color="auto"/>
            <w:right w:val="none" w:sz="0" w:space="0" w:color="auto"/>
          </w:divBdr>
        </w:div>
        <w:div w:id="284506767">
          <w:marLeft w:val="0"/>
          <w:marRight w:val="0"/>
          <w:marTop w:val="0"/>
          <w:marBottom w:val="0"/>
          <w:divBdr>
            <w:top w:val="none" w:sz="0" w:space="0" w:color="auto"/>
            <w:left w:val="none" w:sz="0" w:space="0" w:color="auto"/>
            <w:bottom w:val="none" w:sz="0" w:space="0" w:color="auto"/>
            <w:right w:val="none" w:sz="0" w:space="0" w:color="auto"/>
          </w:divBdr>
        </w:div>
      </w:divsChild>
    </w:div>
    <w:div w:id="494613251">
      <w:bodyDiv w:val="1"/>
      <w:marLeft w:val="0"/>
      <w:marRight w:val="0"/>
      <w:marTop w:val="0"/>
      <w:marBottom w:val="0"/>
      <w:divBdr>
        <w:top w:val="none" w:sz="0" w:space="0" w:color="auto"/>
        <w:left w:val="none" w:sz="0" w:space="0" w:color="auto"/>
        <w:bottom w:val="none" w:sz="0" w:space="0" w:color="auto"/>
        <w:right w:val="none" w:sz="0" w:space="0" w:color="auto"/>
      </w:divBdr>
      <w:divsChild>
        <w:div w:id="1122304295">
          <w:marLeft w:val="0"/>
          <w:marRight w:val="0"/>
          <w:marTop w:val="0"/>
          <w:marBottom w:val="0"/>
          <w:divBdr>
            <w:top w:val="none" w:sz="0" w:space="0" w:color="auto"/>
            <w:left w:val="none" w:sz="0" w:space="0" w:color="auto"/>
            <w:bottom w:val="none" w:sz="0" w:space="0" w:color="auto"/>
            <w:right w:val="none" w:sz="0" w:space="0" w:color="auto"/>
          </w:divBdr>
        </w:div>
        <w:div w:id="1048842500">
          <w:marLeft w:val="0"/>
          <w:marRight w:val="0"/>
          <w:marTop w:val="0"/>
          <w:marBottom w:val="0"/>
          <w:divBdr>
            <w:top w:val="none" w:sz="0" w:space="0" w:color="auto"/>
            <w:left w:val="none" w:sz="0" w:space="0" w:color="auto"/>
            <w:bottom w:val="none" w:sz="0" w:space="0" w:color="auto"/>
            <w:right w:val="none" w:sz="0" w:space="0" w:color="auto"/>
          </w:divBdr>
        </w:div>
        <w:div w:id="1650935277">
          <w:marLeft w:val="0"/>
          <w:marRight w:val="0"/>
          <w:marTop w:val="0"/>
          <w:marBottom w:val="0"/>
          <w:divBdr>
            <w:top w:val="none" w:sz="0" w:space="0" w:color="auto"/>
            <w:left w:val="none" w:sz="0" w:space="0" w:color="auto"/>
            <w:bottom w:val="none" w:sz="0" w:space="0" w:color="auto"/>
            <w:right w:val="none" w:sz="0" w:space="0" w:color="auto"/>
          </w:divBdr>
        </w:div>
        <w:div w:id="649286798">
          <w:marLeft w:val="0"/>
          <w:marRight w:val="0"/>
          <w:marTop w:val="0"/>
          <w:marBottom w:val="0"/>
          <w:divBdr>
            <w:top w:val="none" w:sz="0" w:space="0" w:color="auto"/>
            <w:left w:val="none" w:sz="0" w:space="0" w:color="auto"/>
            <w:bottom w:val="none" w:sz="0" w:space="0" w:color="auto"/>
            <w:right w:val="none" w:sz="0" w:space="0" w:color="auto"/>
          </w:divBdr>
        </w:div>
        <w:div w:id="1766531092">
          <w:marLeft w:val="0"/>
          <w:marRight w:val="0"/>
          <w:marTop w:val="0"/>
          <w:marBottom w:val="0"/>
          <w:divBdr>
            <w:top w:val="none" w:sz="0" w:space="0" w:color="auto"/>
            <w:left w:val="none" w:sz="0" w:space="0" w:color="auto"/>
            <w:bottom w:val="none" w:sz="0" w:space="0" w:color="auto"/>
            <w:right w:val="none" w:sz="0" w:space="0" w:color="auto"/>
          </w:divBdr>
        </w:div>
        <w:div w:id="654183259">
          <w:marLeft w:val="0"/>
          <w:marRight w:val="0"/>
          <w:marTop w:val="0"/>
          <w:marBottom w:val="0"/>
          <w:divBdr>
            <w:top w:val="none" w:sz="0" w:space="0" w:color="auto"/>
            <w:left w:val="none" w:sz="0" w:space="0" w:color="auto"/>
            <w:bottom w:val="none" w:sz="0" w:space="0" w:color="auto"/>
            <w:right w:val="none" w:sz="0" w:space="0" w:color="auto"/>
          </w:divBdr>
        </w:div>
      </w:divsChild>
    </w:div>
    <w:div w:id="576742753">
      <w:bodyDiv w:val="1"/>
      <w:marLeft w:val="0"/>
      <w:marRight w:val="0"/>
      <w:marTop w:val="0"/>
      <w:marBottom w:val="0"/>
      <w:divBdr>
        <w:top w:val="none" w:sz="0" w:space="0" w:color="auto"/>
        <w:left w:val="none" w:sz="0" w:space="0" w:color="auto"/>
        <w:bottom w:val="none" w:sz="0" w:space="0" w:color="auto"/>
        <w:right w:val="none" w:sz="0" w:space="0" w:color="auto"/>
      </w:divBdr>
      <w:divsChild>
        <w:div w:id="415714904">
          <w:marLeft w:val="0"/>
          <w:marRight w:val="0"/>
          <w:marTop w:val="0"/>
          <w:marBottom w:val="0"/>
          <w:divBdr>
            <w:top w:val="none" w:sz="0" w:space="0" w:color="auto"/>
            <w:left w:val="none" w:sz="0" w:space="0" w:color="auto"/>
            <w:bottom w:val="none" w:sz="0" w:space="0" w:color="auto"/>
            <w:right w:val="none" w:sz="0" w:space="0" w:color="auto"/>
          </w:divBdr>
        </w:div>
        <w:div w:id="502815421">
          <w:marLeft w:val="0"/>
          <w:marRight w:val="0"/>
          <w:marTop w:val="0"/>
          <w:marBottom w:val="0"/>
          <w:divBdr>
            <w:top w:val="none" w:sz="0" w:space="0" w:color="auto"/>
            <w:left w:val="none" w:sz="0" w:space="0" w:color="auto"/>
            <w:bottom w:val="none" w:sz="0" w:space="0" w:color="auto"/>
            <w:right w:val="none" w:sz="0" w:space="0" w:color="auto"/>
          </w:divBdr>
        </w:div>
        <w:div w:id="402412920">
          <w:marLeft w:val="0"/>
          <w:marRight w:val="0"/>
          <w:marTop w:val="0"/>
          <w:marBottom w:val="0"/>
          <w:divBdr>
            <w:top w:val="none" w:sz="0" w:space="0" w:color="auto"/>
            <w:left w:val="none" w:sz="0" w:space="0" w:color="auto"/>
            <w:bottom w:val="none" w:sz="0" w:space="0" w:color="auto"/>
            <w:right w:val="none" w:sz="0" w:space="0" w:color="auto"/>
          </w:divBdr>
        </w:div>
        <w:div w:id="1928533154">
          <w:marLeft w:val="0"/>
          <w:marRight w:val="0"/>
          <w:marTop w:val="0"/>
          <w:marBottom w:val="0"/>
          <w:divBdr>
            <w:top w:val="none" w:sz="0" w:space="0" w:color="auto"/>
            <w:left w:val="none" w:sz="0" w:space="0" w:color="auto"/>
            <w:bottom w:val="none" w:sz="0" w:space="0" w:color="auto"/>
            <w:right w:val="none" w:sz="0" w:space="0" w:color="auto"/>
          </w:divBdr>
        </w:div>
        <w:div w:id="527062189">
          <w:marLeft w:val="0"/>
          <w:marRight w:val="0"/>
          <w:marTop w:val="0"/>
          <w:marBottom w:val="0"/>
          <w:divBdr>
            <w:top w:val="none" w:sz="0" w:space="0" w:color="auto"/>
            <w:left w:val="none" w:sz="0" w:space="0" w:color="auto"/>
            <w:bottom w:val="none" w:sz="0" w:space="0" w:color="auto"/>
            <w:right w:val="none" w:sz="0" w:space="0" w:color="auto"/>
          </w:divBdr>
        </w:div>
      </w:divsChild>
    </w:div>
    <w:div w:id="627128947">
      <w:bodyDiv w:val="1"/>
      <w:marLeft w:val="0"/>
      <w:marRight w:val="0"/>
      <w:marTop w:val="0"/>
      <w:marBottom w:val="0"/>
      <w:divBdr>
        <w:top w:val="none" w:sz="0" w:space="0" w:color="auto"/>
        <w:left w:val="none" w:sz="0" w:space="0" w:color="auto"/>
        <w:bottom w:val="none" w:sz="0" w:space="0" w:color="auto"/>
        <w:right w:val="none" w:sz="0" w:space="0" w:color="auto"/>
      </w:divBdr>
      <w:divsChild>
        <w:div w:id="862130748">
          <w:marLeft w:val="0"/>
          <w:marRight w:val="0"/>
          <w:marTop w:val="0"/>
          <w:marBottom w:val="0"/>
          <w:divBdr>
            <w:top w:val="none" w:sz="0" w:space="0" w:color="auto"/>
            <w:left w:val="none" w:sz="0" w:space="0" w:color="auto"/>
            <w:bottom w:val="none" w:sz="0" w:space="0" w:color="auto"/>
            <w:right w:val="none" w:sz="0" w:space="0" w:color="auto"/>
          </w:divBdr>
        </w:div>
        <w:div w:id="224295785">
          <w:marLeft w:val="0"/>
          <w:marRight w:val="0"/>
          <w:marTop w:val="0"/>
          <w:marBottom w:val="0"/>
          <w:divBdr>
            <w:top w:val="none" w:sz="0" w:space="0" w:color="auto"/>
            <w:left w:val="none" w:sz="0" w:space="0" w:color="auto"/>
            <w:bottom w:val="none" w:sz="0" w:space="0" w:color="auto"/>
            <w:right w:val="none" w:sz="0" w:space="0" w:color="auto"/>
          </w:divBdr>
        </w:div>
        <w:div w:id="401100955">
          <w:marLeft w:val="0"/>
          <w:marRight w:val="0"/>
          <w:marTop w:val="0"/>
          <w:marBottom w:val="0"/>
          <w:divBdr>
            <w:top w:val="none" w:sz="0" w:space="0" w:color="auto"/>
            <w:left w:val="none" w:sz="0" w:space="0" w:color="auto"/>
            <w:bottom w:val="none" w:sz="0" w:space="0" w:color="auto"/>
            <w:right w:val="none" w:sz="0" w:space="0" w:color="auto"/>
          </w:divBdr>
        </w:div>
        <w:div w:id="1747871942">
          <w:marLeft w:val="0"/>
          <w:marRight w:val="0"/>
          <w:marTop w:val="0"/>
          <w:marBottom w:val="0"/>
          <w:divBdr>
            <w:top w:val="none" w:sz="0" w:space="0" w:color="auto"/>
            <w:left w:val="none" w:sz="0" w:space="0" w:color="auto"/>
            <w:bottom w:val="none" w:sz="0" w:space="0" w:color="auto"/>
            <w:right w:val="none" w:sz="0" w:space="0" w:color="auto"/>
          </w:divBdr>
        </w:div>
      </w:divsChild>
    </w:div>
    <w:div w:id="1679233287">
      <w:bodyDiv w:val="1"/>
      <w:marLeft w:val="0"/>
      <w:marRight w:val="0"/>
      <w:marTop w:val="0"/>
      <w:marBottom w:val="0"/>
      <w:divBdr>
        <w:top w:val="none" w:sz="0" w:space="0" w:color="auto"/>
        <w:left w:val="none" w:sz="0" w:space="0" w:color="auto"/>
        <w:bottom w:val="none" w:sz="0" w:space="0" w:color="auto"/>
        <w:right w:val="none" w:sz="0" w:space="0" w:color="auto"/>
      </w:divBdr>
      <w:divsChild>
        <w:div w:id="443429114">
          <w:marLeft w:val="0"/>
          <w:marRight w:val="0"/>
          <w:marTop w:val="0"/>
          <w:marBottom w:val="0"/>
          <w:divBdr>
            <w:top w:val="none" w:sz="0" w:space="0" w:color="auto"/>
            <w:left w:val="none" w:sz="0" w:space="0" w:color="auto"/>
            <w:bottom w:val="none" w:sz="0" w:space="0" w:color="auto"/>
            <w:right w:val="none" w:sz="0" w:space="0" w:color="auto"/>
          </w:divBdr>
        </w:div>
        <w:div w:id="224343173">
          <w:marLeft w:val="0"/>
          <w:marRight w:val="0"/>
          <w:marTop w:val="0"/>
          <w:marBottom w:val="0"/>
          <w:divBdr>
            <w:top w:val="none" w:sz="0" w:space="0" w:color="auto"/>
            <w:left w:val="none" w:sz="0" w:space="0" w:color="auto"/>
            <w:bottom w:val="none" w:sz="0" w:space="0" w:color="auto"/>
            <w:right w:val="none" w:sz="0" w:space="0" w:color="auto"/>
          </w:divBdr>
        </w:div>
        <w:div w:id="1699623827">
          <w:marLeft w:val="0"/>
          <w:marRight w:val="0"/>
          <w:marTop w:val="0"/>
          <w:marBottom w:val="0"/>
          <w:divBdr>
            <w:top w:val="none" w:sz="0" w:space="0" w:color="auto"/>
            <w:left w:val="none" w:sz="0" w:space="0" w:color="auto"/>
            <w:bottom w:val="none" w:sz="0" w:space="0" w:color="auto"/>
            <w:right w:val="none" w:sz="0" w:space="0" w:color="auto"/>
          </w:divBdr>
        </w:div>
        <w:div w:id="347488106">
          <w:marLeft w:val="0"/>
          <w:marRight w:val="0"/>
          <w:marTop w:val="0"/>
          <w:marBottom w:val="0"/>
          <w:divBdr>
            <w:top w:val="none" w:sz="0" w:space="0" w:color="auto"/>
            <w:left w:val="none" w:sz="0" w:space="0" w:color="auto"/>
            <w:bottom w:val="none" w:sz="0" w:space="0" w:color="auto"/>
            <w:right w:val="none" w:sz="0" w:space="0" w:color="auto"/>
          </w:divBdr>
        </w:div>
      </w:divsChild>
    </w:div>
    <w:div w:id="1996061183">
      <w:bodyDiv w:val="1"/>
      <w:marLeft w:val="0"/>
      <w:marRight w:val="0"/>
      <w:marTop w:val="0"/>
      <w:marBottom w:val="0"/>
      <w:divBdr>
        <w:top w:val="none" w:sz="0" w:space="0" w:color="auto"/>
        <w:left w:val="none" w:sz="0" w:space="0" w:color="auto"/>
        <w:bottom w:val="none" w:sz="0" w:space="0" w:color="auto"/>
        <w:right w:val="none" w:sz="0" w:space="0" w:color="auto"/>
      </w:divBdr>
      <w:divsChild>
        <w:div w:id="1885755852">
          <w:marLeft w:val="0"/>
          <w:marRight w:val="0"/>
          <w:marTop w:val="0"/>
          <w:marBottom w:val="0"/>
          <w:divBdr>
            <w:top w:val="none" w:sz="0" w:space="0" w:color="auto"/>
            <w:left w:val="none" w:sz="0" w:space="0" w:color="auto"/>
            <w:bottom w:val="none" w:sz="0" w:space="0" w:color="auto"/>
            <w:right w:val="none" w:sz="0" w:space="0" w:color="auto"/>
          </w:divBdr>
        </w:div>
        <w:div w:id="97798513">
          <w:marLeft w:val="0"/>
          <w:marRight w:val="0"/>
          <w:marTop w:val="0"/>
          <w:marBottom w:val="0"/>
          <w:divBdr>
            <w:top w:val="none" w:sz="0" w:space="0" w:color="auto"/>
            <w:left w:val="none" w:sz="0" w:space="0" w:color="auto"/>
            <w:bottom w:val="none" w:sz="0" w:space="0" w:color="auto"/>
            <w:right w:val="none" w:sz="0" w:space="0" w:color="auto"/>
          </w:divBdr>
        </w:div>
        <w:div w:id="450636610">
          <w:marLeft w:val="0"/>
          <w:marRight w:val="0"/>
          <w:marTop w:val="0"/>
          <w:marBottom w:val="0"/>
          <w:divBdr>
            <w:top w:val="none" w:sz="0" w:space="0" w:color="auto"/>
            <w:left w:val="none" w:sz="0" w:space="0" w:color="auto"/>
            <w:bottom w:val="none" w:sz="0" w:space="0" w:color="auto"/>
            <w:right w:val="none" w:sz="0" w:space="0" w:color="auto"/>
          </w:divBdr>
        </w:div>
        <w:div w:id="4358360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psychology.jrank.org/pages/216/Empiricism.html" TargetMode="External"/><Relationship Id="rId1" Type="http://schemas.openxmlformats.org/officeDocument/2006/relationships/hyperlink" Target="http://www.simplypsychology.org/science-psychology.html" TargetMode="External"/></Relationship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1038</Words>
  <Characters>5919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6944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cp:lastPrinted>2014-08-21T17:05:00Z</cp:lastPrinted>
  <dcterms:created xsi:type="dcterms:W3CDTF">2015-02-05T15:59:00Z</dcterms:created>
  <dcterms:modified xsi:type="dcterms:W3CDTF">2015-02-05T15:59:00Z</dcterms:modified>
</cp:coreProperties>
</file>