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D4AD3B" w14:textId="2E6C868E" w:rsidR="007420AF" w:rsidRPr="00B746D2" w:rsidRDefault="009E5A8C" w:rsidP="001E31F3">
      <w:pPr>
        <w:spacing w:after="0"/>
        <w:rPr>
          <w:rFonts w:asciiTheme="majorHAnsi" w:hAnsiTheme="majorHAnsi"/>
          <w:b/>
          <w:color w:val="000000" w:themeColor="text1"/>
          <w:sz w:val="28"/>
          <w:szCs w:val="28"/>
        </w:rPr>
      </w:pPr>
      <w:r w:rsidRPr="00B746D2">
        <w:rPr>
          <w:rFonts w:asciiTheme="majorHAnsi" w:hAnsiTheme="majorHAnsi"/>
          <w:b/>
          <w:color w:val="000000" w:themeColor="text1"/>
          <w:sz w:val="28"/>
          <w:szCs w:val="28"/>
        </w:rPr>
        <w:t xml:space="preserve">PI: </w:t>
      </w:r>
      <w:r w:rsidRPr="00B746D2">
        <w:rPr>
          <w:rFonts w:asciiTheme="majorHAnsi" w:hAnsiTheme="majorHAnsi"/>
          <w:color w:val="000000" w:themeColor="text1"/>
          <w:sz w:val="28"/>
          <w:szCs w:val="28"/>
        </w:rPr>
        <w:t xml:space="preserve">Gary </w:t>
      </w:r>
      <w:r w:rsidR="007420AF" w:rsidRPr="00B746D2">
        <w:rPr>
          <w:rFonts w:asciiTheme="majorHAnsi" w:hAnsiTheme="majorHAnsi"/>
          <w:color w:val="000000" w:themeColor="text1"/>
          <w:sz w:val="28"/>
          <w:szCs w:val="28"/>
        </w:rPr>
        <w:t xml:space="preserve">Lewandowski, </w:t>
      </w:r>
      <w:r w:rsidRPr="00B746D2">
        <w:rPr>
          <w:rFonts w:asciiTheme="majorHAnsi" w:hAnsiTheme="majorHAnsi"/>
          <w:color w:val="000000" w:themeColor="text1"/>
          <w:sz w:val="28"/>
          <w:szCs w:val="28"/>
        </w:rPr>
        <w:t xml:space="preserve">David </w:t>
      </w:r>
      <w:proofErr w:type="spellStart"/>
      <w:r w:rsidRPr="00B746D2">
        <w:rPr>
          <w:rFonts w:asciiTheme="majorHAnsi" w:hAnsiTheme="majorHAnsi"/>
          <w:color w:val="000000" w:themeColor="text1"/>
          <w:sz w:val="28"/>
          <w:szCs w:val="28"/>
        </w:rPr>
        <w:t>Strohmetz</w:t>
      </w:r>
      <w:proofErr w:type="spellEnd"/>
      <w:r w:rsidR="007420AF" w:rsidRPr="00B746D2">
        <w:rPr>
          <w:rFonts w:asciiTheme="majorHAnsi" w:hAnsiTheme="majorHAnsi"/>
          <w:color w:val="000000" w:themeColor="text1"/>
          <w:sz w:val="28"/>
          <w:szCs w:val="28"/>
        </w:rPr>
        <w:t xml:space="preserve"> &amp; </w:t>
      </w:r>
      <w:r w:rsidRPr="00B746D2">
        <w:rPr>
          <w:rFonts w:asciiTheme="majorHAnsi" w:hAnsiTheme="majorHAnsi"/>
          <w:color w:val="000000" w:themeColor="text1"/>
          <w:sz w:val="28"/>
          <w:szCs w:val="28"/>
        </w:rPr>
        <w:t xml:space="preserve">Natalie </w:t>
      </w:r>
      <w:proofErr w:type="spellStart"/>
      <w:r w:rsidR="007420AF" w:rsidRPr="00B746D2">
        <w:rPr>
          <w:rFonts w:asciiTheme="majorHAnsi" w:hAnsiTheme="majorHAnsi"/>
          <w:color w:val="000000" w:themeColor="text1"/>
          <w:sz w:val="28"/>
          <w:szCs w:val="28"/>
        </w:rPr>
        <w:t>Ciarocco</w:t>
      </w:r>
      <w:proofErr w:type="spellEnd"/>
    </w:p>
    <w:p w14:paraId="5006851A" w14:textId="77777777" w:rsidR="001E31F3" w:rsidRPr="00B746D2" w:rsidRDefault="001E31F3" w:rsidP="001E31F3">
      <w:pPr>
        <w:spacing w:after="0"/>
        <w:rPr>
          <w:rFonts w:asciiTheme="majorHAnsi" w:hAnsiTheme="majorHAnsi"/>
          <w:b/>
          <w:color w:val="000000" w:themeColor="text1"/>
          <w:sz w:val="28"/>
          <w:szCs w:val="28"/>
        </w:rPr>
      </w:pPr>
    </w:p>
    <w:p w14:paraId="252D1A07" w14:textId="1EFDEB79" w:rsidR="001E31F3" w:rsidRPr="00B746D2" w:rsidRDefault="009E5A8C" w:rsidP="001E31F3">
      <w:pPr>
        <w:spacing w:after="0"/>
        <w:rPr>
          <w:rFonts w:asciiTheme="majorHAnsi" w:hAnsiTheme="majorHAnsi"/>
          <w:b/>
          <w:color w:val="000000" w:themeColor="text1"/>
          <w:sz w:val="28"/>
          <w:szCs w:val="28"/>
        </w:rPr>
      </w:pPr>
      <w:r w:rsidRPr="00B746D2">
        <w:rPr>
          <w:rFonts w:asciiTheme="majorHAnsi" w:hAnsiTheme="majorHAnsi"/>
          <w:b/>
          <w:color w:val="000000" w:themeColor="text1"/>
          <w:sz w:val="28"/>
          <w:szCs w:val="28"/>
        </w:rPr>
        <w:t>Psychology Education</w:t>
      </w:r>
      <w:r w:rsidR="007420AF" w:rsidRPr="00B746D2">
        <w:rPr>
          <w:rFonts w:asciiTheme="majorHAnsi" w:hAnsiTheme="majorHAnsi"/>
          <w:b/>
          <w:color w:val="000000" w:themeColor="text1"/>
          <w:sz w:val="28"/>
          <w:szCs w:val="28"/>
        </w:rPr>
        <w:t xml:space="preserve"> Title: </w:t>
      </w:r>
    </w:p>
    <w:p w14:paraId="4E4C4161" w14:textId="092EE50E" w:rsidR="007420AF" w:rsidRPr="00B746D2" w:rsidRDefault="00863C32" w:rsidP="001E31F3">
      <w:pPr>
        <w:spacing w:after="0"/>
        <w:rPr>
          <w:rFonts w:asciiTheme="majorHAnsi" w:eastAsia="MS Mincho" w:hAnsiTheme="majorHAnsi" w:cs="Times New Roman"/>
          <w:color w:val="000000" w:themeColor="text1"/>
          <w:sz w:val="28"/>
          <w:szCs w:val="28"/>
        </w:rPr>
      </w:pPr>
      <w:r w:rsidRPr="00B746D2">
        <w:rPr>
          <w:rFonts w:asciiTheme="majorHAnsi" w:eastAsia="MS Mincho" w:hAnsiTheme="majorHAnsi" w:cs="Times New Roman"/>
          <w:color w:val="000000" w:themeColor="text1"/>
          <w:sz w:val="28"/>
          <w:szCs w:val="28"/>
        </w:rPr>
        <w:t>Reliability</w:t>
      </w:r>
    </w:p>
    <w:p w14:paraId="6C5739F0" w14:textId="77777777" w:rsidR="00556A26" w:rsidRPr="00B746D2" w:rsidRDefault="00556A26" w:rsidP="005718EA">
      <w:pPr>
        <w:spacing w:after="0"/>
        <w:rPr>
          <w:rFonts w:asciiTheme="majorHAnsi" w:hAnsiTheme="majorHAnsi"/>
          <w:b/>
          <w:color w:val="000000" w:themeColor="text1"/>
          <w:sz w:val="28"/>
          <w:szCs w:val="28"/>
        </w:rPr>
      </w:pPr>
    </w:p>
    <w:p w14:paraId="2BD9574F" w14:textId="77777777" w:rsidR="00556A26" w:rsidRPr="00B746D2" w:rsidRDefault="000856A1" w:rsidP="005718EA">
      <w:pPr>
        <w:spacing w:after="0"/>
        <w:rPr>
          <w:rFonts w:asciiTheme="majorHAnsi" w:hAnsiTheme="majorHAnsi"/>
          <w:sz w:val="28"/>
          <w:szCs w:val="28"/>
        </w:rPr>
      </w:pPr>
      <w:r w:rsidRPr="00B746D2">
        <w:rPr>
          <w:rFonts w:asciiTheme="majorHAnsi" w:hAnsiTheme="majorHAnsi"/>
          <w:b/>
          <w:color w:val="000000" w:themeColor="text1"/>
          <w:sz w:val="28"/>
          <w:szCs w:val="28"/>
        </w:rPr>
        <w:t xml:space="preserve">Overview: </w:t>
      </w:r>
      <w:r w:rsidR="00D21442" w:rsidRPr="00B746D2">
        <w:rPr>
          <w:rFonts w:asciiTheme="majorHAnsi" w:hAnsiTheme="majorHAnsi"/>
          <w:color w:val="000000" w:themeColor="text1"/>
          <w:sz w:val="28"/>
          <w:szCs w:val="28"/>
        </w:rPr>
        <w:t xml:space="preserve"> </w:t>
      </w:r>
      <w:r w:rsidR="00E258FD" w:rsidRPr="00B746D2">
        <w:rPr>
          <w:rFonts w:asciiTheme="majorHAnsi" w:hAnsiTheme="majorHAnsi"/>
          <w:color w:val="000000" w:themeColor="text1"/>
          <w:sz w:val="28"/>
          <w:szCs w:val="28"/>
        </w:rPr>
        <w:t>In order to study something scientifically, a researcher needs to determine a way to</w:t>
      </w:r>
      <w:r w:rsidR="00863C32" w:rsidRPr="00B746D2">
        <w:rPr>
          <w:rFonts w:asciiTheme="majorHAnsi" w:hAnsiTheme="majorHAnsi"/>
          <w:color w:val="000000" w:themeColor="text1"/>
          <w:sz w:val="28"/>
          <w:szCs w:val="28"/>
        </w:rPr>
        <w:t xml:space="preserve"> quantify</w:t>
      </w:r>
      <w:r w:rsidR="00556A26" w:rsidRPr="00B746D2">
        <w:rPr>
          <w:rFonts w:asciiTheme="majorHAnsi" w:hAnsiTheme="majorHAnsi"/>
          <w:color w:val="000000" w:themeColor="text1"/>
          <w:sz w:val="28"/>
          <w:szCs w:val="28"/>
        </w:rPr>
        <w:t xml:space="preserve"> it</w:t>
      </w:r>
      <w:r w:rsidR="00E258FD" w:rsidRPr="00B746D2">
        <w:rPr>
          <w:rFonts w:asciiTheme="majorHAnsi" w:hAnsiTheme="majorHAnsi"/>
          <w:color w:val="000000" w:themeColor="text1"/>
          <w:sz w:val="28"/>
          <w:szCs w:val="28"/>
        </w:rPr>
        <w:t xml:space="preserve">.  However, psychological constructs can </w:t>
      </w:r>
      <w:r w:rsidR="00863C32" w:rsidRPr="00B746D2">
        <w:rPr>
          <w:rFonts w:asciiTheme="majorHAnsi" w:hAnsiTheme="majorHAnsi"/>
          <w:color w:val="000000" w:themeColor="text1"/>
          <w:sz w:val="28"/>
          <w:szCs w:val="28"/>
        </w:rPr>
        <w:t xml:space="preserve">be </w:t>
      </w:r>
      <w:r w:rsidR="00E258FD" w:rsidRPr="00B746D2">
        <w:rPr>
          <w:rFonts w:asciiTheme="majorHAnsi" w:hAnsiTheme="majorHAnsi"/>
          <w:color w:val="000000" w:themeColor="text1"/>
          <w:sz w:val="28"/>
          <w:szCs w:val="28"/>
        </w:rPr>
        <w:t>challeng</w:t>
      </w:r>
      <w:r w:rsidR="00863C32" w:rsidRPr="00B746D2">
        <w:rPr>
          <w:rFonts w:asciiTheme="majorHAnsi" w:hAnsiTheme="majorHAnsi"/>
          <w:color w:val="000000" w:themeColor="text1"/>
          <w:sz w:val="28"/>
          <w:szCs w:val="28"/>
        </w:rPr>
        <w:t xml:space="preserve">ing to measure and quantify. </w:t>
      </w:r>
      <w:r w:rsidR="00556A26" w:rsidRPr="00B746D2">
        <w:rPr>
          <w:rFonts w:asciiTheme="majorHAnsi" w:hAnsiTheme="majorHAnsi"/>
          <w:sz w:val="28"/>
          <w:szCs w:val="28"/>
        </w:rPr>
        <w:t xml:space="preserve"> T</w:t>
      </w:r>
      <w:r w:rsidR="00E00AEE" w:rsidRPr="00B746D2">
        <w:rPr>
          <w:rFonts w:asciiTheme="majorHAnsi" w:hAnsiTheme="majorHAnsi"/>
          <w:sz w:val="28"/>
          <w:szCs w:val="28"/>
        </w:rPr>
        <w:t xml:space="preserve">his video </w:t>
      </w:r>
      <w:r w:rsidR="00556A26" w:rsidRPr="00B746D2">
        <w:rPr>
          <w:rFonts w:asciiTheme="majorHAnsi" w:hAnsiTheme="majorHAnsi"/>
          <w:sz w:val="28"/>
          <w:szCs w:val="28"/>
        </w:rPr>
        <w:t xml:space="preserve">examines reliability in the context of content analysis.  </w:t>
      </w:r>
    </w:p>
    <w:p w14:paraId="4D4B376F" w14:textId="77777777" w:rsidR="00556A26" w:rsidRPr="00B746D2" w:rsidRDefault="00556A26" w:rsidP="005718EA">
      <w:pPr>
        <w:spacing w:after="0"/>
        <w:rPr>
          <w:rFonts w:asciiTheme="majorHAnsi" w:hAnsiTheme="majorHAnsi"/>
          <w:sz w:val="28"/>
          <w:szCs w:val="28"/>
        </w:rPr>
      </w:pPr>
    </w:p>
    <w:p w14:paraId="152DDFB1" w14:textId="3791368B" w:rsidR="00556A26" w:rsidRPr="00B746D2" w:rsidRDefault="00556A26" w:rsidP="00556A26">
      <w:pPr>
        <w:spacing w:after="0"/>
        <w:rPr>
          <w:rFonts w:asciiTheme="majorHAnsi" w:hAnsiTheme="majorHAnsi"/>
          <w:sz w:val="28"/>
          <w:szCs w:val="28"/>
        </w:rPr>
      </w:pPr>
      <w:r w:rsidRPr="00B746D2">
        <w:rPr>
          <w:rFonts w:asciiTheme="majorHAnsi" w:hAnsiTheme="majorHAnsi"/>
          <w:sz w:val="28"/>
          <w:szCs w:val="28"/>
        </w:rPr>
        <w:t xml:space="preserve">A recent study in the journal Pediatrics reported that 4-year-olds who watched a fast-paced cartoon (i.e., SpongeBob </w:t>
      </w:r>
      <w:proofErr w:type="spellStart"/>
      <w:r w:rsidRPr="00B746D2">
        <w:rPr>
          <w:rFonts w:asciiTheme="majorHAnsi" w:hAnsiTheme="majorHAnsi"/>
          <w:sz w:val="28"/>
          <w:szCs w:val="28"/>
        </w:rPr>
        <w:t>SquarePants</w:t>
      </w:r>
      <w:proofErr w:type="spellEnd"/>
      <w:r w:rsidRPr="00B746D2">
        <w:rPr>
          <w:rFonts w:asciiTheme="majorHAnsi" w:hAnsiTheme="majorHAnsi"/>
          <w:sz w:val="28"/>
          <w:szCs w:val="28"/>
        </w:rPr>
        <w:t>) had worse performance on cognitive tasks such as following rules in a game, listening to direction from an adult, and delaying gratification compared to other children who watched a slower paced cartoon.  In a</w:t>
      </w:r>
      <w:r w:rsidR="005A2E8F" w:rsidRPr="00B746D2">
        <w:rPr>
          <w:rFonts w:asciiTheme="majorHAnsi" w:hAnsiTheme="majorHAnsi"/>
          <w:sz w:val="28"/>
          <w:szCs w:val="28"/>
        </w:rPr>
        <w:t>ddition to pace of the cartoon, the content of the cartoon may also have deleterious effects on its young viewers.</w:t>
      </w:r>
    </w:p>
    <w:p w14:paraId="58E64E95" w14:textId="77777777" w:rsidR="005A2E8F" w:rsidRPr="00B746D2" w:rsidRDefault="005A2E8F" w:rsidP="00556A26">
      <w:pPr>
        <w:spacing w:after="0"/>
        <w:rPr>
          <w:rFonts w:asciiTheme="majorHAnsi" w:hAnsiTheme="majorHAnsi"/>
          <w:sz w:val="28"/>
          <w:szCs w:val="28"/>
        </w:rPr>
      </w:pPr>
    </w:p>
    <w:p w14:paraId="16618D0A" w14:textId="695C37AC" w:rsidR="005A2E8F" w:rsidRPr="00B746D2" w:rsidRDefault="005A2E8F" w:rsidP="00556A26">
      <w:pPr>
        <w:spacing w:after="0"/>
        <w:rPr>
          <w:rFonts w:asciiTheme="majorHAnsi" w:hAnsiTheme="majorHAnsi"/>
          <w:sz w:val="28"/>
          <w:szCs w:val="28"/>
        </w:rPr>
      </w:pPr>
      <w:r w:rsidRPr="00B746D2">
        <w:rPr>
          <w:rFonts w:asciiTheme="majorHAnsi" w:hAnsiTheme="majorHAnsi"/>
          <w:sz w:val="28"/>
          <w:szCs w:val="28"/>
        </w:rPr>
        <w:t xml:space="preserve">This video uses a simple two-group design, to exemplify the issue of reliability, in examining the question of whether the cartoon SpongeBob </w:t>
      </w:r>
      <w:proofErr w:type="spellStart"/>
      <w:r w:rsidRPr="00B746D2">
        <w:rPr>
          <w:rFonts w:asciiTheme="majorHAnsi" w:hAnsiTheme="majorHAnsi"/>
          <w:sz w:val="28"/>
          <w:szCs w:val="28"/>
        </w:rPr>
        <w:t>SquarePants</w:t>
      </w:r>
      <w:proofErr w:type="spellEnd"/>
      <w:r w:rsidRPr="00B746D2">
        <w:rPr>
          <w:rFonts w:asciiTheme="majorHAnsi" w:hAnsiTheme="majorHAnsi"/>
          <w:sz w:val="28"/>
          <w:szCs w:val="28"/>
        </w:rPr>
        <w:t xml:space="preserve"> has more “inappropriate content</w:t>
      </w:r>
      <w:r w:rsidR="00851298" w:rsidRPr="00B746D2">
        <w:rPr>
          <w:rFonts w:asciiTheme="majorHAnsi" w:hAnsiTheme="majorHAnsi"/>
          <w:sz w:val="28"/>
          <w:szCs w:val="28"/>
        </w:rPr>
        <w:t>”</w:t>
      </w:r>
      <w:r w:rsidRPr="00B746D2">
        <w:rPr>
          <w:rFonts w:asciiTheme="majorHAnsi" w:hAnsiTheme="majorHAnsi"/>
          <w:sz w:val="28"/>
          <w:szCs w:val="28"/>
        </w:rPr>
        <w:t xml:space="preserve"> than does the cartoon </w:t>
      </w:r>
      <w:proofErr w:type="spellStart"/>
      <w:r w:rsidRPr="00B746D2">
        <w:rPr>
          <w:rFonts w:asciiTheme="majorHAnsi" w:hAnsiTheme="majorHAnsi"/>
          <w:sz w:val="28"/>
          <w:szCs w:val="28"/>
        </w:rPr>
        <w:t>Caillou</w:t>
      </w:r>
      <w:proofErr w:type="spellEnd"/>
      <w:r w:rsidR="00715E1E" w:rsidRPr="00B746D2">
        <w:rPr>
          <w:rFonts w:asciiTheme="majorHAnsi" w:hAnsiTheme="majorHAnsi"/>
          <w:sz w:val="28"/>
          <w:szCs w:val="28"/>
        </w:rPr>
        <w:t>.</w:t>
      </w:r>
    </w:p>
    <w:p w14:paraId="64C9F077" w14:textId="77777777" w:rsidR="00556A26" w:rsidRPr="00B746D2" w:rsidRDefault="00556A26" w:rsidP="005718EA">
      <w:pPr>
        <w:spacing w:after="0"/>
        <w:rPr>
          <w:rFonts w:asciiTheme="majorHAnsi" w:hAnsiTheme="majorHAnsi"/>
          <w:sz w:val="28"/>
          <w:szCs w:val="28"/>
        </w:rPr>
      </w:pPr>
    </w:p>
    <w:p w14:paraId="16D63C12" w14:textId="026A397F" w:rsidR="008A1F68" w:rsidRPr="00B746D2" w:rsidRDefault="000856A1" w:rsidP="00FE0E8F">
      <w:pPr>
        <w:spacing w:after="0"/>
        <w:rPr>
          <w:rFonts w:asciiTheme="majorHAnsi" w:hAnsiTheme="majorHAnsi"/>
          <w:b/>
          <w:sz w:val="28"/>
          <w:szCs w:val="28"/>
        </w:rPr>
      </w:pPr>
      <w:r w:rsidRPr="00B746D2">
        <w:rPr>
          <w:rFonts w:asciiTheme="majorHAnsi" w:hAnsiTheme="majorHAnsi"/>
          <w:b/>
          <w:sz w:val="28"/>
          <w:szCs w:val="28"/>
        </w:rPr>
        <w:t xml:space="preserve">Procedure: </w:t>
      </w:r>
    </w:p>
    <w:p w14:paraId="3B12748F" w14:textId="77777777" w:rsidR="00FE0E8F" w:rsidRPr="00B746D2" w:rsidRDefault="00FE0E8F" w:rsidP="00FE0E8F">
      <w:pPr>
        <w:spacing w:after="0"/>
        <w:rPr>
          <w:rFonts w:asciiTheme="majorHAnsi" w:hAnsiTheme="majorHAnsi"/>
          <w:b/>
          <w:sz w:val="28"/>
          <w:szCs w:val="28"/>
        </w:rPr>
      </w:pPr>
    </w:p>
    <w:p w14:paraId="6A206CCB" w14:textId="748DE9DE" w:rsidR="00B155EE" w:rsidRPr="00B746D2" w:rsidRDefault="00263F9B" w:rsidP="00FE0E8F">
      <w:pPr>
        <w:pStyle w:val="ListParagraph"/>
        <w:numPr>
          <w:ilvl w:val="0"/>
          <w:numId w:val="3"/>
        </w:numPr>
        <w:rPr>
          <w:rFonts w:asciiTheme="majorHAnsi" w:hAnsiTheme="majorHAnsi"/>
          <w:sz w:val="28"/>
          <w:szCs w:val="28"/>
        </w:rPr>
      </w:pPr>
      <w:r w:rsidRPr="00B746D2">
        <w:rPr>
          <w:rFonts w:asciiTheme="majorHAnsi" w:hAnsiTheme="majorHAnsi"/>
          <w:sz w:val="28"/>
          <w:szCs w:val="28"/>
        </w:rPr>
        <w:t xml:space="preserve">Define </w:t>
      </w:r>
      <w:r w:rsidR="00B155EE" w:rsidRPr="00B746D2">
        <w:rPr>
          <w:rFonts w:asciiTheme="majorHAnsi" w:hAnsiTheme="majorHAnsi"/>
          <w:sz w:val="28"/>
          <w:szCs w:val="28"/>
        </w:rPr>
        <w:t>Key Variable</w:t>
      </w:r>
    </w:p>
    <w:p w14:paraId="18A08933" w14:textId="77777777" w:rsidR="00FE0E8F" w:rsidRPr="00B746D2" w:rsidRDefault="00FE0E8F" w:rsidP="00FE0E8F">
      <w:pPr>
        <w:pStyle w:val="ListParagraph"/>
        <w:ind w:left="792"/>
        <w:rPr>
          <w:rFonts w:asciiTheme="majorHAnsi" w:hAnsiTheme="majorHAnsi"/>
          <w:sz w:val="28"/>
          <w:szCs w:val="28"/>
        </w:rPr>
      </w:pPr>
    </w:p>
    <w:p w14:paraId="6D17DC97" w14:textId="31A7B838" w:rsidR="002525B6" w:rsidRPr="00B746D2" w:rsidRDefault="004D08E7" w:rsidP="00FE0E8F">
      <w:pPr>
        <w:pStyle w:val="ListParagraph"/>
        <w:numPr>
          <w:ilvl w:val="1"/>
          <w:numId w:val="3"/>
        </w:numPr>
        <w:rPr>
          <w:rFonts w:asciiTheme="majorHAnsi" w:hAnsiTheme="majorHAnsi"/>
          <w:sz w:val="28"/>
          <w:szCs w:val="28"/>
        </w:rPr>
      </w:pPr>
      <w:r w:rsidRPr="00B746D2">
        <w:rPr>
          <w:rFonts w:asciiTheme="majorHAnsi" w:hAnsiTheme="majorHAnsi"/>
          <w:sz w:val="28"/>
          <w:szCs w:val="28"/>
        </w:rPr>
        <w:t>C</w:t>
      </w:r>
      <w:r w:rsidR="00FE0E8F" w:rsidRPr="00B746D2">
        <w:rPr>
          <w:rFonts w:asciiTheme="majorHAnsi" w:hAnsiTheme="majorHAnsi"/>
          <w:sz w:val="28"/>
          <w:szCs w:val="28"/>
        </w:rPr>
        <w:t xml:space="preserve">reate an operational definition </w:t>
      </w:r>
      <w:r w:rsidRPr="00B746D2">
        <w:rPr>
          <w:rFonts w:asciiTheme="majorHAnsi" w:hAnsiTheme="majorHAnsi"/>
          <w:sz w:val="28"/>
          <w:szCs w:val="28"/>
        </w:rPr>
        <w:t xml:space="preserve">(i.e. a clear description of exactly what a researcher means by a concept) of </w:t>
      </w:r>
      <w:r w:rsidR="002525B6" w:rsidRPr="00B746D2">
        <w:rPr>
          <w:rFonts w:asciiTheme="majorHAnsi" w:hAnsiTheme="majorHAnsi"/>
          <w:sz w:val="28"/>
          <w:szCs w:val="28"/>
        </w:rPr>
        <w:t>“inappropriate content</w:t>
      </w:r>
      <w:r w:rsidR="00FE0E8F" w:rsidRPr="00B746D2">
        <w:rPr>
          <w:rFonts w:asciiTheme="majorHAnsi" w:hAnsiTheme="majorHAnsi"/>
          <w:sz w:val="28"/>
          <w:szCs w:val="28"/>
        </w:rPr>
        <w:t>.</w:t>
      </w:r>
      <w:r w:rsidR="002525B6" w:rsidRPr="00B746D2">
        <w:rPr>
          <w:rFonts w:asciiTheme="majorHAnsi" w:hAnsiTheme="majorHAnsi"/>
          <w:sz w:val="28"/>
          <w:szCs w:val="28"/>
        </w:rPr>
        <w:t xml:space="preserve">” </w:t>
      </w:r>
    </w:p>
    <w:p w14:paraId="7F129538" w14:textId="77777777" w:rsidR="004D08E7" w:rsidRPr="00B746D2" w:rsidRDefault="004D08E7" w:rsidP="004D08E7">
      <w:pPr>
        <w:pStyle w:val="ListParagraph"/>
        <w:ind w:left="792"/>
        <w:rPr>
          <w:rFonts w:asciiTheme="majorHAnsi" w:hAnsiTheme="majorHAnsi"/>
          <w:sz w:val="28"/>
          <w:szCs w:val="28"/>
        </w:rPr>
      </w:pPr>
    </w:p>
    <w:p w14:paraId="4E6B7505" w14:textId="0B750D19" w:rsidR="004D08E7" w:rsidRPr="00B746D2" w:rsidRDefault="004D08E7" w:rsidP="00FE0E8F">
      <w:pPr>
        <w:pStyle w:val="ListParagraph"/>
        <w:numPr>
          <w:ilvl w:val="1"/>
          <w:numId w:val="3"/>
        </w:numPr>
        <w:rPr>
          <w:rFonts w:asciiTheme="majorHAnsi" w:hAnsiTheme="majorHAnsi"/>
          <w:sz w:val="28"/>
          <w:szCs w:val="28"/>
        </w:rPr>
      </w:pPr>
      <w:r w:rsidRPr="00B746D2">
        <w:rPr>
          <w:rFonts w:asciiTheme="majorHAnsi" w:hAnsiTheme="majorHAnsi"/>
          <w:sz w:val="28"/>
          <w:szCs w:val="28"/>
        </w:rPr>
        <w:t>Consult definitions created by the organization TV Parental Guidelines and approved by the Federal Communications Commission.</w:t>
      </w:r>
    </w:p>
    <w:p w14:paraId="4690C674" w14:textId="77777777" w:rsidR="004D08E7" w:rsidRPr="00B746D2" w:rsidRDefault="004D08E7" w:rsidP="004D08E7">
      <w:pPr>
        <w:pStyle w:val="ListParagraph"/>
        <w:rPr>
          <w:rFonts w:asciiTheme="majorHAnsi" w:hAnsiTheme="majorHAnsi"/>
          <w:sz w:val="28"/>
          <w:szCs w:val="28"/>
        </w:rPr>
      </w:pPr>
    </w:p>
    <w:p w14:paraId="4E2FF732" w14:textId="4756C990" w:rsidR="00B155EE" w:rsidRPr="00B746D2" w:rsidRDefault="004D08E7" w:rsidP="00FE0E8F">
      <w:pPr>
        <w:pStyle w:val="ListParagraph"/>
        <w:numPr>
          <w:ilvl w:val="2"/>
          <w:numId w:val="3"/>
        </w:numPr>
        <w:rPr>
          <w:rFonts w:asciiTheme="majorHAnsi" w:hAnsiTheme="majorHAnsi"/>
          <w:sz w:val="28"/>
          <w:szCs w:val="28"/>
        </w:rPr>
      </w:pPr>
      <w:r w:rsidRPr="00B746D2">
        <w:rPr>
          <w:rFonts w:asciiTheme="majorHAnsi" w:hAnsiTheme="majorHAnsi"/>
          <w:sz w:val="28"/>
          <w:szCs w:val="28"/>
        </w:rPr>
        <w:t>“Inappropriate content” is</w:t>
      </w:r>
      <w:r w:rsidR="00B155EE" w:rsidRPr="00B746D2">
        <w:rPr>
          <w:rFonts w:asciiTheme="majorHAnsi" w:hAnsiTheme="majorHAnsi"/>
          <w:sz w:val="28"/>
          <w:szCs w:val="28"/>
        </w:rPr>
        <w:t xml:space="preserve"> any </w:t>
      </w:r>
      <w:r w:rsidR="002525B6" w:rsidRPr="00B746D2">
        <w:rPr>
          <w:rFonts w:asciiTheme="majorHAnsi" w:hAnsiTheme="majorHAnsi"/>
          <w:sz w:val="28"/>
          <w:szCs w:val="28"/>
        </w:rPr>
        <w:t>crude or rude behavior</w:t>
      </w:r>
      <w:r w:rsidRPr="00B746D2">
        <w:rPr>
          <w:rFonts w:asciiTheme="majorHAnsi" w:hAnsiTheme="majorHAnsi"/>
          <w:sz w:val="28"/>
          <w:szCs w:val="28"/>
        </w:rPr>
        <w:t xml:space="preserve"> (e.g.,</w:t>
      </w:r>
      <w:r w:rsidR="009B4CB8" w:rsidRPr="00B746D2">
        <w:rPr>
          <w:rFonts w:asciiTheme="majorHAnsi" w:hAnsiTheme="majorHAnsi"/>
          <w:sz w:val="28"/>
          <w:szCs w:val="28"/>
        </w:rPr>
        <w:t xml:space="preserve"> toilet humor)</w:t>
      </w:r>
      <w:r w:rsidR="002525B6" w:rsidRPr="00B746D2">
        <w:rPr>
          <w:rFonts w:asciiTheme="majorHAnsi" w:hAnsiTheme="majorHAnsi"/>
          <w:sz w:val="28"/>
          <w:szCs w:val="28"/>
        </w:rPr>
        <w:t>, depictions of v</w:t>
      </w:r>
      <w:r w:rsidR="009B4CB8" w:rsidRPr="00B746D2">
        <w:rPr>
          <w:rFonts w:asciiTheme="majorHAnsi" w:hAnsiTheme="majorHAnsi"/>
          <w:sz w:val="28"/>
          <w:szCs w:val="28"/>
        </w:rPr>
        <w:t xml:space="preserve">erbal or physical </w:t>
      </w:r>
      <w:r w:rsidR="002525B6" w:rsidRPr="00B746D2">
        <w:rPr>
          <w:rFonts w:asciiTheme="majorHAnsi" w:hAnsiTheme="majorHAnsi"/>
          <w:sz w:val="28"/>
          <w:szCs w:val="28"/>
        </w:rPr>
        <w:t>aggression</w:t>
      </w:r>
      <w:r w:rsidRPr="00B746D2">
        <w:rPr>
          <w:rFonts w:asciiTheme="majorHAnsi" w:hAnsiTheme="majorHAnsi"/>
          <w:sz w:val="28"/>
          <w:szCs w:val="28"/>
        </w:rPr>
        <w:t xml:space="preserve"> (e.g.</w:t>
      </w:r>
      <w:r w:rsidR="009B4CB8" w:rsidRPr="00B746D2">
        <w:rPr>
          <w:rFonts w:asciiTheme="majorHAnsi" w:hAnsiTheme="majorHAnsi"/>
          <w:sz w:val="28"/>
          <w:szCs w:val="28"/>
        </w:rPr>
        <w:t>, name</w:t>
      </w:r>
      <w:r w:rsidR="00561786" w:rsidRPr="00B746D2">
        <w:rPr>
          <w:rFonts w:asciiTheme="majorHAnsi" w:hAnsiTheme="majorHAnsi"/>
          <w:sz w:val="28"/>
          <w:szCs w:val="28"/>
        </w:rPr>
        <w:t xml:space="preserve"> </w:t>
      </w:r>
      <w:r w:rsidR="009B4CB8" w:rsidRPr="00B746D2">
        <w:rPr>
          <w:rFonts w:asciiTheme="majorHAnsi" w:hAnsiTheme="majorHAnsi"/>
          <w:sz w:val="28"/>
          <w:szCs w:val="28"/>
        </w:rPr>
        <w:t>calling, hitting, etc.)</w:t>
      </w:r>
      <w:r w:rsidR="002525B6" w:rsidRPr="00B746D2">
        <w:rPr>
          <w:rFonts w:asciiTheme="majorHAnsi" w:hAnsiTheme="majorHAnsi"/>
          <w:sz w:val="28"/>
          <w:szCs w:val="28"/>
        </w:rPr>
        <w:t xml:space="preserve">, </w:t>
      </w:r>
      <w:r w:rsidRPr="00B746D2">
        <w:rPr>
          <w:rFonts w:asciiTheme="majorHAnsi" w:hAnsiTheme="majorHAnsi"/>
          <w:sz w:val="28"/>
          <w:szCs w:val="28"/>
        </w:rPr>
        <w:t>bad language (e.g.</w:t>
      </w:r>
      <w:r w:rsidR="009B4CB8" w:rsidRPr="00B746D2">
        <w:rPr>
          <w:rFonts w:asciiTheme="majorHAnsi" w:hAnsiTheme="majorHAnsi"/>
          <w:sz w:val="28"/>
          <w:szCs w:val="28"/>
        </w:rPr>
        <w:t>., curse words), or references to drug use, violence, or sex.</w:t>
      </w:r>
    </w:p>
    <w:p w14:paraId="0B2538A9" w14:textId="77777777" w:rsidR="002525B6" w:rsidRPr="00B746D2" w:rsidRDefault="002525B6" w:rsidP="00FE0E8F">
      <w:pPr>
        <w:pStyle w:val="ListParagraph"/>
        <w:ind w:left="792"/>
        <w:rPr>
          <w:rFonts w:asciiTheme="majorHAnsi" w:hAnsiTheme="majorHAnsi"/>
          <w:sz w:val="28"/>
          <w:szCs w:val="28"/>
        </w:rPr>
      </w:pPr>
    </w:p>
    <w:p w14:paraId="115121AC" w14:textId="2FF4DCAD" w:rsidR="0007427C" w:rsidRPr="00B746D2" w:rsidRDefault="002834FE" w:rsidP="002834FE">
      <w:pPr>
        <w:pStyle w:val="ListParagraph"/>
        <w:numPr>
          <w:ilvl w:val="0"/>
          <w:numId w:val="3"/>
        </w:numPr>
        <w:rPr>
          <w:rFonts w:asciiTheme="majorHAnsi" w:hAnsiTheme="majorHAnsi"/>
          <w:sz w:val="28"/>
          <w:szCs w:val="28"/>
        </w:rPr>
      </w:pPr>
      <w:r w:rsidRPr="00B746D2">
        <w:rPr>
          <w:rFonts w:asciiTheme="majorHAnsi" w:hAnsiTheme="majorHAnsi"/>
          <w:sz w:val="28"/>
          <w:szCs w:val="28"/>
        </w:rPr>
        <w:lastRenderedPageBreak/>
        <w:t>C</w:t>
      </w:r>
      <w:r w:rsidR="009732D9" w:rsidRPr="00B746D2">
        <w:rPr>
          <w:rFonts w:asciiTheme="majorHAnsi" w:hAnsiTheme="majorHAnsi"/>
          <w:sz w:val="28"/>
          <w:szCs w:val="28"/>
        </w:rPr>
        <w:t>reate coding categories</w:t>
      </w:r>
      <w:r w:rsidRPr="00B746D2">
        <w:rPr>
          <w:rFonts w:asciiTheme="majorHAnsi" w:hAnsiTheme="majorHAnsi"/>
          <w:sz w:val="28"/>
          <w:szCs w:val="28"/>
        </w:rPr>
        <w:t xml:space="preserve"> from the operational definition of inappropriate content.</w:t>
      </w:r>
    </w:p>
    <w:p w14:paraId="622C2767" w14:textId="76D37DF0" w:rsidR="000D3CEB" w:rsidRPr="00B746D2" w:rsidRDefault="000D3CEB" w:rsidP="000D3CEB">
      <w:pPr>
        <w:pStyle w:val="ListParagraph"/>
        <w:numPr>
          <w:ilvl w:val="1"/>
          <w:numId w:val="3"/>
        </w:numPr>
        <w:rPr>
          <w:rFonts w:asciiTheme="majorHAnsi" w:hAnsiTheme="majorHAnsi"/>
          <w:sz w:val="28"/>
          <w:szCs w:val="28"/>
        </w:rPr>
      </w:pPr>
      <w:r w:rsidRPr="00B746D2">
        <w:rPr>
          <w:rFonts w:asciiTheme="majorHAnsi" w:hAnsiTheme="majorHAnsi"/>
          <w:sz w:val="28"/>
          <w:szCs w:val="28"/>
        </w:rPr>
        <w:t xml:space="preserve">We need a systematic process for the researcher participants (referred to here as the “Raters”) to identify instances of </w:t>
      </w:r>
      <w:r w:rsidR="00AD3AA5" w:rsidRPr="00B746D2">
        <w:rPr>
          <w:rFonts w:asciiTheme="majorHAnsi" w:hAnsiTheme="majorHAnsi"/>
          <w:sz w:val="28"/>
          <w:szCs w:val="28"/>
        </w:rPr>
        <w:t xml:space="preserve">the targeted behavior, </w:t>
      </w:r>
      <w:r w:rsidR="0007427C" w:rsidRPr="00B746D2">
        <w:rPr>
          <w:rFonts w:asciiTheme="majorHAnsi" w:hAnsiTheme="majorHAnsi"/>
          <w:sz w:val="28"/>
          <w:szCs w:val="28"/>
        </w:rPr>
        <w:t>inappropriate behavior</w:t>
      </w:r>
      <w:r w:rsidR="00AD3AA5" w:rsidRPr="00B746D2">
        <w:rPr>
          <w:rFonts w:asciiTheme="majorHAnsi" w:hAnsiTheme="majorHAnsi"/>
          <w:sz w:val="28"/>
          <w:szCs w:val="28"/>
        </w:rPr>
        <w:t>,</w:t>
      </w:r>
      <w:r w:rsidRPr="00B746D2">
        <w:rPr>
          <w:rFonts w:asciiTheme="majorHAnsi" w:hAnsiTheme="majorHAnsi"/>
          <w:sz w:val="28"/>
          <w:szCs w:val="28"/>
        </w:rPr>
        <w:t xml:space="preserve"> so we create this log</w:t>
      </w:r>
      <w:r w:rsidR="006D66A9">
        <w:rPr>
          <w:rFonts w:asciiTheme="majorHAnsi" w:hAnsiTheme="majorHAnsi"/>
          <w:sz w:val="28"/>
          <w:szCs w:val="28"/>
        </w:rPr>
        <w:t xml:space="preserve"> (table 1).</w:t>
      </w:r>
    </w:p>
    <w:p w14:paraId="6C0BD57F" w14:textId="77777777" w:rsidR="0007427C" w:rsidRPr="006D66A9" w:rsidRDefault="0007427C" w:rsidP="006D66A9">
      <w:pPr>
        <w:rPr>
          <w:rFonts w:asciiTheme="majorHAnsi" w:hAnsiTheme="majorHAnsi"/>
          <w:sz w:val="28"/>
          <w:szCs w:val="28"/>
        </w:rPr>
      </w:pPr>
    </w:p>
    <w:p w14:paraId="1A43F148" w14:textId="07754554" w:rsidR="001E6213" w:rsidRPr="00B746D2" w:rsidRDefault="009732D9" w:rsidP="001E6213">
      <w:pPr>
        <w:pStyle w:val="ListParagraph"/>
        <w:numPr>
          <w:ilvl w:val="0"/>
          <w:numId w:val="3"/>
        </w:numPr>
        <w:rPr>
          <w:rFonts w:asciiTheme="majorHAnsi" w:hAnsiTheme="majorHAnsi"/>
          <w:sz w:val="28"/>
          <w:szCs w:val="28"/>
        </w:rPr>
      </w:pPr>
      <w:r w:rsidRPr="00B746D2">
        <w:rPr>
          <w:rFonts w:asciiTheme="majorHAnsi" w:hAnsiTheme="majorHAnsi"/>
          <w:sz w:val="28"/>
          <w:szCs w:val="28"/>
        </w:rPr>
        <w:t xml:space="preserve"> </w:t>
      </w:r>
      <w:r w:rsidR="001E6213" w:rsidRPr="00B746D2">
        <w:rPr>
          <w:rFonts w:asciiTheme="majorHAnsi" w:hAnsiTheme="majorHAnsi"/>
          <w:sz w:val="28"/>
          <w:szCs w:val="28"/>
        </w:rPr>
        <w:t xml:space="preserve">Raters </w:t>
      </w:r>
      <w:r w:rsidR="00274D93" w:rsidRPr="00B746D2">
        <w:rPr>
          <w:rFonts w:asciiTheme="majorHAnsi" w:hAnsiTheme="majorHAnsi"/>
          <w:sz w:val="28"/>
          <w:szCs w:val="28"/>
        </w:rPr>
        <w:t xml:space="preserve">separately </w:t>
      </w:r>
      <w:r w:rsidR="001E6213" w:rsidRPr="00B746D2">
        <w:rPr>
          <w:rFonts w:asciiTheme="majorHAnsi" w:hAnsiTheme="majorHAnsi"/>
          <w:sz w:val="28"/>
          <w:szCs w:val="28"/>
        </w:rPr>
        <w:t xml:space="preserve">watch the same episode of SpongeBob </w:t>
      </w:r>
      <w:proofErr w:type="spellStart"/>
      <w:r w:rsidR="001E6213" w:rsidRPr="00B746D2">
        <w:rPr>
          <w:rFonts w:asciiTheme="majorHAnsi" w:hAnsiTheme="majorHAnsi"/>
          <w:sz w:val="28"/>
          <w:szCs w:val="28"/>
        </w:rPr>
        <w:t>SquarePants</w:t>
      </w:r>
      <w:proofErr w:type="spellEnd"/>
      <w:r w:rsidR="001E6213" w:rsidRPr="00B746D2">
        <w:rPr>
          <w:rFonts w:asciiTheme="majorHAnsi" w:hAnsiTheme="majorHAnsi"/>
          <w:sz w:val="28"/>
          <w:szCs w:val="28"/>
        </w:rPr>
        <w:t xml:space="preserve"> </w:t>
      </w:r>
      <w:r w:rsidR="00274D93" w:rsidRPr="00B746D2">
        <w:rPr>
          <w:rFonts w:asciiTheme="majorHAnsi" w:hAnsiTheme="majorHAnsi"/>
          <w:sz w:val="28"/>
          <w:szCs w:val="28"/>
        </w:rPr>
        <w:t xml:space="preserve">and provide </w:t>
      </w:r>
      <w:proofErr w:type="spellStart"/>
      <w:r w:rsidR="00274D93" w:rsidRPr="00B746D2">
        <w:rPr>
          <w:rFonts w:asciiTheme="majorHAnsi" w:hAnsiTheme="majorHAnsi"/>
          <w:sz w:val="28"/>
          <w:szCs w:val="28"/>
        </w:rPr>
        <w:t>codings</w:t>
      </w:r>
      <w:proofErr w:type="spellEnd"/>
      <w:r w:rsidR="00201BB7" w:rsidRPr="00B746D2">
        <w:rPr>
          <w:rFonts w:asciiTheme="majorHAnsi" w:hAnsiTheme="majorHAnsi"/>
          <w:sz w:val="28"/>
          <w:szCs w:val="28"/>
        </w:rPr>
        <w:t xml:space="preserve">.  </w:t>
      </w:r>
    </w:p>
    <w:p w14:paraId="1C2E8B9D" w14:textId="77777777" w:rsidR="001E6213" w:rsidRPr="00B746D2" w:rsidRDefault="001E6213" w:rsidP="001E6213">
      <w:pPr>
        <w:pStyle w:val="ListParagraph"/>
        <w:ind w:left="360"/>
        <w:rPr>
          <w:rFonts w:asciiTheme="majorHAnsi" w:hAnsiTheme="majorHAnsi"/>
          <w:sz w:val="28"/>
          <w:szCs w:val="28"/>
        </w:rPr>
      </w:pPr>
    </w:p>
    <w:p w14:paraId="6526D31D" w14:textId="446F6A42" w:rsidR="001E6213" w:rsidRPr="00B746D2" w:rsidRDefault="001E6213" w:rsidP="001E6213">
      <w:pPr>
        <w:pStyle w:val="ListParagraph"/>
        <w:numPr>
          <w:ilvl w:val="0"/>
          <w:numId w:val="3"/>
        </w:numPr>
        <w:rPr>
          <w:rFonts w:asciiTheme="majorHAnsi" w:hAnsiTheme="majorHAnsi"/>
          <w:sz w:val="28"/>
          <w:szCs w:val="28"/>
        </w:rPr>
      </w:pPr>
      <w:r w:rsidRPr="00B746D2">
        <w:rPr>
          <w:rFonts w:asciiTheme="majorHAnsi" w:hAnsiTheme="majorHAnsi"/>
          <w:sz w:val="28"/>
          <w:szCs w:val="28"/>
        </w:rPr>
        <w:t xml:space="preserve">Raters separately watch the same episode of </w:t>
      </w:r>
      <w:proofErr w:type="spellStart"/>
      <w:r w:rsidRPr="00B746D2">
        <w:rPr>
          <w:rFonts w:asciiTheme="majorHAnsi" w:hAnsiTheme="majorHAnsi"/>
          <w:sz w:val="28"/>
          <w:szCs w:val="28"/>
        </w:rPr>
        <w:t>Caillou</w:t>
      </w:r>
      <w:proofErr w:type="spellEnd"/>
      <w:r w:rsidRPr="00B746D2">
        <w:rPr>
          <w:rFonts w:asciiTheme="majorHAnsi" w:hAnsiTheme="majorHAnsi"/>
          <w:sz w:val="28"/>
          <w:szCs w:val="28"/>
        </w:rPr>
        <w:t xml:space="preserve"> and provide </w:t>
      </w:r>
      <w:proofErr w:type="spellStart"/>
      <w:r w:rsidRPr="00B746D2">
        <w:rPr>
          <w:rFonts w:asciiTheme="majorHAnsi" w:hAnsiTheme="majorHAnsi"/>
          <w:sz w:val="28"/>
          <w:szCs w:val="28"/>
        </w:rPr>
        <w:t>codings</w:t>
      </w:r>
      <w:proofErr w:type="spellEnd"/>
      <w:r w:rsidRPr="00B746D2">
        <w:rPr>
          <w:rFonts w:asciiTheme="majorHAnsi" w:hAnsiTheme="majorHAnsi"/>
          <w:sz w:val="28"/>
          <w:szCs w:val="28"/>
        </w:rPr>
        <w:t xml:space="preserve">.  </w:t>
      </w:r>
    </w:p>
    <w:p w14:paraId="40AED250" w14:textId="77777777" w:rsidR="001E6213" w:rsidRPr="00B746D2" w:rsidRDefault="001E6213" w:rsidP="001E6213">
      <w:pPr>
        <w:pStyle w:val="ListParagraph"/>
        <w:ind w:left="360"/>
        <w:rPr>
          <w:rFonts w:asciiTheme="majorHAnsi" w:hAnsiTheme="majorHAnsi"/>
          <w:sz w:val="28"/>
          <w:szCs w:val="28"/>
        </w:rPr>
      </w:pPr>
    </w:p>
    <w:p w14:paraId="5DCED0EF" w14:textId="0D732D25" w:rsidR="009732D9" w:rsidRPr="00B746D2" w:rsidRDefault="009C5C80" w:rsidP="001E6213">
      <w:pPr>
        <w:pStyle w:val="ListParagraph"/>
        <w:numPr>
          <w:ilvl w:val="0"/>
          <w:numId w:val="3"/>
        </w:numPr>
        <w:rPr>
          <w:rFonts w:asciiTheme="majorHAnsi" w:hAnsiTheme="majorHAnsi"/>
          <w:sz w:val="28"/>
          <w:szCs w:val="28"/>
        </w:rPr>
      </w:pPr>
      <w:r w:rsidRPr="00B746D2">
        <w:rPr>
          <w:rFonts w:asciiTheme="majorHAnsi" w:hAnsiTheme="majorHAnsi"/>
          <w:sz w:val="28"/>
          <w:szCs w:val="28"/>
        </w:rPr>
        <w:t>We compare ratings to see if the Raters</w:t>
      </w:r>
      <w:r w:rsidR="00201BB7" w:rsidRPr="00B746D2">
        <w:rPr>
          <w:rFonts w:asciiTheme="majorHAnsi" w:hAnsiTheme="majorHAnsi"/>
          <w:sz w:val="28"/>
          <w:szCs w:val="28"/>
        </w:rPr>
        <w:t xml:space="preserve"> came up with similar ratings for each show</w:t>
      </w:r>
      <w:r w:rsidR="009732D9" w:rsidRPr="00B746D2">
        <w:rPr>
          <w:rFonts w:asciiTheme="majorHAnsi" w:hAnsiTheme="majorHAnsi"/>
          <w:sz w:val="28"/>
          <w:szCs w:val="28"/>
        </w:rPr>
        <w:t xml:space="preserve">. </w:t>
      </w:r>
    </w:p>
    <w:p w14:paraId="543DFAEB" w14:textId="77777777" w:rsidR="009C5C80" w:rsidRPr="00B746D2" w:rsidRDefault="009C5C80" w:rsidP="009C5C80">
      <w:pPr>
        <w:pStyle w:val="ListParagraph"/>
        <w:rPr>
          <w:rFonts w:asciiTheme="majorHAnsi" w:hAnsiTheme="majorHAnsi"/>
          <w:sz w:val="28"/>
          <w:szCs w:val="28"/>
        </w:rPr>
      </w:pPr>
    </w:p>
    <w:p w14:paraId="626DCC17" w14:textId="3EC653FA" w:rsidR="009C5C80" w:rsidRPr="00B746D2" w:rsidRDefault="009C5C80" w:rsidP="009C5C80">
      <w:pPr>
        <w:pStyle w:val="ListParagraph"/>
        <w:numPr>
          <w:ilvl w:val="1"/>
          <w:numId w:val="3"/>
        </w:numPr>
        <w:rPr>
          <w:rFonts w:asciiTheme="majorHAnsi" w:hAnsiTheme="majorHAnsi"/>
          <w:sz w:val="28"/>
          <w:szCs w:val="28"/>
        </w:rPr>
      </w:pPr>
      <w:r w:rsidRPr="00B746D2">
        <w:rPr>
          <w:rFonts w:asciiTheme="majorHAnsi" w:hAnsiTheme="majorHAnsi"/>
          <w:sz w:val="28"/>
          <w:szCs w:val="28"/>
        </w:rPr>
        <w:t>“Reliability”</w:t>
      </w:r>
      <w:r w:rsidR="009732D9" w:rsidRPr="00B746D2">
        <w:rPr>
          <w:rFonts w:asciiTheme="majorHAnsi" w:hAnsiTheme="majorHAnsi"/>
          <w:sz w:val="28"/>
          <w:szCs w:val="28"/>
        </w:rPr>
        <w:t xml:space="preserve"> is the ability to con</w:t>
      </w:r>
      <w:r w:rsidR="002479E1" w:rsidRPr="00B746D2">
        <w:rPr>
          <w:rFonts w:asciiTheme="majorHAnsi" w:hAnsiTheme="majorHAnsi"/>
          <w:sz w:val="28"/>
          <w:szCs w:val="28"/>
        </w:rPr>
        <w:t>sistently measure the variable – here inappropriate content.</w:t>
      </w:r>
    </w:p>
    <w:p w14:paraId="16DB4A82" w14:textId="77777777" w:rsidR="002479E1" w:rsidRPr="00B746D2" w:rsidRDefault="002479E1" w:rsidP="002479E1">
      <w:pPr>
        <w:pStyle w:val="ListParagraph"/>
        <w:ind w:left="792"/>
        <w:rPr>
          <w:rFonts w:asciiTheme="majorHAnsi" w:hAnsiTheme="majorHAnsi"/>
          <w:sz w:val="28"/>
          <w:szCs w:val="28"/>
        </w:rPr>
      </w:pPr>
    </w:p>
    <w:p w14:paraId="2F6AA673" w14:textId="5E18EC39" w:rsidR="009C5C80" w:rsidRPr="00B746D2" w:rsidRDefault="009F6B65" w:rsidP="009C5C80">
      <w:pPr>
        <w:pStyle w:val="ListParagraph"/>
        <w:numPr>
          <w:ilvl w:val="1"/>
          <w:numId w:val="3"/>
        </w:numPr>
        <w:rPr>
          <w:rFonts w:asciiTheme="majorHAnsi" w:hAnsiTheme="majorHAnsi"/>
          <w:sz w:val="28"/>
          <w:szCs w:val="28"/>
        </w:rPr>
      </w:pPr>
      <w:r w:rsidRPr="00B746D2">
        <w:rPr>
          <w:rFonts w:asciiTheme="majorHAnsi" w:hAnsiTheme="majorHAnsi"/>
          <w:sz w:val="28"/>
          <w:szCs w:val="28"/>
        </w:rPr>
        <w:t>“</w:t>
      </w:r>
      <w:r w:rsidR="009C5C80" w:rsidRPr="00B746D2">
        <w:rPr>
          <w:rFonts w:asciiTheme="majorHAnsi" w:hAnsiTheme="majorHAnsi"/>
          <w:sz w:val="28"/>
          <w:szCs w:val="28"/>
        </w:rPr>
        <w:t>Inter-rater reliability</w:t>
      </w:r>
      <w:r w:rsidRPr="00B746D2">
        <w:rPr>
          <w:rFonts w:asciiTheme="majorHAnsi" w:hAnsiTheme="majorHAnsi"/>
          <w:sz w:val="28"/>
          <w:szCs w:val="28"/>
        </w:rPr>
        <w:t xml:space="preserve">” is the ability for </w:t>
      </w:r>
      <w:r w:rsidR="009C5C80" w:rsidRPr="00B746D2">
        <w:rPr>
          <w:rFonts w:asciiTheme="majorHAnsi" w:hAnsiTheme="majorHAnsi"/>
          <w:sz w:val="28"/>
          <w:szCs w:val="28"/>
        </w:rPr>
        <w:t xml:space="preserve">more than one person </w:t>
      </w:r>
      <w:r w:rsidRPr="00B746D2">
        <w:rPr>
          <w:rFonts w:asciiTheme="majorHAnsi" w:hAnsiTheme="majorHAnsi"/>
          <w:sz w:val="28"/>
          <w:szCs w:val="28"/>
        </w:rPr>
        <w:t xml:space="preserve">to </w:t>
      </w:r>
      <w:r w:rsidR="002479E1" w:rsidRPr="00B746D2">
        <w:rPr>
          <w:rFonts w:asciiTheme="majorHAnsi" w:hAnsiTheme="majorHAnsi"/>
          <w:sz w:val="28"/>
          <w:szCs w:val="28"/>
        </w:rPr>
        <w:t>measure the</w:t>
      </w:r>
      <w:r w:rsidR="009C5C80" w:rsidRPr="00B746D2">
        <w:rPr>
          <w:rFonts w:asciiTheme="majorHAnsi" w:hAnsiTheme="majorHAnsi"/>
          <w:sz w:val="28"/>
          <w:szCs w:val="28"/>
        </w:rPr>
        <w:t xml:space="preserve"> variable</w:t>
      </w:r>
      <w:r w:rsidR="002479E1" w:rsidRPr="00B746D2">
        <w:rPr>
          <w:rFonts w:asciiTheme="majorHAnsi" w:hAnsiTheme="majorHAnsi"/>
          <w:sz w:val="28"/>
          <w:szCs w:val="28"/>
        </w:rPr>
        <w:t>s</w:t>
      </w:r>
      <w:r w:rsidR="009C5C80" w:rsidRPr="00B746D2">
        <w:rPr>
          <w:rFonts w:asciiTheme="majorHAnsi" w:hAnsiTheme="majorHAnsi"/>
          <w:sz w:val="28"/>
          <w:szCs w:val="28"/>
        </w:rPr>
        <w:t xml:space="preserve"> and </w:t>
      </w:r>
      <w:r w:rsidRPr="00B746D2">
        <w:rPr>
          <w:rFonts w:asciiTheme="majorHAnsi" w:hAnsiTheme="majorHAnsi"/>
          <w:sz w:val="28"/>
          <w:szCs w:val="28"/>
        </w:rPr>
        <w:t xml:space="preserve">for </w:t>
      </w:r>
      <w:r w:rsidR="002479E1" w:rsidRPr="00B746D2">
        <w:rPr>
          <w:rFonts w:asciiTheme="majorHAnsi" w:hAnsiTheme="majorHAnsi"/>
          <w:sz w:val="28"/>
          <w:szCs w:val="28"/>
        </w:rPr>
        <w:t>their measurements</w:t>
      </w:r>
      <w:r w:rsidR="009C5C80" w:rsidRPr="00B746D2">
        <w:rPr>
          <w:rFonts w:asciiTheme="majorHAnsi" w:hAnsiTheme="majorHAnsi"/>
          <w:sz w:val="28"/>
          <w:szCs w:val="28"/>
        </w:rPr>
        <w:t xml:space="preserve"> </w:t>
      </w:r>
      <w:r w:rsidRPr="00B746D2">
        <w:rPr>
          <w:rFonts w:asciiTheme="majorHAnsi" w:hAnsiTheme="majorHAnsi"/>
          <w:sz w:val="28"/>
          <w:szCs w:val="28"/>
        </w:rPr>
        <w:t>to be in accord</w:t>
      </w:r>
      <w:r w:rsidR="002479E1" w:rsidRPr="00B746D2">
        <w:rPr>
          <w:rFonts w:asciiTheme="majorHAnsi" w:hAnsiTheme="majorHAnsi"/>
          <w:sz w:val="28"/>
          <w:szCs w:val="28"/>
        </w:rPr>
        <w:t>.</w:t>
      </w:r>
    </w:p>
    <w:p w14:paraId="3F9EC538" w14:textId="77777777" w:rsidR="009732D9" w:rsidRPr="00B746D2" w:rsidRDefault="009732D9" w:rsidP="009732D9">
      <w:pPr>
        <w:pStyle w:val="ListParagraph"/>
        <w:ind w:left="360"/>
        <w:rPr>
          <w:rFonts w:asciiTheme="majorHAnsi" w:hAnsiTheme="majorHAnsi"/>
          <w:sz w:val="28"/>
          <w:szCs w:val="28"/>
        </w:rPr>
      </w:pPr>
    </w:p>
    <w:p w14:paraId="34C5CD74" w14:textId="008B14D1" w:rsidR="00715E1E" w:rsidRPr="00B746D2" w:rsidRDefault="00E5292F" w:rsidP="00041643">
      <w:pPr>
        <w:rPr>
          <w:rFonts w:asciiTheme="majorHAnsi" w:hAnsiTheme="majorHAnsi"/>
          <w:b/>
          <w:sz w:val="28"/>
          <w:szCs w:val="28"/>
        </w:rPr>
      </w:pPr>
      <w:r w:rsidRPr="00B746D2">
        <w:rPr>
          <w:rFonts w:asciiTheme="majorHAnsi" w:hAnsiTheme="majorHAnsi"/>
          <w:b/>
          <w:sz w:val="28"/>
          <w:szCs w:val="28"/>
        </w:rPr>
        <w:t>Results</w:t>
      </w:r>
      <w:r w:rsidR="00041643" w:rsidRPr="00B746D2">
        <w:rPr>
          <w:rFonts w:asciiTheme="majorHAnsi" w:hAnsiTheme="majorHAnsi"/>
          <w:b/>
          <w:sz w:val="28"/>
          <w:szCs w:val="28"/>
        </w:rPr>
        <w:t>:</w:t>
      </w:r>
    </w:p>
    <w:p w14:paraId="2367B38F" w14:textId="3860122D" w:rsidR="00715E1E" w:rsidRPr="00B746D2" w:rsidRDefault="006D66A9" w:rsidP="00041643">
      <w:pPr>
        <w:rPr>
          <w:rFonts w:asciiTheme="majorHAnsi" w:hAnsiTheme="majorHAnsi"/>
          <w:b/>
          <w:sz w:val="28"/>
          <w:szCs w:val="28"/>
        </w:rPr>
      </w:pPr>
      <w:r>
        <w:t>Table 2</w:t>
      </w:r>
    </w:p>
    <w:p w14:paraId="4E3F8D08" w14:textId="2579B6F4" w:rsidR="00201BB7" w:rsidRPr="00B746D2" w:rsidRDefault="00201BB7" w:rsidP="001E31F3">
      <w:pPr>
        <w:spacing w:after="0"/>
        <w:rPr>
          <w:rFonts w:asciiTheme="majorHAnsi" w:hAnsiTheme="majorHAnsi"/>
          <w:b/>
          <w:sz w:val="28"/>
          <w:szCs w:val="28"/>
        </w:rPr>
      </w:pPr>
    </w:p>
    <w:p w14:paraId="769C096A" w14:textId="4BB0EE16" w:rsidR="002479E1" w:rsidRPr="00B746D2" w:rsidRDefault="00C023F2" w:rsidP="00041643">
      <w:pPr>
        <w:spacing w:after="0"/>
        <w:rPr>
          <w:rFonts w:asciiTheme="majorHAnsi" w:hAnsiTheme="majorHAnsi"/>
          <w:sz w:val="22"/>
          <w:szCs w:val="22"/>
        </w:rPr>
      </w:pPr>
      <w:r w:rsidRPr="00B746D2">
        <w:rPr>
          <w:rFonts w:asciiTheme="majorHAnsi" w:hAnsiTheme="majorHAnsi"/>
          <w:sz w:val="22"/>
          <w:szCs w:val="22"/>
        </w:rPr>
        <w:t xml:space="preserve">Figure 1. </w:t>
      </w:r>
    </w:p>
    <w:p w14:paraId="51531BDB" w14:textId="77777777" w:rsidR="00041643" w:rsidRPr="00B746D2" w:rsidRDefault="00041643" w:rsidP="00041643">
      <w:pPr>
        <w:spacing w:after="0"/>
        <w:rPr>
          <w:rFonts w:asciiTheme="majorHAnsi" w:hAnsiTheme="majorHAnsi"/>
          <w:sz w:val="22"/>
          <w:szCs w:val="22"/>
        </w:rPr>
      </w:pPr>
    </w:p>
    <w:p w14:paraId="7C607AC5" w14:textId="3E681008" w:rsidR="00041643" w:rsidRDefault="00041643" w:rsidP="00041643">
      <w:pPr>
        <w:spacing w:after="0"/>
        <w:rPr>
          <w:rFonts w:asciiTheme="majorHAnsi" w:hAnsiTheme="majorHAnsi"/>
          <w:sz w:val="22"/>
          <w:szCs w:val="22"/>
        </w:rPr>
      </w:pPr>
    </w:p>
    <w:p w14:paraId="1BE65793" w14:textId="0DFF60BE" w:rsidR="00C643C5" w:rsidRPr="00B746D2" w:rsidRDefault="00C643C5" w:rsidP="00C643C5">
      <w:pPr>
        <w:spacing w:after="0"/>
        <w:rPr>
          <w:rFonts w:asciiTheme="majorHAnsi" w:hAnsiTheme="majorHAnsi"/>
          <w:sz w:val="22"/>
          <w:szCs w:val="22"/>
        </w:rPr>
      </w:pPr>
      <w:r w:rsidRPr="00B746D2">
        <w:rPr>
          <w:rFonts w:asciiTheme="majorHAnsi" w:hAnsiTheme="majorHAnsi"/>
          <w:sz w:val="22"/>
          <w:szCs w:val="22"/>
        </w:rPr>
        <w:t xml:space="preserve">Figure </w:t>
      </w:r>
      <w:r>
        <w:rPr>
          <w:rFonts w:asciiTheme="majorHAnsi" w:hAnsiTheme="majorHAnsi"/>
          <w:sz w:val="22"/>
          <w:szCs w:val="22"/>
        </w:rPr>
        <w:t>2</w:t>
      </w:r>
      <w:r w:rsidRPr="00B746D2">
        <w:rPr>
          <w:rFonts w:asciiTheme="majorHAnsi" w:hAnsiTheme="majorHAnsi"/>
          <w:sz w:val="22"/>
          <w:szCs w:val="22"/>
        </w:rPr>
        <w:t xml:space="preserve">. </w:t>
      </w:r>
    </w:p>
    <w:p w14:paraId="039124CA" w14:textId="77777777" w:rsidR="00C643C5" w:rsidRPr="00B746D2" w:rsidRDefault="00C643C5" w:rsidP="00041643">
      <w:pPr>
        <w:spacing w:after="0"/>
        <w:rPr>
          <w:rFonts w:asciiTheme="majorHAnsi" w:hAnsiTheme="majorHAnsi"/>
          <w:sz w:val="22"/>
          <w:szCs w:val="22"/>
        </w:rPr>
      </w:pPr>
    </w:p>
    <w:p w14:paraId="5B2215A7" w14:textId="7462A435" w:rsidR="002479E1" w:rsidRDefault="00041643" w:rsidP="00041643">
      <w:pPr>
        <w:tabs>
          <w:tab w:val="left" w:pos="900"/>
        </w:tabs>
        <w:rPr>
          <w:rFonts w:asciiTheme="majorHAnsi" w:hAnsiTheme="majorHAnsi"/>
          <w:sz w:val="28"/>
          <w:szCs w:val="28"/>
        </w:rPr>
      </w:pPr>
      <w:commentRangeStart w:id="0"/>
      <w:r w:rsidRPr="00B746D2">
        <w:rPr>
          <w:rFonts w:asciiTheme="majorHAnsi" w:hAnsiTheme="majorHAnsi"/>
          <w:sz w:val="28"/>
          <w:szCs w:val="28"/>
        </w:rPr>
        <w:t xml:space="preserve">The </w:t>
      </w:r>
      <w:r w:rsidR="00774114" w:rsidRPr="00B746D2">
        <w:rPr>
          <w:rFonts w:asciiTheme="majorHAnsi" w:hAnsiTheme="majorHAnsi"/>
          <w:sz w:val="28"/>
          <w:szCs w:val="28"/>
        </w:rPr>
        <w:t xml:space="preserve">results indicate that the </w:t>
      </w:r>
      <w:r w:rsidRPr="00B746D2">
        <w:rPr>
          <w:rFonts w:asciiTheme="majorHAnsi" w:hAnsiTheme="majorHAnsi"/>
          <w:sz w:val="28"/>
          <w:szCs w:val="28"/>
        </w:rPr>
        <w:t>R</w:t>
      </w:r>
      <w:r w:rsidR="002479E1" w:rsidRPr="00B746D2">
        <w:rPr>
          <w:rFonts w:asciiTheme="majorHAnsi" w:hAnsiTheme="majorHAnsi"/>
          <w:sz w:val="28"/>
          <w:szCs w:val="28"/>
        </w:rPr>
        <w:t>aters had a high level of agreement or consistency in their ratings</w:t>
      </w:r>
      <w:r w:rsidR="00D62417">
        <w:rPr>
          <w:rFonts w:asciiTheme="majorHAnsi" w:hAnsiTheme="majorHAnsi"/>
          <w:sz w:val="28"/>
          <w:szCs w:val="28"/>
        </w:rPr>
        <w:t xml:space="preserve"> within each cartoon episode</w:t>
      </w:r>
      <w:r w:rsidR="002479E1" w:rsidRPr="00B746D2">
        <w:rPr>
          <w:rFonts w:asciiTheme="majorHAnsi" w:hAnsiTheme="majorHAnsi"/>
          <w:sz w:val="28"/>
          <w:szCs w:val="28"/>
        </w:rPr>
        <w:t>, which indicat</w:t>
      </w:r>
      <w:r w:rsidRPr="00B746D2">
        <w:rPr>
          <w:rFonts w:asciiTheme="majorHAnsi" w:hAnsiTheme="majorHAnsi"/>
          <w:sz w:val="28"/>
          <w:szCs w:val="28"/>
        </w:rPr>
        <w:t>es high inter-rater reliability.</w:t>
      </w:r>
      <w:commentRangeEnd w:id="0"/>
      <w:r w:rsidR="00297307">
        <w:rPr>
          <w:rStyle w:val="CommentReference"/>
        </w:rPr>
        <w:commentReference w:id="0"/>
      </w:r>
      <w:bookmarkStart w:id="1" w:name="_GoBack"/>
      <w:bookmarkEnd w:id="1"/>
    </w:p>
    <w:p w14:paraId="576ED9C7" w14:textId="77777777" w:rsidR="00D62417" w:rsidRDefault="00D62417" w:rsidP="00D62417">
      <w:pPr>
        <w:tabs>
          <w:tab w:val="left" w:pos="900"/>
        </w:tabs>
        <w:rPr>
          <w:ins w:id="2" w:author="Gary Lewandowski Jr." w:date="2014-10-05T12:06:00Z"/>
          <w:rFonts w:asciiTheme="majorHAnsi" w:hAnsiTheme="majorHAnsi"/>
          <w:sz w:val="28"/>
          <w:szCs w:val="28"/>
        </w:rPr>
      </w:pPr>
      <w:ins w:id="3" w:author="Gary Lewandowski Jr." w:date="2014-10-05T12:06:00Z">
        <w:r>
          <w:rPr>
            <w:rFonts w:asciiTheme="majorHAnsi" w:hAnsiTheme="majorHAnsi"/>
            <w:sz w:val="28"/>
            <w:szCs w:val="28"/>
          </w:rPr>
          <w:t xml:space="preserve">There is also reliability or consistency in </w:t>
        </w:r>
        <w:r w:rsidRPr="00B746D2">
          <w:rPr>
            <w:rFonts w:asciiTheme="majorHAnsi" w:hAnsiTheme="majorHAnsi"/>
            <w:sz w:val="28"/>
            <w:szCs w:val="28"/>
          </w:rPr>
          <w:t xml:space="preserve">SpongeBob </w:t>
        </w:r>
        <w:proofErr w:type="spellStart"/>
        <w:r w:rsidRPr="00B746D2">
          <w:rPr>
            <w:rFonts w:asciiTheme="majorHAnsi" w:hAnsiTheme="majorHAnsi"/>
            <w:sz w:val="28"/>
            <w:szCs w:val="28"/>
          </w:rPr>
          <w:t>SquarePants</w:t>
        </w:r>
        <w:proofErr w:type="spellEnd"/>
        <w:r w:rsidRPr="00B746D2">
          <w:rPr>
            <w:rFonts w:asciiTheme="majorHAnsi" w:hAnsiTheme="majorHAnsi"/>
            <w:sz w:val="28"/>
            <w:szCs w:val="28"/>
          </w:rPr>
          <w:t xml:space="preserve"> </w:t>
        </w:r>
        <w:r>
          <w:rPr>
            <w:rFonts w:asciiTheme="majorHAnsi" w:hAnsiTheme="majorHAnsi"/>
            <w:sz w:val="28"/>
            <w:szCs w:val="28"/>
          </w:rPr>
          <w:t xml:space="preserve">episodes </w:t>
        </w:r>
        <w:r w:rsidRPr="00B746D2">
          <w:rPr>
            <w:rFonts w:asciiTheme="majorHAnsi" w:hAnsiTheme="majorHAnsi"/>
            <w:sz w:val="28"/>
            <w:szCs w:val="28"/>
          </w:rPr>
          <w:t>ha</w:t>
        </w:r>
        <w:r>
          <w:rPr>
            <w:rFonts w:asciiTheme="majorHAnsi" w:hAnsiTheme="majorHAnsi"/>
            <w:sz w:val="28"/>
            <w:szCs w:val="28"/>
          </w:rPr>
          <w:t>ving</w:t>
        </w:r>
        <w:r w:rsidRPr="00B746D2">
          <w:rPr>
            <w:rFonts w:asciiTheme="majorHAnsi" w:hAnsiTheme="majorHAnsi"/>
            <w:sz w:val="28"/>
            <w:szCs w:val="28"/>
          </w:rPr>
          <w:t xml:space="preserve"> more inappropriate content than </w:t>
        </w:r>
        <w:proofErr w:type="spellStart"/>
        <w:r w:rsidRPr="00B746D2">
          <w:rPr>
            <w:rFonts w:asciiTheme="majorHAnsi" w:hAnsiTheme="majorHAnsi"/>
            <w:sz w:val="28"/>
            <w:szCs w:val="28"/>
          </w:rPr>
          <w:t>Caillou</w:t>
        </w:r>
        <w:proofErr w:type="spellEnd"/>
        <w:r w:rsidRPr="00B746D2">
          <w:rPr>
            <w:rFonts w:asciiTheme="majorHAnsi" w:hAnsiTheme="majorHAnsi"/>
            <w:sz w:val="28"/>
            <w:szCs w:val="28"/>
          </w:rPr>
          <w:t xml:space="preserve">. </w:t>
        </w:r>
      </w:ins>
    </w:p>
    <w:p w14:paraId="52A59789" w14:textId="77777777" w:rsidR="00D62417" w:rsidRPr="00B746D2" w:rsidRDefault="00D62417" w:rsidP="00D62417">
      <w:pPr>
        <w:tabs>
          <w:tab w:val="left" w:pos="900"/>
        </w:tabs>
        <w:rPr>
          <w:ins w:id="4" w:author="Gary Lewandowski Jr." w:date="2014-10-05T12:06:00Z"/>
          <w:rFonts w:asciiTheme="majorHAnsi" w:hAnsiTheme="majorHAnsi"/>
          <w:sz w:val="28"/>
          <w:szCs w:val="28"/>
        </w:rPr>
      </w:pPr>
      <w:ins w:id="5" w:author="Gary Lewandowski Jr." w:date="2014-10-05T12:06:00Z">
        <w:r>
          <w:rPr>
            <w:rFonts w:asciiTheme="majorHAnsi" w:hAnsiTheme="majorHAnsi"/>
            <w:sz w:val="28"/>
            <w:szCs w:val="28"/>
          </w:rPr>
          <w:t xml:space="preserve">Also, we start to see how some raters may having individual biases. For example Rater 3 tends to see more inappropriate content in SpongeBob than the other 2 raters and Rater 1 tends to see less in </w:t>
        </w:r>
        <w:proofErr w:type="spellStart"/>
        <w:r>
          <w:rPr>
            <w:rFonts w:asciiTheme="majorHAnsi" w:hAnsiTheme="majorHAnsi"/>
            <w:sz w:val="28"/>
            <w:szCs w:val="28"/>
          </w:rPr>
          <w:t>Caillou</w:t>
        </w:r>
        <w:proofErr w:type="spellEnd"/>
        <w:r>
          <w:rPr>
            <w:rFonts w:asciiTheme="majorHAnsi" w:hAnsiTheme="majorHAnsi"/>
            <w:sz w:val="28"/>
            <w:szCs w:val="28"/>
          </w:rPr>
          <w:t xml:space="preserve"> than other raters.</w:t>
        </w:r>
      </w:ins>
    </w:p>
    <w:p w14:paraId="713933FB" w14:textId="77777777" w:rsidR="00041643" w:rsidRPr="00B746D2" w:rsidRDefault="00041643" w:rsidP="00041643">
      <w:pPr>
        <w:pStyle w:val="ListParagraph"/>
        <w:tabs>
          <w:tab w:val="left" w:pos="900"/>
        </w:tabs>
        <w:ind w:left="1224"/>
        <w:rPr>
          <w:rFonts w:asciiTheme="majorHAnsi" w:hAnsiTheme="majorHAnsi"/>
          <w:sz w:val="28"/>
          <w:szCs w:val="28"/>
        </w:rPr>
      </w:pPr>
    </w:p>
    <w:p w14:paraId="2B5D1E1F" w14:textId="35F5CEB7" w:rsidR="00041643" w:rsidRPr="00B746D2" w:rsidRDefault="00041643" w:rsidP="00041643">
      <w:pPr>
        <w:pStyle w:val="ListParagraph"/>
        <w:tabs>
          <w:tab w:val="left" w:pos="900"/>
        </w:tabs>
        <w:ind w:left="0"/>
        <w:rPr>
          <w:rFonts w:asciiTheme="majorHAnsi" w:hAnsiTheme="majorHAnsi"/>
          <w:b/>
          <w:sz w:val="28"/>
          <w:szCs w:val="28"/>
        </w:rPr>
      </w:pPr>
      <w:commentRangeStart w:id="6"/>
      <w:r w:rsidRPr="00B746D2">
        <w:rPr>
          <w:rFonts w:asciiTheme="majorHAnsi" w:hAnsiTheme="majorHAnsi"/>
          <w:b/>
          <w:sz w:val="28"/>
          <w:szCs w:val="28"/>
        </w:rPr>
        <w:t>Applications:</w:t>
      </w:r>
      <w:commentRangeEnd w:id="6"/>
      <w:r w:rsidR="00E04AEB">
        <w:rPr>
          <w:rStyle w:val="CommentReference"/>
          <w:rFonts w:asciiTheme="minorHAnsi" w:hAnsiTheme="minorHAnsi"/>
        </w:rPr>
        <w:commentReference w:id="6"/>
      </w:r>
    </w:p>
    <w:p w14:paraId="2E596148" w14:textId="77777777" w:rsidR="00041643" w:rsidRPr="00B746D2" w:rsidRDefault="00041643" w:rsidP="00041643">
      <w:pPr>
        <w:pStyle w:val="ListParagraph"/>
        <w:tabs>
          <w:tab w:val="left" w:pos="900"/>
        </w:tabs>
        <w:ind w:left="0"/>
        <w:rPr>
          <w:rFonts w:asciiTheme="majorHAnsi" w:hAnsiTheme="majorHAnsi"/>
          <w:sz w:val="28"/>
          <w:szCs w:val="28"/>
        </w:rPr>
      </w:pPr>
    </w:p>
    <w:p w14:paraId="381BC008" w14:textId="26CEB2C0" w:rsidR="009739D6" w:rsidRPr="00B746D2" w:rsidRDefault="00F433F3" w:rsidP="00F433F3">
      <w:pPr>
        <w:tabs>
          <w:tab w:val="left" w:pos="900"/>
        </w:tabs>
        <w:rPr>
          <w:rFonts w:asciiTheme="majorHAnsi" w:hAnsiTheme="majorHAnsi"/>
          <w:sz w:val="28"/>
          <w:szCs w:val="28"/>
        </w:rPr>
      </w:pPr>
      <w:r w:rsidRPr="00B746D2">
        <w:rPr>
          <w:rFonts w:asciiTheme="majorHAnsi" w:hAnsiTheme="majorHAnsi"/>
          <w:sz w:val="28"/>
        </w:rPr>
        <w:t>Researchers have increasingly turned their attention toward analyzing television’s content, especially as it relates to children.  As discussed prior to this current experiment, a</w:t>
      </w:r>
      <w:r w:rsidRPr="00B746D2">
        <w:rPr>
          <w:rFonts w:asciiTheme="majorHAnsi" w:hAnsiTheme="majorHAnsi"/>
          <w:sz w:val="28"/>
          <w:szCs w:val="28"/>
        </w:rPr>
        <w:t xml:space="preserve"> recent study in the journal </w:t>
      </w:r>
      <w:r w:rsidRPr="00B746D2">
        <w:rPr>
          <w:rFonts w:asciiTheme="majorHAnsi" w:hAnsiTheme="majorHAnsi"/>
          <w:i/>
          <w:sz w:val="28"/>
          <w:szCs w:val="28"/>
        </w:rPr>
        <w:t>Pediatrics</w:t>
      </w:r>
      <w:r w:rsidRPr="00B746D2">
        <w:rPr>
          <w:rFonts w:asciiTheme="majorHAnsi" w:hAnsiTheme="majorHAnsi"/>
          <w:sz w:val="28"/>
          <w:szCs w:val="28"/>
        </w:rPr>
        <w:t xml:space="preserve"> </w:t>
      </w:r>
      <w:r w:rsidR="009739D6" w:rsidRPr="00B746D2">
        <w:rPr>
          <w:rFonts w:asciiTheme="majorHAnsi" w:hAnsiTheme="majorHAnsi"/>
          <w:sz w:val="28"/>
          <w:szCs w:val="28"/>
        </w:rPr>
        <w:t>correlates</w:t>
      </w:r>
      <w:r w:rsidRPr="00B746D2">
        <w:rPr>
          <w:rFonts w:asciiTheme="majorHAnsi" w:hAnsiTheme="majorHAnsi"/>
          <w:sz w:val="28"/>
          <w:szCs w:val="28"/>
        </w:rPr>
        <w:t xml:space="preserve"> the fast pace of the SpongeBob </w:t>
      </w:r>
      <w:proofErr w:type="spellStart"/>
      <w:r w:rsidRPr="00B746D2">
        <w:rPr>
          <w:rFonts w:asciiTheme="majorHAnsi" w:hAnsiTheme="majorHAnsi"/>
          <w:sz w:val="28"/>
          <w:szCs w:val="28"/>
        </w:rPr>
        <w:t>SquarePants</w:t>
      </w:r>
      <w:proofErr w:type="spellEnd"/>
      <w:r w:rsidR="009739D6" w:rsidRPr="00B746D2">
        <w:rPr>
          <w:rFonts w:asciiTheme="majorHAnsi" w:hAnsiTheme="majorHAnsi"/>
          <w:sz w:val="28"/>
          <w:szCs w:val="28"/>
        </w:rPr>
        <w:t xml:space="preserve"> cartoon to relatively poor cognitive abilities in the children who watch it. </w:t>
      </w:r>
    </w:p>
    <w:p w14:paraId="45A581F5" w14:textId="0B5E3C5A" w:rsidR="002479E1" w:rsidRPr="00B746D2" w:rsidRDefault="00271876" w:rsidP="00F433F3">
      <w:pPr>
        <w:tabs>
          <w:tab w:val="left" w:pos="900"/>
        </w:tabs>
        <w:rPr>
          <w:rFonts w:asciiTheme="majorHAnsi" w:hAnsiTheme="majorHAnsi"/>
          <w:sz w:val="28"/>
          <w:szCs w:val="28"/>
        </w:rPr>
      </w:pPr>
      <w:r w:rsidRPr="00B746D2">
        <w:rPr>
          <w:rFonts w:asciiTheme="majorHAnsi" w:hAnsiTheme="majorHAnsi"/>
          <w:sz w:val="28"/>
          <w:szCs w:val="28"/>
        </w:rPr>
        <w:t xml:space="preserve">Since the results of our experiment appear reliable, </w:t>
      </w:r>
      <w:r w:rsidR="00F433F3" w:rsidRPr="00B746D2">
        <w:rPr>
          <w:rFonts w:asciiTheme="majorHAnsi" w:hAnsiTheme="majorHAnsi"/>
          <w:sz w:val="28"/>
          <w:szCs w:val="28"/>
        </w:rPr>
        <w:t>future</w:t>
      </w:r>
      <w:r w:rsidR="002479E1" w:rsidRPr="00B746D2">
        <w:rPr>
          <w:rFonts w:asciiTheme="majorHAnsi" w:hAnsiTheme="majorHAnsi"/>
          <w:sz w:val="28"/>
          <w:szCs w:val="28"/>
        </w:rPr>
        <w:t xml:space="preserve"> research could examine whether the </w:t>
      </w:r>
      <w:r w:rsidR="00F433F3" w:rsidRPr="00B746D2">
        <w:rPr>
          <w:rFonts w:asciiTheme="majorHAnsi" w:hAnsiTheme="majorHAnsi"/>
          <w:sz w:val="28"/>
          <w:szCs w:val="28"/>
        </w:rPr>
        <w:t xml:space="preserve">relative </w:t>
      </w:r>
      <w:r w:rsidR="002479E1" w:rsidRPr="00B746D2">
        <w:rPr>
          <w:rFonts w:asciiTheme="majorHAnsi" w:hAnsiTheme="majorHAnsi"/>
          <w:sz w:val="28"/>
          <w:szCs w:val="28"/>
        </w:rPr>
        <w:t>amoun</w:t>
      </w:r>
      <w:r w:rsidR="00F433F3" w:rsidRPr="00B746D2">
        <w:rPr>
          <w:rFonts w:asciiTheme="majorHAnsi" w:hAnsiTheme="majorHAnsi"/>
          <w:sz w:val="28"/>
          <w:szCs w:val="28"/>
        </w:rPr>
        <w:t xml:space="preserve">t of inappropriate content in SpongeBob is </w:t>
      </w:r>
      <w:r w:rsidRPr="00B746D2">
        <w:rPr>
          <w:rFonts w:asciiTheme="majorHAnsi" w:hAnsiTheme="majorHAnsi"/>
          <w:sz w:val="28"/>
          <w:szCs w:val="28"/>
        </w:rPr>
        <w:t xml:space="preserve">also (or alternatively) </w:t>
      </w:r>
      <w:r w:rsidR="00F433F3" w:rsidRPr="00B746D2">
        <w:rPr>
          <w:rFonts w:asciiTheme="majorHAnsi" w:hAnsiTheme="majorHAnsi"/>
          <w:sz w:val="28"/>
          <w:szCs w:val="28"/>
        </w:rPr>
        <w:t>responsible for children’s lower cognitive performance after watching.</w:t>
      </w:r>
    </w:p>
    <w:p w14:paraId="1C4F74B5" w14:textId="50214B57" w:rsidR="00660547" w:rsidRDefault="00D62417" w:rsidP="00F433F3">
      <w:pPr>
        <w:tabs>
          <w:tab w:val="left" w:pos="900"/>
        </w:tabs>
        <w:rPr>
          <w:rFonts w:asciiTheme="majorHAnsi" w:hAnsiTheme="majorHAnsi"/>
          <w:sz w:val="28"/>
          <w:szCs w:val="28"/>
        </w:rPr>
      </w:pPr>
      <w:ins w:id="7" w:author="Gary Lewandowski Jr." w:date="2014-10-05T12:07:00Z">
        <w:r>
          <w:rPr>
            <w:rFonts w:asciiTheme="majorHAnsi" w:hAnsiTheme="majorHAnsi"/>
            <w:sz w:val="28"/>
            <w:szCs w:val="28"/>
          </w:rPr>
          <w:t xml:space="preserve">One of the most important applications of reliability is in the use of survey instruments. Researchers must be sure that participants will consistently answer </w:t>
        </w:r>
      </w:ins>
      <w:ins w:id="8" w:author="Gary Lewandowski Jr." w:date="2014-10-05T12:08:00Z">
        <w:r>
          <w:rPr>
            <w:rFonts w:asciiTheme="majorHAnsi" w:hAnsiTheme="majorHAnsi"/>
            <w:sz w:val="28"/>
            <w:szCs w:val="28"/>
          </w:rPr>
          <w:t>each of the items in a partic</w:t>
        </w:r>
      </w:ins>
      <w:ins w:id="9" w:author="Gary Lewandowski Jr." w:date="2014-10-05T12:09:00Z">
        <w:r>
          <w:rPr>
            <w:rFonts w:asciiTheme="majorHAnsi" w:hAnsiTheme="majorHAnsi"/>
            <w:sz w:val="28"/>
            <w:szCs w:val="28"/>
          </w:rPr>
          <w:t>ular</w:t>
        </w:r>
      </w:ins>
      <w:ins w:id="10" w:author="Gary Lewandowski Jr." w:date="2014-10-05T12:08:00Z">
        <w:r>
          <w:rPr>
            <w:rFonts w:asciiTheme="majorHAnsi" w:hAnsiTheme="majorHAnsi"/>
            <w:sz w:val="28"/>
            <w:szCs w:val="28"/>
          </w:rPr>
          <w:t xml:space="preserve"> scale. That is, in a 5 item measure of life satisfaction, participants should answer items 1 &amp; 2 in a somewhat similar fashion to how they answer questions 3, 4, and 5.  In addition, </w:t>
        </w:r>
      </w:ins>
      <w:ins w:id="11" w:author="Gary Lewandowski Jr." w:date="2014-10-05T12:09:00Z">
        <w:r>
          <w:rPr>
            <w:rFonts w:asciiTheme="majorHAnsi" w:hAnsiTheme="majorHAnsi"/>
            <w:sz w:val="28"/>
            <w:szCs w:val="28"/>
          </w:rPr>
          <w:t xml:space="preserve">researchers want to make sure that their measurement in an experiment </w:t>
        </w:r>
      </w:ins>
      <w:ins w:id="12" w:author="Gary Lewandowski Jr." w:date="2014-10-05T12:10:00Z">
        <w:r w:rsidR="00A92E59">
          <w:rPr>
            <w:rFonts w:asciiTheme="majorHAnsi" w:hAnsiTheme="majorHAnsi"/>
            <w:sz w:val="28"/>
            <w:szCs w:val="28"/>
          </w:rPr>
          <w:t>are consistent over time. So if a researcher is using pupil dilation to indicate interest in a stimulus, the researcher must be sure that pupil dilation is a consistent indicator of interest.</w:t>
        </w:r>
      </w:ins>
    </w:p>
    <w:p w14:paraId="1BD3897A" w14:textId="77777777" w:rsidR="006D66A9" w:rsidRDefault="006D66A9" w:rsidP="00F433F3">
      <w:pPr>
        <w:tabs>
          <w:tab w:val="left" w:pos="900"/>
        </w:tabs>
        <w:rPr>
          <w:rFonts w:asciiTheme="majorHAnsi" w:hAnsiTheme="majorHAnsi"/>
          <w:sz w:val="28"/>
          <w:szCs w:val="28"/>
        </w:rPr>
      </w:pPr>
    </w:p>
    <w:p w14:paraId="50314CD8" w14:textId="2F5DE827" w:rsidR="006D66A9" w:rsidRPr="00B746D2" w:rsidRDefault="006D66A9" w:rsidP="006D66A9">
      <w:pPr>
        <w:spacing w:after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8"/>
          <w:szCs w:val="28"/>
        </w:rPr>
        <w:t>Legend</w:t>
      </w:r>
      <w:proofErr w:type="gramStart"/>
      <w:r>
        <w:rPr>
          <w:rFonts w:asciiTheme="majorHAnsi" w:hAnsiTheme="majorHAnsi"/>
          <w:sz w:val="28"/>
          <w:szCs w:val="28"/>
        </w:rPr>
        <w:t>:</w:t>
      </w:r>
      <w:proofErr w:type="gramEnd"/>
      <w:r>
        <w:rPr>
          <w:rFonts w:asciiTheme="majorHAnsi" w:hAnsiTheme="majorHAnsi"/>
          <w:sz w:val="28"/>
          <w:szCs w:val="28"/>
        </w:rPr>
        <w:br/>
      </w:r>
      <w:r w:rsidRPr="00B746D2">
        <w:rPr>
          <w:rFonts w:asciiTheme="majorHAnsi" w:hAnsiTheme="majorHAnsi"/>
          <w:sz w:val="22"/>
          <w:szCs w:val="22"/>
        </w:rPr>
        <w:t>Figure 1. Instances of Inappropriate Content by Rater and Cartoon</w:t>
      </w:r>
      <w:r>
        <w:rPr>
          <w:rFonts w:asciiTheme="majorHAnsi" w:hAnsiTheme="majorHAnsi"/>
          <w:sz w:val="22"/>
          <w:szCs w:val="22"/>
        </w:rPr>
        <w:t xml:space="preserve"> for Episode 1</w:t>
      </w:r>
      <w:r w:rsidRPr="00B746D2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br/>
      </w:r>
    </w:p>
    <w:p w14:paraId="734EC163" w14:textId="77777777" w:rsidR="006D66A9" w:rsidRPr="00B746D2" w:rsidRDefault="006D66A9" w:rsidP="006D66A9">
      <w:pPr>
        <w:spacing w:after="0"/>
        <w:rPr>
          <w:rFonts w:asciiTheme="majorHAnsi" w:hAnsiTheme="majorHAnsi"/>
          <w:sz w:val="22"/>
          <w:szCs w:val="22"/>
        </w:rPr>
      </w:pPr>
      <w:r w:rsidRPr="00B746D2">
        <w:rPr>
          <w:rFonts w:asciiTheme="majorHAnsi" w:hAnsiTheme="majorHAnsi"/>
          <w:sz w:val="22"/>
          <w:szCs w:val="22"/>
        </w:rPr>
        <w:t xml:space="preserve">Figure </w:t>
      </w:r>
      <w:r>
        <w:rPr>
          <w:rFonts w:asciiTheme="majorHAnsi" w:hAnsiTheme="majorHAnsi"/>
          <w:sz w:val="22"/>
          <w:szCs w:val="22"/>
        </w:rPr>
        <w:t>2</w:t>
      </w:r>
      <w:r w:rsidRPr="00B746D2">
        <w:rPr>
          <w:rFonts w:asciiTheme="majorHAnsi" w:hAnsiTheme="majorHAnsi"/>
          <w:sz w:val="22"/>
          <w:szCs w:val="22"/>
        </w:rPr>
        <w:t>. Instances of Inappropriate Content by Rater and Cartoon</w:t>
      </w:r>
      <w:r>
        <w:rPr>
          <w:rFonts w:asciiTheme="majorHAnsi" w:hAnsiTheme="majorHAnsi"/>
          <w:sz w:val="22"/>
          <w:szCs w:val="22"/>
        </w:rPr>
        <w:t xml:space="preserve"> for Episode 2</w:t>
      </w:r>
      <w:r w:rsidRPr="00B746D2">
        <w:rPr>
          <w:rFonts w:asciiTheme="majorHAnsi" w:hAnsiTheme="majorHAnsi"/>
          <w:sz w:val="22"/>
          <w:szCs w:val="22"/>
        </w:rPr>
        <w:t xml:space="preserve"> </w:t>
      </w:r>
    </w:p>
    <w:p w14:paraId="6170FD4F" w14:textId="46B2B0B1" w:rsidR="006D66A9" w:rsidRPr="00B746D2" w:rsidRDefault="006D66A9" w:rsidP="00F433F3">
      <w:pPr>
        <w:tabs>
          <w:tab w:val="left" w:pos="900"/>
        </w:tabs>
        <w:rPr>
          <w:rFonts w:asciiTheme="majorHAnsi" w:hAnsiTheme="majorHAnsi"/>
          <w:sz w:val="28"/>
          <w:szCs w:val="28"/>
        </w:rPr>
      </w:pPr>
    </w:p>
    <w:sectPr w:rsidR="006D66A9" w:rsidRPr="00B746D2" w:rsidSect="000331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aron Kolski-Andreaco" w:date="2014-10-02T13:48:00Z" w:initials="AK">
    <w:p w14:paraId="311C3EDE" w14:textId="0A497073" w:rsidR="00691FE1" w:rsidRDefault="00691FE1">
      <w:pPr>
        <w:pStyle w:val="CommentText"/>
      </w:pPr>
      <w:r>
        <w:rPr>
          <w:rStyle w:val="CommentReference"/>
        </w:rPr>
        <w:annotationRef/>
      </w:r>
      <w:r>
        <w:t xml:space="preserve">We have a result that demonstrates inter-rater reliability, but what about reliability?     One might show that sponge bob episodes are consistently rated more inappropriately by the same scorer when compared with different </w:t>
      </w:r>
      <w:proofErr w:type="spellStart"/>
      <w:r>
        <w:t>Caillou</w:t>
      </w:r>
      <w:proofErr w:type="spellEnd"/>
      <w:r>
        <w:t xml:space="preserve"> episodes.  </w:t>
      </w:r>
    </w:p>
  </w:comment>
  <w:comment w:id="6" w:author="Aaron Kolski-Andreaco" w:date="2014-10-04T10:52:00Z" w:initials="AK">
    <w:p w14:paraId="5C11FFBF" w14:textId="17A1F0F8" w:rsidR="00691FE1" w:rsidRDefault="00691FE1">
      <w:pPr>
        <w:pStyle w:val="CommentText"/>
      </w:pPr>
      <w:r>
        <w:rPr>
          <w:rStyle w:val="CommentReference"/>
        </w:rPr>
        <w:annotationRef/>
      </w:r>
      <w:r>
        <w:t xml:space="preserve">The application content </w:t>
      </w:r>
      <w:r w:rsidR="0038391D">
        <w:t>should</w:t>
      </w:r>
      <w:r>
        <w:t xml:space="preserve"> explain how the main topic is applied.   The video is about reliability in the quantification of psychological constructs.   The applications should discuss how reliability </w:t>
      </w:r>
      <w:proofErr w:type="gramStart"/>
      <w:r>
        <w:t>is  important</w:t>
      </w:r>
      <w:proofErr w:type="gramEnd"/>
      <w:r>
        <w:t xml:space="preserve"> for other forms of experiments.  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11C3EDE" w15:done="0"/>
  <w15:commentEx w15:paraId="5C11FFBF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F55CA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361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E520C85"/>
    <w:multiLevelType w:val="hybridMultilevel"/>
    <w:tmpl w:val="ED5CA6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DAD2AA6"/>
    <w:multiLevelType w:val="hybridMultilevel"/>
    <w:tmpl w:val="EE48022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4B440C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CA75047"/>
    <w:multiLevelType w:val="hybridMultilevel"/>
    <w:tmpl w:val="E6F83D16"/>
    <w:lvl w:ilvl="0" w:tplc="71BCC8B8">
      <w:start w:val="1"/>
      <w:numFmt w:val="bullet"/>
      <w:lvlText w:val="-"/>
      <w:lvlJc w:val="left"/>
      <w:pPr>
        <w:ind w:left="720" w:hanging="360"/>
      </w:pPr>
      <w:rPr>
        <w:rFonts w:ascii="Candara" w:eastAsiaTheme="minorHAnsi" w:hAnsi="Candar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2E53AA"/>
    <w:multiLevelType w:val="multilevel"/>
    <w:tmpl w:val="1FF07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205742"/>
    <w:multiLevelType w:val="hybridMultilevel"/>
    <w:tmpl w:val="51EA0F30"/>
    <w:lvl w:ilvl="0" w:tplc="3FC4B738">
      <w:start w:val="56"/>
      <w:numFmt w:val="bullet"/>
      <w:lvlText w:val="-"/>
      <w:lvlJc w:val="left"/>
      <w:pPr>
        <w:tabs>
          <w:tab w:val="num" w:pos="675"/>
        </w:tabs>
        <w:ind w:left="675" w:hanging="360"/>
      </w:pPr>
      <w:rPr>
        <w:rFonts w:ascii="Candara" w:eastAsia="Times New Roman" w:hAnsi="Candar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95"/>
        </w:tabs>
        <w:ind w:left="13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15"/>
        </w:tabs>
        <w:ind w:left="21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35"/>
        </w:tabs>
        <w:ind w:left="28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55"/>
        </w:tabs>
        <w:ind w:left="35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75"/>
        </w:tabs>
        <w:ind w:left="42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95"/>
        </w:tabs>
        <w:ind w:left="49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15"/>
        </w:tabs>
        <w:ind w:left="57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35"/>
        </w:tabs>
        <w:ind w:left="6435" w:hanging="360"/>
      </w:pPr>
      <w:rPr>
        <w:rFonts w:ascii="Wingdings" w:hAnsi="Wingdings" w:hint="default"/>
      </w:rPr>
    </w:lvl>
  </w:abstractNum>
  <w:abstractNum w:abstractNumId="7">
    <w:nsid w:val="390E071C"/>
    <w:multiLevelType w:val="multilevel"/>
    <w:tmpl w:val="F7C87574"/>
    <w:lvl w:ilvl="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9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2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12" w:hanging="2160"/>
      </w:pPr>
      <w:rPr>
        <w:rFonts w:hint="default"/>
      </w:rPr>
    </w:lvl>
  </w:abstractNum>
  <w:abstractNum w:abstractNumId="8">
    <w:nsid w:val="3B1B34B6"/>
    <w:multiLevelType w:val="hybridMultilevel"/>
    <w:tmpl w:val="B6D6DEB8"/>
    <w:lvl w:ilvl="0" w:tplc="AAC6E5BC">
      <w:start w:val="1"/>
      <w:numFmt w:val="bullet"/>
      <w:lvlText w:val="-"/>
      <w:lvlJc w:val="left"/>
      <w:pPr>
        <w:ind w:left="360" w:hanging="360"/>
      </w:pPr>
      <w:rPr>
        <w:rFonts w:ascii="Candara" w:eastAsiaTheme="minorHAnsi" w:hAnsi="Candar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157085"/>
    <w:multiLevelType w:val="hybridMultilevel"/>
    <w:tmpl w:val="5036BE0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1D0097F"/>
    <w:multiLevelType w:val="hybridMultilevel"/>
    <w:tmpl w:val="1666D064"/>
    <w:lvl w:ilvl="0" w:tplc="AAC6E5BC">
      <w:start w:val="1"/>
      <w:numFmt w:val="bullet"/>
      <w:lvlText w:val="-"/>
      <w:lvlJc w:val="left"/>
      <w:pPr>
        <w:ind w:left="360" w:hanging="360"/>
      </w:pPr>
      <w:rPr>
        <w:rFonts w:ascii="Candara" w:eastAsiaTheme="minorHAnsi" w:hAnsi="Candara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2E9247F"/>
    <w:multiLevelType w:val="hybridMultilevel"/>
    <w:tmpl w:val="09069FD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D3452C4"/>
    <w:multiLevelType w:val="hybridMultilevel"/>
    <w:tmpl w:val="D642530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5387468"/>
    <w:multiLevelType w:val="multilevel"/>
    <w:tmpl w:val="F15038BA"/>
    <w:lvl w:ilvl="0">
      <w:start w:val="5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>
    <w:nsid w:val="6D5E7D7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361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E1E4CBB"/>
    <w:multiLevelType w:val="multilevel"/>
    <w:tmpl w:val="EFD2D5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8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952" w:hanging="2160"/>
      </w:pPr>
      <w:rPr>
        <w:rFonts w:hint="default"/>
      </w:rPr>
    </w:lvl>
  </w:abstractNum>
  <w:abstractNum w:abstractNumId="16">
    <w:nsid w:val="6FCA5C87"/>
    <w:multiLevelType w:val="hybridMultilevel"/>
    <w:tmpl w:val="E1C255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CA63FFD"/>
    <w:multiLevelType w:val="hybridMultilevel"/>
    <w:tmpl w:val="FAD8B65C"/>
    <w:lvl w:ilvl="0" w:tplc="AAC6E5BC">
      <w:start w:val="1"/>
      <w:numFmt w:val="bullet"/>
      <w:lvlText w:val="-"/>
      <w:lvlJc w:val="left"/>
      <w:pPr>
        <w:ind w:left="360" w:hanging="360"/>
      </w:pPr>
      <w:rPr>
        <w:rFonts w:ascii="Candara" w:eastAsiaTheme="minorHAnsi" w:hAnsi="Candar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0"/>
  </w:num>
  <w:num w:numId="4">
    <w:abstractNumId w:val="17"/>
  </w:num>
  <w:num w:numId="5">
    <w:abstractNumId w:val="2"/>
  </w:num>
  <w:num w:numId="6">
    <w:abstractNumId w:val="10"/>
  </w:num>
  <w:num w:numId="7">
    <w:abstractNumId w:val="8"/>
  </w:num>
  <w:num w:numId="8">
    <w:abstractNumId w:val="4"/>
  </w:num>
  <w:num w:numId="9">
    <w:abstractNumId w:val="6"/>
  </w:num>
  <w:num w:numId="10">
    <w:abstractNumId w:val="3"/>
  </w:num>
  <w:num w:numId="11">
    <w:abstractNumId w:val="16"/>
  </w:num>
  <w:num w:numId="12">
    <w:abstractNumId w:val="5"/>
  </w:num>
  <w:num w:numId="13">
    <w:abstractNumId w:val="1"/>
  </w:num>
  <w:num w:numId="14">
    <w:abstractNumId w:val="9"/>
  </w:num>
  <w:num w:numId="15">
    <w:abstractNumId w:val="15"/>
  </w:num>
  <w:num w:numId="16">
    <w:abstractNumId w:val="7"/>
  </w:num>
  <w:num w:numId="17">
    <w:abstractNumId w:val="14"/>
  </w:num>
  <w:num w:numId="18">
    <w:abstractNumId w:val="1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ary Lewandowski Jr.">
    <w15:presenceInfo w15:providerId="Windows Live" w15:userId="16efb6ef5371ca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1A6"/>
    <w:rsid w:val="00006292"/>
    <w:rsid w:val="000331A6"/>
    <w:rsid w:val="00041643"/>
    <w:rsid w:val="00042625"/>
    <w:rsid w:val="00055CD3"/>
    <w:rsid w:val="0007427C"/>
    <w:rsid w:val="000827D0"/>
    <w:rsid w:val="000856A1"/>
    <w:rsid w:val="000D3CEB"/>
    <w:rsid w:val="000D4433"/>
    <w:rsid w:val="000E18C1"/>
    <w:rsid w:val="000E37D1"/>
    <w:rsid w:val="00102FEA"/>
    <w:rsid w:val="00104F3A"/>
    <w:rsid w:val="001231E5"/>
    <w:rsid w:val="001303B9"/>
    <w:rsid w:val="00157106"/>
    <w:rsid w:val="001A2D78"/>
    <w:rsid w:val="001A3051"/>
    <w:rsid w:val="001B2EF4"/>
    <w:rsid w:val="001C0374"/>
    <w:rsid w:val="001D09E4"/>
    <w:rsid w:val="001E31F3"/>
    <w:rsid w:val="001E6213"/>
    <w:rsid w:val="00201BB7"/>
    <w:rsid w:val="002230BD"/>
    <w:rsid w:val="00224B41"/>
    <w:rsid w:val="0023335E"/>
    <w:rsid w:val="00234758"/>
    <w:rsid w:val="00246720"/>
    <w:rsid w:val="002479E1"/>
    <w:rsid w:val="002525B6"/>
    <w:rsid w:val="00263F9B"/>
    <w:rsid w:val="0026457B"/>
    <w:rsid w:val="00271876"/>
    <w:rsid w:val="00274D93"/>
    <w:rsid w:val="002834FE"/>
    <w:rsid w:val="00284393"/>
    <w:rsid w:val="0029274E"/>
    <w:rsid w:val="00297307"/>
    <w:rsid w:val="002F7C28"/>
    <w:rsid w:val="00326B66"/>
    <w:rsid w:val="0037017F"/>
    <w:rsid w:val="0038391D"/>
    <w:rsid w:val="003C0DCC"/>
    <w:rsid w:val="003D512C"/>
    <w:rsid w:val="003D5CB0"/>
    <w:rsid w:val="003E27F9"/>
    <w:rsid w:val="00400A4F"/>
    <w:rsid w:val="00435B96"/>
    <w:rsid w:val="00452CE5"/>
    <w:rsid w:val="00467282"/>
    <w:rsid w:val="00485705"/>
    <w:rsid w:val="004D08E7"/>
    <w:rsid w:val="00514313"/>
    <w:rsid w:val="0051701C"/>
    <w:rsid w:val="00556A26"/>
    <w:rsid w:val="00561786"/>
    <w:rsid w:val="005718EA"/>
    <w:rsid w:val="005957E7"/>
    <w:rsid w:val="00596973"/>
    <w:rsid w:val="005A2E8F"/>
    <w:rsid w:val="005A7B02"/>
    <w:rsid w:val="005C2C4B"/>
    <w:rsid w:val="005E1B6B"/>
    <w:rsid w:val="005E6F02"/>
    <w:rsid w:val="005F0C83"/>
    <w:rsid w:val="006002EA"/>
    <w:rsid w:val="00647ADA"/>
    <w:rsid w:val="00660547"/>
    <w:rsid w:val="0068011B"/>
    <w:rsid w:val="00686A23"/>
    <w:rsid w:val="0069134D"/>
    <w:rsid w:val="00691FE1"/>
    <w:rsid w:val="00697969"/>
    <w:rsid w:val="006A12C4"/>
    <w:rsid w:val="006A1790"/>
    <w:rsid w:val="006D66A9"/>
    <w:rsid w:val="00715E1E"/>
    <w:rsid w:val="007175E1"/>
    <w:rsid w:val="00725200"/>
    <w:rsid w:val="007420AF"/>
    <w:rsid w:val="00743573"/>
    <w:rsid w:val="00772E98"/>
    <w:rsid w:val="00774114"/>
    <w:rsid w:val="0077426F"/>
    <w:rsid w:val="0078661C"/>
    <w:rsid w:val="007938FB"/>
    <w:rsid w:val="007B2F71"/>
    <w:rsid w:val="007B4F48"/>
    <w:rsid w:val="007C673C"/>
    <w:rsid w:val="007D7B26"/>
    <w:rsid w:val="008027D9"/>
    <w:rsid w:val="008217FA"/>
    <w:rsid w:val="00851298"/>
    <w:rsid w:val="008512BD"/>
    <w:rsid w:val="00856120"/>
    <w:rsid w:val="00863C32"/>
    <w:rsid w:val="00864C1E"/>
    <w:rsid w:val="00896A39"/>
    <w:rsid w:val="008A1F68"/>
    <w:rsid w:val="008C1299"/>
    <w:rsid w:val="008C4ED3"/>
    <w:rsid w:val="008C7D06"/>
    <w:rsid w:val="008D25C3"/>
    <w:rsid w:val="008F2501"/>
    <w:rsid w:val="00905085"/>
    <w:rsid w:val="00905C2A"/>
    <w:rsid w:val="00914CC7"/>
    <w:rsid w:val="00932EBC"/>
    <w:rsid w:val="00965883"/>
    <w:rsid w:val="00971B68"/>
    <w:rsid w:val="009732D9"/>
    <w:rsid w:val="009739D6"/>
    <w:rsid w:val="00974B56"/>
    <w:rsid w:val="009A2A45"/>
    <w:rsid w:val="009B1394"/>
    <w:rsid w:val="009B4CB8"/>
    <w:rsid w:val="009C5C80"/>
    <w:rsid w:val="009C6E60"/>
    <w:rsid w:val="009D0495"/>
    <w:rsid w:val="009D7758"/>
    <w:rsid w:val="009E5A8C"/>
    <w:rsid w:val="009F2B48"/>
    <w:rsid w:val="009F6B65"/>
    <w:rsid w:val="009F77C3"/>
    <w:rsid w:val="00A0514A"/>
    <w:rsid w:val="00A0577C"/>
    <w:rsid w:val="00A10E92"/>
    <w:rsid w:val="00A40768"/>
    <w:rsid w:val="00A45FBB"/>
    <w:rsid w:val="00A5151C"/>
    <w:rsid w:val="00A542D2"/>
    <w:rsid w:val="00A92E59"/>
    <w:rsid w:val="00A951D4"/>
    <w:rsid w:val="00AD3AA5"/>
    <w:rsid w:val="00AF196C"/>
    <w:rsid w:val="00B01D44"/>
    <w:rsid w:val="00B132BD"/>
    <w:rsid w:val="00B155EE"/>
    <w:rsid w:val="00B42E60"/>
    <w:rsid w:val="00B52A43"/>
    <w:rsid w:val="00B5770E"/>
    <w:rsid w:val="00B746D2"/>
    <w:rsid w:val="00B75FED"/>
    <w:rsid w:val="00BA2824"/>
    <w:rsid w:val="00BC1996"/>
    <w:rsid w:val="00BE6D83"/>
    <w:rsid w:val="00BE73EF"/>
    <w:rsid w:val="00C023F2"/>
    <w:rsid w:val="00C124F6"/>
    <w:rsid w:val="00C25ECE"/>
    <w:rsid w:val="00C265F5"/>
    <w:rsid w:val="00C45D2B"/>
    <w:rsid w:val="00C564B5"/>
    <w:rsid w:val="00C643C5"/>
    <w:rsid w:val="00C828BA"/>
    <w:rsid w:val="00CD479D"/>
    <w:rsid w:val="00CE1968"/>
    <w:rsid w:val="00D21442"/>
    <w:rsid w:val="00D352E9"/>
    <w:rsid w:val="00D44C9A"/>
    <w:rsid w:val="00D47164"/>
    <w:rsid w:val="00D53A0F"/>
    <w:rsid w:val="00D62417"/>
    <w:rsid w:val="00D94672"/>
    <w:rsid w:val="00DD2B35"/>
    <w:rsid w:val="00DF5C6B"/>
    <w:rsid w:val="00E00AEE"/>
    <w:rsid w:val="00E04AEB"/>
    <w:rsid w:val="00E16921"/>
    <w:rsid w:val="00E258FD"/>
    <w:rsid w:val="00E30F29"/>
    <w:rsid w:val="00E42291"/>
    <w:rsid w:val="00E43DCD"/>
    <w:rsid w:val="00E46CE9"/>
    <w:rsid w:val="00E5292F"/>
    <w:rsid w:val="00E7389B"/>
    <w:rsid w:val="00E853DC"/>
    <w:rsid w:val="00EB7848"/>
    <w:rsid w:val="00EC15E5"/>
    <w:rsid w:val="00ED45AC"/>
    <w:rsid w:val="00EE3C22"/>
    <w:rsid w:val="00EF000E"/>
    <w:rsid w:val="00EF17C0"/>
    <w:rsid w:val="00EF7BE1"/>
    <w:rsid w:val="00F359F0"/>
    <w:rsid w:val="00F433F3"/>
    <w:rsid w:val="00F47442"/>
    <w:rsid w:val="00F531EC"/>
    <w:rsid w:val="00FD2299"/>
    <w:rsid w:val="00FD6CB6"/>
    <w:rsid w:val="00FE0E8F"/>
    <w:rsid w:val="00FF5D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4423559"/>
  <w15:docId w15:val="{F27BB4B1-ACB7-4615-B6AF-B862DF3EE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57BB"/>
  </w:style>
  <w:style w:type="paragraph" w:styleId="Heading1">
    <w:name w:val="heading 1"/>
    <w:basedOn w:val="Normal"/>
    <w:next w:val="Normal"/>
    <w:link w:val="Heading1Char"/>
    <w:uiPriority w:val="9"/>
    <w:qFormat/>
    <w:rsid w:val="008512B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20AF"/>
    <w:pPr>
      <w:spacing w:after="0"/>
      <w:ind w:left="720"/>
      <w:contextualSpacing/>
    </w:pPr>
    <w:rPr>
      <w:rFonts w:ascii="Candara" w:hAnsi="Candara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D6C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6CB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6CB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6C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6CB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6CB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CB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9697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C7D06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EC15E5"/>
    <w:pPr>
      <w:spacing w:after="0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512B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5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05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9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1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3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4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1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6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9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5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3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8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3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7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1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9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7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0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75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1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1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5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3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7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5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2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6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1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8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4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4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46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0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9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1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2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8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3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0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0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4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6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6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8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71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1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53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1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1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7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9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42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4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2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93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96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87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31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06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0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75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57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29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9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5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Journal of Visualized Experiments</Company>
  <LinksUpToDate>false</LinksUpToDate>
  <CharactersWithSpaces>4326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Kolski-Andreaco</dc:creator>
  <cp:lastModifiedBy>Dennis McGonagle</cp:lastModifiedBy>
  <cp:revision>2</cp:revision>
  <cp:lastPrinted>2014-08-21T17:05:00Z</cp:lastPrinted>
  <dcterms:created xsi:type="dcterms:W3CDTF">2015-02-04T22:18:00Z</dcterms:created>
  <dcterms:modified xsi:type="dcterms:W3CDTF">2015-02-04T22:18:00Z</dcterms:modified>
</cp:coreProperties>
</file>