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4AD3B" w14:textId="2E6C868E" w:rsidR="007420AF" w:rsidRPr="0047219B" w:rsidRDefault="009E5A8C" w:rsidP="001E31F3">
      <w:pPr>
        <w:spacing w:after="0"/>
        <w:rPr>
          <w:rFonts w:ascii="Candara" w:hAnsi="Candara"/>
          <w:b/>
          <w:color w:val="000000" w:themeColor="text1"/>
          <w:sz w:val="28"/>
          <w:szCs w:val="28"/>
        </w:rPr>
      </w:pPr>
      <w:r w:rsidRPr="0047219B">
        <w:rPr>
          <w:rFonts w:ascii="Candara" w:hAnsi="Candara"/>
          <w:b/>
          <w:color w:val="000000" w:themeColor="text1"/>
          <w:sz w:val="28"/>
          <w:szCs w:val="28"/>
        </w:rPr>
        <w:t xml:space="preserve">PI: </w:t>
      </w:r>
      <w:r w:rsidRPr="0047219B">
        <w:rPr>
          <w:rFonts w:ascii="Candara" w:hAnsi="Candara"/>
          <w:color w:val="000000" w:themeColor="text1"/>
          <w:sz w:val="28"/>
          <w:szCs w:val="28"/>
        </w:rPr>
        <w:t xml:space="preserve">Gary </w:t>
      </w:r>
      <w:r w:rsidR="007420AF" w:rsidRPr="0047219B">
        <w:rPr>
          <w:rFonts w:ascii="Candara" w:hAnsi="Candara"/>
          <w:color w:val="000000" w:themeColor="text1"/>
          <w:sz w:val="28"/>
          <w:szCs w:val="28"/>
        </w:rPr>
        <w:t xml:space="preserve">Lewandowski, </w:t>
      </w:r>
      <w:r w:rsidRPr="0047219B">
        <w:rPr>
          <w:rFonts w:ascii="Candara" w:hAnsi="Candara"/>
          <w:color w:val="000000" w:themeColor="text1"/>
          <w:sz w:val="28"/>
          <w:szCs w:val="28"/>
        </w:rPr>
        <w:t xml:space="preserve">David </w:t>
      </w:r>
      <w:proofErr w:type="spellStart"/>
      <w:r w:rsidRPr="0047219B">
        <w:rPr>
          <w:rFonts w:ascii="Candara" w:hAnsi="Candara"/>
          <w:color w:val="000000" w:themeColor="text1"/>
          <w:sz w:val="28"/>
          <w:szCs w:val="28"/>
        </w:rPr>
        <w:t>Strohmetz</w:t>
      </w:r>
      <w:proofErr w:type="spellEnd"/>
      <w:r w:rsidR="007420AF" w:rsidRPr="0047219B">
        <w:rPr>
          <w:rFonts w:ascii="Candara" w:hAnsi="Candara"/>
          <w:color w:val="000000" w:themeColor="text1"/>
          <w:sz w:val="28"/>
          <w:szCs w:val="28"/>
        </w:rPr>
        <w:t xml:space="preserve"> &amp; </w:t>
      </w:r>
      <w:r w:rsidRPr="0047219B">
        <w:rPr>
          <w:rFonts w:ascii="Candara" w:hAnsi="Candara"/>
          <w:color w:val="000000" w:themeColor="text1"/>
          <w:sz w:val="28"/>
          <w:szCs w:val="28"/>
        </w:rPr>
        <w:t xml:space="preserve">Natalie </w:t>
      </w:r>
      <w:proofErr w:type="spellStart"/>
      <w:r w:rsidR="007420AF" w:rsidRPr="0047219B">
        <w:rPr>
          <w:rFonts w:ascii="Candara" w:hAnsi="Candara"/>
          <w:color w:val="000000" w:themeColor="text1"/>
          <w:sz w:val="28"/>
          <w:szCs w:val="28"/>
        </w:rPr>
        <w:t>Ciarocco</w:t>
      </w:r>
      <w:proofErr w:type="spellEnd"/>
    </w:p>
    <w:p w14:paraId="5006851A" w14:textId="77777777" w:rsidR="001E31F3" w:rsidRPr="0047219B" w:rsidRDefault="001E31F3" w:rsidP="001E31F3">
      <w:pPr>
        <w:spacing w:after="0"/>
        <w:rPr>
          <w:rFonts w:ascii="Candara" w:hAnsi="Candara"/>
          <w:b/>
          <w:color w:val="000000" w:themeColor="text1"/>
          <w:sz w:val="28"/>
          <w:szCs w:val="28"/>
        </w:rPr>
      </w:pPr>
    </w:p>
    <w:p w14:paraId="252D1A07" w14:textId="1EFDEB79" w:rsidR="001E31F3" w:rsidRPr="0047219B" w:rsidRDefault="009E5A8C" w:rsidP="001E31F3">
      <w:pPr>
        <w:spacing w:after="0"/>
        <w:rPr>
          <w:rFonts w:ascii="Candara" w:hAnsi="Candara"/>
          <w:b/>
          <w:color w:val="000000" w:themeColor="text1"/>
          <w:sz w:val="28"/>
          <w:szCs w:val="28"/>
        </w:rPr>
      </w:pPr>
      <w:r w:rsidRPr="0047219B">
        <w:rPr>
          <w:rFonts w:ascii="Candara" w:hAnsi="Candara"/>
          <w:b/>
          <w:color w:val="000000" w:themeColor="text1"/>
          <w:sz w:val="28"/>
          <w:szCs w:val="28"/>
        </w:rPr>
        <w:t>Psychology Education</w:t>
      </w:r>
      <w:r w:rsidR="007420AF" w:rsidRPr="0047219B">
        <w:rPr>
          <w:rFonts w:ascii="Candara" w:hAnsi="Candara"/>
          <w:b/>
          <w:color w:val="000000" w:themeColor="text1"/>
          <w:sz w:val="28"/>
          <w:szCs w:val="28"/>
        </w:rPr>
        <w:t xml:space="preserve"> Title: </w:t>
      </w:r>
    </w:p>
    <w:p w14:paraId="489EB7FD" w14:textId="4F3368B4" w:rsidR="007D7B26" w:rsidRPr="0047219B" w:rsidRDefault="00EC4040" w:rsidP="00EC4040">
      <w:pPr>
        <w:spacing w:after="0"/>
        <w:rPr>
          <w:rFonts w:ascii="Candara" w:eastAsia="Times New Roman" w:hAnsi="Candara" w:cs="Times New Roman"/>
          <w:color w:val="000000" w:themeColor="text1"/>
        </w:rPr>
      </w:pPr>
      <w:r w:rsidRPr="0047219B">
        <w:rPr>
          <w:rFonts w:ascii="Candara" w:eastAsia="MS Mincho" w:hAnsi="Candara" w:cs="Times New Roman"/>
          <w:color w:val="000000" w:themeColor="text1"/>
          <w:sz w:val="28"/>
          <w:szCs w:val="28"/>
        </w:rPr>
        <w:t>Ethics in Psychological Research</w:t>
      </w:r>
    </w:p>
    <w:p w14:paraId="0244928B" w14:textId="77777777" w:rsidR="00EC4040" w:rsidRPr="0047219B" w:rsidRDefault="00EC4040" w:rsidP="005718EA">
      <w:pPr>
        <w:spacing w:after="0"/>
        <w:rPr>
          <w:rFonts w:ascii="Candara" w:hAnsi="Candara"/>
          <w:b/>
          <w:color w:val="000000" w:themeColor="text1"/>
          <w:sz w:val="28"/>
          <w:szCs w:val="28"/>
        </w:rPr>
      </w:pPr>
    </w:p>
    <w:p w14:paraId="7DE8B227" w14:textId="1BA9E42E" w:rsidR="005E1710" w:rsidRPr="0047219B" w:rsidRDefault="000856A1" w:rsidP="005E1710">
      <w:pPr>
        <w:spacing w:after="0"/>
        <w:rPr>
          <w:rFonts w:ascii="Candara" w:hAnsi="Candara"/>
          <w:color w:val="000000" w:themeColor="text1"/>
          <w:sz w:val="28"/>
          <w:szCs w:val="28"/>
        </w:rPr>
      </w:pPr>
      <w:r w:rsidRPr="0047219B">
        <w:rPr>
          <w:rFonts w:ascii="Candara" w:hAnsi="Candara"/>
          <w:b/>
          <w:color w:val="000000" w:themeColor="text1"/>
          <w:sz w:val="28"/>
          <w:szCs w:val="28"/>
        </w:rPr>
        <w:t xml:space="preserve">Overview: </w:t>
      </w:r>
      <w:r w:rsidR="00D21442" w:rsidRPr="0047219B">
        <w:rPr>
          <w:rFonts w:ascii="Candara" w:hAnsi="Candara"/>
          <w:color w:val="000000" w:themeColor="text1"/>
          <w:sz w:val="28"/>
          <w:szCs w:val="28"/>
        </w:rPr>
        <w:t xml:space="preserve"> </w:t>
      </w:r>
      <w:r w:rsidR="00EC4040" w:rsidRPr="0047219B">
        <w:rPr>
          <w:rFonts w:ascii="Candara" w:hAnsi="Candara"/>
          <w:color w:val="000000" w:themeColor="text1"/>
          <w:sz w:val="28"/>
          <w:szCs w:val="28"/>
        </w:rPr>
        <w:t xml:space="preserve">When a researcher finds an interesting topic to study such as aggression, the goal is often to study it in a way that is as “true to life” as possible. However, researchers must </w:t>
      </w:r>
      <w:r w:rsidR="006F6B36">
        <w:rPr>
          <w:rFonts w:ascii="Candara" w:hAnsi="Candara"/>
          <w:color w:val="000000" w:themeColor="text1"/>
          <w:sz w:val="28"/>
          <w:szCs w:val="28"/>
        </w:rPr>
        <w:t xml:space="preserve">act in an ethical manner.  To do this, they must </w:t>
      </w:r>
      <w:r w:rsidR="00EC4040" w:rsidRPr="0047219B">
        <w:rPr>
          <w:rFonts w:ascii="Candara" w:hAnsi="Candara"/>
          <w:color w:val="000000" w:themeColor="text1"/>
          <w:sz w:val="28"/>
          <w:szCs w:val="28"/>
        </w:rPr>
        <w:t xml:space="preserve">balance their research goals with </w:t>
      </w:r>
      <w:r w:rsidR="006F6B36">
        <w:rPr>
          <w:rFonts w:ascii="Candara" w:hAnsi="Candara"/>
          <w:color w:val="000000" w:themeColor="text1"/>
          <w:sz w:val="28"/>
          <w:szCs w:val="28"/>
        </w:rPr>
        <w:t xml:space="preserve">the </w:t>
      </w:r>
      <w:r w:rsidR="00EC4040" w:rsidRPr="0047219B">
        <w:rPr>
          <w:rFonts w:ascii="Candara" w:hAnsi="Candara"/>
          <w:color w:val="000000" w:themeColor="text1"/>
          <w:sz w:val="28"/>
          <w:szCs w:val="28"/>
        </w:rPr>
        <w:t>best interests</w:t>
      </w:r>
      <w:r w:rsidR="005E1710" w:rsidRPr="0047219B">
        <w:rPr>
          <w:rFonts w:ascii="Candara" w:hAnsi="Candara"/>
          <w:color w:val="000000" w:themeColor="text1"/>
          <w:sz w:val="28"/>
          <w:szCs w:val="28"/>
        </w:rPr>
        <w:t xml:space="preserve"> </w:t>
      </w:r>
      <w:r w:rsidR="006F6B36">
        <w:rPr>
          <w:rFonts w:ascii="Candara" w:hAnsi="Candara"/>
          <w:color w:val="000000" w:themeColor="text1"/>
          <w:sz w:val="28"/>
          <w:szCs w:val="28"/>
        </w:rPr>
        <w:t>of the participants.</w:t>
      </w:r>
      <w:r w:rsidR="00114A7E">
        <w:rPr>
          <w:rFonts w:ascii="Candara" w:hAnsi="Candara"/>
          <w:color w:val="000000" w:themeColor="text1"/>
          <w:sz w:val="28"/>
          <w:szCs w:val="28"/>
        </w:rPr>
        <w:t xml:space="preserve"> </w:t>
      </w:r>
      <w:ins w:id="0" w:author="Gary Lewandowski Jr." w:date="2014-11-14T10:44:00Z">
        <w:r w:rsidR="00114A7E">
          <w:rPr>
            <w:rFonts w:ascii="Candara" w:hAnsi="Candara"/>
            <w:color w:val="000000" w:themeColor="text1"/>
            <w:sz w:val="28"/>
            <w:szCs w:val="28"/>
          </w:rPr>
          <w:t>Ethics often enter into the planning process when researchers identify all of the ways the</w:t>
        </w:r>
      </w:ins>
      <w:ins w:id="1" w:author="David Repetto" w:date="2014-11-14T12:25:00Z">
        <w:r w:rsidR="0077678F">
          <w:rPr>
            <w:rFonts w:ascii="Candara" w:hAnsi="Candara"/>
            <w:color w:val="000000" w:themeColor="text1"/>
            <w:sz w:val="28"/>
            <w:szCs w:val="28"/>
          </w:rPr>
          <w:t>y</w:t>
        </w:r>
      </w:ins>
      <w:ins w:id="2" w:author="Gary Lewandowski Jr." w:date="2014-11-14T10:44:00Z">
        <w:r w:rsidR="00114A7E">
          <w:rPr>
            <w:rFonts w:ascii="Candara" w:hAnsi="Candara"/>
            <w:color w:val="000000" w:themeColor="text1"/>
            <w:sz w:val="28"/>
            <w:szCs w:val="28"/>
          </w:rPr>
          <w:t xml:space="preserve"> </w:t>
        </w:r>
        <w:r w:rsidR="00114A7E" w:rsidRPr="0077678F">
          <w:rPr>
            <w:rFonts w:ascii="Candara" w:hAnsi="Candara"/>
            <w:b/>
            <w:i/>
            <w:color w:val="000000" w:themeColor="text1"/>
            <w:sz w:val="28"/>
            <w:szCs w:val="28"/>
          </w:rPr>
          <w:t>can</w:t>
        </w:r>
        <w:r w:rsidR="00114A7E">
          <w:rPr>
            <w:rFonts w:ascii="Candara" w:hAnsi="Candara"/>
            <w:color w:val="000000" w:themeColor="text1"/>
            <w:sz w:val="28"/>
            <w:szCs w:val="28"/>
          </w:rPr>
          <w:t xml:space="preserve"> manipulate or measur</w:t>
        </w:r>
      </w:ins>
      <w:ins w:id="3" w:author="David Repetto" w:date="2014-11-14T12:26:00Z">
        <w:r w:rsidR="0077678F">
          <w:rPr>
            <w:rFonts w:ascii="Candara" w:hAnsi="Candara"/>
            <w:color w:val="000000" w:themeColor="text1"/>
            <w:sz w:val="28"/>
            <w:szCs w:val="28"/>
          </w:rPr>
          <w:t>e</w:t>
        </w:r>
      </w:ins>
      <w:ins w:id="4" w:author="David Repetto" w:date="2014-11-14T12:27:00Z">
        <w:r w:rsidR="0077678F">
          <w:rPr>
            <w:rFonts w:ascii="Candara" w:hAnsi="Candara"/>
            <w:color w:val="000000" w:themeColor="text1"/>
            <w:sz w:val="28"/>
            <w:szCs w:val="28"/>
          </w:rPr>
          <w:t xml:space="preserve"> a variable</w:t>
        </w:r>
      </w:ins>
      <w:ins w:id="5" w:author="Gary Lewandowski Jr." w:date="2014-11-14T10:44:00Z">
        <w:r w:rsidR="00114A7E">
          <w:rPr>
            <w:rFonts w:ascii="Candara" w:hAnsi="Candara"/>
            <w:color w:val="000000" w:themeColor="text1"/>
            <w:sz w:val="28"/>
            <w:szCs w:val="28"/>
          </w:rPr>
          <w:t xml:space="preserve">, but then make their final decision based on how they </w:t>
        </w:r>
        <w:r w:rsidR="00114A7E" w:rsidRPr="0077678F">
          <w:rPr>
            <w:rFonts w:ascii="Candara" w:hAnsi="Candara"/>
            <w:b/>
            <w:i/>
            <w:color w:val="000000" w:themeColor="text1"/>
            <w:sz w:val="28"/>
            <w:szCs w:val="28"/>
          </w:rPr>
          <w:t>should</w:t>
        </w:r>
        <w:r w:rsidR="00114A7E">
          <w:rPr>
            <w:rFonts w:ascii="Candara" w:hAnsi="Candara"/>
            <w:color w:val="000000" w:themeColor="text1"/>
            <w:sz w:val="28"/>
            <w:szCs w:val="28"/>
          </w:rPr>
          <w:t xml:space="preserve"> manipulate or measure a variable.</w:t>
        </w:r>
      </w:ins>
      <w:ins w:id="6" w:author="Gary Lewandowski Jr." w:date="2014-11-14T10:43:00Z">
        <w:r w:rsidR="00114A7E">
          <w:rPr>
            <w:rFonts w:ascii="Candara" w:hAnsi="Candara"/>
            <w:color w:val="000000" w:themeColor="text1"/>
            <w:sz w:val="28"/>
            <w:szCs w:val="28"/>
          </w:rPr>
          <w:t xml:space="preserve"> </w:t>
        </w:r>
      </w:ins>
    </w:p>
    <w:p w14:paraId="32E4BF77" w14:textId="77777777" w:rsidR="005E1710" w:rsidRPr="0047219B" w:rsidRDefault="005E1710" w:rsidP="005E1710">
      <w:pPr>
        <w:spacing w:after="0"/>
        <w:rPr>
          <w:rFonts w:ascii="Candara" w:hAnsi="Candara"/>
          <w:color w:val="000000" w:themeColor="text1"/>
          <w:sz w:val="28"/>
          <w:szCs w:val="28"/>
        </w:rPr>
      </w:pPr>
    </w:p>
    <w:p w14:paraId="78594715" w14:textId="1D4AFBA2" w:rsidR="005E1710" w:rsidRPr="0047219B" w:rsidRDefault="00D668C2" w:rsidP="005E1710">
      <w:pPr>
        <w:spacing w:after="0"/>
        <w:rPr>
          <w:rFonts w:ascii="Candara" w:hAnsi="Candara"/>
          <w:color w:val="000000" w:themeColor="text1"/>
          <w:sz w:val="28"/>
          <w:szCs w:val="28"/>
        </w:rPr>
      </w:pPr>
      <w:r>
        <w:rPr>
          <w:rFonts w:ascii="Candara" w:hAnsi="Candara"/>
          <w:color w:val="000000" w:themeColor="text1"/>
          <w:sz w:val="28"/>
          <w:szCs w:val="28"/>
        </w:rPr>
        <w:t xml:space="preserve">After receiving a poor grade on a test or paper, a college student may appear to </w:t>
      </w:r>
      <w:r w:rsidRPr="00D668C2">
        <w:rPr>
          <w:rFonts w:ascii="Candara" w:hAnsi="Candara"/>
          <w:color w:val="000000" w:themeColor="text1"/>
          <w:sz w:val="28"/>
          <w:szCs w:val="28"/>
        </w:rPr>
        <w:t>take it out</w:t>
      </w:r>
      <w:r>
        <w:rPr>
          <w:rFonts w:ascii="Candara" w:hAnsi="Candara"/>
          <w:color w:val="000000" w:themeColor="text1"/>
          <w:sz w:val="28"/>
          <w:szCs w:val="28"/>
        </w:rPr>
        <w:t xml:space="preserve"> on (that is, act in an aggressive manner toward) </w:t>
      </w:r>
      <w:r w:rsidR="00D548EA">
        <w:rPr>
          <w:rFonts w:ascii="Candara" w:hAnsi="Candara"/>
          <w:color w:val="000000" w:themeColor="text1"/>
          <w:sz w:val="28"/>
          <w:szCs w:val="28"/>
        </w:rPr>
        <w:t>t</w:t>
      </w:r>
      <w:r>
        <w:rPr>
          <w:rFonts w:ascii="Candara" w:hAnsi="Candara"/>
          <w:color w:val="000000" w:themeColor="text1"/>
          <w:sz w:val="28"/>
          <w:szCs w:val="28"/>
        </w:rPr>
        <w:t>he</w:t>
      </w:r>
      <w:r w:rsidR="00D548EA">
        <w:rPr>
          <w:rFonts w:ascii="Candara" w:hAnsi="Candara"/>
          <w:color w:val="000000" w:themeColor="text1"/>
          <w:sz w:val="28"/>
          <w:szCs w:val="28"/>
        </w:rPr>
        <w:t>i</w:t>
      </w:r>
      <w:r>
        <w:rPr>
          <w:rFonts w:ascii="Candara" w:hAnsi="Candara"/>
          <w:color w:val="000000" w:themeColor="text1"/>
          <w:sz w:val="28"/>
          <w:szCs w:val="28"/>
        </w:rPr>
        <w:t xml:space="preserve">r roommates by being mean or nasty, screaming, throwing things, or even becoming physically violent. </w:t>
      </w:r>
      <w:ins w:id="7" w:author="Gary Lewandowski Jr." w:date="2014-11-14T10:45:00Z">
        <w:r w:rsidR="00114A7E">
          <w:rPr>
            <w:rFonts w:ascii="Candara" w:hAnsi="Candara"/>
            <w:color w:val="000000" w:themeColor="text1"/>
            <w:sz w:val="28"/>
            <w:szCs w:val="28"/>
          </w:rPr>
          <w:t xml:space="preserve"> Aggression is an important human behavior to study and understand due to the implications it has for interpersonal violence. However, for </w:t>
        </w:r>
      </w:ins>
      <w:ins w:id="8" w:author="David Repetto" w:date="2014-11-14T12:28:00Z">
        <w:r w:rsidR="00AC1E85">
          <w:rPr>
            <w:rFonts w:ascii="Candara" w:hAnsi="Candara"/>
            <w:color w:val="000000" w:themeColor="text1"/>
            <w:sz w:val="28"/>
            <w:szCs w:val="28"/>
          </w:rPr>
          <w:t>safety reasons</w:t>
        </w:r>
      </w:ins>
      <w:ins w:id="9" w:author="Gary Lewandowski Jr." w:date="2014-11-14T10:45:00Z">
        <w:r w:rsidR="00114A7E">
          <w:rPr>
            <w:rFonts w:ascii="Candara" w:hAnsi="Candara"/>
            <w:color w:val="000000" w:themeColor="text1"/>
            <w:sz w:val="28"/>
            <w:szCs w:val="28"/>
          </w:rPr>
          <w:t xml:space="preserve">, a study cannot expose participants to </w:t>
        </w:r>
      </w:ins>
      <w:ins w:id="10" w:author="Gary Lewandowski Jr." w:date="2014-11-14T10:47:00Z">
        <w:r w:rsidR="00114A7E">
          <w:rPr>
            <w:rFonts w:ascii="Candara" w:hAnsi="Candara"/>
            <w:color w:val="000000" w:themeColor="text1"/>
            <w:sz w:val="28"/>
            <w:szCs w:val="28"/>
          </w:rPr>
          <w:t xml:space="preserve">the risk that </w:t>
        </w:r>
      </w:ins>
      <w:ins w:id="11" w:author="Gary Lewandowski Jr." w:date="2014-11-14T10:45:00Z">
        <w:r w:rsidR="00114A7E">
          <w:rPr>
            <w:rFonts w:ascii="Candara" w:hAnsi="Candara"/>
            <w:color w:val="000000" w:themeColor="text1"/>
            <w:sz w:val="28"/>
            <w:szCs w:val="28"/>
          </w:rPr>
          <w:t xml:space="preserve">serious types of violence </w:t>
        </w:r>
      </w:ins>
      <w:ins w:id="12" w:author="Gary Lewandowski Jr." w:date="2014-11-14T10:47:00Z">
        <w:r w:rsidR="00114A7E">
          <w:rPr>
            <w:rFonts w:ascii="Candara" w:hAnsi="Candara"/>
            <w:color w:val="000000" w:themeColor="text1"/>
            <w:sz w:val="28"/>
            <w:szCs w:val="28"/>
          </w:rPr>
          <w:t>presents. As a result, researchers must identify similar</w:t>
        </w:r>
        <w:r w:rsidR="00395A96">
          <w:rPr>
            <w:rFonts w:ascii="Candara" w:hAnsi="Candara"/>
            <w:color w:val="000000" w:themeColor="text1"/>
            <w:sz w:val="28"/>
            <w:szCs w:val="28"/>
          </w:rPr>
          <w:t xml:space="preserve"> </w:t>
        </w:r>
      </w:ins>
      <w:ins w:id="13" w:author="David Repetto" w:date="2014-11-14T12:29:00Z">
        <w:r w:rsidR="00AC1E85">
          <w:rPr>
            <w:rFonts w:ascii="Candara" w:hAnsi="Candara"/>
            <w:color w:val="000000" w:themeColor="text1"/>
            <w:sz w:val="28"/>
            <w:szCs w:val="28"/>
          </w:rPr>
          <w:t>but</w:t>
        </w:r>
      </w:ins>
      <w:ins w:id="14" w:author="Gary Lewandowski Jr." w:date="2014-11-14T10:48:00Z">
        <w:r w:rsidR="00395A96">
          <w:rPr>
            <w:rFonts w:ascii="Candara" w:hAnsi="Candara"/>
            <w:color w:val="000000" w:themeColor="text1"/>
            <w:sz w:val="28"/>
            <w:szCs w:val="28"/>
          </w:rPr>
          <w:t xml:space="preserve"> benign </w:t>
        </w:r>
      </w:ins>
      <w:ins w:id="15" w:author="Gary Lewandowski Jr." w:date="2014-11-14T10:47:00Z">
        <w:r w:rsidR="00114A7E">
          <w:rPr>
            <w:rFonts w:ascii="Candara" w:hAnsi="Candara"/>
            <w:color w:val="000000" w:themeColor="text1"/>
            <w:sz w:val="28"/>
            <w:szCs w:val="28"/>
          </w:rPr>
          <w:t xml:space="preserve">behaviors that can help us understand more </w:t>
        </w:r>
      </w:ins>
      <w:ins w:id="16" w:author="David Repetto" w:date="2014-11-14T12:29:00Z">
        <w:r w:rsidR="00AC1E85">
          <w:rPr>
            <w:rFonts w:ascii="Candara" w:hAnsi="Candara"/>
            <w:color w:val="000000" w:themeColor="text1"/>
            <w:sz w:val="28"/>
            <w:szCs w:val="28"/>
          </w:rPr>
          <w:t>agg</w:t>
        </w:r>
      </w:ins>
      <w:ins w:id="17" w:author="Dennis McGonagle" w:date="2014-11-18T10:24:00Z">
        <w:r w:rsidR="004332B5">
          <w:rPr>
            <w:rFonts w:ascii="Candara" w:hAnsi="Candara"/>
            <w:color w:val="000000" w:themeColor="text1"/>
            <w:sz w:val="28"/>
            <w:szCs w:val="28"/>
          </w:rPr>
          <w:t>r</w:t>
        </w:r>
      </w:ins>
      <w:ins w:id="18" w:author="David Repetto" w:date="2014-11-14T12:29:00Z">
        <w:r w:rsidR="00AC1E85">
          <w:rPr>
            <w:rFonts w:ascii="Candara" w:hAnsi="Candara"/>
            <w:color w:val="000000" w:themeColor="text1"/>
            <w:sz w:val="28"/>
            <w:szCs w:val="28"/>
          </w:rPr>
          <w:t>essive</w:t>
        </w:r>
      </w:ins>
      <w:ins w:id="19" w:author="Gary Lewandowski Jr." w:date="2014-11-14T10:47:00Z">
        <w:r w:rsidR="00114A7E">
          <w:rPr>
            <w:rFonts w:ascii="Candara" w:hAnsi="Candara"/>
            <w:color w:val="000000" w:themeColor="text1"/>
            <w:sz w:val="28"/>
            <w:szCs w:val="28"/>
          </w:rPr>
          <w:t xml:space="preserve"> behaviors</w:t>
        </w:r>
      </w:ins>
      <w:ins w:id="20" w:author="Gary Lewandowski Jr." w:date="2014-11-14T10:48:00Z">
        <w:r w:rsidR="00395A96">
          <w:rPr>
            <w:rFonts w:ascii="Candara" w:hAnsi="Candara"/>
            <w:color w:val="000000" w:themeColor="text1"/>
            <w:sz w:val="28"/>
            <w:szCs w:val="28"/>
          </w:rPr>
          <w:t xml:space="preserve"> without harming participants.</w:t>
        </w:r>
      </w:ins>
      <w:ins w:id="21" w:author="Gary Lewandowski Jr." w:date="2014-11-14T10:47:00Z">
        <w:r w:rsidR="00114A7E">
          <w:rPr>
            <w:rFonts w:ascii="Candara" w:hAnsi="Candara"/>
            <w:color w:val="000000" w:themeColor="text1"/>
            <w:sz w:val="28"/>
            <w:szCs w:val="28"/>
          </w:rPr>
          <w:t xml:space="preserve"> </w:t>
        </w:r>
      </w:ins>
    </w:p>
    <w:p w14:paraId="3306AFFE" w14:textId="77777777" w:rsidR="005E1710" w:rsidRPr="0047219B" w:rsidRDefault="005E1710" w:rsidP="005E1710">
      <w:pPr>
        <w:spacing w:after="0"/>
        <w:rPr>
          <w:rFonts w:ascii="Candara" w:hAnsi="Candara"/>
          <w:color w:val="000000" w:themeColor="text1"/>
          <w:sz w:val="28"/>
          <w:szCs w:val="28"/>
        </w:rPr>
      </w:pPr>
    </w:p>
    <w:p w14:paraId="674EBAB8" w14:textId="30FE77BF" w:rsidR="005E1710" w:rsidRDefault="005E1710" w:rsidP="005E1710">
      <w:pPr>
        <w:spacing w:after="0"/>
        <w:rPr>
          <w:ins w:id="22" w:author="Dennis McGonagle" w:date="2014-11-19T14:50:00Z"/>
          <w:rFonts w:ascii="Candara" w:hAnsi="Candara"/>
          <w:color w:val="000000" w:themeColor="text1"/>
          <w:sz w:val="28"/>
          <w:szCs w:val="28"/>
        </w:rPr>
      </w:pPr>
      <w:r w:rsidRPr="0047219B">
        <w:rPr>
          <w:rFonts w:ascii="Candara" w:hAnsi="Candara"/>
          <w:color w:val="000000" w:themeColor="text1"/>
          <w:sz w:val="28"/>
          <w:szCs w:val="28"/>
        </w:rPr>
        <w:t xml:space="preserve">This video uses a </w:t>
      </w:r>
      <w:r w:rsidR="003344E7">
        <w:rPr>
          <w:rFonts w:ascii="Candara" w:hAnsi="Candara"/>
          <w:color w:val="000000" w:themeColor="text1"/>
          <w:sz w:val="28"/>
          <w:szCs w:val="28"/>
        </w:rPr>
        <w:t>two-</w:t>
      </w:r>
      <w:r w:rsidRPr="0047219B">
        <w:rPr>
          <w:rFonts w:ascii="Candara" w:hAnsi="Candara"/>
          <w:color w:val="000000" w:themeColor="text1"/>
          <w:sz w:val="28"/>
          <w:szCs w:val="28"/>
        </w:rPr>
        <w:t>group experiment to see if people really take out their anger on others even though the others aren’t responsible for the original problem. Specifically</w:t>
      </w:r>
      <w:r w:rsidR="00D668C2">
        <w:rPr>
          <w:rFonts w:ascii="Candara" w:hAnsi="Candara"/>
          <w:color w:val="000000" w:themeColor="text1"/>
          <w:sz w:val="28"/>
          <w:szCs w:val="28"/>
        </w:rPr>
        <w:t xml:space="preserve">, it examines whether </w:t>
      </w:r>
      <w:r w:rsidRPr="0047219B">
        <w:rPr>
          <w:rFonts w:ascii="Candara" w:hAnsi="Candara"/>
          <w:color w:val="000000" w:themeColor="text1"/>
          <w:sz w:val="28"/>
          <w:szCs w:val="28"/>
        </w:rPr>
        <w:t>negative feedback leads to aggression</w:t>
      </w:r>
      <w:ins w:id="23" w:author="Gary Lewandowski Jr." w:date="2014-11-14T10:48:00Z">
        <w:r w:rsidR="00395A96">
          <w:rPr>
            <w:rFonts w:ascii="Candara" w:hAnsi="Candara"/>
            <w:color w:val="000000" w:themeColor="text1"/>
            <w:sz w:val="28"/>
            <w:szCs w:val="28"/>
          </w:rPr>
          <w:t xml:space="preserve"> while considering key ethical issues such as harm to participants, cost</w:t>
        </w:r>
      </w:ins>
      <w:ins w:id="24" w:author="Gary Lewandowski Jr." w:date="2014-11-14T10:49:00Z">
        <w:r w:rsidR="00395A96">
          <w:rPr>
            <w:rFonts w:ascii="Candara" w:hAnsi="Candara"/>
            <w:color w:val="000000" w:themeColor="text1"/>
            <w:sz w:val="28"/>
            <w:szCs w:val="28"/>
          </w:rPr>
          <w:t>s vs. benefits, informed consent, and debriefing.</w:t>
        </w:r>
      </w:ins>
    </w:p>
    <w:p w14:paraId="06EC6C00" w14:textId="77777777" w:rsidR="00FE082D" w:rsidRDefault="00FE082D" w:rsidP="005E1710">
      <w:pPr>
        <w:spacing w:after="0"/>
        <w:rPr>
          <w:ins w:id="25" w:author="Dennis McGonagle" w:date="2014-11-19T14:50:00Z"/>
          <w:rFonts w:ascii="Candara" w:hAnsi="Candara"/>
          <w:color w:val="000000" w:themeColor="text1"/>
          <w:sz w:val="28"/>
          <w:szCs w:val="28"/>
        </w:rPr>
      </w:pPr>
    </w:p>
    <w:p w14:paraId="62AD75D7" w14:textId="43DB1B08" w:rsidR="00FE082D" w:rsidRDefault="00FE082D" w:rsidP="00FE082D">
      <w:pPr>
        <w:spacing w:after="0"/>
        <w:rPr>
          <w:ins w:id="26" w:author="Dennis McGonagle" w:date="2014-11-19T14:50:00Z"/>
          <w:rFonts w:ascii="Candara" w:hAnsi="Candara"/>
          <w:color w:val="000000" w:themeColor="text1"/>
          <w:sz w:val="28"/>
          <w:szCs w:val="28"/>
        </w:rPr>
      </w:pPr>
      <w:ins w:id="27" w:author="Dennis McGonagle" w:date="2014-11-19T14:50:00Z">
        <w:r w:rsidRPr="002A0C1F">
          <w:rPr>
            <w:rFonts w:ascii="Candara" w:hAnsi="Candara"/>
            <w:color w:val="000000" w:themeColor="text1"/>
            <w:sz w:val="28"/>
            <w:szCs w:val="28"/>
          </w:rPr>
          <w:t>Psychological studies often use higher sample sizes than studies in other sciences.  A large number of participants helps to better ensure that the population under study is better represented, i.e. the margin of error accompanied by studying human behavior is sufficiently accounted for.  In this video we demonstrat</w:t>
        </w:r>
        <w:r w:rsidRPr="002F16F2">
          <w:rPr>
            <w:rFonts w:ascii="Candara" w:hAnsi="Candara"/>
            <w:color w:val="000000" w:themeColor="text1"/>
            <w:sz w:val="28"/>
            <w:szCs w:val="28"/>
          </w:rPr>
          <w:t xml:space="preserve">e this experiment using just </w:t>
        </w:r>
        <w:r>
          <w:rPr>
            <w:rFonts w:ascii="Candara" w:hAnsi="Candara"/>
            <w:color w:val="000000" w:themeColor="text1"/>
            <w:sz w:val="28"/>
            <w:szCs w:val="28"/>
          </w:rPr>
          <w:t>2</w:t>
        </w:r>
        <w:r w:rsidRPr="002A0C1F">
          <w:rPr>
            <w:rFonts w:ascii="Candara" w:hAnsi="Candara"/>
            <w:color w:val="000000" w:themeColor="text1"/>
            <w:sz w:val="28"/>
            <w:szCs w:val="28"/>
          </w:rPr>
          <w:t xml:space="preserve"> participant</w:t>
        </w:r>
        <w:r>
          <w:rPr>
            <w:rFonts w:ascii="Candara" w:hAnsi="Candara"/>
            <w:color w:val="000000" w:themeColor="text1"/>
            <w:sz w:val="28"/>
            <w:szCs w:val="28"/>
          </w:rPr>
          <w:t>s</w:t>
        </w:r>
      </w:ins>
      <w:ins w:id="28" w:author="Dennis McGonagle" w:date="2014-11-19T14:52:00Z">
        <w:r>
          <w:rPr>
            <w:rFonts w:ascii="Candara" w:hAnsi="Candara"/>
            <w:color w:val="000000" w:themeColor="text1"/>
            <w:sz w:val="28"/>
            <w:szCs w:val="28"/>
          </w:rPr>
          <w:t>, one being the Evaluator</w:t>
        </w:r>
      </w:ins>
      <w:ins w:id="29" w:author="Dennis McGonagle" w:date="2014-11-19T14:50:00Z">
        <w:r w:rsidRPr="002A0C1F">
          <w:rPr>
            <w:rFonts w:ascii="Candara" w:hAnsi="Candara"/>
            <w:color w:val="000000" w:themeColor="text1"/>
            <w:sz w:val="28"/>
            <w:szCs w:val="28"/>
          </w:rPr>
          <w:t xml:space="preserve">.  However, as represented in the results, we used a total of </w:t>
        </w:r>
      </w:ins>
      <w:ins w:id="30" w:author="Dennis McGonagle" w:date="2014-11-19T14:52:00Z">
        <w:r>
          <w:rPr>
            <w:rFonts w:ascii="Candara" w:hAnsi="Candara"/>
            <w:color w:val="000000" w:themeColor="text1"/>
            <w:sz w:val="28"/>
            <w:szCs w:val="28"/>
          </w:rPr>
          <w:t>245</w:t>
        </w:r>
      </w:ins>
      <w:ins w:id="31" w:author="Dennis McGonagle" w:date="2014-11-19T14:50:00Z">
        <w:r w:rsidRPr="002A0C1F">
          <w:rPr>
            <w:rFonts w:ascii="Candara" w:hAnsi="Candara"/>
            <w:color w:val="000000" w:themeColor="text1"/>
            <w:sz w:val="28"/>
            <w:szCs w:val="28"/>
          </w:rPr>
          <w:t xml:space="preserve"> participants to reach the experiment’s conclusions.</w:t>
        </w:r>
      </w:ins>
    </w:p>
    <w:p w14:paraId="36F7FCE4" w14:textId="77777777" w:rsidR="00FE082D" w:rsidRPr="0047219B" w:rsidRDefault="00FE082D" w:rsidP="005E1710">
      <w:pPr>
        <w:spacing w:after="0"/>
        <w:rPr>
          <w:rFonts w:ascii="Candara" w:hAnsi="Candara"/>
          <w:color w:val="000000" w:themeColor="text1"/>
          <w:sz w:val="28"/>
          <w:szCs w:val="28"/>
        </w:rPr>
      </w:pPr>
    </w:p>
    <w:p w14:paraId="6C47897A" w14:textId="13F2B4C4" w:rsidR="00BB5081" w:rsidRPr="0047219B" w:rsidRDefault="00EC4040" w:rsidP="005718EA">
      <w:pPr>
        <w:spacing w:after="0"/>
        <w:rPr>
          <w:rFonts w:ascii="Candara" w:hAnsi="Candara"/>
          <w:color w:val="000000" w:themeColor="text1"/>
          <w:sz w:val="28"/>
          <w:szCs w:val="28"/>
        </w:rPr>
      </w:pPr>
      <w:r w:rsidRPr="0047219B">
        <w:rPr>
          <w:rFonts w:ascii="Candara" w:hAnsi="Candara"/>
          <w:color w:val="000000" w:themeColor="text1"/>
          <w:sz w:val="28"/>
          <w:szCs w:val="28"/>
        </w:rPr>
        <w:lastRenderedPageBreak/>
        <w:t xml:space="preserve"> </w:t>
      </w:r>
    </w:p>
    <w:p w14:paraId="3B57F6A7" w14:textId="77777777" w:rsidR="005E1710" w:rsidRPr="0047219B" w:rsidRDefault="005E1710" w:rsidP="005E1710">
      <w:pPr>
        <w:spacing w:after="0"/>
        <w:rPr>
          <w:rFonts w:ascii="Candara" w:hAnsi="Candara"/>
          <w:b/>
          <w:sz w:val="28"/>
          <w:szCs w:val="28"/>
        </w:rPr>
      </w:pPr>
      <w:r w:rsidRPr="0047219B">
        <w:rPr>
          <w:rFonts w:ascii="Candara" w:hAnsi="Candara"/>
          <w:b/>
          <w:sz w:val="28"/>
          <w:szCs w:val="28"/>
        </w:rPr>
        <w:t xml:space="preserve">Procedure: </w:t>
      </w:r>
    </w:p>
    <w:p w14:paraId="389E3A9D" w14:textId="77777777" w:rsidR="005E1710" w:rsidRPr="0047219B" w:rsidRDefault="005E1710" w:rsidP="005E1710">
      <w:pPr>
        <w:spacing w:after="0"/>
        <w:rPr>
          <w:rFonts w:ascii="Candara" w:hAnsi="Candara"/>
          <w:b/>
          <w:sz w:val="28"/>
          <w:szCs w:val="28"/>
        </w:rPr>
      </w:pPr>
    </w:p>
    <w:p w14:paraId="02A34E2A" w14:textId="319E417D" w:rsidR="0047219B" w:rsidRPr="00D668C2" w:rsidRDefault="006F6B36" w:rsidP="0047219B">
      <w:pPr>
        <w:pStyle w:val="ListParagraph"/>
        <w:numPr>
          <w:ilvl w:val="0"/>
          <w:numId w:val="3"/>
        </w:numPr>
        <w:rPr>
          <w:sz w:val="28"/>
          <w:szCs w:val="28"/>
        </w:rPr>
      </w:pPr>
      <w:r w:rsidRPr="00D668C2">
        <w:rPr>
          <w:sz w:val="28"/>
          <w:szCs w:val="28"/>
        </w:rPr>
        <w:t>Define ethical behavior in research</w:t>
      </w:r>
    </w:p>
    <w:p w14:paraId="5E997BB0" w14:textId="77777777" w:rsidR="0047219B" w:rsidRPr="006F6B36" w:rsidRDefault="0047219B" w:rsidP="0047219B">
      <w:pPr>
        <w:pStyle w:val="ListParagraph"/>
        <w:ind w:left="360"/>
        <w:rPr>
          <w:sz w:val="28"/>
          <w:szCs w:val="28"/>
          <w:highlight w:val="yellow"/>
        </w:rPr>
      </w:pPr>
    </w:p>
    <w:p w14:paraId="4DFA6298" w14:textId="48DFE575" w:rsidR="0047219B" w:rsidRDefault="0047219B" w:rsidP="0047219B">
      <w:pPr>
        <w:pStyle w:val="ListParagraph"/>
        <w:numPr>
          <w:ilvl w:val="1"/>
          <w:numId w:val="3"/>
        </w:numPr>
        <w:rPr>
          <w:sz w:val="28"/>
          <w:szCs w:val="28"/>
        </w:rPr>
      </w:pPr>
      <w:r w:rsidRPr="00D668C2">
        <w:rPr>
          <w:sz w:val="28"/>
          <w:szCs w:val="28"/>
        </w:rPr>
        <w:t>Ethics are a collection of moral standards and princip</w:t>
      </w:r>
      <w:r w:rsidR="004924E5">
        <w:rPr>
          <w:sz w:val="28"/>
          <w:szCs w:val="28"/>
        </w:rPr>
        <w:t>les that guide the decisions we</w:t>
      </w:r>
      <w:r w:rsidRPr="00D668C2">
        <w:rPr>
          <w:sz w:val="28"/>
          <w:szCs w:val="28"/>
        </w:rPr>
        <w:t xml:space="preserve"> </w:t>
      </w:r>
      <w:r w:rsidR="004924E5">
        <w:rPr>
          <w:sz w:val="28"/>
          <w:szCs w:val="28"/>
        </w:rPr>
        <w:t>make.  They essentially tell us what we</w:t>
      </w:r>
      <w:r w:rsidRPr="00D668C2">
        <w:rPr>
          <w:sz w:val="28"/>
          <w:szCs w:val="28"/>
        </w:rPr>
        <w:t xml:space="preserve"> </w:t>
      </w:r>
      <w:r w:rsidRPr="00D668C2">
        <w:rPr>
          <w:b/>
          <w:sz w:val="28"/>
          <w:szCs w:val="28"/>
        </w:rPr>
        <w:t xml:space="preserve">should </w:t>
      </w:r>
      <w:r w:rsidRPr="00D668C2">
        <w:rPr>
          <w:sz w:val="28"/>
          <w:szCs w:val="28"/>
        </w:rPr>
        <w:t xml:space="preserve">do.  What the researcher </w:t>
      </w:r>
      <w:r w:rsidRPr="00D668C2">
        <w:rPr>
          <w:b/>
          <w:sz w:val="28"/>
          <w:szCs w:val="28"/>
        </w:rPr>
        <w:t>could</w:t>
      </w:r>
      <w:r w:rsidRPr="00D668C2">
        <w:rPr>
          <w:sz w:val="28"/>
          <w:szCs w:val="28"/>
        </w:rPr>
        <w:t xml:space="preserve"> do is different from what </w:t>
      </w:r>
      <w:r w:rsidR="00D548EA">
        <w:rPr>
          <w:sz w:val="28"/>
          <w:szCs w:val="28"/>
        </w:rPr>
        <w:t>they</w:t>
      </w:r>
      <w:ins w:id="32" w:author="Dennis McGonagle" w:date="2014-11-19T14:40:00Z">
        <w:r w:rsidR="00D548EA" w:rsidRPr="00D668C2">
          <w:rPr>
            <w:sz w:val="28"/>
            <w:szCs w:val="28"/>
          </w:rPr>
          <w:t xml:space="preserve"> </w:t>
        </w:r>
      </w:ins>
      <w:r w:rsidRPr="00D668C2">
        <w:rPr>
          <w:b/>
          <w:sz w:val="28"/>
          <w:szCs w:val="28"/>
        </w:rPr>
        <w:t xml:space="preserve">should </w:t>
      </w:r>
      <w:r w:rsidRPr="00D668C2">
        <w:rPr>
          <w:sz w:val="28"/>
          <w:szCs w:val="28"/>
        </w:rPr>
        <w:t>do.</w:t>
      </w:r>
    </w:p>
    <w:p w14:paraId="47E933B8" w14:textId="77777777" w:rsidR="008F5101" w:rsidRPr="00D668C2" w:rsidRDefault="008F5101" w:rsidP="008F5101">
      <w:pPr>
        <w:pStyle w:val="ListParagraph"/>
        <w:ind w:left="792"/>
        <w:rPr>
          <w:sz w:val="28"/>
          <w:szCs w:val="28"/>
        </w:rPr>
      </w:pPr>
    </w:p>
    <w:p w14:paraId="209DA100" w14:textId="3DC6ADC2" w:rsidR="0047219B" w:rsidRPr="00D668C2" w:rsidRDefault="0047219B" w:rsidP="00D668C2">
      <w:pPr>
        <w:pStyle w:val="ListParagraph"/>
        <w:numPr>
          <w:ilvl w:val="1"/>
          <w:numId w:val="3"/>
        </w:numPr>
        <w:rPr>
          <w:sz w:val="28"/>
          <w:szCs w:val="28"/>
        </w:rPr>
      </w:pPr>
      <w:r w:rsidRPr="00D668C2">
        <w:rPr>
          <w:sz w:val="28"/>
          <w:szCs w:val="28"/>
        </w:rPr>
        <w:t>Cost-Benefit Analysis – To know if the research should be conducted, the research needs to make sure the benefits outweigh the costs or risks of harm.  This can be accomplished by increasing participants’ benefits and/or lowering the costs.</w:t>
      </w:r>
    </w:p>
    <w:p w14:paraId="19A54A0C" w14:textId="77777777" w:rsidR="0047219B" w:rsidRPr="0047219B" w:rsidRDefault="0047219B" w:rsidP="0047219B">
      <w:pPr>
        <w:pStyle w:val="ListParagraph"/>
        <w:ind w:left="360"/>
        <w:rPr>
          <w:sz w:val="28"/>
          <w:szCs w:val="28"/>
        </w:rPr>
      </w:pPr>
    </w:p>
    <w:p w14:paraId="293B59A0" w14:textId="06A1C5E3" w:rsidR="005E1710" w:rsidRPr="0047219B" w:rsidRDefault="005E1710" w:rsidP="005E1710">
      <w:pPr>
        <w:pStyle w:val="ListParagraph"/>
        <w:numPr>
          <w:ilvl w:val="0"/>
          <w:numId w:val="3"/>
        </w:numPr>
        <w:rPr>
          <w:sz w:val="28"/>
          <w:szCs w:val="28"/>
        </w:rPr>
      </w:pPr>
      <w:r w:rsidRPr="0047219B">
        <w:rPr>
          <w:sz w:val="28"/>
          <w:szCs w:val="28"/>
        </w:rPr>
        <w:t>Define Key Variables</w:t>
      </w:r>
    </w:p>
    <w:p w14:paraId="64EA18A1" w14:textId="77777777" w:rsidR="005E1710" w:rsidRPr="0047219B" w:rsidRDefault="005E1710" w:rsidP="005E1710">
      <w:pPr>
        <w:pStyle w:val="ListParagraph"/>
        <w:ind w:left="792"/>
        <w:rPr>
          <w:sz w:val="28"/>
          <w:szCs w:val="28"/>
        </w:rPr>
      </w:pPr>
    </w:p>
    <w:p w14:paraId="67EAF851" w14:textId="3C084499" w:rsidR="0008196F" w:rsidRDefault="0008196F" w:rsidP="0008196F">
      <w:pPr>
        <w:pStyle w:val="ListParagraph"/>
        <w:numPr>
          <w:ilvl w:val="1"/>
          <w:numId w:val="3"/>
        </w:numPr>
        <w:rPr>
          <w:sz w:val="28"/>
          <w:szCs w:val="28"/>
        </w:rPr>
      </w:pPr>
      <w:r w:rsidRPr="0047219B">
        <w:rPr>
          <w:sz w:val="28"/>
          <w:szCs w:val="28"/>
        </w:rPr>
        <w:t xml:space="preserve">Create an operational definition (i.e. a clear description of exactly what a researcher means by a concept) of “negative feedback.” </w:t>
      </w:r>
    </w:p>
    <w:p w14:paraId="5871F15C" w14:textId="77777777" w:rsidR="008F5101" w:rsidRPr="0047219B" w:rsidRDefault="008F5101" w:rsidP="008F5101">
      <w:pPr>
        <w:pStyle w:val="ListParagraph"/>
        <w:ind w:left="792"/>
        <w:rPr>
          <w:sz w:val="28"/>
          <w:szCs w:val="28"/>
        </w:rPr>
      </w:pPr>
    </w:p>
    <w:p w14:paraId="41D3A6EF" w14:textId="61DB29AB" w:rsidR="0008196F" w:rsidRDefault="00D846FF" w:rsidP="0008196F">
      <w:pPr>
        <w:pStyle w:val="ListParagraph"/>
        <w:numPr>
          <w:ilvl w:val="2"/>
          <w:numId w:val="3"/>
        </w:numPr>
        <w:rPr>
          <w:sz w:val="28"/>
          <w:szCs w:val="28"/>
        </w:rPr>
      </w:pPr>
      <w:r>
        <w:rPr>
          <w:sz w:val="28"/>
          <w:szCs w:val="28"/>
        </w:rPr>
        <w:t>For the purposes of this experiment, “n</w:t>
      </w:r>
      <w:r w:rsidR="0008196F" w:rsidRPr="0047219B">
        <w:rPr>
          <w:sz w:val="28"/>
          <w:szCs w:val="28"/>
        </w:rPr>
        <w:t xml:space="preserve">egative feedback” could </w:t>
      </w:r>
      <w:r>
        <w:rPr>
          <w:sz w:val="28"/>
          <w:szCs w:val="28"/>
        </w:rPr>
        <w:t xml:space="preserve">entail a number of different forms e.g. </w:t>
      </w:r>
      <w:r w:rsidR="0008196F" w:rsidRPr="0047219B">
        <w:rPr>
          <w:sz w:val="28"/>
          <w:szCs w:val="28"/>
        </w:rPr>
        <w:t xml:space="preserve">medical results that indicate </w:t>
      </w:r>
      <w:r>
        <w:rPr>
          <w:sz w:val="28"/>
          <w:szCs w:val="28"/>
        </w:rPr>
        <w:t>the participants</w:t>
      </w:r>
      <w:r w:rsidR="0008196F" w:rsidRPr="0047219B">
        <w:rPr>
          <w:sz w:val="28"/>
          <w:szCs w:val="28"/>
        </w:rPr>
        <w:t xml:space="preserve"> </w:t>
      </w:r>
      <w:r>
        <w:rPr>
          <w:sz w:val="28"/>
          <w:szCs w:val="28"/>
        </w:rPr>
        <w:t xml:space="preserve">have </w:t>
      </w:r>
      <w:r w:rsidR="0003647E">
        <w:rPr>
          <w:sz w:val="28"/>
          <w:szCs w:val="28"/>
        </w:rPr>
        <w:t>a disease,</w:t>
      </w:r>
      <w:r w:rsidR="0008196F" w:rsidRPr="0047219B">
        <w:rPr>
          <w:sz w:val="28"/>
          <w:szCs w:val="28"/>
        </w:rPr>
        <w:t xml:space="preserve"> a diagnostic test that </w:t>
      </w:r>
      <w:r w:rsidR="00D548EA" w:rsidRPr="0047219B">
        <w:rPr>
          <w:sz w:val="28"/>
          <w:szCs w:val="28"/>
        </w:rPr>
        <w:t>indicate</w:t>
      </w:r>
      <w:r w:rsidR="00D548EA">
        <w:rPr>
          <w:sz w:val="28"/>
          <w:szCs w:val="28"/>
        </w:rPr>
        <w:t>s</w:t>
      </w:r>
      <w:r w:rsidR="00D548EA" w:rsidRPr="0047219B">
        <w:rPr>
          <w:sz w:val="28"/>
          <w:szCs w:val="28"/>
        </w:rPr>
        <w:t xml:space="preserve"> </w:t>
      </w:r>
      <w:r>
        <w:rPr>
          <w:sz w:val="28"/>
          <w:szCs w:val="28"/>
        </w:rPr>
        <w:t xml:space="preserve">they </w:t>
      </w:r>
      <w:r w:rsidR="0008196F" w:rsidRPr="0047219B">
        <w:rPr>
          <w:sz w:val="28"/>
          <w:szCs w:val="28"/>
        </w:rPr>
        <w:t>have low IQ</w:t>
      </w:r>
      <w:r>
        <w:rPr>
          <w:sz w:val="28"/>
          <w:szCs w:val="28"/>
        </w:rPr>
        <w:t>s</w:t>
      </w:r>
      <w:r w:rsidR="0003647E">
        <w:rPr>
          <w:sz w:val="28"/>
          <w:szCs w:val="28"/>
        </w:rPr>
        <w:t>,</w:t>
      </w:r>
      <w:r w:rsidR="0008196F" w:rsidRPr="0047219B">
        <w:rPr>
          <w:sz w:val="28"/>
          <w:szCs w:val="28"/>
        </w:rPr>
        <w:t xml:space="preserve"> </w:t>
      </w:r>
      <w:r>
        <w:rPr>
          <w:sz w:val="28"/>
          <w:szCs w:val="28"/>
        </w:rPr>
        <w:t>harsh commentary on their physical appearance</w:t>
      </w:r>
      <w:r w:rsidR="0003647E">
        <w:rPr>
          <w:sz w:val="28"/>
          <w:szCs w:val="28"/>
        </w:rPr>
        <w:t>,</w:t>
      </w:r>
      <w:r>
        <w:rPr>
          <w:sz w:val="28"/>
          <w:szCs w:val="28"/>
        </w:rPr>
        <w:t xml:space="preserve"> </w:t>
      </w:r>
      <w:r w:rsidR="0008196F" w:rsidRPr="0047219B">
        <w:rPr>
          <w:sz w:val="28"/>
          <w:szCs w:val="28"/>
        </w:rPr>
        <w:t xml:space="preserve">or </w:t>
      </w:r>
      <w:r>
        <w:rPr>
          <w:sz w:val="28"/>
          <w:szCs w:val="28"/>
        </w:rPr>
        <w:t>severe criticism on their written work</w:t>
      </w:r>
      <w:r w:rsidR="0008196F" w:rsidRPr="0047219B">
        <w:rPr>
          <w:sz w:val="28"/>
          <w:szCs w:val="28"/>
        </w:rPr>
        <w:t xml:space="preserve">. </w:t>
      </w:r>
    </w:p>
    <w:p w14:paraId="483F41AA" w14:textId="77777777" w:rsidR="008F5101" w:rsidRDefault="008F5101" w:rsidP="008F5101">
      <w:pPr>
        <w:pStyle w:val="ListParagraph"/>
        <w:ind w:left="1224"/>
        <w:rPr>
          <w:sz w:val="28"/>
          <w:szCs w:val="28"/>
        </w:rPr>
      </w:pPr>
    </w:p>
    <w:p w14:paraId="3C453ABB" w14:textId="6B2E6A5C" w:rsidR="0008196F" w:rsidRDefault="005D1243" w:rsidP="0008196F">
      <w:pPr>
        <w:pStyle w:val="ListParagraph"/>
        <w:numPr>
          <w:ilvl w:val="2"/>
          <w:numId w:val="3"/>
        </w:numPr>
        <w:rPr>
          <w:sz w:val="28"/>
          <w:szCs w:val="28"/>
        </w:rPr>
      </w:pPr>
      <w:r>
        <w:rPr>
          <w:sz w:val="28"/>
          <w:szCs w:val="28"/>
        </w:rPr>
        <w:t xml:space="preserve">Applying cost-benefit analysis, providing severe criticism on </w:t>
      </w:r>
      <w:r w:rsidR="0008196F" w:rsidRPr="0047219B">
        <w:rPr>
          <w:sz w:val="28"/>
          <w:szCs w:val="28"/>
        </w:rPr>
        <w:t xml:space="preserve">written work </w:t>
      </w:r>
      <w:r>
        <w:rPr>
          <w:sz w:val="28"/>
          <w:szCs w:val="28"/>
        </w:rPr>
        <w:t>is the least harmful type of negative feedback to give to the experiment participants.  Therefore, ethical behavior dictates that this is the type of negative feedback that should be used.</w:t>
      </w:r>
    </w:p>
    <w:p w14:paraId="164D9522" w14:textId="77777777" w:rsidR="008F5101" w:rsidRPr="008F5101" w:rsidRDefault="008F5101" w:rsidP="008F5101">
      <w:pPr>
        <w:pStyle w:val="ListParagraph"/>
        <w:rPr>
          <w:sz w:val="28"/>
          <w:szCs w:val="28"/>
        </w:rPr>
      </w:pPr>
    </w:p>
    <w:p w14:paraId="751E88EF" w14:textId="77777777" w:rsidR="0008196F" w:rsidRDefault="005E1710" w:rsidP="0008196F">
      <w:pPr>
        <w:pStyle w:val="ListParagraph"/>
        <w:numPr>
          <w:ilvl w:val="1"/>
          <w:numId w:val="3"/>
        </w:numPr>
        <w:rPr>
          <w:sz w:val="28"/>
          <w:szCs w:val="28"/>
        </w:rPr>
      </w:pPr>
      <w:r w:rsidRPr="0047219B">
        <w:rPr>
          <w:sz w:val="28"/>
          <w:szCs w:val="28"/>
        </w:rPr>
        <w:t>Create an operational definition (i.e. a clear description of exactly what a researcher means by a concept) of “</w:t>
      </w:r>
      <w:r w:rsidR="0008196F" w:rsidRPr="0047219B">
        <w:rPr>
          <w:sz w:val="28"/>
          <w:szCs w:val="28"/>
        </w:rPr>
        <w:t>aggression</w:t>
      </w:r>
      <w:r w:rsidRPr="0047219B">
        <w:rPr>
          <w:sz w:val="28"/>
          <w:szCs w:val="28"/>
        </w:rPr>
        <w:t xml:space="preserve">.” </w:t>
      </w:r>
    </w:p>
    <w:p w14:paraId="1E7FC3DF" w14:textId="77777777" w:rsidR="008F5101" w:rsidRDefault="008F5101" w:rsidP="008F5101">
      <w:pPr>
        <w:pStyle w:val="ListParagraph"/>
        <w:ind w:left="792"/>
        <w:rPr>
          <w:sz w:val="28"/>
          <w:szCs w:val="28"/>
        </w:rPr>
      </w:pPr>
    </w:p>
    <w:p w14:paraId="2F782D7D" w14:textId="6E625170" w:rsidR="0008196F" w:rsidRDefault="0003647E" w:rsidP="008F5101">
      <w:pPr>
        <w:pStyle w:val="ListParagraph"/>
        <w:numPr>
          <w:ilvl w:val="2"/>
          <w:numId w:val="3"/>
        </w:numPr>
        <w:rPr>
          <w:sz w:val="28"/>
          <w:szCs w:val="28"/>
        </w:rPr>
      </w:pPr>
      <w:r>
        <w:rPr>
          <w:sz w:val="28"/>
          <w:szCs w:val="28"/>
        </w:rPr>
        <w:t>For purposes of this experiment, “a</w:t>
      </w:r>
      <w:r w:rsidR="0008196F" w:rsidRPr="008F5101">
        <w:rPr>
          <w:sz w:val="28"/>
          <w:szCs w:val="28"/>
        </w:rPr>
        <w:t xml:space="preserve">ggression” could involve </w:t>
      </w:r>
      <w:r>
        <w:rPr>
          <w:sz w:val="28"/>
          <w:szCs w:val="28"/>
        </w:rPr>
        <w:t xml:space="preserve">a number of different behaviors, e.g. being </w:t>
      </w:r>
      <w:r w:rsidR="0008196F" w:rsidRPr="008F5101">
        <w:rPr>
          <w:sz w:val="28"/>
          <w:szCs w:val="28"/>
        </w:rPr>
        <w:t xml:space="preserve">verbally </w:t>
      </w:r>
      <w:r>
        <w:rPr>
          <w:sz w:val="28"/>
          <w:szCs w:val="28"/>
        </w:rPr>
        <w:t xml:space="preserve">abrasive to the </w:t>
      </w:r>
      <w:r w:rsidR="0008196F" w:rsidRPr="008F5101">
        <w:rPr>
          <w:sz w:val="28"/>
          <w:szCs w:val="28"/>
        </w:rPr>
        <w:t>participant, physically push</w:t>
      </w:r>
      <w:r>
        <w:rPr>
          <w:sz w:val="28"/>
          <w:szCs w:val="28"/>
        </w:rPr>
        <w:t xml:space="preserve">ing </w:t>
      </w:r>
      <w:r w:rsidR="0008196F" w:rsidRPr="008F5101">
        <w:rPr>
          <w:sz w:val="28"/>
          <w:szCs w:val="28"/>
        </w:rPr>
        <w:t>the</w:t>
      </w:r>
      <w:r>
        <w:rPr>
          <w:sz w:val="28"/>
          <w:szCs w:val="28"/>
        </w:rPr>
        <w:t xml:space="preserve"> participant</w:t>
      </w:r>
      <w:r w:rsidR="0008196F" w:rsidRPr="008F5101">
        <w:rPr>
          <w:sz w:val="28"/>
          <w:szCs w:val="28"/>
        </w:rPr>
        <w:t>, a</w:t>
      </w:r>
      <w:r>
        <w:rPr>
          <w:sz w:val="28"/>
          <w:szCs w:val="28"/>
        </w:rPr>
        <w:t xml:space="preserve">dministering an </w:t>
      </w:r>
      <w:r>
        <w:rPr>
          <w:sz w:val="28"/>
          <w:szCs w:val="28"/>
        </w:rPr>
        <w:lastRenderedPageBreak/>
        <w:t>e</w:t>
      </w:r>
      <w:r w:rsidR="0008196F" w:rsidRPr="008F5101">
        <w:rPr>
          <w:sz w:val="28"/>
          <w:szCs w:val="28"/>
        </w:rPr>
        <w:t>lectrical shock</w:t>
      </w:r>
      <w:r>
        <w:rPr>
          <w:sz w:val="28"/>
          <w:szCs w:val="28"/>
        </w:rPr>
        <w:t xml:space="preserve"> to the participant</w:t>
      </w:r>
      <w:r w:rsidR="0008196F" w:rsidRPr="008F5101">
        <w:rPr>
          <w:sz w:val="28"/>
          <w:szCs w:val="28"/>
        </w:rPr>
        <w:t xml:space="preserve">, or </w:t>
      </w:r>
      <w:r>
        <w:rPr>
          <w:sz w:val="28"/>
          <w:szCs w:val="28"/>
        </w:rPr>
        <w:t>giving the participant a foul-tasting drink.</w:t>
      </w:r>
    </w:p>
    <w:p w14:paraId="1581AF40" w14:textId="77777777" w:rsidR="008F5101" w:rsidRDefault="008F5101" w:rsidP="008F5101">
      <w:pPr>
        <w:pStyle w:val="ListParagraph"/>
        <w:ind w:left="1224"/>
        <w:rPr>
          <w:sz w:val="28"/>
          <w:szCs w:val="28"/>
        </w:rPr>
      </w:pPr>
    </w:p>
    <w:p w14:paraId="6717EC24" w14:textId="36C84809" w:rsidR="0003647E" w:rsidRDefault="0003647E" w:rsidP="0003647E">
      <w:pPr>
        <w:pStyle w:val="ListParagraph"/>
        <w:numPr>
          <w:ilvl w:val="2"/>
          <w:numId w:val="3"/>
        </w:numPr>
        <w:rPr>
          <w:sz w:val="28"/>
          <w:szCs w:val="28"/>
        </w:rPr>
      </w:pPr>
      <w:r>
        <w:rPr>
          <w:sz w:val="28"/>
          <w:szCs w:val="28"/>
        </w:rPr>
        <w:t>Applying cost-benefit analysis</w:t>
      </w:r>
      <w:r w:rsidR="0008196F" w:rsidRPr="0047219B">
        <w:rPr>
          <w:sz w:val="28"/>
          <w:szCs w:val="28"/>
        </w:rPr>
        <w:t>, the noxious beverage incurs the least am</w:t>
      </w:r>
      <w:r>
        <w:rPr>
          <w:sz w:val="28"/>
          <w:szCs w:val="28"/>
        </w:rPr>
        <w:t>ount of harm to the participant (</w:t>
      </w:r>
      <w:r w:rsidR="0008196F" w:rsidRPr="0047219B">
        <w:rPr>
          <w:sz w:val="28"/>
          <w:szCs w:val="28"/>
        </w:rPr>
        <w:t>and is something that has</w:t>
      </w:r>
      <w:r>
        <w:rPr>
          <w:sz w:val="28"/>
          <w:szCs w:val="28"/>
        </w:rPr>
        <w:t xml:space="preserve"> been used in previous research).  Therefore, ethical behavior dictates that this is the type of aggression that should be used.</w:t>
      </w:r>
    </w:p>
    <w:p w14:paraId="1610A143" w14:textId="77777777" w:rsidR="0047219B" w:rsidRPr="0047219B" w:rsidRDefault="0047219B" w:rsidP="0047219B">
      <w:pPr>
        <w:pStyle w:val="ListParagraph"/>
        <w:ind w:left="360"/>
        <w:rPr>
          <w:sz w:val="28"/>
          <w:szCs w:val="28"/>
        </w:rPr>
      </w:pPr>
    </w:p>
    <w:p w14:paraId="78750F82" w14:textId="7A4FD675" w:rsidR="0047219B" w:rsidRDefault="0047219B" w:rsidP="0047219B">
      <w:pPr>
        <w:pStyle w:val="ListParagraph"/>
        <w:numPr>
          <w:ilvl w:val="0"/>
          <w:numId w:val="3"/>
        </w:numPr>
        <w:rPr>
          <w:sz w:val="28"/>
          <w:szCs w:val="28"/>
        </w:rPr>
      </w:pPr>
      <w:r w:rsidRPr="0047219B">
        <w:rPr>
          <w:sz w:val="28"/>
          <w:szCs w:val="28"/>
        </w:rPr>
        <w:t>Conducting the Study</w:t>
      </w:r>
    </w:p>
    <w:p w14:paraId="412AEDCC" w14:textId="77777777" w:rsidR="0047219B" w:rsidRPr="0047219B" w:rsidRDefault="0047219B" w:rsidP="0047219B">
      <w:pPr>
        <w:pStyle w:val="ListParagraph"/>
        <w:ind w:left="360"/>
        <w:rPr>
          <w:sz w:val="28"/>
          <w:szCs w:val="28"/>
        </w:rPr>
      </w:pPr>
    </w:p>
    <w:p w14:paraId="147EFA6E" w14:textId="05B477AD" w:rsidR="003344E7" w:rsidRDefault="006D1BC6" w:rsidP="0047219B">
      <w:pPr>
        <w:pStyle w:val="ListParagraph"/>
        <w:numPr>
          <w:ilvl w:val="1"/>
          <w:numId w:val="3"/>
        </w:numPr>
        <w:rPr>
          <w:sz w:val="28"/>
          <w:szCs w:val="28"/>
        </w:rPr>
      </w:pPr>
      <w:r>
        <w:rPr>
          <w:sz w:val="28"/>
          <w:szCs w:val="28"/>
        </w:rPr>
        <w:t xml:space="preserve"> P</w:t>
      </w:r>
      <w:r w:rsidR="0047219B">
        <w:rPr>
          <w:sz w:val="28"/>
          <w:szCs w:val="28"/>
        </w:rPr>
        <w:t xml:space="preserve">rovide participants with </w:t>
      </w:r>
      <w:r>
        <w:rPr>
          <w:sz w:val="28"/>
          <w:szCs w:val="28"/>
        </w:rPr>
        <w:t xml:space="preserve">“informed consent,” </w:t>
      </w:r>
      <w:r w:rsidR="0047219B">
        <w:rPr>
          <w:sz w:val="28"/>
          <w:szCs w:val="28"/>
        </w:rPr>
        <w:t>a brief description of the research, a sense of the procedure, an indication of potential risks</w:t>
      </w:r>
      <w:r w:rsidR="003344E7">
        <w:rPr>
          <w:sz w:val="28"/>
          <w:szCs w:val="28"/>
        </w:rPr>
        <w:t>/benefits</w:t>
      </w:r>
      <w:r w:rsidR="0047219B">
        <w:rPr>
          <w:sz w:val="28"/>
          <w:szCs w:val="28"/>
        </w:rPr>
        <w:t>,</w:t>
      </w:r>
      <w:r w:rsidR="003344E7">
        <w:rPr>
          <w:sz w:val="28"/>
          <w:szCs w:val="28"/>
        </w:rPr>
        <w:t xml:space="preserve"> </w:t>
      </w:r>
      <w:proofErr w:type="gramStart"/>
      <w:r w:rsidR="003344E7">
        <w:rPr>
          <w:sz w:val="28"/>
          <w:szCs w:val="28"/>
        </w:rPr>
        <w:t>the</w:t>
      </w:r>
      <w:proofErr w:type="gramEnd"/>
      <w:r w:rsidR="003344E7">
        <w:rPr>
          <w:sz w:val="28"/>
          <w:szCs w:val="28"/>
        </w:rPr>
        <w:t xml:space="preserve"> right to withdrawal at any time, and </w:t>
      </w:r>
      <w:r>
        <w:rPr>
          <w:sz w:val="28"/>
          <w:szCs w:val="28"/>
        </w:rPr>
        <w:t xml:space="preserve">a manner to get help if they </w:t>
      </w:r>
      <w:r w:rsidR="003344E7">
        <w:rPr>
          <w:sz w:val="28"/>
          <w:szCs w:val="28"/>
        </w:rPr>
        <w:t>experience discomfort.</w:t>
      </w:r>
    </w:p>
    <w:p w14:paraId="0C83D4D8" w14:textId="77777777" w:rsidR="006D1BC6" w:rsidRDefault="006D1BC6" w:rsidP="006D1BC6">
      <w:pPr>
        <w:pStyle w:val="ListParagraph"/>
        <w:ind w:left="1224"/>
        <w:rPr>
          <w:sz w:val="28"/>
          <w:szCs w:val="28"/>
        </w:rPr>
      </w:pPr>
    </w:p>
    <w:p w14:paraId="00833740" w14:textId="0798F8DF" w:rsidR="003344E7" w:rsidRDefault="006D1BC6" w:rsidP="003344E7">
      <w:pPr>
        <w:pStyle w:val="ListParagraph"/>
        <w:numPr>
          <w:ilvl w:val="1"/>
          <w:numId w:val="3"/>
        </w:numPr>
        <w:rPr>
          <w:sz w:val="28"/>
          <w:szCs w:val="28"/>
        </w:rPr>
      </w:pPr>
      <w:r>
        <w:rPr>
          <w:sz w:val="28"/>
          <w:szCs w:val="28"/>
        </w:rPr>
        <w:t xml:space="preserve"> Direct</w:t>
      </w:r>
      <w:r w:rsidR="003344E7">
        <w:rPr>
          <w:sz w:val="28"/>
          <w:szCs w:val="28"/>
        </w:rPr>
        <w:t xml:space="preserve"> participant </w:t>
      </w:r>
      <w:r w:rsidR="003344E7" w:rsidRPr="002A5EF1">
        <w:rPr>
          <w:sz w:val="28"/>
          <w:szCs w:val="28"/>
        </w:rPr>
        <w:t>to write a paragraph that describes a day at the beach.</w:t>
      </w:r>
      <w:r w:rsidR="003344E7">
        <w:rPr>
          <w:sz w:val="28"/>
          <w:szCs w:val="28"/>
        </w:rPr>
        <w:t xml:space="preserve"> </w:t>
      </w:r>
    </w:p>
    <w:p w14:paraId="0FA6792C" w14:textId="18AE11AE" w:rsidR="003344E7" w:rsidRDefault="003344E7" w:rsidP="003344E7">
      <w:pPr>
        <w:pStyle w:val="ListParagraph"/>
        <w:numPr>
          <w:ilvl w:val="2"/>
          <w:numId w:val="3"/>
        </w:numPr>
        <w:rPr>
          <w:sz w:val="28"/>
          <w:szCs w:val="28"/>
        </w:rPr>
      </w:pPr>
      <w:r w:rsidRPr="002A5EF1">
        <w:rPr>
          <w:sz w:val="28"/>
          <w:szCs w:val="28"/>
        </w:rPr>
        <w:t>On</w:t>
      </w:r>
      <w:r w:rsidR="006D1BC6">
        <w:rPr>
          <w:sz w:val="28"/>
          <w:szCs w:val="28"/>
        </w:rPr>
        <w:t>c</w:t>
      </w:r>
      <w:r w:rsidRPr="002A5EF1">
        <w:rPr>
          <w:sz w:val="28"/>
          <w:szCs w:val="28"/>
        </w:rPr>
        <w:t xml:space="preserve">e complete, </w:t>
      </w:r>
      <w:r w:rsidR="006D1BC6">
        <w:rPr>
          <w:sz w:val="28"/>
          <w:szCs w:val="28"/>
        </w:rPr>
        <w:t xml:space="preserve">inform participant that </w:t>
      </w:r>
      <w:r w:rsidRPr="002A5EF1">
        <w:rPr>
          <w:sz w:val="28"/>
          <w:szCs w:val="28"/>
        </w:rPr>
        <w:t xml:space="preserve">the paragraph </w:t>
      </w:r>
      <w:r w:rsidR="006D1BC6">
        <w:rPr>
          <w:sz w:val="28"/>
          <w:szCs w:val="28"/>
        </w:rPr>
        <w:t xml:space="preserve">will be delivered to </w:t>
      </w:r>
      <w:r w:rsidRPr="002A5EF1">
        <w:rPr>
          <w:sz w:val="28"/>
          <w:szCs w:val="28"/>
        </w:rPr>
        <w:t xml:space="preserve">another researcher </w:t>
      </w:r>
      <w:r w:rsidR="00094D78">
        <w:rPr>
          <w:sz w:val="28"/>
          <w:szCs w:val="28"/>
        </w:rPr>
        <w:t xml:space="preserve">in the next room </w:t>
      </w:r>
      <w:r w:rsidR="00EE242D">
        <w:rPr>
          <w:sz w:val="28"/>
          <w:szCs w:val="28"/>
        </w:rPr>
        <w:t xml:space="preserve">(the “Evaluator) </w:t>
      </w:r>
      <w:r w:rsidR="006D1BC6">
        <w:rPr>
          <w:sz w:val="28"/>
          <w:szCs w:val="28"/>
        </w:rPr>
        <w:t xml:space="preserve">for evaluation that should </w:t>
      </w:r>
      <w:r w:rsidR="00094D78">
        <w:rPr>
          <w:sz w:val="28"/>
          <w:szCs w:val="28"/>
        </w:rPr>
        <w:t>take about 5 minutes.</w:t>
      </w:r>
      <w:r w:rsidRPr="002A5EF1">
        <w:rPr>
          <w:sz w:val="28"/>
          <w:szCs w:val="28"/>
        </w:rPr>
        <w:t xml:space="preserve"> </w:t>
      </w:r>
    </w:p>
    <w:p w14:paraId="400BBC27" w14:textId="77777777" w:rsidR="006D1BC6" w:rsidRDefault="006D1BC6" w:rsidP="006D1BC6">
      <w:pPr>
        <w:pStyle w:val="ListParagraph"/>
        <w:ind w:left="1224"/>
        <w:rPr>
          <w:sz w:val="28"/>
          <w:szCs w:val="28"/>
        </w:rPr>
      </w:pPr>
    </w:p>
    <w:p w14:paraId="22C2EC91" w14:textId="4B920FB5" w:rsidR="0047219B" w:rsidRDefault="003344E7" w:rsidP="0047219B">
      <w:pPr>
        <w:pStyle w:val="ListParagraph"/>
        <w:numPr>
          <w:ilvl w:val="1"/>
          <w:numId w:val="3"/>
        </w:numPr>
        <w:rPr>
          <w:sz w:val="28"/>
          <w:szCs w:val="28"/>
        </w:rPr>
      </w:pPr>
      <w:r>
        <w:rPr>
          <w:sz w:val="28"/>
          <w:szCs w:val="28"/>
        </w:rPr>
        <w:t>Once in the other room, the</w:t>
      </w:r>
      <w:r w:rsidR="00F4229A">
        <w:rPr>
          <w:sz w:val="28"/>
          <w:szCs w:val="28"/>
        </w:rPr>
        <w:t xml:space="preserve"> researcher randomly determines </w:t>
      </w:r>
      <w:r>
        <w:rPr>
          <w:sz w:val="28"/>
          <w:szCs w:val="28"/>
        </w:rPr>
        <w:t>which of the t</w:t>
      </w:r>
      <w:r w:rsidR="00094D78">
        <w:rPr>
          <w:sz w:val="28"/>
          <w:szCs w:val="28"/>
        </w:rPr>
        <w:t>wo</w:t>
      </w:r>
      <w:r>
        <w:rPr>
          <w:sz w:val="28"/>
          <w:szCs w:val="28"/>
        </w:rPr>
        <w:t xml:space="preserve"> types of fee</w:t>
      </w:r>
      <w:r w:rsidR="00F4229A">
        <w:rPr>
          <w:sz w:val="28"/>
          <w:szCs w:val="28"/>
        </w:rPr>
        <w:t>dback the participant receives</w:t>
      </w:r>
      <w:r w:rsidR="00D548EA">
        <w:rPr>
          <w:sz w:val="28"/>
          <w:szCs w:val="28"/>
        </w:rPr>
        <w:t xml:space="preserve"> by rolling dice</w:t>
      </w:r>
      <w:r w:rsidR="00F4229A">
        <w:rPr>
          <w:sz w:val="28"/>
          <w:szCs w:val="28"/>
        </w:rPr>
        <w:t>.  For an even number, give negative feedback and for an odd number, give neutral feedback.</w:t>
      </w:r>
    </w:p>
    <w:p w14:paraId="6F3D9946" w14:textId="77777777" w:rsidR="006D1BC6" w:rsidRDefault="006D1BC6" w:rsidP="006D1BC6">
      <w:pPr>
        <w:pStyle w:val="ListParagraph"/>
        <w:ind w:left="1224"/>
        <w:rPr>
          <w:sz w:val="28"/>
          <w:szCs w:val="28"/>
        </w:rPr>
      </w:pPr>
    </w:p>
    <w:p w14:paraId="2EB060A9" w14:textId="4626FD16" w:rsidR="003344E7" w:rsidRDefault="00271875" w:rsidP="003344E7">
      <w:pPr>
        <w:pStyle w:val="ListParagraph"/>
        <w:numPr>
          <w:ilvl w:val="2"/>
          <w:numId w:val="3"/>
        </w:numPr>
        <w:rPr>
          <w:sz w:val="28"/>
          <w:szCs w:val="28"/>
        </w:rPr>
      </w:pPr>
      <w:r>
        <w:rPr>
          <w:sz w:val="28"/>
          <w:szCs w:val="28"/>
        </w:rPr>
        <w:t xml:space="preserve">For negative feedback, mark the </w:t>
      </w:r>
      <w:r w:rsidR="003344E7">
        <w:rPr>
          <w:sz w:val="28"/>
          <w:szCs w:val="28"/>
        </w:rPr>
        <w:t>paragraph</w:t>
      </w:r>
      <w:r>
        <w:rPr>
          <w:sz w:val="28"/>
          <w:szCs w:val="28"/>
        </w:rPr>
        <w:t>, in red ink, with several negative comments, e.g. “t</w:t>
      </w:r>
      <w:r w:rsidR="003344E7" w:rsidRPr="002A5EF1">
        <w:rPr>
          <w:sz w:val="28"/>
          <w:szCs w:val="28"/>
        </w:rPr>
        <w:t>his is ridiculous</w:t>
      </w:r>
      <w:r>
        <w:rPr>
          <w:sz w:val="28"/>
          <w:szCs w:val="28"/>
        </w:rPr>
        <w:t>!</w:t>
      </w:r>
      <w:r w:rsidR="003344E7" w:rsidRPr="002A5EF1">
        <w:rPr>
          <w:sz w:val="28"/>
          <w:szCs w:val="28"/>
        </w:rPr>
        <w:t>”</w:t>
      </w:r>
      <w:r>
        <w:rPr>
          <w:sz w:val="28"/>
          <w:szCs w:val="28"/>
        </w:rPr>
        <w:t>; “a</w:t>
      </w:r>
      <w:r w:rsidR="003344E7" w:rsidRPr="002A5EF1">
        <w:rPr>
          <w:sz w:val="28"/>
          <w:szCs w:val="28"/>
        </w:rPr>
        <w:t>re you</w:t>
      </w:r>
      <w:r>
        <w:rPr>
          <w:sz w:val="28"/>
          <w:szCs w:val="28"/>
        </w:rPr>
        <w:t xml:space="preserve"> sure this even makes sense?”; “very awkwardly phrased</w:t>
      </w:r>
      <w:r w:rsidR="003344E7" w:rsidRPr="002A5EF1">
        <w:rPr>
          <w:sz w:val="28"/>
          <w:szCs w:val="28"/>
        </w:rPr>
        <w:t>”</w:t>
      </w:r>
      <w:r>
        <w:rPr>
          <w:sz w:val="28"/>
          <w:szCs w:val="28"/>
        </w:rPr>
        <w:t>;</w:t>
      </w:r>
      <w:r w:rsidR="003344E7" w:rsidRPr="002A5EF1">
        <w:rPr>
          <w:sz w:val="28"/>
          <w:szCs w:val="28"/>
        </w:rPr>
        <w:t xml:space="preserve"> </w:t>
      </w:r>
      <w:r>
        <w:rPr>
          <w:sz w:val="28"/>
          <w:szCs w:val="28"/>
        </w:rPr>
        <w:t>“too obvious!</w:t>
      </w:r>
      <w:r w:rsidR="003344E7">
        <w:rPr>
          <w:sz w:val="28"/>
          <w:szCs w:val="28"/>
        </w:rPr>
        <w:t>”</w:t>
      </w:r>
      <w:r>
        <w:rPr>
          <w:sz w:val="28"/>
          <w:szCs w:val="28"/>
        </w:rPr>
        <w:t>; “r</w:t>
      </w:r>
      <w:r w:rsidR="003344E7">
        <w:rPr>
          <w:sz w:val="28"/>
          <w:szCs w:val="28"/>
        </w:rPr>
        <w:t>eally????”</w:t>
      </w:r>
      <w:r>
        <w:rPr>
          <w:sz w:val="28"/>
          <w:szCs w:val="28"/>
        </w:rPr>
        <w:t>; “n</w:t>
      </w:r>
      <w:r w:rsidR="003344E7">
        <w:rPr>
          <w:sz w:val="28"/>
          <w:szCs w:val="28"/>
        </w:rPr>
        <w:t>ot very imaginative”</w:t>
      </w:r>
      <w:r>
        <w:rPr>
          <w:sz w:val="28"/>
          <w:szCs w:val="28"/>
        </w:rPr>
        <w:t>; and</w:t>
      </w:r>
      <w:r w:rsidR="003344E7">
        <w:rPr>
          <w:sz w:val="28"/>
          <w:szCs w:val="28"/>
        </w:rPr>
        <w:t xml:space="preserve"> “</w:t>
      </w:r>
      <w:r>
        <w:rPr>
          <w:sz w:val="28"/>
          <w:szCs w:val="28"/>
        </w:rPr>
        <w:t>needs</w:t>
      </w:r>
      <w:r w:rsidR="003344E7">
        <w:rPr>
          <w:sz w:val="28"/>
          <w:szCs w:val="28"/>
        </w:rPr>
        <w:t xml:space="preserve"> a complete rewrite.” </w:t>
      </w:r>
    </w:p>
    <w:p w14:paraId="292E090B" w14:textId="77777777" w:rsidR="006D1BC6" w:rsidRDefault="006D1BC6" w:rsidP="006D1BC6">
      <w:pPr>
        <w:pStyle w:val="ListParagraph"/>
        <w:ind w:left="1224"/>
        <w:rPr>
          <w:sz w:val="28"/>
          <w:szCs w:val="28"/>
        </w:rPr>
      </w:pPr>
    </w:p>
    <w:p w14:paraId="3A2AC66D" w14:textId="11278DEF" w:rsidR="003344E7" w:rsidRDefault="00C646FE" w:rsidP="003344E7">
      <w:pPr>
        <w:pStyle w:val="ListParagraph"/>
        <w:numPr>
          <w:ilvl w:val="2"/>
          <w:numId w:val="3"/>
        </w:numPr>
        <w:rPr>
          <w:sz w:val="28"/>
          <w:szCs w:val="28"/>
        </w:rPr>
      </w:pPr>
      <w:r>
        <w:rPr>
          <w:sz w:val="28"/>
          <w:szCs w:val="28"/>
        </w:rPr>
        <w:t xml:space="preserve">For neutral feedback, </w:t>
      </w:r>
      <w:r w:rsidR="00271875">
        <w:rPr>
          <w:sz w:val="28"/>
          <w:szCs w:val="28"/>
        </w:rPr>
        <w:t>r</w:t>
      </w:r>
      <w:r w:rsidR="003344E7">
        <w:rPr>
          <w:sz w:val="28"/>
          <w:szCs w:val="28"/>
        </w:rPr>
        <w:t xml:space="preserve">eturn an unmarked paragraph </w:t>
      </w:r>
      <w:r>
        <w:rPr>
          <w:sz w:val="28"/>
          <w:szCs w:val="28"/>
        </w:rPr>
        <w:t xml:space="preserve">to the participant </w:t>
      </w:r>
      <w:r w:rsidR="003344E7">
        <w:rPr>
          <w:sz w:val="28"/>
          <w:szCs w:val="28"/>
        </w:rPr>
        <w:t xml:space="preserve">and explain that the other researcher was too busy to comment.  </w:t>
      </w:r>
    </w:p>
    <w:p w14:paraId="1C6EB5F0" w14:textId="77777777" w:rsidR="006D1BC6" w:rsidRPr="006D1BC6" w:rsidRDefault="006D1BC6" w:rsidP="006D1BC6">
      <w:pPr>
        <w:pStyle w:val="ListParagraph"/>
        <w:rPr>
          <w:sz w:val="28"/>
          <w:szCs w:val="28"/>
        </w:rPr>
      </w:pPr>
    </w:p>
    <w:p w14:paraId="5A77ECE4" w14:textId="0990EC82" w:rsidR="003344E7" w:rsidRDefault="00094D78" w:rsidP="00F20C47">
      <w:pPr>
        <w:pStyle w:val="ListParagraph"/>
        <w:numPr>
          <w:ilvl w:val="1"/>
          <w:numId w:val="3"/>
        </w:numPr>
        <w:ind w:left="720"/>
        <w:rPr>
          <w:sz w:val="28"/>
          <w:szCs w:val="28"/>
        </w:rPr>
      </w:pPr>
      <w:r w:rsidRPr="00094D78">
        <w:rPr>
          <w:sz w:val="28"/>
          <w:szCs w:val="28"/>
        </w:rPr>
        <w:lastRenderedPageBreak/>
        <w:t xml:space="preserve"> </w:t>
      </w:r>
      <w:r w:rsidR="000F4AFE">
        <w:rPr>
          <w:sz w:val="28"/>
          <w:szCs w:val="28"/>
        </w:rPr>
        <w:t>Return the paragraph, with feedback</w:t>
      </w:r>
      <w:r w:rsidR="00EE242D">
        <w:rPr>
          <w:sz w:val="28"/>
          <w:szCs w:val="28"/>
        </w:rPr>
        <w:t xml:space="preserve"> from the Evaluator</w:t>
      </w:r>
      <w:r w:rsidR="000F4AFE">
        <w:rPr>
          <w:sz w:val="28"/>
          <w:szCs w:val="28"/>
        </w:rPr>
        <w:t xml:space="preserve">, to the participant.  Suggest </w:t>
      </w:r>
      <w:r w:rsidR="00D548EA">
        <w:rPr>
          <w:sz w:val="28"/>
          <w:szCs w:val="28"/>
        </w:rPr>
        <w:t xml:space="preserve">they </w:t>
      </w:r>
      <w:r w:rsidRPr="00094D78">
        <w:rPr>
          <w:sz w:val="28"/>
          <w:szCs w:val="28"/>
        </w:rPr>
        <w:t>read it over while part 2 of the study</w:t>
      </w:r>
      <w:r w:rsidR="00D548EA">
        <w:rPr>
          <w:sz w:val="28"/>
          <w:szCs w:val="28"/>
        </w:rPr>
        <w:t xml:space="preserve"> is prepared</w:t>
      </w:r>
      <w:r w:rsidRPr="00094D78">
        <w:rPr>
          <w:sz w:val="28"/>
          <w:szCs w:val="28"/>
        </w:rPr>
        <w:t xml:space="preserve">. </w:t>
      </w:r>
    </w:p>
    <w:p w14:paraId="21C29E3A" w14:textId="77777777" w:rsidR="000F4AFE" w:rsidRDefault="000F4AFE" w:rsidP="000F4AFE">
      <w:pPr>
        <w:pStyle w:val="ListParagraph"/>
        <w:rPr>
          <w:sz w:val="28"/>
          <w:szCs w:val="28"/>
        </w:rPr>
      </w:pPr>
    </w:p>
    <w:p w14:paraId="59B07647" w14:textId="77777777" w:rsidR="00FF2803" w:rsidRDefault="00094D78" w:rsidP="00094D78">
      <w:pPr>
        <w:pStyle w:val="ListParagraph"/>
        <w:numPr>
          <w:ilvl w:val="1"/>
          <w:numId w:val="3"/>
        </w:numPr>
        <w:ind w:left="720"/>
        <w:rPr>
          <w:sz w:val="28"/>
          <w:szCs w:val="28"/>
        </w:rPr>
      </w:pPr>
      <w:r>
        <w:rPr>
          <w:sz w:val="28"/>
          <w:szCs w:val="28"/>
        </w:rPr>
        <w:t xml:space="preserve"> </w:t>
      </w:r>
      <w:r w:rsidR="00FF2803">
        <w:rPr>
          <w:sz w:val="28"/>
          <w:szCs w:val="28"/>
        </w:rPr>
        <w:t>P</w:t>
      </w:r>
      <w:r>
        <w:rPr>
          <w:sz w:val="28"/>
          <w:szCs w:val="28"/>
        </w:rPr>
        <w:t xml:space="preserve">repare </w:t>
      </w:r>
      <w:r w:rsidR="00111500">
        <w:rPr>
          <w:sz w:val="28"/>
          <w:szCs w:val="28"/>
        </w:rPr>
        <w:t>5</w:t>
      </w:r>
      <w:r w:rsidRPr="00275004">
        <w:rPr>
          <w:sz w:val="28"/>
          <w:szCs w:val="28"/>
        </w:rPr>
        <w:t xml:space="preserve"> beverages (highly sugared water, lemon water, plain water, vinegar in water, </w:t>
      </w:r>
      <w:r w:rsidR="00FF2803">
        <w:rPr>
          <w:sz w:val="28"/>
          <w:szCs w:val="28"/>
        </w:rPr>
        <w:t xml:space="preserve">and </w:t>
      </w:r>
      <w:r w:rsidRPr="00275004">
        <w:rPr>
          <w:sz w:val="28"/>
          <w:szCs w:val="28"/>
        </w:rPr>
        <w:t>hot sauce in water)</w:t>
      </w:r>
      <w:r>
        <w:rPr>
          <w:sz w:val="28"/>
          <w:szCs w:val="28"/>
        </w:rPr>
        <w:t xml:space="preserve"> that provide a r</w:t>
      </w:r>
      <w:r w:rsidR="00FF2803">
        <w:rPr>
          <w:sz w:val="28"/>
          <w:szCs w:val="28"/>
        </w:rPr>
        <w:t xml:space="preserve">ange of pleasant to </w:t>
      </w:r>
      <w:r>
        <w:rPr>
          <w:sz w:val="28"/>
          <w:szCs w:val="28"/>
        </w:rPr>
        <w:t xml:space="preserve">unpleasant </w:t>
      </w:r>
      <w:r w:rsidR="00FF2803">
        <w:rPr>
          <w:sz w:val="28"/>
          <w:szCs w:val="28"/>
        </w:rPr>
        <w:t>tastes</w:t>
      </w:r>
      <w:r>
        <w:rPr>
          <w:sz w:val="28"/>
          <w:szCs w:val="28"/>
        </w:rPr>
        <w:t xml:space="preserve">. </w:t>
      </w:r>
    </w:p>
    <w:p w14:paraId="2DA3B37B" w14:textId="77777777" w:rsidR="00FF2803" w:rsidRPr="00FF2803" w:rsidRDefault="00FF2803" w:rsidP="00FF2803">
      <w:pPr>
        <w:pStyle w:val="ListParagraph"/>
        <w:rPr>
          <w:sz w:val="28"/>
          <w:szCs w:val="28"/>
        </w:rPr>
      </w:pPr>
    </w:p>
    <w:p w14:paraId="67ABD04F" w14:textId="17CDED1A" w:rsidR="00FF2803" w:rsidRDefault="00FF2803" w:rsidP="00094D78">
      <w:pPr>
        <w:pStyle w:val="ListParagraph"/>
        <w:numPr>
          <w:ilvl w:val="1"/>
          <w:numId w:val="3"/>
        </w:numPr>
        <w:ind w:left="720"/>
        <w:rPr>
          <w:sz w:val="28"/>
          <w:szCs w:val="28"/>
        </w:rPr>
      </w:pPr>
      <w:r>
        <w:rPr>
          <w:sz w:val="28"/>
          <w:szCs w:val="28"/>
        </w:rPr>
        <w:t xml:space="preserve"> Prepare</w:t>
      </w:r>
      <w:r w:rsidR="00111500">
        <w:rPr>
          <w:sz w:val="28"/>
          <w:szCs w:val="28"/>
        </w:rPr>
        <w:t xml:space="preserve"> index cards with a number on one side and description on the other</w:t>
      </w:r>
      <w:r w:rsidR="005A5F0C">
        <w:rPr>
          <w:sz w:val="28"/>
          <w:szCs w:val="28"/>
        </w:rPr>
        <w:t xml:space="preserve"> (1= sugar water, 2=lemon water, 3= water, 4= vinegar water; 5=hot sauce water</w:t>
      </w:r>
      <w:r>
        <w:rPr>
          <w:sz w:val="28"/>
          <w:szCs w:val="28"/>
        </w:rPr>
        <w:t>)</w:t>
      </w:r>
      <w:r w:rsidR="00D548EA">
        <w:rPr>
          <w:sz w:val="28"/>
          <w:szCs w:val="28"/>
        </w:rPr>
        <w:t>.</w:t>
      </w:r>
    </w:p>
    <w:p w14:paraId="0E4D81AD" w14:textId="77777777" w:rsidR="00FF2803" w:rsidRPr="00FF2803" w:rsidRDefault="00FF2803" w:rsidP="00FF2803">
      <w:pPr>
        <w:pStyle w:val="ListParagraph"/>
        <w:rPr>
          <w:sz w:val="28"/>
          <w:szCs w:val="28"/>
        </w:rPr>
      </w:pPr>
    </w:p>
    <w:p w14:paraId="06F648CF" w14:textId="77777777" w:rsidR="009D4C9A" w:rsidRDefault="009D4C9A" w:rsidP="00094D78">
      <w:pPr>
        <w:pStyle w:val="ListParagraph"/>
        <w:numPr>
          <w:ilvl w:val="1"/>
          <w:numId w:val="3"/>
        </w:numPr>
        <w:ind w:left="720"/>
        <w:rPr>
          <w:sz w:val="28"/>
          <w:szCs w:val="28"/>
        </w:rPr>
      </w:pPr>
      <w:r>
        <w:rPr>
          <w:sz w:val="28"/>
          <w:szCs w:val="28"/>
        </w:rPr>
        <w:t xml:space="preserve">Return to participant </w:t>
      </w:r>
      <w:r w:rsidR="00094D78">
        <w:rPr>
          <w:sz w:val="28"/>
          <w:szCs w:val="28"/>
        </w:rPr>
        <w:t xml:space="preserve">with the </w:t>
      </w:r>
      <w:r w:rsidR="00111500">
        <w:rPr>
          <w:sz w:val="28"/>
          <w:szCs w:val="28"/>
        </w:rPr>
        <w:t>5</w:t>
      </w:r>
      <w:r w:rsidR="00094D78">
        <w:rPr>
          <w:sz w:val="28"/>
          <w:szCs w:val="28"/>
        </w:rPr>
        <w:t xml:space="preserve"> beverages</w:t>
      </w:r>
      <w:r>
        <w:rPr>
          <w:sz w:val="28"/>
          <w:szCs w:val="28"/>
        </w:rPr>
        <w:t>, with labels,</w:t>
      </w:r>
      <w:r w:rsidR="00094D78">
        <w:rPr>
          <w:sz w:val="28"/>
          <w:szCs w:val="28"/>
        </w:rPr>
        <w:t xml:space="preserve"> arrayed on a platter. </w:t>
      </w:r>
    </w:p>
    <w:p w14:paraId="7C2C6401" w14:textId="77777777" w:rsidR="009D4C9A" w:rsidRPr="009D4C9A" w:rsidRDefault="009D4C9A" w:rsidP="009D4C9A">
      <w:pPr>
        <w:pStyle w:val="ListParagraph"/>
        <w:rPr>
          <w:sz w:val="28"/>
          <w:szCs w:val="28"/>
        </w:rPr>
      </w:pPr>
    </w:p>
    <w:p w14:paraId="68C8D97D" w14:textId="4FECE9AA" w:rsidR="009D4C9A" w:rsidRDefault="009D4C9A" w:rsidP="009D4C9A">
      <w:pPr>
        <w:pStyle w:val="ListParagraph"/>
        <w:numPr>
          <w:ilvl w:val="2"/>
          <w:numId w:val="3"/>
        </w:numPr>
        <w:rPr>
          <w:sz w:val="28"/>
          <w:szCs w:val="28"/>
        </w:rPr>
      </w:pPr>
      <w:r>
        <w:rPr>
          <w:sz w:val="28"/>
          <w:szCs w:val="28"/>
        </w:rPr>
        <w:t>Explain</w:t>
      </w:r>
      <w:r w:rsidR="00094D78">
        <w:rPr>
          <w:sz w:val="28"/>
          <w:szCs w:val="28"/>
        </w:rPr>
        <w:t xml:space="preserve"> </w:t>
      </w:r>
      <w:r>
        <w:rPr>
          <w:sz w:val="28"/>
          <w:szCs w:val="28"/>
        </w:rPr>
        <w:t xml:space="preserve">to the participant </w:t>
      </w:r>
      <w:r w:rsidR="00094D78">
        <w:rPr>
          <w:sz w:val="28"/>
          <w:szCs w:val="28"/>
        </w:rPr>
        <w:t xml:space="preserve">what </w:t>
      </w:r>
      <w:r>
        <w:rPr>
          <w:sz w:val="28"/>
          <w:szCs w:val="28"/>
        </w:rPr>
        <w:t>each beverage contains</w:t>
      </w:r>
      <w:r w:rsidR="00EE242D">
        <w:rPr>
          <w:sz w:val="28"/>
          <w:szCs w:val="28"/>
        </w:rPr>
        <w:t>.</w:t>
      </w:r>
    </w:p>
    <w:p w14:paraId="2726F69A" w14:textId="56CF18DF" w:rsidR="009D4C9A" w:rsidRDefault="009D4C9A" w:rsidP="009D4C9A">
      <w:pPr>
        <w:pStyle w:val="ListParagraph"/>
        <w:ind w:left="1224"/>
        <w:rPr>
          <w:sz w:val="28"/>
          <w:szCs w:val="28"/>
        </w:rPr>
      </w:pPr>
    </w:p>
    <w:p w14:paraId="0DD09784" w14:textId="03CDD884" w:rsidR="00094D78" w:rsidRDefault="009D4C9A" w:rsidP="009D4C9A">
      <w:pPr>
        <w:pStyle w:val="ListParagraph"/>
        <w:numPr>
          <w:ilvl w:val="2"/>
          <w:numId w:val="3"/>
        </w:numPr>
        <w:rPr>
          <w:sz w:val="28"/>
          <w:szCs w:val="28"/>
        </w:rPr>
      </w:pPr>
      <w:r>
        <w:rPr>
          <w:sz w:val="28"/>
          <w:szCs w:val="28"/>
        </w:rPr>
        <w:t xml:space="preserve">Tell the participant to choose one beverage for the </w:t>
      </w:r>
      <w:r w:rsidR="00A00A9B">
        <w:rPr>
          <w:sz w:val="28"/>
          <w:szCs w:val="28"/>
        </w:rPr>
        <w:t>Evaluator’s friend,</w:t>
      </w:r>
      <w:r>
        <w:rPr>
          <w:sz w:val="28"/>
          <w:szCs w:val="28"/>
        </w:rPr>
        <w:t xml:space="preserve"> in the other room, to consume.</w:t>
      </w:r>
    </w:p>
    <w:p w14:paraId="51EF8021" w14:textId="77777777" w:rsidR="009D4C9A" w:rsidRPr="009D4C9A" w:rsidRDefault="009D4C9A" w:rsidP="009D4C9A">
      <w:pPr>
        <w:pStyle w:val="ListParagraph"/>
        <w:rPr>
          <w:sz w:val="28"/>
          <w:szCs w:val="28"/>
        </w:rPr>
      </w:pPr>
    </w:p>
    <w:p w14:paraId="61FA1474" w14:textId="6C8B9A9B" w:rsidR="009D4C9A" w:rsidRDefault="009D4C9A" w:rsidP="009D4C9A">
      <w:pPr>
        <w:pStyle w:val="ListParagraph"/>
        <w:numPr>
          <w:ilvl w:val="2"/>
          <w:numId w:val="3"/>
        </w:numPr>
        <w:rPr>
          <w:sz w:val="28"/>
          <w:szCs w:val="28"/>
        </w:rPr>
      </w:pPr>
      <w:r>
        <w:rPr>
          <w:sz w:val="28"/>
          <w:szCs w:val="28"/>
        </w:rPr>
        <w:t>Record the number associated with the chosen beverage.  This number correlates to the level of aggression displayed by the participant.</w:t>
      </w:r>
    </w:p>
    <w:p w14:paraId="43DBEF53" w14:textId="77777777" w:rsidR="00A87CEE" w:rsidRPr="00A87CEE" w:rsidRDefault="00A87CEE" w:rsidP="00A87CEE">
      <w:pPr>
        <w:pStyle w:val="ListParagraph"/>
        <w:rPr>
          <w:sz w:val="28"/>
          <w:szCs w:val="28"/>
        </w:rPr>
      </w:pPr>
    </w:p>
    <w:p w14:paraId="16515AB4" w14:textId="4F5165E3" w:rsidR="00094D78" w:rsidRDefault="00094D78" w:rsidP="00A87CEE">
      <w:pPr>
        <w:pStyle w:val="ListParagraph"/>
        <w:numPr>
          <w:ilvl w:val="0"/>
          <w:numId w:val="3"/>
        </w:numPr>
        <w:rPr>
          <w:sz w:val="28"/>
          <w:szCs w:val="28"/>
        </w:rPr>
      </w:pPr>
      <w:r w:rsidRPr="00A87CEE">
        <w:rPr>
          <w:sz w:val="28"/>
          <w:szCs w:val="28"/>
        </w:rPr>
        <w:t>Debrief</w:t>
      </w:r>
      <w:r w:rsidR="00A87CEE">
        <w:rPr>
          <w:sz w:val="28"/>
          <w:szCs w:val="28"/>
        </w:rPr>
        <w:t xml:space="preserve">: For further ethical reasons, it is necessary to debrief the participant </w:t>
      </w:r>
      <w:r w:rsidR="00A426FC">
        <w:rPr>
          <w:sz w:val="28"/>
          <w:szCs w:val="28"/>
        </w:rPr>
        <w:t xml:space="preserve">carefully </w:t>
      </w:r>
      <w:r w:rsidR="00A87CEE">
        <w:rPr>
          <w:sz w:val="28"/>
          <w:szCs w:val="28"/>
        </w:rPr>
        <w:t>as to the nature of the experiment.</w:t>
      </w:r>
    </w:p>
    <w:p w14:paraId="42302EF5" w14:textId="77777777" w:rsidR="00A87CEE" w:rsidRDefault="00A87CEE" w:rsidP="00A87CEE">
      <w:pPr>
        <w:pStyle w:val="ListParagraph"/>
        <w:ind w:left="360"/>
        <w:rPr>
          <w:sz w:val="28"/>
          <w:szCs w:val="28"/>
        </w:rPr>
      </w:pPr>
    </w:p>
    <w:p w14:paraId="79A31CE3" w14:textId="17A45749" w:rsidR="00111500" w:rsidRDefault="00111500" w:rsidP="00A87CEE">
      <w:pPr>
        <w:pStyle w:val="ListParagraph"/>
        <w:numPr>
          <w:ilvl w:val="1"/>
          <w:numId w:val="3"/>
        </w:numPr>
        <w:rPr>
          <w:sz w:val="28"/>
          <w:szCs w:val="28"/>
        </w:rPr>
      </w:pPr>
      <w:r w:rsidRPr="002A5EF1">
        <w:rPr>
          <w:sz w:val="28"/>
          <w:szCs w:val="28"/>
        </w:rPr>
        <w:t xml:space="preserve"> </w:t>
      </w:r>
      <w:r w:rsidRPr="00111500">
        <w:rPr>
          <w:sz w:val="28"/>
          <w:szCs w:val="28"/>
        </w:rPr>
        <w:t>“Thank you for participating. In this study I was trying to determine if receiving negative feedback on your paragraph would lead you to scapegoat, or take out your frustration on the evaluator’s friend by selecting a more distasteful beverage. We believed that negative evaluations would lead to retaliation toward the friend in terms of more distasteful drink choices. Do you have any questions?”</w:t>
      </w:r>
    </w:p>
    <w:p w14:paraId="2EE9B008" w14:textId="77777777" w:rsidR="00A426FC" w:rsidRDefault="00A426FC" w:rsidP="00A426FC">
      <w:pPr>
        <w:pStyle w:val="ListParagraph"/>
        <w:ind w:left="882"/>
        <w:rPr>
          <w:sz w:val="28"/>
          <w:szCs w:val="28"/>
        </w:rPr>
      </w:pPr>
    </w:p>
    <w:p w14:paraId="00BEA796" w14:textId="025FC96B" w:rsidR="00A426FC" w:rsidRDefault="00A426FC" w:rsidP="00A87CEE">
      <w:pPr>
        <w:pStyle w:val="ListParagraph"/>
        <w:numPr>
          <w:ilvl w:val="1"/>
          <w:numId w:val="3"/>
        </w:numPr>
        <w:rPr>
          <w:sz w:val="28"/>
          <w:szCs w:val="28"/>
        </w:rPr>
      </w:pPr>
      <w:r>
        <w:rPr>
          <w:sz w:val="28"/>
          <w:szCs w:val="28"/>
        </w:rPr>
        <w:t xml:space="preserve"> Explain explicitly why deception was necessary for the experiment.</w:t>
      </w:r>
    </w:p>
    <w:p w14:paraId="435A0D06" w14:textId="77777777" w:rsidR="00A426FC" w:rsidRPr="00A426FC" w:rsidRDefault="00A426FC" w:rsidP="00A426FC">
      <w:pPr>
        <w:pStyle w:val="ListParagraph"/>
        <w:rPr>
          <w:sz w:val="28"/>
          <w:szCs w:val="28"/>
        </w:rPr>
      </w:pPr>
    </w:p>
    <w:p w14:paraId="01983C36" w14:textId="35B35FA5" w:rsidR="00111500" w:rsidRPr="00111500" w:rsidRDefault="00111500" w:rsidP="00111500">
      <w:pPr>
        <w:pStyle w:val="ListParagraph"/>
        <w:numPr>
          <w:ilvl w:val="2"/>
          <w:numId w:val="3"/>
        </w:numPr>
        <w:rPr>
          <w:sz w:val="28"/>
          <w:szCs w:val="28"/>
        </w:rPr>
      </w:pPr>
      <w:r w:rsidRPr="00111500">
        <w:rPr>
          <w:sz w:val="28"/>
          <w:szCs w:val="28"/>
        </w:rPr>
        <w:lastRenderedPageBreak/>
        <w:t>“We want to tell you about the deception we used in this study. We used deception because it is important that we get a natural performance, not one that the participant feels is expected. If participants were to know the true reasoning and hypothesis behind the study they may perform in an unnatural way by trying to live up to the experimenter’s perceived expectations. To eliminate this problem it was necessary for us to tell participants a cover story for the experiment. The cover story in this experiment was that your essay was truly being evaluated. However, the feedback we gave had nothing at all to do with what you wrote. We also mislead yo</w:t>
      </w:r>
      <w:r w:rsidR="00A426FC">
        <w:rPr>
          <w:sz w:val="28"/>
          <w:szCs w:val="28"/>
        </w:rPr>
        <w:t>u to believe that there was an Evaluator and his</w:t>
      </w:r>
      <w:r w:rsidRPr="00111500">
        <w:rPr>
          <w:sz w:val="28"/>
          <w:szCs w:val="28"/>
        </w:rPr>
        <w:t xml:space="preserve"> friend in the next room. In reality the researcher gave you the feedback and there wasn’t anyone in the next room. Because of the nature of the deception, it is quite natural for participants to not realize that they were being deceived</w:t>
      </w:r>
      <w:r w:rsidR="00A426FC">
        <w:rPr>
          <w:sz w:val="28"/>
          <w:szCs w:val="28"/>
        </w:rPr>
        <w:t>.</w:t>
      </w:r>
      <w:r w:rsidRPr="00111500">
        <w:rPr>
          <w:sz w:val="28"/>
          <w:szCs w:val="28"/>
        </w:rPr>
        <w:t>”</w:t>
      </w:r>
    </w:p>
    <w:p w14:paraId="024B9D1A" w14:textId="77777777" w:rsidR="005E1710" w:rsidRPr="0047219B" w:rsidRDefault="005E1710" w:rsidP="005E1710">
      <w:pPr>
        <w:pStyle w:val="ListParagraph"/>
        <w:ind w:left="360"/>
        <w:rPr>
          <w:sz w:val="28"/>
          <w:szCs w:val="28"/>
        </w:rPr>
      </w:pPr>
    </w:p>
    <w:p w14:paraId="29D6A5D2" w14:textId="1D35FF83" w:rsidR="005E1710" w:rsidRPr="00A00A9B" w:rsidRDefault="005E1710" w:rsidP="00A00A9B">
      <w:pPr>
        <w:rPr>
          <w:b/>
          <w:sz w:val="28"/>
          <w:szCs w:val="28"/>
        </w:rPr>
      </w:pPr>
      <w:r w:rsidRPr="00A00A9B">
        <w:rPr>
          <w:b/>
          <w:sz w:val="28"/>
          <w:szCs w:val="28"/>
        </w:rPr>
        <w:t>Results</w:t>
      </w:r>
      <w:r w:rsidR="00A00A9B">
        <w:rPr>
          <w:b/>
          <w:sz w:val="28"/>
          <w:szCs w:val="28"/>
        </w:rPr>
        <w:t>:</w:t>
      </w:r>
    </w:p>
    <w:p w14:paraId="589B599F" w14:textId="4F9CEF39" w:rsidR="005E1710" w:rsidRPr="0047219B" w:rsidRDefault="005E1710" w:rsidP="005E1710">
      <w:pPr>
        <w:spacing w:after="0"/>
        <w:rPr>
          <w:rFonts w:ascii="Candara" w:hAnsi="Candara"/>
          <w:sz w:val="22"/>
          <w:szCs w:val="22"/>
        </w:rPr>
      </w:pPr>
    </w:p>
    <w:p w14:paraId="5ACA0838" w14:textId="148D7C28" w:rsidR="005E1710" w:rsidRPr="0047219B" w:rsidRDefault="005E1710" w:rsidP="005E1710">
      <w:pPr>
        <w:spacing w:after="0"/>
        <w:rPr>
          <w:rFonts w:ascii="Candara" w:hAnsi="Candara"/>
          <w:sz w:val="22"/>
          <w:szCs w:val="22"/>
        </w:rPr>
      </w:pPr>
      <w:r w:rsidRPr="0047219B">
        <w:rPr>
          <w:rFonts w:ascii="Candara" w:hAnsi="Candara"/>
          <w:sz w:val="22"/>
          <w:szCs w:val="22"/>
        </w:rPr>
        <w:t xml:space="preserve">Figure 1. </w:t>
      </w:r>
      <w:r w:rsidR="005A5F0C">
        <w:rPr>
          <w:rFonts w:ascii="Candara" w:hAnsi="Candara"/>
          <w:sz w:val="22"/>
          <w:szCs w:val="22"/>
        </w:rPr>
        <w:t xml:space="preserve">Amount of Aggression by Feedback Condition </w:t>
      </w:r>
    </w:p>
    <w:p w14:paraId="13AA35EC" w14:textId="77777777" w:rsidR="005E1710" w:rsidRPr="0047219B" w:rsidRDefault="005E1710" w:rsidP="005E1710">
      <w:pPr>
        <w:spacing w:after="0"/>
        <w:rPr>
          <w:rFonts w:ascii="Candara" w:hAnsi="Candara"/>
          <w:sz w:val="22"/>
          <w:szCs w:val="22"/>
        </w:rPr>
      </w:pPr>
    </w:p>
    <w:p w14:paraId="1D1A0A3A" w14:textId="1FD4DCAC" w:rsidR="00EE673B" w:rsidRDefault="00A426FC" w:rsidP="00A00A9B">
      <w:pPr>
        <w:rPr>
          <w:sz w:val="28"/>
          <w:szCs w:val="28"/>
        </w:rPr>
      </w:pPr>
      <w:r>
        <w:rPr>
          <w:sz w:val="28"/>
          <w:szCs w:val="28"/>
        </w:rPr>
        <w:t>The dat</w:t>
      </w:r>
      <w:r w:rsidR="005964D4">
        <w:rPr>
          <w:sz w:val="28"/>
          <w:szCs w:val="28"/>
        </w:rPr>
        <w:t>a was collected from 245 participants.</w:t>
      </w:r>
      <w:r>
        <w:rPr>
          <w:sz w:val="28"/>
          <w:szCs w:val="28"/>
        </w:rPr>
        <w:t xml:space="preserve">  </w:t>
      </w:r>
      <w:r w:rsidR="00871C45">
        <w:rPr>
          <w:sz w:val="28"/>
          <w:szCs w:val="28"/>
        </w:rPr>
        <w:t>Recall that t</w:t>
      </w:r>
      <w:r w:rsidR="00EE673B">
        <w:rPr>
          <w:sz w:val="28"/>
          <w:szCs w:val="28"/>
        </w:rPr>
        <w:t xml:space="preserve">he aggression scale is calculated on the number assigned to each of the drinks which had varied levels of distasteful flavor.  </w:t>
      </w:r>
      <w:r w:rsidR="005964D4">
        <w:rPr>
          <w:sz w:val="28"/>
          <w:szCs w:val="28"/>
        </w:rPr>
        <w:t>The aggression demonstrated on the figure above is an average of the 245 participants.</w:t>
      </w:r>
    </w:p>
    <w:p w14:paraId="383A4984" w14:textId="0B071BFB" w:rsidR="005A5F0C" w:rsidRPr="00A00A9B" w:rsidRDefault="00A426FC" w:rsidP="00A00A9B">
      <w:pPr>
        <w:rPr>
          <w:sz w:val="28"/>
          <w:szCs w:val="28"/>
        </w:rPr>
      </w:pPr>
      <w:r>
        <w:rPr>
          <w:sz w:val="28"/>
          <w:szCs w:val="28"/>
        </w:rPr>
        <w:t>Then we</w:t>
      </w:r>
      <w:r w:rsidR="005A5F0C" w:rsidRPr="00A00A9B">
        <w:rPr>
          <w:sz w:val="28"/>
          <w:szCs w:val="28"/>
        </w:rPr>
        <w:t xml:space="preserve"> performed a t-test for independent means from the negative and neutral feedback conditions to determine how they influenced aggression.</w:t>
      </w:r>
    </w:p>
    <w:p w14:paraId="44F942FA" w14:textId="7FDE25DE" w:rsidR="00F43B09" w:rsidRPr="00A00A9B" w:rsidRDefault="005E1710" w:rsidP="00A00A9B">
      <w:pPr>
        <w:rPr>
          <w:sz w:val="28"/>
          <w:szCs w:val="28"/>
        </w:rPr>
      </w:pPr>
      <w:r w:rsidRPr="00A00A9B">
        <w:rPr>
          <w:sz w:val="28"/>
          <w:szCs w:val="28"/>
        </w:rPr>
        <w:t xml:space="preserve">The results indicate that </w:t>
      </w:r>
      <w:r w:rsidR="005A5F0C" w:rsidRPr="00A00A9B">
        <w:rPr>
          <w:sz w:val="28"/>
          <w:szCs w:val="28"/>
        </w:rPr>
        <w:t xml:space="preserve">participants who received the negative feedback generally chose more noxious drinks for the </w:t>
      </w:r>
      <w:r w:rsidR="00375E64">
        <w:rPr>
          <w:sz w:val="28"/>
          <w:szCs w:val="28"/>
        </w:rPr>
        <w:t xml:space="preserve">innocent </w:t>
      </w:r>
      <w:r w:rsidR="005A5F0C" w:rsidRPr="00A00A9B">
        <w:rPr>
          <w:sz w:val="28"/>
          <w:szCs w:val="28"/>
        </w:rPr>
        <w:t>person in the other room</w:t>
      </w:r>
      <w:r w:rsidR="00375E64">
        <w:rPr>
          <w:sz w:val="28"/>
          <w:szCs w:val="28"/>
        </w:rPr>
        <w:t xml:space="preserve"> (the friend of the Evaluator)</w:t>
      </w:r>
      <w:r w:rsidR="005A5F0C" w:rsidRPr="00A00A9B">
        <w:rPr>
          <w:sz w:val="28"/>
          <w:szCs w:val="28"/>
        </w:rPr>
        <w:t xml:space="preserve">, which is an indication of aggression. </w:t>
      </w:r>
    </w:p>
    <w:p w14:paraId="4CC0B4DE" w14:textId="06170DD1" w:rsidR="005E1710" w:rsidRPr="00A00A9B" w:rsidRDefault="00F43B09" w:rsidP="00A00A9B">
      <w:pPr>
        <w:tabs>
          <w:tab w:val="left" w:pos="900"/>
        </w:tabs>
        <w:rPr>
          <w:b/>
          <w:sz w:val="28"/>
          <w:szCs w:val="28"/>
        </w:rPr>
      </w:pPr>
      <w:r w:rsidRPr="00A00A9B">
        <w:rPr>
          <w:b/>
          <w:sz w:val="28"/>
          <w:szCs w:val="28"/>
        </w:rPr>
        <w:t>Applications</w:t>
      </w:r>
      <w:r w:rsidR="00A00A9B">
        <w:rPr>
          <w:b/>
          <w:sz w:val="28"/>
          <w:szCs w:val="28"/>
        </w:rPr>
        <w:t>:</w:t>
      </w:r>
    </w:p>
    <w:p w14:paraId="257B8356" w14:textId="77777777" w:rsidR="00CF2362" w:rsidRPr="00A00A9B" w:rsidRDefault="00CF2362" w:rsidP="00A00A9B">
      <w:pPr>
        <w:rPr>
          <w:sz w:val="28"/>
          <w:szCs w:val="28"/>
        </w:rPr>
      </w:pPr>
      <w:r w:rsidRPr="00A00A9B">
        <w:rPr>
          <w:sz w:val="28"/>
          <w:szCs w:val="28"/>
        </w:rPr>
        <w:t>This two-group experiment shows how researchers can study sensitive topics in an ethical way that minimizes harm to participants, while still allowing participants to engage in an aggressive behavior.</w:t>
      </w:r>
    </w:p>
    <w:p w14:paraId="5B65AAC9" w14:textId="26106304" w:rsidR="00CF2362" w:rsidRPr="00A00A9B" w:rsidRDefault="00CF2362" w:rsidP="00A00A9B">
      <w:pPr>
        <w:rPr>
          <w:sz w:val="28"/>
          <w:szCs w:val="28"/>
        </w:rPr>
      </w:pPr>
      <w:r w:rsidRPr="00A00A9B">
        <w:rPr>
          <w:sz w:val="28"/>
          <w:szCs w:val="28"/>
        </w:rPr>
        <w:t>As the</w:t>
      </w:r>
      <w:r w:rsidR="00D548EA">
        <w:rPr>
          <w:sz w:val="28"/>
          <w:szCs w:val="28"/>
        </w:rPr>
        <w:t>y</w:t>
      </w:r>
      <w:r w:rsidRPr="00A00A9B">
        <w:rPr>
          <w:sz w:val="28"/>
          <w:szCs w:val="28"/>
        </w:rPr>
        <w:t xml:space="preserve"> study human behavior, psychologists often seek to </w:t>
      </w:r>
      <w:r w:rsidR="00D548EA">
        <w:rPr>
          <w:sz w:val="28"/>
          <w:szCs w:val="28"/>
        </w:rPr>
        <w:t>analyze</w:t>
      </w:r>
      <w:r w:rsidR="00D548EA" w:rsidRPr="00A00A9B">
        <w:rPr>
          <w:sz w:val="28"/>
          <w:szCs w:val="28"/>
        </w:rPr>
        <w:t xml:space="preserve"> </w:t>
      </w:r>
      <w:r w:rsidRPr="00A00A9B">
        <w:rPr>
          <w:sz w:val="28"/>
          <w:szCs w:val="28"/>
        </w:rPr>
        <w:t xml:space="preserve">undesirable and troubling behavior. For example a recent study in </w:t>
      </w:r>
      <w:r w:rsidRPr="00A00A9B">
        <w:rPr>
          <w:i/>
          <w:iCs/>
          <w:sz w:val="28"/>
          <w:szCs w:val="28"/>
        </w:rPr>
        <w:t xml:space="preserve">Psychology </w:t>
      </w:r>
      <w:r w:rsidRPr="00A00A9B">
        <w:rPr>
          <w:i/>
          <w:iCs/>
          <w:sz w:val="28"/>
          <w:szCs w:val="28"/>
        </w:rPr>
        <w:lastRenderedPageBreak/>
        <w:t>of Popular Media Culture</w:t>
      </w:r>
      <w:r w:rsidRPr="00A00A9B">
        <w:rPr>
          <w:sz w:val="28"/>
          <w:szCs w:val="28"/>
        </w:rPr>
        <w:t xml:space="preserve"> found that </w:t>
      </w:r>
      <w:r w:rsidR="00514D39" w:rsidRPr="00A00A9B">
        <w:rPr>
          <w:sz w:val="28"/>
          <w:szCs w:val="28"/>
        </w:rPr>
        <w:t xml:space="preserve">when video-game players lost a game, they were more likely to act aggressively by “trash-talking.”  Though aggressive, this behavior is less risky than physical aggression and is common, which shows the researchers considered the ethical implications of their research. </w:t>
      </w:r>
    </w:p>
    <w:p w14:paraId="09D55F17" w14:textId="60329F2B" w:rsidR="00CF2362" w:rsidRPr="00A00A9B" w:rsidRDefault="00A74D74" w:rsidP="00A00A9B">
      <w:pPr>
        <w:rPr>
          <w:sz w:val="28"/>
          <w:szCs w:val="28"/>
        </w:rPr>
      </w:pPr>
      <w:r>
        <w:rPr>
          <w:sz w:val="28"/>
        </w:rPr>
        <w:t xml:space="preserve">Ethics apply beyond research.  </w:t>
      </w:r>
      <w:r w:rsidR="00CF2362" w:rsidRPr="00A00A9B">
        <w:rPr>
          <w:sz w:val="28"/>
        </w:rPr>
        <w:t>When considering ethical dilemmas in everyday life, there often isn’t a clear right or wrong answer.  Should we test cosmetics on animals? Should Facebook be allowed to change how information appears on a user’s page to see if it changes the user’s behavior? The issues are complicated, but it is imperative that researchers consider these issues and seek out ways to answer their research questions in w</w:t>
      </w:r>
      <w:r>
        <w:rPr>
          <w:sz w:val="28"/>
        </w:rPr>
        <w:t>ays that protect participants.</w:t>
      </w:r>
    </w:p>
    <w:p w14:paraId="1B981C0E" w14:textId="77777777" w:rsidR="00CF2362" w:rsidRPr="005A5F0C" w:rsidRDefault="00CF2362" w:rsidP="00514D39">
      <w:pPr>
        <w:pStyle w:val="ListParagraph"/>
        <w:rPr>
          <w:sz w:val="28"/>
          <w:szCs w:val="28"/>
        </w:rPr>
      </w:pPr>
    </w:p>
    <w:p w14:paraId="25FDA953" w14:textId="4B4634EB" w:rsidR="007420AF" w:rsidRPr="00F43B09" w:rsidRDefault="00F43B09" w:rsidP="00F43B09">
      <w:pPr>
        <w:rPr>
          <w:rFonts w:ascii="Candara" w:hAnsi="Candara"/>
          <w:b/>
          <w:sz w:val="28"/>
          <w:szCs w:val="28"/>
        </w:rPr>
      </w:pPr>
      <w:r w:rsidRPr="00F43B09">
        <w:rPr>
          <w:rFonts w:ascii="Candara" w:hAnsi="Candara"/>
          <w:b/>
          <w:sz w:val="28"/>
          <w:szCs w:val="28"/>
        </w:rPr>
        <w:t>References</w:t>
      </w:r>
    </w:p>
    <w:p w14:paraId="69F73201" w14:textId="5F68EC11" w:rsidR="00F43B09" w:rsidRDefault="00F43B09" w:rsidP="00F43B09">
      <w:pPr>
        <w:rPr>
          <w:rFonts w:ascii="Candara" w:hAnsi="Candara"/>
          <w:sz w:val="28"/>
          <w:szCs w:val="28"/>
        </w:rPr>
      </w:pPr>
      <w:r w:rsidRPr="00F43B09">
        <w:rPr>
          <w:rFonts w:ascii="Candara" w:hAnsi="Candara"/>
          <w:sz w:val="28"/>
          <w:szCs w:val="28"/>
        </w:rPr>
        <w:t xml:space="preserve">Meier, B. P., &amp; </w:t>
      </w:r>
      <w:proofErr w:type="spellStart"/>
      <w:r w:rsidRPr="00F43B09">
        <w:rPr>
          <w:rFonts w:ascii="Candara" w:hAnsi="Candara"/>
          <w:sz w:val="28"/>
          <w:szCs w:val="28"/>
        </w:rPr>
        <w:t>Hinsz</w:t>
      </w:r>
      <w:proofErr w:type="spellEnd"/>
      <w:r w:rsidRPr="00F43B09">
        <w:rPr>
          <w:rFonts w:ascii="Candara" w:hAnsi="Candara"/>
          <w:sz w:val="28"/>
          <w:szCs w:val="28"/>
        </w:rPr>
        <w:t xml:space="preserve">, V. B. (2004). A comparison of human aggression committed by groups and individuals: An </w:t>
      </w:r>
      <w:proofErr w:type="spellStart"/>
      <w:r w:rsidRPr="00F43B09">
        <w:rPr>
          <w:rFonts w:ascii="Candara" w:hAnsi="Candara"/>
          <w:sz w:val="28"/>
          <w:szCs w:val="28"/>
        </w:rPr>
        <w:t>interindividual</w:t>
      </w:r>
      <w:proofErr w:type="spellEnd"/>
      <w:r w:rsidRPr="00F43B09">
        <w:rPr>
          <w:rFonts w:ascii="Candara" w:hAnsi="Candara"/>
          <w:sz w:val="28"/>
          <w:szCs w:val="28"/>
        </w:rPr>
        <w:t xml:space="preserve">-intergroup discontinuity. </w:t>
      </w:r>
      <w:r w:rsidRPr="00CF2362">
        <w:rPr>
          <w:rFonts w:ascii="Candara" w:hAnsi="Candara"/>
          <w:i/>
          <w:sz w:val="28"/>
          <w:szCs w:val="28"/>
        </w:rPr>
        <w:t>Journal of Experimental Social Psychology, 40,</w:t>
      </w:r>
      <w:r w:rsidRPr="00F43B09">
        <w:rPr>
          <w:rFonts w:ascii="Candara" w:hAnsi="Candara"/>
          <w:sz w:val="28"/>
          <w:szCs w:val="28"/>
        </w:rPr>
        <w:t xml:space="preserve"> 551-559.</w:t>
      </w:r>
    </w:p>
    <w:p w14:paraId="0E90E515" w14:textId="6136ECDF" w:rsidR="00CF2362" w:rsidRPr="00CF2362" w:rsidRDefault="00CF2362" w:rsidP="00CF2362">
      <w:pPr>
        <w:spacing w:after="0"/>
        <w:contextualSpacing/>
        <w:rPr>
          <w:rFonts w:ascii="Candara" w:hAnsi="Candara"/>
          <w:sz w:val="28"/>
          <w:szCs w:val="28"/>
        </w:rPr>
      </w:pPr>
      <w:r w:rsidRPr="00CF2362">
        <w:rPr>
          <w:rFonts w:ascii="Candara" w:hAnsi="Candara"/>
          <w:sz w:val="28"/>
          <w:szCs w:val="28"/>
        </w:rPr>
        <w:t xml:space="preserve">Breuer, J., </w:t>
      </w:r>
      <w:proofErr w:type="spellStart"/>
      <w:r w:rsidRPr="00CF2362">
        <w:rPr>
          <w:rFonts w:ascii="Candara" w:hAnsi="Candara"/>
          <w:sz w:val="28"/>
          <w:szCs w:val="28"/>
        </w:rPr>
        <w:t>Scharkow</w:t>
      </w:r>
      <w:proofErr w:type="spellEnd"/>
      <w:r w:rsidRPr="00CF2362">
        <w:rPr>
          <w:rFonts w:ascii="Candara" w:hAnsi="Candara"/>
          <w:sz w:val="28"/>
          <w:szCs w:val="28"/>
        </w:rPr>
        <w:t xml:space="preserve">, M., &amp; </w:t>
      </w:r>
      <w:proofErr w:type="spellStart"/>
      <w:r w:rsidRPr="00CF2362">
        <w:rPr>
          <w:rFonts w:ascii="Candara" w:hAnsi="Candara"/>
          <w:sz w:val="28"/>
          <w:szCs w:val="28"/>
        </w:rPr>
        <w:t>Quandt</w:t>
      </w:r>
      <w:proofErr w:type="spellEnd"/>
      <w:r w:rsidRPr="00CF2362">
        <w:rPr>
          <w:rFonts w:ascii="Candara" w:hAnsi="Candara"/>
          <w:sz w:val="28"/>
          <w:szCs w:val="28"/>
        </w:rPr>
        <w:t xml:space="preserve">, T. (2013). Sore losers? A reexamination of the frustration–aggression hypothesis for </w:t>
      </w:r>
      <w:r w:rsidR="00CD4356" w:rsidRPr="00CF2362">
        <w:rPr>
          <w:rFonts w:ascii="Candara" w:hAnsi="Candara"/>
          <w:sz w:val="28"/>
          <w:szCs w:val="28"/>
        </w:rPr>
        <w:t>collocated</w:t>
      </w:r>
      <w:r w:rsidRPr="00CF2362">
        <w:rPr>
          <w:rFonts w:ascii="Candara" w:hAnsi="Candara"/>
          <w:sz w:val="28"/>
          <w:szCs w:val="28"/>
        </w:rPr>
        <w:t xml:space="preserve"> video game play. </w:t>
      </w:r>
      <w:r w:rsidRPr="00CF2362">
        <w:rPr>
          <w:rFonts w:ascii="Candara" w:hAnsi="Candara"/>
          <w:i/>
          <w:iCs/>
          <w:sz w:val="28"/>
          <w:szCs w:val="28"/>
        </w:rPr>
        <w:t>Psychology of Popular Media Culture</w:t>
      </w:r>
      <w:r w:rsidRPr="00CF2362">
        <w:rPr>
          <w:rFonts w:ascii="Candara" w:hAnsi="Candara"/>
          <w:sz w:val="28"/>
          <w:szCs w:val="28"/>
        </w:rPr>
        <w:t xml:space="preserve">, </w:t>
      </w:r>
      <w:proofErr w:type="spellStart"/>
      <w:r w:rsidRPr="00CF2362">
        <w:rPr>
          <w:rFonts w:ascii="Candara" w:hAnsi="Candara"/>
          <w:sz w:val="28"/>
          <w:szCs w:val="28"/>
        </w:rPr>
        <w:t>doi</w:t>
      </w:r>
      <w:proofErr w:type="spellEnd"/>
      <w:r w:rsidRPr="00CF2362">
        <w:rPr>
          <w:rFonts w:ascii="Candara" w:hAnsi="Candara"/>
          <w:sz w:val="28"/>
          <w:szCs w:val="28"/>
        </w:rPr>
        <w:t>:</w:t>
      </w:r>
      <w:r w:rsidR="00CD4356">
        <w:rPr>
          <w:rFonts w:ascii="Candara" w:hAnsi="Candara"/>
          <w:sz w:val="28"/>
          <w:szCs w:val="28"/>
        </w:rPr>
        <w:t xml:space="preserve"> </w:t>
      </w:r>
      <w:r w:rsidRPr="00CF2362">
        <w:rPr>
          <w:rFonts w:ascii="Candara" w:hAnsi="Candara"/>
          <w:sz w:val="28"/>
          <w:szCs w:val="28"/>
        </w:rPr>
        <w:t xml:space="preserve">10.1037/ppm0000020 </w:t>
      </w:r>
    </w:p>
    <w:p w14:paraId="1810BB5F" w14:textId="77777777" w:rsidR="00CF2362" w:rsidRDefault="00CF2362" w:rsidP="00F43B09">
      <w:pPr>
        <w:rPr>
          <w:rFonts w:ascii="Candara" w:hAnsi="Candara"/>
          <w:sz w:val="28"/>
          <w:szCs w:val="28"/>
        </w:rPr>
      </w:pPr>
    </w:p>
    <w:p w14:paraId="3D0FA233" w14:textId="562C95B5" w:rsidR="004332B5" w:rsidRDefault="00F53F70" w:rsidP="00F43B09">
      <w:pPr>
        <w:rPr>
          <w:rFonts w:ascii="Candara" w:hAnsi="Candara"/>
          <w:sz w:val="28"/>
          <w:szCs w:val="28"/>
        </w:rPr>
      </w:pPr>
      <w:r>
        <w:rPr>
          <w:rFonts w:ascii="Candara" w:hAnsi="Candara"/>
          <w:sz w:val="28"/>
          <w:szCs w:val="28"/>
        </w:rPr>
        <w:t>Leg</w:t>
      </w:r>
      <w:bookmarkStart w:id="33" w:name="_GoBack"/>
      <w:bookmarkEnd w:id="33"/>
      <w:r>
        <w:rPr>
          <w:rFonts w:ascii="Candara" w:hAnsi="Candara"/>
          <w:sz w:val="28"/>
          <w:szCs w:val="28"/>
        </w:rPr>
        <w:t>end</w:t>
      </w:r>
    </w:p>
    <w:p w14:paraId="7406C0F6" w14:textId="77777777" w:rsidR="004332B5" w:rsidRDefault="004332B5" w:rsidP="00F43B09">
      <w:pPr>
        <w:rPr>
          <w:rFonts w:ascii="Candara" w:hAnsi="Candara"/>
          <w:sz w:val="28"/>
          <w:szCs w:val="28"/>
        </w:rPr>
      </w:pPr>
    </w:p>
    <w:p w14:paraId="380F3C4E" w14:textId="77777777" w:rsidR="004332B5" w:rsidRPr="0047219B" w:rsidRDefault="004332B5" w:rsidP="004332B5">
      <w:pPr>
        <w:spacing w:after="0"/>
        <w:rPr>
          <w:rFonts w:ascii="Candara" w:hAnsi="Candara"/>
          <w:sz w:val="22"/>
          <w:szCs w:val="22"/>
        </w:rPr>
      </w:pPr>
      <w:r w:rsidRPr="0047219B">
        <w:rPr>
          <w:rFonts w:ascii="Candara" w:hAnsi="Candara"/>
          <w:sz w:val="22"/>
          <w:szCs w:val="22"/>
        </w:rPr>
        <w:t xml:space="preserve">Figure 1. </w:t>
      </w:r>
      <w:r>
        <w:rPr>
          <w:rFonts w:ascii="Candara" w:hAnsi="Candara"/>
          <w:sz w:val="22"/>
          <w:szCs w:val="22"/>
        </w:rPr>
        <w:t xml:space="preserve">Amount of Aggression by Feedback Condition </w:t>
      </w:r>
    </w:p>
    <w:p w14:paraId="42259D45" w14:textId="77777777" w:rsidR="004332B5" w:rsidRPr="00F43B09" w:rsidRDefault="004332B5" w:rsidP="00F43B09">
      <w:pPr>
        <w:rPr>
          <w:rFonts w:ascii="Candara" w:hAnsi="Candara"/>
          <w:sz w:val="28"/>
          <w:szCs w:val="28"/>
        </w:rPr>
      </w:pPr>
    </w:p>
    <w:sectPr w:rsidR="004332B5" w:rsidRPr="00F43B09"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55CA6"/>
    <w:multiLevelType w:val="multilevel"/>
    <w:tmpl w:val="0409001F"/>
    <w:lvl w:ilvl="0">
      <w:start w:val="1"/>
      <w:numFmt w:val="decimal"/>
      <w:lvlText w:val="%1."/>
      <w:lvlJc w:val="left"/>
      <w:pPr>
        <w:ind w:left="360" w:hanging="360"/>
      </w:pPr>
    </w:lvl>
    <w:lvl w:ilvl="1">
      <w:start w:val="1"/>
      <w:numFmt w:val="decimal"/>
      <w:lvlText w:val="%1.%2."/>
      <w:lvlJc w:val="left"/>
      <w:pPr>
        <w:ind w:left="88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AD2AA6"/>
    <w:multiLevelType w:val="hybridMultilevel"/>
    <w:tmpl w:val="EE48022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4B440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CA75047"/>
    <w:multiLevelType w:val="hybridMultilevel"/>
    <w:tmpl w:val="E6F83D16"/>
    <w:lvl w:ilvl="0" w:tplc="71BCC8B8">
      <w:start w:val="1"/>
      <w:numFmt w:val="bullet"/>
      <w:lvlText w:val="-"/>
      <w:lvlJc w:val="left"/>
      <w:pPr>
        <w:ind w:left="72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205742"/>
    <w:multiLevelType w:val="hybridMultilevel"/>
    <w:tmpl w:val="51EA0F30"/>
    <w:lvl w:ilvl="0" w:tplc="3FC4B738">
      <w:start w:val="56"/>
      <w:numFmt w:val="bullet"/>
      <w:lvlText w:val="-"/>
      <w:lvlJc w:val="left"/>
      <w:pPr>
        <w:tabs>
          <w:tab w:val="num" w:pos="675"/>
        </w:tabs>
        <w:ind w:left="675" w:hanging="360"/>
      </w:pPr>
      <w:rPr>
        <w:rFonts w:ascii="Candara" w:eastAsia="Times New Roman" w:hAnsi="Candara" w:cs="Times New Roman" w:hint="default"/>
      </w:rPr>
    </w:lvl>
    <w:lvl w:ilvl="1" w:tplc="04090003" w:tentative="1">
      <w:start w:val="1"/>
      <w:numFmt w:val="bullet"/>
      <w:lvlText w:val="o"/>
      <w:lvlJc w:val="left"/>
      <w:pPr>
        <w:tabs>
          <w:tab w:val="num" w:pos="1395"/>
        </w:tabs>
        <w:ind w:left="1395" w:hanging="360"/>
      </w:pPr>
      <w:rPr>
        <w:rFonts w:ascii="Courier New" w:hAnsi="Courier New" w:cs="Courier New" w:hint="default"/>
      </w:rPr>
    </w:lvl>
    <w:lvl w:ilvl="2" w:tplc="04090005" w:tentative="1">
      <w:start w:val="1"/>
      <w:numFmt w:val="bullet"/>
      <w:lvlText w:val=""/>
      <w:lvlJc w:val="left"/>
      <w:pPr>
        <w:tabs>
          <w:tab w:val="num" w:pos="2115"/>
        </w:tabs>
        <w:ind w:left="2115" w:hanging="360"/>
      </w:pPr>
      <w:rPr>
        <w:rFonts w:ascii="Wingdings" w:hAnsi="Wingdings" w:hint="default"/>
      </w:rPr>
    </w:lvl>
    <w:lvl w:ilvl="3" w:tplc="04090001" w:tentative="1">
      <w:start w:val="1"/>
      <w:numFmt w:val="bullet"/>
      <w:lvlText w:val=""/>
      <w:lvlJc w:val="left"/>
      <w:pPr>
        <w:tabs>
          <w:tab w:val="num" w:pos="2835"/>
        </w:tabs>
        <w:ind w:left="2835" w:hanging="360"/>
      </w:pPr>
      <w:rPr>
        <w:rFonts w:ascii="Symbol" w:hAnsi="Symbol" w:hint="default"/>
      </w:rPr>
    </w:lvl>
    <w:lvl w:ilvl="4" w:tplc="04090003" w:tentative="1">
      <w:start w:val="1"/>
      <w:numFmt w:val="bullet"/>
      <w:lvlText w:val="o"/>
      <w:lvlJc w:val="left"/>
      <w:pPr>
        <w:tabs>
          <w:tab w:val="num" w:pos="3555"/>
        </w:tabs>
        <w:ind w:left="3555" w:hanging="360"/>
      </w:pPr>
      <w:rPr>
        <w:rFonts w:ascii="Courier New" w:hAnsi="Courier New" w:cs="Courier New" w:hint="default"/>
      </w:rPr>
    </w:lvl>
    <w:lvl w:ilvl="5" w:tplc="04090005" w:tentative="1">
      <w:start w:val="1"/>
      <w:numFmt w:val="bullet"/>
      <w:lvlText w:val=""/>
      <w:lvlJc w:val="left"/>
      <w:pPr>
        <w:tabs>
          <w:tab w:val="num" w:pos="4275"/>
        </w:tabs>
        <w:ind w:left="4275" w:hanging="360"/>
      </w:pPr>
      <w:rPr>
        <w:rFonts w:ascii="Wingdings" w:hAnsi="Wingdings" w:hint="default"/>
      </w:rPr>
    </w:lvl>
    <w:lvl w:ilvl="6" w:tplc="04090001" w:tentative="1">
      <w:start w:val="1"/>
      <w:numFmt w:val="bullet"/>
      <w:lvlText w:val=""/>
      <w:lvlJc w:val="left"/>
      <w:pPr>
        <w:tabs>
          <w:tab w:val="num" w:pos="4995"/>
        </w:tabs>
        <w:ind w:left="4995" w:hanging="360"/>
      </w:pPr>
      <w:rPr>
        <w:rFonts w:ascii="Symbol" w:hAnsi="Symbol" w:hint="default"/>
      </w:rPr>
    </w:lvl>
    <w:lvl w:ilvl="7" w:tplc="04090003" w:tentative="1">
      <w:start w:val="1"/>
      <w:numFmt w:val="bullet"/>
      <w:lvlText w:val="o"/>
      <w:lvlJc w:val="left"/>
      <w:pPr>
        <w:tabs>
          <w:tab w:val="num" w:pos="5715"/>
        </w:tabs>
        <w:ind w:left="5715" w:hanging="360"/>
      </w:pPr>
      <w:rPr>
        <w:rFonts w:ascii="Courier New" w:hAnsi="Courier New" w:cs="Courier New" w:hint="default"/>
      </w:rPr>
    </w:lvl>
    <w:lvl w:ilvl="8" w:tplc="04090005" w:tentative="1">
      <w:start w:val="1"/>
      <w:numFmt w:val="bullet"/>
      <w:lvlText w:val=""/>
      <w:lvlJc w:val="left"/>
      <w:pPr>
        <w:tabs>
          <w:tab w:val="num" w:pos="6435"/>
        </w:tabs>
        <w:ind w:left="6435" w:hanging="360"/>
      </w:pPr>
      <w:rPr>
        <w:rFonts w:ascii="Wingdings" w:hAnsi="Wingdings" w:hint="default"/>
      </w:rPr>
    </w:lvl>
  </w:abstractNum>
  <w:abstractNum w:abstractNumId="5">
    <w:nsid w:val="3B1B34B6"/>
    <w:multiLevelType w:val="hybridMultilevel"/>
    <w:tmpl w:val="B6D6DEB8"/>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D0097F"/>
    <w:multiLevelType w:val="hybridMultilevel"/>
    <w:tmpl w:val="1666D064"/>
    <w:lvl w:ilvl="0" w:tplc="AAC6E5BC">
      <w:start w:val="1"/>
      <w:numFmt w:val="bullet"/>
      <w:lvlText w:val="-"/>
      <w:lvlJc w:val="left"/>
      <w:pPr>
        <w:ind w:left="360" w:hanging="360"/>
      </w:pPr>
      <w:rPr>
        <w:rFonts w:ascii="Candara" w:eastAsiaTheme="minorHAnsi" w:hAnsi="Candara"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2E9247F"/>
    <w:multiLevelType w:val="hybridMultilevel"/>
    <w:tmpl w:val="09069F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84A72A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D3452C4"/>
    <w:multiLevelType w:val="hybridMultilevel"/>
    <w:tmpl w:val="D642530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4EE5CEC"/>
    <w:multiLevelType w:val="hybridMultilevel"/>
    <w:tmpl w:val="495A96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CA5C87"/>
    <w:multiLevelType w:val="hybridMultilevel"/>
    <w:tmpl w:val="E1C25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0EC6AEF"/>
    <w:multiLevelType w:val="multilevel"/>
    <w:tmpl w:val="05084A3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1F0611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CA63FFD"/>
    <w:multiLevelType w:val="hybridMultilevel"/>
    <w:tmpl w:val="FAD8B65C"/>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9"/>
  </w:num>
  <w:num w:numId="3">
    <w:abstractNumId w:val="0"/>
  </w:num>
  <w:num w:numId="4">
    <w:abstractNumId w:val="14"/>
  </w:num>
  <w:num w:numId="5">
    <w:abstractNumId w:val="1"/>
  </w:num>
  <w:num w:numId="6">
    <w:abstractNumId w:val="6"/>
  </w:num>
  <w:num w:numId="7">
    <w:abstractNumId w:val="5"/>
  </w:num>
  <w:num w:numId="8">
    <w:abstractNumId w:val="3"/>
  </w:num>
  <w:num w:numId="9">
    <w:abstractNumId w:val="4"/>
  </w:num>
  <w:num w:numId="10">
    <w:abstractNumId w:val="2"/>
  </w:num>
  <w:num w:numId="11">
    <w:abstractNumId w:val="11"/>
  </w:num>
  <w:num w:numId="12">
    <w:abstractNumId w:val="13"/>
  </w:num>
  <w:num w:numId="13">
    <w:abstractNumId w:val="8"/>
  </w:num>
  <w:num w:numId="14">
    <w:abstractNumId w:val="12"/>
  </w:num>
  <w:num w:numId="15">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ry Lewandowski Jr.">
    <w15:presenceInfo w15:providerId="Windows Live" w15:userId="16efb6ef5371ca1d"/>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6292"/>
    <w:rsid w:val="000331A6"/>
    <w:rsid w:val="0003647E"/>
    <w:rsid w:val="00042625"/>
    <w:rsid w:val="00043214"/>
    <w:rsid w:val="00055CD3"/>
    <w:rsid w:val="0008196F"/>
    <w:rsid w:val="000827D0"/>
    <w:rsid w:val="000856A1"/>
    <w:rsid w:val="00094D78"/>
    <w:rsid w:val="000D4433"/>
    <w:rsid w:val="000E18C1"/>
    <w:rsid w:val="000E37D1"/>
    <w:rsid w:val="000F4AFE"/>
    <w:rsid w:val="00102FEA"/>
    <w:rsid w:val="00104F3A"/>
    <w:rsid w:val="00111500"/>
    <w:rsid w:val="00114A7E"/>
    <w:rsid w:val="001231E5"/>
    <w:rsid w:val="00157106"/>
    <w:rsid w:val="00197D43"/>
    <w:rsid w:val="001A3051"/>
    <w:rsid w:val="001B2EF4"/>
    <w:rsid w:val="001C0374"/>
    <w:rsid w:val="001D09E4"/>
    <w:rsid w:val="001E31F3"/>
    <w:rsid w:val="00224B41"/>
    <w:rsid w:val="0023335E"/>
    <w:rsid w:val="00234758"/>
    <w:rsid w:val="00246720"/>
    <w:rsid w:val="0026457B"/>
    <w:rsid w:val="00271875"/>
    <w:rsid w:val="00275004"/>
    <w:rsid w:val="00284393"/>
    <w:rsid w:val="0029274E"/>
    <w:rsid w:val="00294272"/>
    <w:rsid w:val="002A5EF1"/>
    <w:rsid w:val="002C5D4D"/>
    <w:rsid w:val="00320246"/>
    <w:rsid w:val="003344E7"/>
    <w:rsid w:val="0037017F"/>
    <w:rsid w:val="00375E64"/>
    <w:rsid w:val="00395A96"/>
    <w:rsid w:val="003B7B1E"/>
    <w:rsid w:val="003C0DCC"/>
    <w:rsid w:val="003D512C"/>
    <w:rsid w:val="003D5CB0"/>
    <w:rsid w:val="003E27F9"/>
    <w:rsid w:val="00400A4F"/>
    <w:rsid w:val="00402D6D"/>
    <w:rsid w:val="00406861"/>
    <w:rsid w:val="004332B5"/>
    <w:rsid w:val="00467282"/>
    <w:rsid w:val="0047219B"/>
    <w:rsid w:val="00485705"/>
    <w:rsid w:val="004924E5"/>
    <w:rsid w:val="004F2537"/>
    <w:rsid w:val="00514D39"/>
    <w:rsid w:val="0051701C"/>
    <w:rsid w:val="00520EF7"/>
    <w:rsid w:val="005718EA"/>
    <w:rsid w:val="005957E7"/>
    <w:rsid w:val="005964D4"/>
    <w:rsid w:val="00596973"/>
    <w:rsid w:val="005A5F0C"/>
    <w:rsid w:val="005C2C4B"/>
    <w:rsid w:val="005D1243"/>
    <w:rsid w:val="005D6EC0"/>
    <w:rsid w:val="005E1710"/>
    <w:rsid w:val="005E1B6B"/>
    <w:rsid w:val="005E1EA2"/>
    <w:rsid w:val="005E6F02"/>
    <w:rsid w:val="005F0C83"/>
    <w:rsid w:val="006002EA"/>
    <w:rsid w:val="00647ADA"/>
    <w:rsid w:val="0068011B"/>
    <w:rsid w:val="00686A23"/>
    <w:rsid w:val="0069134D"/>
    <w:rsid w:val="00697969"/>
    <w:rsid w:val="006D1BC6"/>
    <w:rsid w:val="006F6B36"/>
    <w:rsid w:val="007175E1"/>
    <w:rsid w:val="00725200"/>
    <w:rsid w:val="007420AF"/>
    <w:rsid w:val="00743573"/>
    <w:rsid w:val="0077678F"/>
    <w:rsid w:val="0078661C"/>
    <w:rsid w:val="007975EB"/>
    <w:rsid w:val="007B2F71"/>
    <w:rsid w:val="007B4F48"/>
    <w:rsid w:val="007C673C"/>
    <w:rsid w:val="007D7B26"/>
    <w:rsid w:val="008217FA"/>
    <w:rsid w:val="00864C1E"/>
    <w:rsid w:val="0086518F"/>
    <w:rsid w:val="00871C45"/>
    <w:rsid w:val="00896A39"/>
    <w:rsid w:val="008A1F68"/>
    <w:rsid w:val="008C1299"/>
    <w:rsid w:val="008C4ED3"/>
    <w:rsid w:val="008C7D06"/>
    <w:rsid w:val="008D25C3"/>
    <w:rsid w:val="008F2501"/>
    <w:rsid w:val="008F5101"/>
    <w:rsid w:val="00905085"/>
    <w:rsid w:val="00905C2A"/>
    <w:rsid w:val="00914CC7"/>
    <w:rsid w:val="00932EBC"/>
    <w:rsid w:val="00965883"/>
    <w:rsid w:val="00971B68"/>
    <w:rsid w:val="00974B56"/>
    <w:rsid w:val="00977727"/>
    <w:rsid w:val="009A2A45"/>
    <w:rsid w:val="009C6E60"/>
    <w:rsid w:val="009D0495"/>
    <w:rsid w:val="009D4C9A"/>
    <w:rsid w:val="009D7758"/>
    <w:rsid w:val="009E5A8C"/>
    <w:rsid w:val="009F2B48"/>
    <w:rsid w:val="009F77C3"/>
    <w:rsid w:val="00A00A9B"/>
    <w:rsid w:val="00A0514A"/>
    <w:rsid w:val="00A0577C"/>
    <w:rsid w:val="00A061B3"/>
    <w:rsid w:val="00A10E92"/>
    <w:rsid w:val="00A40768"/>
    <w:rsid w:val="00A426FC"/>
    <w:rsid w:val="00A45FBB"/>
    <w:rsid w:val="00A5151C"/>
    <w:rsid w:val="00A542D2"/>
    <w:rsid w:val="00A74D74"/>
    <w:rsid w:val="00A87CEE"/>
    <w:rsid w:val="00A90571"/>
    <w:rsid w:val="00A951D4"/>
    <w:rsid w:val="00AC1E85"/>
    <w:rsid w:val="00AE085A"/>
    <w:rsid w:val="00AF196C"/>
    <w:rsid w:val="00B132BD"/>
    <w:rsid w:val="00B42E60"/>
    <w:rsid w:val="00B52A43"/>
    <w:rsid w:val="00B5770E"/>
    <w:rsid w:val="00BA2824"/>
    <w:rsid w:val="00BB5081"/>
    <w:rsid w:val="00BC1996"/>
    <w:rsid w:val="00BD2A94"/>
    <w:rsid w:val="00BE6D83"/>
    <w:rsid w:val="00BE73EF"/>
    <w:rsid w:val="00BF2B39"/>
    <w:rsid w:val="00BF60C8"/>
    <w:rsid w:val="00C023F2"/>
    <w:rsid w:val="00C124F6"/>
    <w:rsid w:val="00C265F5"/>
    <w:rsid w:val="00C45D2B"/>
    <w:rsid w:val="00C646FE"/>
    <w:rsid w:val="00CD4356"/>
    <w:rsid w:val="00CD479D"/>
    <w:rsid w:val="00CF2362"/>
    <w:rsid w:val="00D14FEB"/>
    <w:rsid w:val="00D21442"/>
    <w:rsid w:val="00D32195"/>
    <w:rsid w:val="00D44C9A"/>
    <w:rsid w:val="00D47164"/>
    <w:rsid w:val="00D53A0F"/>
    <w:rsid w:val="00D548EA"/>
    <w:rsid w:val="00D668C2"/>
    <w:rsid w:val="00D846FF"/>
    <w:rsid w:val="00DD2B35"/>
    <w:rsid w:val="00DE06A2"/>
    <w:rsid w:val="00DF5C6B"/>
    <w:rsid w:val="00E00AEE"/>
    <w:rsid w:val="00E16921"/>
    <w:rsid w:val="00E30F29"/>
    <w:rsid w:val="00E42291"/>
    <w:rsid w:val="00E43DCD"/>
    <w:rsid w:val="00E46CE9"/>
    <w:rsid w:val="00E5292F"/>
    <w:rsid w:val="00E7389B"/>
    <w:rsid w:val="00E853DC"/>
    <w:rsid w:val="00E917A2"/>
    <w:rsid w:val="00EB7848"/>
    <w:rsid w:val="00EC15E5"/>
    <w:rsid w:val="00EC4040"/>
    <w:rsid w:val="00ED45AC"/>
    <w:rsid w:val="00EE242D"/>
    <w:rsid w:val="00EE3C22"/>
    <w:rsid w:val="00EE673B"/>
    <w:rsid w:val="00EF000E"/>
    <w:rsid w:val="00EF17C0"/>
    <w:rsid w:val="00EF7BE1"/>
    <w:rsid w:val="00F4229A"/>
    <w:rsid w:val="00F43B09"/>
    <w:rsid w:val="00F47442"/>
    <w:rsid w:val="00F53F70"/>
    <w:rsid w:val="00F9439B"/>
    <w:rsid w:val="00FD2299"/>
    <w:rsid w:val="00FD6CB6"/>
    <w:rsid w:val="00FE082D"/>
    <w:rsid w:val="00FF2803"/>
    <w:rsid w:val="00FF5D0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4423559"/>
  <w15:docId w15:val="{0436754E-D057-49EB-B04B-E5F0CC85F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0AF"/>
    <w:pPr>
      <w:spacing w:after="0"/>
      <w:ind w:left="720"/>
      <w:contextualSpacing/>
    </w:pPr>
    <w:rPr>
      <w:rFonts w:ascii="Candara" w:hAnsi="Candara"/>
      <w:szCs w:val="22"/>
    </w:rPr>
  </w:style>
  <w:style w:type="character" w:styleId="CommentReference">
    <w:name w:val="annotation reference"/>
    <w:basedOn w:val="DefaultParagraphFont"/>
    <w:uiPriority w:val="99"/>
    <w:semiHidden/>
    <w:unhideWhenUsed/>
    <w:rsid w:val="00FD6CB6"/>
    <w:rPr>
      <w:sz w:val="16"/>
      <w:szCs w:val="16"/>
    </w:rPr>
  </w:style>
  <w:style w:type="paragraph" w:styleId="CommentText">
    <w:name w:val="annotation text"/>
    <w:basedOn w:val="Normal"/>
    <w:link w:val="CommentTextChar"/>
    <w:uiPriority w:val="99"/>
    <w:semiHidden/>
    <w:unhideWhenUsed/>
    <w:rsid w:val="00FD6CB6"/>
    <w:rPr>
      <w:sz w:val="20"/>
      <w:szCs w:val="20"/>
    </w:rPr>
  </w:style>
  <w:style w:type="character" w:customStyle="1" w:styleId="CommentTextChar">
    <w:name w:val="Comment Text Char"/>
    <w:basedOn w:val="DefaultParagraphFont"/>
    <w:link w:val="CommentText"/>
    <w:uiPriority w:val="99"/>
    <w:semiHidden/>
    <w:rsid w:val="00FD6CB6"/>
    <w:rPr>
      <w:sz w:val="20"/>
      <w:szCs w:val="20"/>
    </w:rPr>
  </w:style>
  <w:style w:type="paragraph" w:styleId="CommentSubject">
    <w:name w:val="annotation subject"/>
    <w:basedOn w:val="CommentText"/>
    <w:next w:val="CommentText"/>
    <w:link w:val="CommentSubjectChar"/>
    <w:uiPriority w:val="99"/>
    <w:semiHidden/>
    <w:unhideWhenUsed/>
    <w:rsid w:val="00FD6CB6"/>
    <w:rPr>
      <w:b/>
      <w:bCs/>
    </w:rPr>
  </w:style>
  <w:style w:type="character" w:customStyle="1" w:styleId="CommentSubjectChar">
    <w:name w:val="Comment Subject Char"/>
    <w:basedOn w:val="CommentTextChar"/>
    <w:link w:val="CommentSubject"/>
    <w:uiPriority w:val="99"/>
    <w:semiHidden/>
    <w:rsid w:val="00FD6CB6"/>
    <w:rPr>
      <w:b/>
      <w:bCs/>
      <w:sz w:val="20"/>
      <w:szCs w:val="20"/>
    </w:rPr>
  </w:style>
  <w:style w:type="paragraph" w:styleId="BalloonText">
    <w:name w:val="Balloon Text"/>
    <w:basedOn w:val="Normal"/>
    <w:link w:val="BalloonTextChar"/>
    <w:uiPriority w:val="99"/>
    <w:semiHidden/>
    <w:unhideWhenUsed/>
    <w:rsid w:val="00FD6C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CB6"/>
    <w:rPr>
      <w:rFonts w:ascii="Segoe UI" w:hAnsi="Segoe UI" w:cs="Segoe UI"/>
      <w:sz w:val="18"/>
      <w:szCs w:val="18"/>
    </w:rPr>
  </w:style>
  <w:style w:type="table" w:styleId="TableGrid">
    <w:name w:val="Table Grid"/>
    <w:basedOn w:val="TableNormal"/>
    <w:uiPriority w:val="59"/>
    <w:rsid w:val="0059697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7D06"/>
    <w:rPr>
      <w:color w:val="0000FF" w:themeColor="hyperlink"/>
      <w:u w:val="single"/>
    </w:rPr>
  </w:style>
  <w:style w:type="table" w:customStyle="1" w:styleId="TableGrid1">
    <w:name w:val="Table Grid1"/>
    <w:basedOn w:val="TableNormal"/>
    <w:next w:val="TableGrid"/>
    <w:uiPriority w:val="59"/>
    <w:rsid w:val="00EC15E5"/>
    <w:pPr>
      <w:spacing w:after="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52514">
      <w:bodyDiv w:val="1"/>
      <w:marLeft w:val="0"/>
      <w:marRight w:val="0"/>
      <w:marTop w:val="0"/>
      <w:marBottom w:val="0"/>
      <w:divBdr>
        <w:top w:val="none" w:sz="0" w:space="0" w:color="auto"/>
        <w:left w:val="none" w:sz="0" w:space="0" w:color="auto"/>
        <w:bottom w:val="none" w:sz="0" w:space="0" w:color="auto"/>
        <w:right w:val="none" w:sz="0" w:space="0" w:color="auto"/>
      </w:divBdr>
      <w:divsChild>
        <w:div w:id="952055656">
          <w:marLeft w:val="0"/>
          <w:marRight w:val="0"/>
          <w:marTop w:val="0"/>
          <w:marBottom w:val="0"/>
          <w:divBdr>
            <w:top w:val="none" w:sz="0" w:space="0" w:color="auto"/>
            <w:left w:val="none" w:sz="0" w:space="0" w:color="auto"/>
            <w:bottom w:val="none" w:sz="0" w:space="0" w:color="auto"/>
            <w:right w:val="none" w:sz="0" w:space="0" w:color="auto"/>
          </w:divBdr>
        </w:div>
        <w:div w:id="994916689">
          <w:marLeft w:val="0"/>
          <w:marRight w:val="0"/>
          <w:marTop w:val="0"/>
          <w:marBottom w:val="0"/>
          <w:divBdr>
            <w:top w:val="none" w:sz="0" w:space="0" w:color="auto"/>
            <w:left w:val="none" w:sz="0" w:space="0" w:color="auto"/>
            <w:bottom w:val="none" w:sz="0" w:space="0" w:color="auto"/>
            <w:right w:val="none" w:sz="0" w:space="0" w:color="auto"/>
          </w:divBdr>
        </w:div>
        <w:div w:id="1933197330">
          <w:marLeft w:val="0"/>
          <w:marRight w:val="0"/>
          <w:marTop w:val="0"/>
          <w:marBottom w:val="0"/>
          <w:divBdr>
            <w:top w:val="none" w:sz="0" w:space="0" w:color="auto"/>
            <w:left w:val="none" w:sz="0" w:space="0" w:color="auto"/>
            <w:bottom w:val="none" w:sz="0" w:space="0" w:color="auto"/>
            <w:right w:val="none" w:sz="0" w:space="0" w:color="auto"/>
          </w:divBdr>
        </w:div>
        <w:div w:id="102070808">
          <w:marLeft w:val="0"/>
          <w:marRight w:val="0"/>
          <w:marTop w:val="0"/>
          <w:marBottom w:val="0"/>
          <w:divBdr>
            <w:top w:val="none" w:sz="0" w:space="0" w:color="auto"/>
            <w:left w:val="none" w:sz="0" w:space="0" w:color="auto"/>
            <w:bottom w:val="none" w:sz="0" w:space="0" w:color="auto"/>
            <w:right w:val="none" w:sz="0" w:space="0" w:color="auto"/>
          </w:divBdr>
        </w:div>
      </w:divsChild>
    </w:div>
    <w:div w:id="120808937">
      <w:bodyDiv w:val="1"/>
      <w:marLeft w:val="0"/>
      <w:marRight w:val="0"/>
      <w:marTop w:val="0"/>
      <w:marBottom w:val="0"/>
      <w:divBdr>
        <w:top w:val="none" w:sz="0" w:space="0" w:color="auto"/>
        <w:left w:val="none" w:sz="0" w:space="0" w:color="auto"/>
        <w:bottom w:val="none" w:sz="0" w:space="0" w:color="auto"/>
        <w:right w:val="none" w:sz="0" w:space="0" w:color="auto"/>
      </w:divBdr>
      <w:divsChild>
        <w:div w:id="1372919792">
          <w:marLeft w:val="0"/>
          <w:marRight w:val="0"/>
          <w:marTop w:val="0"/>
          <w:marBottom w:val="0"/>
          <w:divBdr>
            <w:top w:val="none" w:sz="0" w:space="0" w:color="auto"/>
            <w:left w:val="none" w:sz="0" w:space="0" w:color="auto"/>
            <w:bottom w:val="none" w:sz="0" w:space="0" w:color="auto"/>
            <w:right w:val="none" w:sz="0" w:space="0" w:color="auto"/>
          </w:divBdr>
        </w:div>
        <w:div w:id="1681733941">
          <w:marLeft w:val="0"/>
          <w:marRight w:val="0"/>
          <w:marTop w:val="0"/>
          <w:marBottom w:val="0"/>
          <w:divBdr>
            <w:top w:val="none" w:sz="0" w:space="0" w:color="auto"/>
            <w:left w:val="none" w:sz="0" w:space="0" w:color="auto"/>
            <w:bottom w:val="none" w:sz="0" w:space="0" w:color="auto"/>
            <w:right w:val="none" w:sz="0" w:space="0" w:color="auto"/>
          </w:divBdr>
        </w:div>
        <w:div w:id="996882723">
          <w:marLeft w:val="0"/>
          <w:marRight w:val="0"/>
          <w:marTop w:val="0"/>
          <w:marBottom w:val="0"/>
          <w:divBdr>
            <w:top w:val="none" w:sz="0" w:space="0" w:color="auto"/>
            <w:left w:val="none" w:sz="0" w:space="0" w:color="auto"/>
            <w:bottom w:val="none" w:sz="0" w:space="0" w:color="auto"/>
            <w:right w:val="none" w:sz="0" w:space="0" w:color="auto"/>
          </w:divBdr>
        </w:div>
        <w:div w:id="227425638">
          <w:marLeft w:val="0"/>
          <w:marRight w:val="0"/>
          <w:marTop w:val="0"/>
          <w:marBottom w:val="0"/>
          <w:divBdr>
            <w:top w:val="none" w:sz="0" w:space="0" w:color="auto"/>
            <w:left w:val="none" w:sz="0" w:space="0" w:color="auto"/>
            <w:bottom w:val="none" w:sz="0" w:space="0" w:color="auto"/>
            <w:right w:val="none" w:sz="0" w:space="0" w:color="auto"/>
          </w:divBdr>
        </w:div>
        <w:div w:id="157113949">
          <w:marLeft w:val="0"/>
          <w:marRight w:val="0"/>
          <w:marTop w:val="0"/>
          <w:marBottom w:val="0"/>
          <w:divBdr>
            <w:top w:val="none" w:sz="0" w:space="0" w:color="auto"/>
            <w:left w:val="none" w:sz="0" w:space="0" w:color="auto"/>
            <w:bottom w:val="none" w:sz="0" w:space="0" w:color="auto"/>
            <w:right w:val="none" w:sz="0" w:space="0" w:color="auto"/>
          </w:divBdr>
        </w:div>
        <w:div w:id="795370368">
          <w:marLeft w:val="0"/>
          <w:marRight w:val="0"/>
          <w:marTop w:val="0"/>
          <w:marBottom w:val="0"/>
          <w:divBdr>
            <w:top w:val="none" w:sz="0" w:space="0" w:color="auto"/>
            <w:left w:val="none" w:sz="0" w:space="0" w:color="auto"/>
            <w:bottom w:val="none" w:sz="0" w:space="0" w:color="auto"/>
            <w:right w:val="none" w:sz="0" w:space="0" w:color="auto"/>
          </w:divBdr>
        </w:div>
        <w:div w:id="1181041159">
          <w:marLeft w:val="0"/>
          <w:marRight w:val="0"/>
          <w:marTop w:val="0"/>
          <w:marBottom w:val="0"/>
          <w:divBdr>
            <w:top w:val="none" w:sz="0" w:space="0" w:color="auto"/>
            <w:left w:val="none" w:sz="0" w:space="0" w:color="auto"/>
            <w:bottom w:val="none" w:sz="0" w:space="0" w:color="auto"/>
            <w:right w:val="none" w:sz="0" w:space="0" w:color="auto"/>
          </w:divBdr>
        </w:div>
        <w:div w:id="255553404">
          <w:marLeft w:val="0"/>
          <w:marRight w:val="0"/>
          <w:marTop w:val="0"/>
          <w:marBottom w:val="0"/>
          <w:divBdr>
            <w:top w:val="none" w:sz="0" w:space="0" w:color="auto"/>
            <w:left w:val="none" w:sz="0" w:space="0" w:color="auto"/>
            <w:bottom w:val="none" w:sz="0" w:space="0" w:color="auto"/>
            <w:right w:val="none" w:sz="0" w:space="0" w:color="auto"/>
          </w:divBdr>
        </w:div>
        <w:div w:id="577640583">
          <w:marLeft w:val="0"/>
          <w:marRight w:val="0"/>
          <w:marTop w:val="0"/>
          <w:marBottom w:val="0"/>
          <w:divBdr>
            <w:top w:val="none" w:sz="0" w:space="0" w:color="auto"/>
            <w:left w:val="none" w:sz="0" w:space="0" w:color="auto"/>
            <w:bottom w:val="none" w:sz="0" w:space="0" w:color="auto"/>
            <w:right w:val="none" w:sz="0" w:space="0" w:color="auto"/>
          </w:divBdr>
        </w:div>
        <w:div w:id="318114576">
          <w:marLeft w:val="0"/>
          <w:marRight w:val="0"/>
          <w:marTop w:val="0"/>
          <w:marBottom w:val="0"/>
          <w:divBdr>
            <w:top w:val="none" w:sz="0" w:space="0" w:color="auto"/>
            <w:left w:val="none" w:sz="0" w:space="0" w:color="auto"/>
            <w:bottom w:val="none" w:sz="0" w:space="0" w:color="auto"/>
            <w:right w:val="none" w:sz="0" w:space="0" w:color="auto"/>
          </w:divBdr>
        </w:div>
        <w:div w:id="1668166893">
          <w:marLeft w:val="0"/>
          <w:marRight w:val="0"/>
          <w:marTop w:val="0"/>
          <w:marBottom w:val="0"/>
          <w:divBdr>
            <w:top w:val="none" w:sz="0" w:space="0" w:color="auto"/>
            <w:left w:val="none" w:sz="0" w:space="0" w:color="auto"/>
            <w:bottom w:val="none" w:sz="0" w:space="0" w:color="auto"/>
            <w:right w:val="none" w:sz="0" w:space="0" w:color="auto"/>
          </w:divBdr>
        </w:div>
        <w:div w:id="2043894647">
          <w:marLeft w:val="0"/>
          <w:marRight w:val="0"/>
          <w:marTop w:val="0"/>
          <w:marBottom w:val="0"/>
          <w:divBdr>
            <w:top w:val="none" w:sz="0" w:space="0" w:color="auto"/>
            <w:left w:val="none" w:sz="0" w:space="0" w:color="auto"/>
            <w:bottom w:val="none" w:sz="0" w:space="0" w:color="auto"/>
            <w:right w:val="none" w:sz="0" w:space="0" w:color="auto"/>
          </w:divBdr>
        </w:div>
        <w:div w:id="422186801">
          <w:marLeft w:val="0"/>
          <w:marRight w:val="0"/>
          <w:marTop w:val="0"/>
          <w:marBottom w:val="0"/>
          <w:divBdr>
            <w:top w:val="none" w:sz="0" w:space="0" w:color="auto"/>
            <w:left w:val="none" w:sz="0" w:space="0" w:color="auto"/>
            <w:bottom w:val="none" w:sz="0" w:space="0" w:color="auto"/>
            <w:right w:val="none" w:sz="0" w:space="0" w:color="auto"/>
          </w:divBdr>
        </w:div>
        <w:div w:id="1723752617">
          <w:marLeft w:val="0"/>
          <w:marRight w:val="0"/>
          <w:marTop w:val="0"/>
          <w:marBottom w:val="0"/>
          <w:divBdr>
            <w:top w:val="none" w:sz="0" w:space="0" w:color="auto"/>
            <w:left w:val="none" w:sz="0" w:space="0" w:color="auto"/>
            <w:bottom w:val="none" w:sz="0" w:space="0" w:color="auto"/>
            <w:right w:val="none" w:sz="0" w:space="0" w:color="auto"/>
          </w:divBdr>
        </w:div>
        <w:div w:id="1168135591">
          <w:marLeft w:val="0"/>
          <w:marRight w:val="0"/>
          <w:marTop w:val="0"/>
          <w:marBottom w:val="0"/>
          <w:divBdr>
            <w:top w:val="none" w:sz="0" w:space="0" w:color="auto"/>
            <w:left w:val="none" w:sz="0" w:space="0" w:color="auto"/>
            <w:bottom w:val="none" w:sz="0" w:space="0" w:color="auto"/>
            <w:right w:val="none" w:sz="0" w:space="0" w:color="auto"/>
          </w:divBdr>
        </w:div>
        <w:div w:id="61222187">
          <w:marLeft w:val="0"/>
          <w:marRight w:val="0"/>
          <w:marTop w:val="0"/>
          <w:marBottom w:val="0"/>
          <w:divBdr>
            <w:top w:val="none" w:sz="0" w:space="0" w:color="auto"/>
            <w:left w:val="none" w:sz="0" w:space="0" w:color="auto"/>
            <w:bottom w:val="none" w:sz="0" w:space="0" w:color="auto"/>
            <w:right w:val="none" w:sz="0" w:space="0" w:color="auto"/>
          </w:divBdr>
        </w:div>
        <w:div w:id="1460958486">
          <w:marLeft w:val="0"/>
          <w:marRight w:val="0"/>
          <w:marTop w:val="0"/>
          <w:marBottom w:val="0"/>
          <w:divBdr>
            <w:top w:val="none" w:sz="0" w:space="0" w:color="auto"/>
            <w:left w:val="none" w:sz="0" w:space="0" w:color="auto"/>
            <w:bottom w:val="none" w:sz="0" w:space="0" w:color="auto"/>
            <w:right w:val="none" w:sz="0" w:space="0" w:color="auto"/>
          </w:divBdr>
        </w:div>
      </w:divsChild>
    </w:div>
    <w:div w:id="178856044">
      <w:bodyDiv w:val="1"/>
      <w:marLeft w:val="0"/>
      <w:marRight w:val="0"/>
      <w:marTop w:val="0"/>
      <w:marBottom w:val="0"/>
      <w:divBdr>
        <w:top w:val="none" w:sz="0" w:space="0" w:color="auto"/>
        <w:left w:val="none" w:sz="0" w:space="0" w:color="auto"/>
        <w:bottom w:val="none" w:sz="0" w:space="0" w:color="auto"/>
        <w:right w:val="none" w:sz="0" w:space="0" w:color="auto"/>
      </w:divBdr>
      <w:divsChild>
        <w:div w:id="29689794">
          <w:marLeft w:val="0"/>
          <w:marRight w:val="0"/>
          <w:marTop w:val="0"/>
          <w:marBottom w:val="0"/>
          <w:divBdr>
            <w:top w:val="none" w:sz="0" w:space="0" w:color="auto"/>
            <w:left w:val="none" w:sz="0" w:space="0" w:color="auto"/>
            <w:bottom w:val="none" w:sz="0" w:space="0" w:color="auto"/>
            <w:right w:val="none" w:sz="0" w:space="0" w:color="auto"/>
          </w:divBdr>
        </w:div>
        <w:div w:id="918053956">
          <w:marLeft w:val="0"/>
          <w:marRight w:val="0"/>
          <w:marTop w:val="0"/>
          <w:marBottom w:val="0"/>
          <w:divBdr>
            <w:top w:val="none" w:sz="0" w:space="0" w:color="auto"/>
            <w:left w:val="none" w:sz="0" w:space="0" w:color="auto"/>
            <w:bottom w:val="none" w:sz="0" w:space="0" w:color="auto"/>
            <w:right w:val="none" w:sz="0" w:space="0" w:color="auto"/>
          </w:divBdr>
        </w:div>
        <w:div w:id="849371763">
          <w:marLeft w:val="0"/>
          <w:marRight w:val="0"/>
          <w:marTop w:val="0"/>
          <w:marBottom w:val="0"/>
          <w:divBdr>
            <w:top w:val="none" w:sz="0" w:space="0" w:color="auto"/>
            <w:left w:val="none" w:sz="0" w:space="0" w:color="auto"/>
            <w:bottom w:val="none" w:sz="0" w:space="0" w:color="auto"/>
            <w:right w:val="none" w:sz="0" w:space="0" w:color="auto"/>
          </w:divBdr>
        </w:div>
        <w:div w:id="1807623939">
          <w:marLeft w:val="0"/>
          <w:marRight w:val="0"/>
          <w:marTop w:val="0"/>
          <w:marBottom w:val="0"/>
          <w:divBdr>
            <w:top w:val="none" w:sz="0" w:space="0" w:color="auto"/>
            <w:left w:val="none" w:sz="0" w:space="0" w:color="auto"/>
            <w:bottom w:val="none" w:sz="0" w:space="0" w:color="auto"/>
            <w:right w:val="none" w:sz="0" w:space="0" w:color="auto"/>
          </w:divBdr>
        </w:div>
        <w:div w:id="570623897">
          <w:marLeft w:val="0"/>
          <w:marRight w:val="0"/>
          <w:marTop w:val="0"/>
          <w:marBottom w:val="0"/>
          <w:divBdr>
            <w:top w:val="none" w:sz="0" w:space="0" w:color="auto"/>
            <w:left w:val="none" w:sz="0" w:space="0" w:color="auto"/>
            <w:bottom w:val="none" w:sz="0" w:space="0" w:color="auto"/>
            <w:right w:val="none" w:sz="0" w:space="0" w:color="auto"/>
          </w:divBdr>
        </w:div>
        <w:div w:id="2036539066">
          <w:marLeft w:val="0"/>
          <w:marRight w:val="0"/>
          <w:marTop w:val="0"/>
          <w:marBottom w:val="0"/>
          <w:divBdr>
            <w:top w:val="none" w:sz="0" w:space="0" w:color="auto"/>
            <w:left w:val="none" w:sz="0" w:space="0" w:color="auto"/>
            <w:bottom w:val="none" w:sz="0" w:space="0" w:color="auto"/>
            <w:right w:val="none" w:sz="0" w:space="0" w:color="auto"/>
          </w:divBdr>
        </w:div>
        <w:div w:id="1153790217">
          <w:marLeft w:val="0"/>
          <w:marRight w:val="0"/>
          <w:marTop w:val="0"/>
          <w:marBottom w:val="0"/>
          <w:divBdr>
            <w:top w:val="none" w:sz="0" w:space="0" w:color="auto"/>
            <w:left w:val="none" w:sz="0" w:space="0" w:color="auto"/>
            <w:bottom w:val="none" w:sz="0" w:space="0" w:color="auto"/>
            <w:right w:val="none" w:sz="0" w:space="0" w:color="auto"/>
          </w:divBdr>
        </w:div>
        <w:div w:id="460342242">
          <w:marLeft w:val="0"/>
          <w:marRight w:val="0"/>
          <w:marTop w:val="0"/>
          <w:marBottom w:val="0"/>
          <w:divBdr>
            <w:top w:val="none" w:sz="0" w:space="0" w:color="auto"/>
            <w:left w:val="none" w:sz="0" w:space="0" w:color="auto"/>
            <w:bottom w:val="none" w:sz="0" w:space="0" w:color="auto"/>
            <w:right w:val="none" w:sz="0" w:space="0" w:color="auto"/>
          </w:divBdr>
        </w:div>
        <w:div w:id="1078986101">
          <w:marLeft w:val="0"/>
          <w:marRight w:val="0"/>
          <w:marTop w:val="0"/>
          <w:marBottom w:val="0"/>
          <w:divBdr>
            <w:top w:val="none" w:sz="0" w:space="0" w:color="auto"/>
            <w:left w:val="none" w:sz="0" w:space="0" w:color="auto"/>
            <w:bottom w:val="none" w:sz="0" w:space="0" w:color="auto"/>
            <w:right w:val="none" w:sz="0" w:space="0" w:color="auto"/>
          </w:divBdr>
        </w:div>
        <w:div w:id="1542788467">
          <w:marLeft w:val="0"/>
          <w:marRight w:val="0"/>
          <w:marTop w:val="0"/>
          <w:marBottom w:val="0"/>
          <w:divBdr>
            <w:top w:val="none" w:sz="0" w:space="0" w:color="auto"/>
            <w:left w:val="none" w:sz="0" w:space="0" w:color="auto"/>
            <w:bottom w:val="none" w:sz="0" w:space="0" w:color="auto"/>
            <w:right w:val="none" w:sz="0" w:space="0" w:color="auto"/>
          </w:divBdr>
        </w:div>
        <w:div w:id="1671254659">
          <w:marLeft w:val="0"/>
          <w:marRight w:val="0"/>
          <w:marTop w:val="0"/>
          <w:marBottom w:val="0"/>
          <w:divBdr>
            <w:top w:val="none" w:sz="0" w:space="0" w:color="auto"/>
            <w:left w:val="none" w:sz="0" w:space="0" w:color="auto"/>
            <w:bottom w:val="none" w:sz="0" w:space="0" w:color="auto"/>
            <w:right w:val="none" w:sz="0" w:space="0" w:color="auto"/>
          </w:divBdr>
        </w:div>
        <w:div w:id="388112924">
          <w:marLeft w:val="0"/>
          <w:marRight w:val="0"/>
          <w:marTop w:val="0"/>
          <w:marBottom w:val="0"/>
          <w:divBdr>
            <w:top w:val="none" w:sz="0" w:space="0" w:color="auto"/>
            <w:left w:val="none" w:sz="0" w:space="0" w:color="auto"/>
            <w:bottom w:val="none" w:sz="0" w:space="0" w:color="auto"/>
            <w:right w:val="none" w:sz="0" w:space="0" w:color="auto"/>
          </w:divBdr>
        </w:div>
        <w:div w:id="464352033">
          <w:marLeft w:val="0"/>
          <w:marRight w:val="0"/>
          <w:marTop w:val="0"/>
          <w:marBottom w:val="0"/>
          <w:divBdr>
            <w:top w:val="none" w:sz="0" w:space="0" w:color="auto"/>
            <w:left w:val="none" w:sz="0" w:space="0" w:color="auto"/>
            <w:bottom w:val="none" w:sz="0" w:space="0" w:color="auto"/>
            <w:right w:val="none" w:sz="0" w:space="0" w:color="auto"/>
          </w:divBdr>
        </w:div>
        <w:div w:id="1577131258">
          <w:marLeft w:val="0"/>
          <w:marRight w:val="0"/>
          <w:marTop w:val="0"/>
          <w:marBottom w:val="0"/>
          <w:divBdr>
            <w:top w:val="none" w:sz="0" w:space="0" w:color="auto"/>
            <w:left w:val="none" w:sz="0" w:space="0" w:color="auto"/>
            <w:bottom w:val="none" w:sz="0" w:space="0" w:color="auto"/>
            <w:right w:val="none" w:sz="0" w:space="0" w:color="auto"/>
          </w:divBdr>
        </w:div>
        <w:div w:id="918708729">
          <w:marLeft w:val="0"/>
          <w:marRight w:val="0"/>
          <w:marTop w:val="0"/>
          <w:marBottom w:val="0"/>
          <w:divBdr>
            <w:top w:val="none" w:sz="0" w:space="0" w:color="auto"/>
            <w:left w:val="none" w:sz="0" w:space="0" w:color="auto"/>
            <w:bottom w:val="none" w:sz="0" w:space="0" w:color="auto"/>
            <w:right w:val="none" w:sz="0" w:space="0" w:color="auto"/>
          </w:divBdr>
        </w:div>
        <w:div w:id="528685680">
          <w:marLeft w:val="0"/>
          <w:marRight w:val="0"/>
          <w:marTop w:val="0"/>
          <w:marBottom w:val="0"/>
          <w:divBdr>
            <w:top w:val="none" w:sz="0" w:space="0" w:color="auto"/>
            <w:left w:val="none" w:sz="0" w:space="0" w:color="auto"/>
            <w:bottom w:val="none" w:sz="0" w:space="0" w:color="auto"/>
            <w:right w:val="none" w:sz="0" w:space="0" w:color="auto"/>
          </w:divBdr>
        </w:div>
        <w:div w:id="955478933">
          <w:marLeft w:val="0"/>
          <w:marRight w:val="0"/>
          <w:marTop w:val="0"/>
          <w:marBottom w:val="0"/>
          <w:divBdr>
            <w:top w:val="none" w:sz="0" w:space="0" w:color="auto"/>
            <w:left w:val="none" w:sz="0" w:space="0" w:color="auto"/>
            <w:bottom w:val="none" w:sz="0" w:space="0" w:color="auto"/>
            <w:right w:val="none" w:sz="0" w:space="0" w:color="auto"/>
          </w:divBdr>
        </w:div>
        <w:div w:id="1438017169">
          <w:marLeft w:val="0"/>
          <w:marRight w:val="0"/>
          <w:marTop w:val="0"/>
          <w:marBottom w:val="0"/>
          <w:divBdr>
            <w:top w:val="none" w:sz="0" w:space="0" w:color="auto"/>
            <w:left w:val="none" w:sz="0" w:space="0" w:color="auto"/>
            <w:bottom w:val="none" w:sz="0" w:space="0" w:color="auto"/>
            <w:right w:val="none" w:sz="0" w:space="0" w:color="auto"/>
          </w:divBdr>
        </w:div>
        <w:div w:id="1747798821">
          <w:marLeft w:val="0"/>
          <w:marRight w:val="0"/>
          <w:marTop w:val="0"/>
          <w:marBottom w:val="0"/>
          <w:divBdr>
            <w:top w:val="none" w:sz="0" w:space="0" w:color="auto"/>
            <w:left w:val="none" w:sz="0" w:space="0" w:color="auto"/>
            <w:bottom w:val="none" w:sz="0" w:space="0" w:color="auto"/>
            <w:right w:val="none" w:sz="0" w:space="0" w:color="auto"/>
          </w:divBdr>
        </w:div>
        <w:div w:id="1671176735">
          <w:marLeft w:val="0"/>
          <w:marRight w:val="0"/>
          <w:marTop w:val="0"/>
          <w:marBottom w:val="0"/>
          <w:divBdr>
            <w:top w:val="none" w:sz="0" w:space="0" w:color="auto"/>
            <w:left w:val="none" w:sz="0" w:space="0" w:color="auto"/>
            <w:bottom w:val="none" w:sz="0" w:space="0" w:color="auto"/>
            <w:right w:val="none" w:sz="0" w:space="0" w:color="auto"/>
          </w:divBdr>
        </w:div>
        <w:div w:id="2128815012">
          <w:marLeft w:val="0"/>
          <w:marRight w:val="0"/>
          <w:marTop w:val="0"/>
          <w:marBottom w:val="0"/>
          <w:divBdr>
            <w:top w:val="none" w:sz="0" w:space="0" w:color="auto"/>
            <w:left w:val="none" w:sz="0" w:space="0" w:color="auto"/>
            <w:bottom w:val="none" w:sz="0" w:space="0" w:color="auto"/>
            <w:right w:val="none" w:sz="0" w:space="0" w:color="auto"/>
          </w:divBdr>
        </w:div>
        <w:div w:id="1483614955">
          <w:marLeft w:val="0"/>
          <w:marRight w:val="0"/>
          <w:marTop w:val="0"/>
          <w:marBottom w:val="0"/>
          <w:divBdr>
            <w:top w:val="none" w:sz="0" w:space="0" w:color="auto"/>
            <w:left w:val="none" w:sz="0" w:space="0" w:color="auto"/>
            <w:bottom w:val="none" w:sz="0" w:space="0" w:color="auto"/>
            <w:right w:val="none" w:sz="0" w:space="0" w:color="auto"/>
          </w:divBdr>
        </w:div>
      </w:divsChild>
    </w:div>
    <w:div w:id="401955225">
      <w:bodyDiv w:val="1"/>
      <w:marLeft w:val="0"/>
      <w:marRight w:val="0"/>
      <w:marTop w:val="0"/>
      <w:marBottom w:val="0"/>
      <w:divBdr>
        <w:top w:val="none" w:sz="0" w:space="0" w:color="auto"/>
        <w:left w:val="none" w:sz="0" w:space="0" w:color="auto"/>
        <w:bottom w:val="none" w:sz="0" w:space="0" w:color="auto"/>
        <w:right w:val="none" w:sz="0" w:space="0" w:color="auto"/>
      </w:divBdr>
      <w:divsChild>
        <w:div w:id="505751873">
          <w:marLeft w:val="0"/>
          <w:marRight w:val="0"/>
          <w:marTop w:val="0"/>
          <w:marBottom w:val="0"/>
          <w:divBdr>
            <w:top w:val="none" w:sz="0" w:space="0" w:color="auto"/>
            <w:left w:val="none" w:sz="0" w:space="0" w:color="auto"/>
            <w:bottom w:val="none" w:sz="0" w:space="0" w:color="auto"/>
            <w:right w:val="none" w:sz="0" w:space="0" w:color="auto"/>
          </w:divBdr>
        </w:div>
        <w:div w:id="781413657">
          <w:marLeft w:val="0"/>
          <w:marRight w:val="0"/>
          <w:marTop w:val="0"/>
          <w:marBottom w:val="0"/>
          <w:divBdr>
            <w:top w:val="none" w:sz="0" w:space="0" w:color="auto"/>
            <w:left w:val="none" w:sz="0" w:space="0" w:color="auto"/>
            <w:bottom w:val="none" w:sz="0" w:space="0" w:color="auto"/>
            <w:right w:val="none" w:sz="0" w:space="0" w:color="auto"/>
          </w:divBdr>
        </w:div>
        <w:div w:id="156725868">
          <w:marLeft w:val="0"/>
          <w:marRight w:val="0"/>
          <w:marTop w:val="0"/>
          <w:marBottom w:val="0"/>
          <w:divBdr>
            <w:top w:val="none" w:sz="0" w:space="0" w:color="auto"/>
            <w:left w:val="none" w:sz="0" w:space="0" w:color="auto"/>
            <w:bottom w:val="none" w:sz="0" w:space="0" w:color="auto"/>
            <w:right w:val="none" w:sz="0" w:space="0" w:color="auto"/>
          </w:divBdr>
        </w:div>
        <w:div w:id="916213365">
          <w:marLeft w:val="0"/>
          <w:marRight w:val="0"/>
          <w:marTop w:val="0"/>
          <w:marBottom w:val="0"/>
          <w:divBdr>
            <w:top w:val="none" w:sz="0" w:space="0" w:color="auto"/>
            <w:left w:val="none" w:sz="0" w:space="0" w:color="auto"/>
            <w:bottom w:val="none" w:sz="0" w:space="0" w:color="auto"/>
            <w:right w:val="none" w:sz="0" w:space="0" w:color="auto"/>
          </w:divBdr>
        </w:div>
        <w:div w:id="1974094242">
          <w:marLeft w:val="0"/>
          <w:marRight w:val="0"/>
          <w:marTop w:val="0"/>
          <w:marBottom w:val="0"/>
          <w:divBdr>
            <w:top w:val="none" w:sz="0" w:space="0" w:color="auto"/>
            <w:left w:val="none" w:sz="0" w:space="0" w:color="auto"/>
            <w:bottom w:val="none" w:sz="0" w:space="0" w:color="auto"/>
            <w:right w:val="none" w:sz="0" w:space="0" w:color="auto"/>
          </w:divBdr>
        </w:div>
        <w:div w:id="2046558868">
          <w:marLeft w:val="0"/>
          <w:marRight w:val="0"/>
          <w:marTop w:val="0"/>
          <w:marBottom w:val="0"/>
          <w:divBdr>
            <w:top w:val="none" w:sz="0" w:space="0" w:color="auto"/>
            <w:left w:val="none" w:sz="0" w:space="0" w:color="auto"/>
            <w:bottom w:val="none" w:sz="0" w:space="0" w:color="auto"/>
            <w:right w:val="none" w:sz="0" w:space="0" w:color="auto"/>
          </w:divBdr>
        </w:div>
        <w:div w:id="2041516213">
          <w:marLeft w:val="0"/>
          <w:marRight w:val="0"/>
          <w:marTop w:val="0"/>
          <w:marBottom w:val="0"/>
          <w:divBdr>
            <w:top w:val="none" w:sz="0" w:space="0" w:color="auto"/>
            <w:left w:val="none" w:sz="0" w:space="0" w:color="auto"/>
            <w:bottom w:val="none" w:sz="0" w:space="0" w:color="auto"/>
            <w:right w:val="none" w:sz="0" w:space="0" w:color="auto"/>
          </w:divBdr>
        </w:div>
        <w:div w:id="1873030230">
          <w:marLeft w:val="0"/>
          <w:marRight w:val="0"/>
          <w:marTop w:val="0"/>
          <w:marBottom w:val="0"/>
          <w:divBdr>
            <w:top w:val="none" w:sz="0" w:space="0" w:color="auto"/>
            <w:left w:val="none" w:sz="0" w:space="0" w:color="auto"/>
            <w:bottom w:val="none" w:sz="0" w:space="0" w:color="auto"/>
            <w:right w:val="none" w:sz="0" w:space="0" w:color="auto"/>
          </w:divBdr>
        </w:div>
        <w:div w:id="2059937113">
          <w:marLeft w:val="0"/>
          <w:marRight w:val="0"/>
          <w:marTop w:val="0"/>
          <w:marBottom w:val="0"/>
          <w:divBdr>
            <w:top w:val="none" w:sz="0" w:space="0" w:color="auto"/>
            <w:left w:val="none" w:sz="0" w:space="0" w:color="auto"/>
            <w:bottom w:val="none" w:sz="0" w:space="0" w:color="auto"/>
            <w:right w:val="none" w:sz="0" w:space="0" w:color="auto"/>
          </w:divBdr>
        </w:div>
        <w:div w:id="1328971764">
          <w:marLeft w:val="0"/>
          <w:marRight w:val="0"/>
          <w:marTop w:val="0"/>
          <w:marBottom w:val="0"/>
          <w:divBdr>
            <w:top w:val="none" w:sz="0" w:space="0" w:color="auto"/>
            <w:left w:val="none" w:sz="0" w:space="0" w:color="auto"/>
            <w:bottom w:val="none" w:sz="0" w:space="0" w:color="auto"/>
            <w:right w:val="none" w:sz="0" w:space="0" w:color="auto"/>
          </w:divBdr>
        </w:div>
        <w:div w:id="1716151428">
          <w:marLeft w:val="0"/>
          <w:marRight w:val="0"/>
          <w:marTop w:val="0"/>
          <w:marBottom w:val="0"/>
          <w:divBdr>
            <w:top w:val="none" w:sz="0" w:space="0" w:color="auto"/>
            <w:left w:val="none" w:sz="0" w:space="0" w:color="auto"/>
            <w:bottom w:val="none" w:sz="0" w:space="0" w:color="auto"/>
            <w:right w:val="none" w:sz="0" w:space="0" w:color="auto"/>
          </w:divBdr>
        </w:div>
        <w:div w:id="909656554">
          <w:marLeft w:val="0"/>
          <w:marRight w:val="0"/>
          <w:marTop w:val="0"/>
          <w:marBottom w:val="0"/>
          <w:divBdr>
            <w:top w:val="none" w:sz="0" w:space="0" w:color="auto"/>
            <w:left w:val="none" w:sz="0" w:space="0" w:color="auto"/>
            <w:bottom w:val="none" w:sz="0" w:space="0" w:color="auto"/>
            <w:right w:val="none" w:sz="0" w:space="0" w:color="auto"/>
          </w:divBdr>
        </w:div>
        <w:div w:id="1077628048">
          <w:marLeft w:val="0"/>
          <w:marRight w:val="0"/>
          <w:marTop w:val="0"/>
          <w:marBottom w:val="0"/>
          <w:divBdr>
            <w:top w:val="none" w:sz="0" w:space="0" w:color="auto"/>
            <w:left w:val="none" w:sz="0" w:space="0" w:color="auto"/>
            <w:bottom w:val="none" w:sz="0" w:space="0" w:color="auto"/>
            <w:right w:val="none" w:sz="0" w:space="0" w:color="auto"/>
          </w:divBdr>
        </w:div>
        <w:div w:id="1144661030">
          <w:marLeft w:val="0"/>
          <w:marRight w:val="0"/>
          <w:marTop w:val="0"/>
          <w:marBottom w:val="0"/>
          <w:divBdr>
            <w:top w:val="none" w:sz="0" w:space="0" w:color="auto"/>
            <w:left w:val="none" w:sz="0" w:space="0" w:color="auto"/>
            <w:bottom w:val="none" w:sz="0" w:space="0" w:color="auto"/>
            <w:right w:val="none" w:sz="0" w:space="0" w:color="auto"/>
          </w:divBdr>
        </w:div>
        <w:div w:id="1470712210">
          <w:marLeft w:val="0"/>
          <w:marRight w:val="0"/>
          <w:marTop w:val="0"/>
          <w:marBottom w:val="0"/>
          <w:divBdr>
            <w:top w:val="none" w:sz="0" w:space="0" w:color="auto"/>
            <w:left w:val="none" w:sz="0" w:space="0" w:color="auto"/>
            <w:bottom w:val="none" w:sz="0" w:space="0" w:color="auto"/>
            <w:right w:val="none" w:sz="0" w:space="0" w:color="auto"/>
          </w:divBdr>
        </w:div>
        <w:div w:id="2066485167">
          <w:marLeft w:val="0"/>
          <w:marRight w:val="0"/>
          <w:marTop w:val="0"/>
          <w:marBottom w:val="0"/>
          <w:divBdr>
            <w:top w:val="none" w:sz="0" w:space="0" w:color="auto"/>
            <w:left w:val="none" w:sz="0" w:space="0" w:color="auto"/>
            <w:bottom w:val="none" w:sz="0" w:space="0" w:color="auto"/>
            <w:right w:val="none" w:sz="0" w:space="0" w:color="auto"/>
          </w:divBdr>
        </w:div>
        <w:div w:id="762144958">
          <w:marLeft w:val="0"/>
          <w:marRight w:val="0"/>
          <w:marTop w:val="0"/>
          <w:marBottom w:val="0"/>
          <w:divBdr>
            <w:top w:val="none" w:sz="0" w:space="0" w:color="auto"/>
            <w:left w:val="none" w:sz="0" w:space="0" w:color="auto"/>
            <w:bottom w:val="none" w:sz="0" w:space="0" w:color="auto"/>
            <w:right w:val="none" w:sz="0" w:space="0" w:color="auto"/>
          </w:divBdr>
        </w:div>
        <w:div w:id="1521890506">
          <w:marLeft w:val="0"/>
          <w:marRight w:val="0"/>
          <w:marTop w:val="0"/>
          <w:marBottom w:val="0"/>
          <w:divBdr>
            <w:top w:val="none" w:sz="0" w:space="0" w:color="auto"/>
            <w:left w:val="none" w:sz="0" w:space="0" w:color="auto"/>
            <w:bottom w:val="none" w:sz="0" w:space="0" w:color="auto"/>
            <w:right w:val="none" w:sz="0" w:space="0" w:color="auto"/>
          </w:divBdr>
        </w:div>
        <w:div w:id="969558083">
          <w:marLeft w:val="0"/>
          <w:marRight w:val="0"/>
          <w:marTop w:val="0"/>
          <w:marBottom w:val="0"/>
          <w:divBdr>
            <w:top w:val="none" w:sz="0" w:space="0" w:color="auto"/>
            <w:left w:val="none" w:sz="0" w:space="0" w:color="auto"/>
            <w:bottom w:val="none" w:sz="0" w:space="0" w:color="auto"/>
            <w:right w:val="none" w:sz="0" w:space="0" w:color="auto"/>
          </w:divBdr>
        </w:div>
        <w:div w:id="1081682383">
          <w:marLeft w:val="0"/>
          <w:marRight w:val="0"/>
          <w:marTop w:val="0"/>
          <w:marBottom w:val="0"/>
          <w:divBdr>
            <w:top w:val="none" w:sz="0" w:space="0" w:color="auto"/>
            <w:left w:val="none" w:sz="0" w:space="0" w:color="auto"/>
            <w:bottom w:val="none" w:sz="0" w:space="0" w:color="auto"/>
            <w:right w:val="none" w:sz="0" w:space="0" w:color="auto"/>
          </w:divBdr>
        </w:div>
        <w:div w:id="225646255">
          <w:marLeft w:val="0"/>
          <w:marRight w:val="0"/>
          <w:marTop w:val="0"/>
          <w:marBottom w:val="0"/>
          <w:divBdr>
            <w:top w:val="none" w:sz="0" w:space="0" w:color="auto"/>
            <w:left w:val="none" w:sz="0" w:space="0" w:color="auto"/>
            <w:bottom w:val="none" w:sz="0" w:space="0" w:color="auto"/>
            <w:right w:val="none" w:sz="0" w:space="0" w:color="auto"/>
          </w:divBdr>
        </w:div>
        <w:div w:id="1347748741">
          <w:marLeft w:val="0"/>
          <w:marRight w:val="0"/>
          <w:marTop w:val="0"/>
          <w:marBottom w:val="0"/>
          <w:divBdr>
            <w:top w:val="none" w:sz="0" w:space="0" w:color="auto"/>
            <w:left w:val="none" w:sz="0" w:space="0" w:color="auto"/>
            <w:bottom w:val="none" w:sz="0" w:space="0" w:color="auto"/>
            <w:right w:val="none" w:sz="0" w:space="0" w:color="auto"/>
          </w:divBdr>
        </w:div>
      </w:divsChild>
    </w:div>
    <w:div w:id="479462179">
      <w:bodyDiv w:val="1"/>
      <w:marLeft w:val="0"/>
      <w:marRight w:val="0"/>
      <w:marTop w:val="0"/>
      <w:marBottom w:val="0"/>
      <w:divBdr>
        <w:top w:val="none" w:sz="0" w:space="0" w:color="auto"/>
        <w:left w:val="none" w:sz="0" w:space="0" w:color="auto"/>
        <w:bottom w:val="none" w:sz="0" w:space="0" w:color="auto"/>
        <w:right w:val="none" w:sz="0" w:space="0" w:color="auto"/>
      </w:divBdr>
      <w:divsChild>
        <w:div w:id="418409560">
          <w:marLeft w:val="0"/>
          <w:marRight w:val="0"/>
          <w:marTop w:val="0"/>
          <w:marBottom w:val="0"/>
          <w:divBdr>
            <w:top w:val="none" w:sz="0" w:space="0" w:color="auto"/>
            <w:left w:val="none" w:sz="0" w:space="0" w:color="auto"/>
            <w:bottom w:val="none" w:sz="0" w:space="0" w:color="auto"/>
            <w:right w:val="none" w:sz="0" w:space="0" w:color="auto"/>
          </w:divBdr>
        </w:div>
        <w:div w:id="190843746">
          <w:marLeft w:val="0"/>
          <w:marRight w:val="0"/>
          <w:marTop w:val="0"/>
          <w:marBottom w:val="0"/>
          <w:divBdr>
            <w:top w:val="none" w:sz="0" w:space="0" w:color="auto"/>
            <w:left w:val="none" w:sz="0" w:space="0" w:color="auto"/>
            <w:bottom w:val="none" w:sz="0" w:space="0" w:color="auto"/>
            <w:right w:val="none" w:sz="0" w:space="0" w:color="auto"/>
          </w:divBdr>
        </w:div>
        <w:div w:id="738795949">
          <w:marLeft w:val="0"/>
          <w:marRight w:val="0"/>
          <w:marTop w:val="0"/>
          <w:marBottom w:val="0"/>
          <w:divBdr>
            <w:top w:val="none" w:sz="0" w:space="0" w:color="auto"/>
            <w:left w:val="none" w:sz="0" w:space="0" w:color="auto"/>
            <w:bottom w:val="none" w:sz="0" w:space="0" w:color="auto"/>
            <w:right w:val="none" w:sz="0" w:space="0" w:color="auto"/>
          </w:divBdr>
        </w:div>
        <w:div w:id="2077623508">
          <w:marLeft w:val="0"/>
          <w:marRight w:val="0"/>
          <w:marTop w:val="0"/>
          <w:marBottom w:val="0"/>
          <w:divBdr>
            <w:top w:val="none" w:sz="0" w:space="0" w:color="auto"/>
            <w:left w:val="none" w:sz="0" w:space="0" w:color="auto"/>
            <w:bottom w:val="none" w:sz="0" w:space="0" w:color="auto"/>
            <w:right w:val="none" w:sz="0" w:space="0" w:color="auto"/>
          </w:divBdr>
        </w:div>
        <w:div w:id="1217818461">
          <w:marLeft w:val="0"/>
          <w:marRight w:val="0"/>
          <w:marTop w:val="0"/>
          <w:marBottom w:val="0"/>
          <w:divBdr>
            <w:top w:val="none" w:sz="0" w:space="0" w:color="auto"/>
            <w:left w:val="none" w:sz="0" w:space="0" w:color="auto"/>
            <w:bottom w:val="none" w:sz="0" w:space="0" w:color="auto"/>
            <w:right w:val="none" w:sz="0" w:space="0" w:color="auto"/>
          </w:divBdr>
        </w:div>
        <w:div w:id="1781222301">
          <w:marLeft w:val="0"/>
          <w:marRight w:val="0"/>
          <w:marTop w:val="0"/>
          <w:marBottom w:val="0"/>
          <w:divBdr>
            <w:top w:val="none" w:sz="0" w:space="0" w:color="auto"/>
            <w:left w:val="none" w:sz="0" w:space="0" w:color="auto"/>
            <w:bottom w:val="none" w:sz="0" w:space="0" w:color="auto"/>
            <w:right w:val="none" w:sz="0" w:space="0" w:color="auto"/>
          </w:divBdr>
        </w:div>
        <w:div w:id="1567105323">
          <w:marLeft w:val="0"/>
          <w:marRight w:val="0"/>
          <w:marTop w:val="0"/>
          <w:marBottom w:val="0"/>
          <w:divBdr>
            <w:top w:val="none" w:sz="0" w:space="0" w:color="auto"/>
            <w:left w:val="none" w:sz="0" w:space="0" w:color="auto"/>
            <w:bottom w:val="none" w:sz="0" w:space="0" w:color="auto"/>
            <w:right w:val="none" w:sz="0" w:space="0" w:color="auto"/>
          </w:divBdr>
        </w:div>
        <w:div w:id="69425861">
          <w:marLeft w:val="0"/>
          <w:marRight w:val="0"/>
          <w:marTop w:val="0"/>
          <w:marBottom w:val="0"/>
          <w:divBdr>
            <w:top w:val="none" w:sz="0" w:space="0" w:color="auto"/>
            <w:left w:val="none" w:sz="0" w:space="0" w:color="auto"/>
            <w:bottom w:val="none" w:sz="0" w:space="0" w:color="auto"/>
            <w:right w:val="none" w:sz="0" w:space="0" w:color="auto"/>
          </w:divBdr>
        </w:div>
        <w:div w:id="1796680856">
          <w:marLeft w:val="0"/>
          <w:marRight w:val="0"/>
          <w:marTop w:val="0"/>
          <w:marBottom w:val="0"/>
          <w:divBdr>
            <w:top w:val="none" w:sz="0" w:space="0" w:color="auto"/>
            <w:left w:val="none" w:sz="0" w:space="0" w:color="auto"/>
            <w:bottom w:val="none" w:sz="0" w:space="0" w:color="auto"/>
            <w:right w:val="none" w:sz="0" w:space="0" w:color="auto"/>
          </w:divBdr>
        </w:div>
        <w:div w:id="1574730669">
          <w:marLeft w:val="0"/>
          <w:marRight w:val="0"/>
          <w:marTop w:val="0"/>
          <w:marBottom w:val="0"/>
          <w:divBdr>
            <w:top w:val="none" w:sz="0" w:space="0" w:color="auto"/>
            <w:left w:val="none" w:sz="0" w:space="0" w:color="auto"/>
            <w:bottom w:val="none" w:sz="0" w:space="0" w:color="auto"/>
            <w:right w:val="none" w:sz="0" w:space="0" w:color="auto"/>
          </w:divBdr>
        </w:div>
        <w:div w:id="1349600927">
          <w:marLeft w:val="0"/>
          <w:marRight w:val="0"/>
          <w:marTop w:val="0"/>
          <w:marBottom w:val="0"/>
          <w:divBdr>
            <w:top w:val="none" w:sz="0" w:space="0" w:color="auto"/>
            <w:left w:val="none" w:sz="0" w:space="0" w:color="auto"/>
            <w:bottom w:val="none" w:sz="0" w:space="0" w:color="auto"/>
            <w:right w:val="none" w:sz="0" w:space="0" w:color="auto"/>
          </w:divBdr>
        </w:div>
        <w:div w:id="1767384313">
          <w:marLeft w:val="0"/>
          <w:marRight w:val="0"/>
          <w:marTop w:val="0"/>
          <w:marBottom w:val="0"/>
          <w:divBdr>
            <w:top w:val="none" w:sz="0" w:space="0" w:color="auto"/>
            <w:left w:val="none" w:sz="0" w:space="0" w:color="auto"/>
            <w:bottom w:val="none" w:sz="0" w:space="0" w:color="auto"/>
            <w:right w:val="none" w:sz="0" w:space="0" w:color="auto"/>
          </w:divBdr>
        </w:div>
        <w:div w:id="1728916826">
          <w:marLeft w:val="0"/>
          <w:marRight w:val="0"/>
          <w:marTop w:val="0"/>
          <w:marBottom w:val="0"/>
          <w:divBdr>
            <w:top w:val="none" w:sz="0" w:space="0" w:color="auto"/>
            <w:left w:val="none" w:sz="0" w:space="0" w:color="auto"/>
            <w:bottom w:val="none" w:sz="0" w:space="0" w:color="auto"/>
            <w:right w:val="none" w:sz="0" w:space="0" w:color="auto"/>
          </w:divBdr>
        </w:div>
        <w:div w:id="1620605338">
          <w:marLeft w:val="0"/>
          <w:marRight w:val="0"/>
          <w:marTop w:val="0"/>
          <w:marBottom w:val="0"/>
          <w:divBdr>
            <w:top w:val="none" w:sz="0" w:space="0" w:color="auto"/>
            <w:left w:val="none" w:sz="0" w:space="0" w:color="auto"/>
            <w:bottom w:val="none" w:sz="0" w:space="0" w:color="auto"/>
            <w:right w:val="none" w:sz="0" w:space="0" w:color="auto"/>
          </w:divBdr>
        </w:div>
        <w:div w:id="1079449850">
          <w:marLeft w:val="0"/>
          <w:marRight w:val="0"/>
          <w:marTop w:val="0"/>
          <w:marBottom w:val="0"/>
          <w:divBdr>
            <w:top w:val="none" w:sz="0" w:space="0" w:color="auto"/>
            <w:left w:val="none" w:sz="0" w:space="0" w:color="auto"/>
            <w:bottom w:val="none" w:sz="0" w:space="0" w:color="auto"/>
            <w:right w:val="none" w:sz="0" w:space="0" w:color="auto"/>
          </w:divBdr>
        </w:div>
        <w:div w:id="1118262165">
          <w:marLeft w:val="0"/>
          <w:marRight w:val="0"/>
          <w:marTop w:val="0"/>
          <w:marBottom w:val="0"/>
          <w:divBdr>
            <w:top w:val="none" w:sz="0" w:space="0" w:color="auto"/>
            <w:left w:val="none" w:sz="0" w:space="0" w:color="auto"/>
            <w:bottom w:val="none" w:sz="0" w:space="0" w:color="auto"/>
            <w:right w:val="none" w:sz="0" w:space="0" w:color="auto"/>
          </w:divBdr>
        </w:div>
        <w:div w:id="284506767">
          <w:marLeft w:val="0"/>
          <w:marRight w:val="0"/>
          <w:marTop w:val="0"/>
          <w:marBottom w:val="0"/>
          <w:divBdr>
            <w:top w:val="none" w:sz="0" w:space="0" w:color="auto"/>
            <w:left w:val="none" w:sz="0" w:space="0" w:color="auto"/>
            <w:bottom w:val="none" w:sz="0" w:space="0" w:color="auto"/>
            <w:right w:val="none" w:sz="0" w:space="0" w:color="auto"/>
          </w:divBdr>
        </w:div>
      </w:divsChild>
    </w:div>
    <w:div w:id="494613251">
      <w:bodyDiv w:val="1"/>
      <w:marLeft w:val="0"/>
      <w:marRight w:val="0"/>
      <w:marTop w:val="0"/>
      <w:marBottom w:val="0"/>
      <w:divBdr>
        <w:top w:val="none" w:sz="0" w:space="0" w:color="auto"/>
        <w:left w:val="none" w:sz="0" w:space="0" w:color="auto"/>
        <w:bottom w:val="none" w:sz="0" w:space="0" w:color="auto"/>
        <w:right w:val="none" w:sz="0" w:space="0" w:color="auto"/>
      </w:divBdr>
      <w:divsChild>
        <w:div w:id="1122304295">
          <w:marLeft w:val="0"/>
          <w:marRight w:val="0"/>
          <w:marTop w:val="0"/>
          <w:marBottom w:val="0"/>
          <w:divBdr>
            <w:top w:val="none" w:sz="0" w:space="0" w:color="auto"/>
            <w:left w:val="none" w:sz="0" w:space="0" w:color="auto"/>
            <w:bottom w:val="none" w:sz="0" w:space="0" w:color="auto"/>
            <w:right w:val="none" w:sz="0" w:space="0" w:color="auto"/>
          </w:divBdr>
        </w:div>
        <w:div w:id="1048842500">
          <w:marLeft w:val="0"/>
          <w:marRight w:val="0"/>
          <w:marTop w:val="0"/>
          <w:marBottom w:val="0"/>
          <w:divBdr>
            <w:top w:val="none" w:sz="0" w:space="0" w:color="auto"/>
            <w:left w:val="none" w:sz="0" w:space="0" w:color="auto"/>
            <w:bottom w:val="none" w:sz="0" w:space="0" w:color="auto"/>
            <w:right w:val="none" w:sz="0" w:space="0" w:color="auto"/>
          </w:divBdr>
        </w:div>
        <w:div w:id="1650935277">
          <w:marLeft w:val="0"/>
          <w:marRight w:val="0"/>
          <w:marTop w:val="0"/>
          <w:marBottom w:val="0"/>
          <w:divBdr>
            <w:top w:val="none" w:sz="0" w:space="0" w:color="auto"/>
            <w:left w:val="none" w:sz="0" w:space="0" w:color="auto"/>
            <w:bottom w:val="none" w:sz="0" w:space="0" w:color="auto"/>
            <w:right w:val="none" w:sz="0" w:space="0" w:color="auto"/>
          </w:divBdr>
        </w:div>
        <w:div w:id="649286798">
          <w:marLeft w:val="0"/>
          <w:marRight w:val="0"/>
          <w:marTop w:val="0"/>
          <w:marBottom w:val="0"/>
          <w:divBdr>
            <w:top w:val="none" w:sz="0" w:space="0" w:color="auto"/>
            <w:left w:val="none" w:sz="0" w:space="0" w:color="auto"/>
            <w:bottom w:val="none" w:sz="0" w:space="0" w:color="auto"/>
            <w:right w:val="none" w:sz="0" w:space="0" w:color="auto"/>
          </w:divBdr>
        </w:div>
        <w:div w:id="1766531092">
          <w:marLeft w:val="0"/>
          <w:marRight w:val="0"/>
          <w:marTop w:val="0"/>
          <w:marBottom w:val="0"/>
          <w:divBdr>
            <w:top w:val="none" w:sz="0" w:space="0" w:color="auto"/>
            <w:left w:val="none" w:sz="0" w:space="0" w:color="auto"/>
            <w:bottom w:val="none" w:sz="0" w:space="0" w:color="auto"/>
            <w:right w:val="none" w:sz="0" w:space="0" w:color="auto"/>
          </w:divBdr>
        </w:div>
        <w:div w:id="654183259">
          <w:marLeft w:val="0"/>
          <w:marRight w:val="0"/>
          <w:marTop w:val="0"/>
          <w:marBottom w:val="0"/>
          <w:divBdr>
            <w:top w:val="none" w:sz="0" w:space="0" w:color="auto"/>
            <w:left w:val="none" w:sz="0" w:space="0" w:color="auto"/>
            <w:bottom w:val="none" w:sz="0" w:space="0" w:color="auto"/>
            <w:right w:val="none" w:sz="0" w:space="0" w:color="auto"/>
          </w:divBdr>
        </w:div>
      </w:divsChild>
    </w:div>
    <w:div w:id="576742753">
      <w:bodyDiv w:val="1"/>
      <w:marLeft w:val="0"/>
      <w:marRight w:val="0"/>
      <w:marTop w:val="0"/>
      <w:marBottom w:val="0"/>
      <w:divBdr>
        <w:top w:val="none" w:sz="0" w:space="0" w:color="auto"/>
        <w:left w:val="none" w:sz="0" w:space="0" w:color="auto"/>
        <w:bottom w:val="none" w:sz="0" w:space="0" w:color="auto"/>
        <w:right w:val="none" w:sz="0" w:space="0" w:color="auto"/>
      </w:divBdr>
      <w:divsChild>
        <w:div w:id="415714904">
          <w:marLeft w:val="0"/>
          <w:marRight w:val="0"/>
          <w:marTop w:val="0"/>
          <w:marBottom w:val="0"/>
          <w:divBdr>
            <w:top w:val="none" w:sz="0" w:space="0" w:color="auto"/>
            <w:left w:val="none" w:sz="0" w:space="0" w:color="auto"/>
            <w:bottom w:val="none" w:sz="0" w:space="0" w:color="auto"/>
            <w:right w:val="none" w:sz="0" w:space="0" w:color="auto"/>
          </w:divBdr>
        </w:div>
        <w:div w:id="502815421">
          <w:marLeft w:val="0"/>
          <w:marRight w:val="0"/>
          <w:marTop w:val="0"/>
          <w:marBottom w:val="0"/>
          <w:divBdr>
            <w:top w:val="none" w:sz="0" w:space="0" w:color="auto"/>
            <w:left w:val="none" w:sz="0" w:space="0" w:color="auto"/>
            <w:bottom w:val="none" w:sz="0" w:space="0" w:color="auto"/>
            <w:right w:val="none" w:sz="0" w:space="0" w:color="auto"/>
          </w:divBdr>
        </w:div>
        <w:div w:id="402412920">
          <w:marLeft w:val="0"/>
          <w:marRight w:val="0"/>
          <w:marTop w:val="0"/>
          <w:marBottom w:val="0"/>
          <w:divBdr>
            <w:top w:val="none" w:sz="0" w:space="0" w:color="auto"/>
            <w:left w:val="none" w:sz="0" w:space="0" w:color="auto"/>
            <w:bottom w:val="none" w:sz="0" w:space="0" w:color="auto"/>
            <w:right w:val="none" w:sz="0" w:space="0" w:color="auto"/>
          </w:divBdr>
        </w:div>
        <w:div w:id="1928533154">
          <w:marLeft w:val="0"/>
          <w:marRight w:val="0"/>
          <w:marTop w:val="0"/>
          <w:marBottom w:val="0"/>
          <w:divBdr>
            <w:top w:val="none" w:sz="0" w:space="0" w:color="auto"/>
            <w:left w:val="none" w:sz="0" w:space="0" w:color="auto"/>
            <w:bottom w:val="none" w:sz="0" w:space="0" w:color="auto"/>
            <w:right w:val="none" w:sz="0" w:space="0" w:color="auto"/>
          </w:divBdr>
        </w:div>
        <w:div w:id="527062189">
          <w:marLeft w:val="0"/>
          <w:marRight w:val="0"/>
          <w:marTop w:val="0"/>
          <w:marBottom w:val="0"/>
          <w:divBdr>
            <w:top w:val="none" w:sz="0" w:space="0" w:color="auto"/>
            <w:left w:val="none" w:sz="0" w:space="0" w:color="auto"/>
            <w:bottom w:val="none" w:sz="0" w:space="0" w:color="auto"/>
            <w:right w:val="none" w:sz="0" w:space="0" w:color="auto"/>
          </w:divBdr>
        </w:div>
      </w:divsChild>
    </w:div>
    <w:div w:id="627128947">
      <w:bodyDiv w:val="1"/>
      <w:marLeft w:val="0"/>
      <w:marRight w:val="0"/>
      <w:marTop w:val="0"/>
      <w:marBottom w:val="0"/>
      <w:divBdr>
        <w:top w:val="none" w:sz="0" w:space="0" w:color="auto"/>
        <w:left w:val="none" w:sz="0" w:space="0" w:color="auto"/>
        <w:bottom w:val="none" w:sz="0" w:space="0" w:color="auto"/>
        <w:right w:val="none" w:sz="0" w:space="0" w:color="auto"/>
      </w:divBdr>
      <w:divsChild>
        <w:div w:id="862130748">
          <w:marLeft w:val="0"/>
          <w:marRight w:val="0"/>
          <w:marTop w:val="0"/>
          <w:marBottom w:val="0"/>
          <w:divBdr>
            <w:top w:val="none" w:sz="0" w:space="0" w:color="auto"/>
            <w:left w:val="none" w:sz="0" w:space="0" w:color="auto"/>
            <w:bottom w:val="none" w:sz="0" w:space="0" w:color="auto"/>
            <w:right w:val="none" w:sz="0" w:space="0" w:color="auto"/>
          </w:divBdr>
        </w:div>
        <w:div w:id="224295785">
          <w:marLeft w:val="0"/>
          <w:marRight w:val="0"/>
          <w:marTop w:val="0"/>
          <w:marBottom w:val="0"/>
          <w:divBdr>
            <w:top w:val="none" w:sz="0" w:space="0" w:color="auto"/>
            <w:left w:val="none" w:sz="0" w:space="0" w:color="auto"/>
            <w:bottom w:val="none" w:sz="0" w:space="0" w:color="auto"/>
            <w:right w:val="none" w:sz="0" w:space="0" w:color="auto"/>
          </w:divBdr>
        </w:div>
        <w:div w:id="401100955">
          <w:marLeft w:val="0"/>
          <w:marRight w:val="0"/>
          <w:marTop w:val="0"/>
          <w:marBottom w:val="0"/>
          <w:divBdr>
            <w:top w:val="none" w:sz="0" w:space="0" w:color="auto"/>
            <w:left w:val="none" w:sz="0" w:space="0" w:color="auto"/>
            <w:bottom w:val="none" w:sz="0" w:space="0" w:color="auto"/>
            <w:right w:val="none" w:sz="0" w:space="0" w:color="auto"/>
          </w:divBdr>
        </w:div>
        <w:div w:id="1747871942">
          <w:marLeft w:val="0"/>
          <w:marRight w:val="0"/>
          <w:marTop w:val="0"/>
          <w:marBottom w:val="0"/>
          <w:divBdr>
            <w:top w:val="none" w:sz="0" w:space="0" w:color="auto"/>
            <w:left w:val="none" w:sz="0" w:space="0" w:color="auto"/>
            <w:bottom w:val="none" w:sz="0" w:space="0" w:color="auto"/>
            <w:right w:val="none" w:sz="0" w:space="0" w:color="auto"/>
          </w:divBdr>
        </w:div>
      </w:divsChild>
    </w:div>
    <w:div w:id="1679233287">
      <w:bodyDiv w:val="1"/>
      <w:marLeft w:val="0"/>
      <w:marRight w:val="0"/>
      <w:marTop w:val="0"/>
      <w:marBottom w:val="0"/>
      <w:divBdr>
        <w:top w:val="none" w:sz="0" w:space="0" w:color="auto"/>
        <w:left w:val="none" w:sz="0" w:space="0" w:color="auto"/>
        <w:bottom w:val="none" w:sz="0" w:space="0" w:color="auto"/>
        <w:right w:val="none" w:sz="0" w:space="0" w:color="auto"/>
      </w:divBdr>
      <w:divsChild>
        <w:div w:id="443429114">
          <w:marLeft w:val="0"/>
          <w:marRight w:val="0"/>
          <w:marTop w:val="0"/>
          <w:marBottom w:val="0"/>
          <w:divBdr>
            <w:top w:val="none" w:sz="0" w:space="0" w:color="auto"/>
            <w:left w:val="none" w:sz="0" w:space="0" w:color="auto"/>
            <w:bottom w:val="none" w:sz="0" w:space="0" w:color="auto"/>
            <w:right w:val="none" w:sz="0" w:space="0" w:color="auto"/>
          </w:divBdr>
        </w:div>
        <w:div w:id="224343173">
          <w:marLeft w:val="0"/>
          <w:marRight w:val="0"/>
          <w:marTop w:val="0"/>
          <w:marBottom w:val="0"/>
          <w:divBdr>
            <w:top w:val="none" w:sz="0" w:space="0" w:color="auto"/>
            <w:left w:val="none" w:sz="0" w:space="0" w:color="auto"/>
            <w:bottom w:val="none" w:sz="0" w:space="0" w:color="auto"/>
            <w:right w:val="none" w:sz="0" w:space="0" w:color="auto"/>
          </w:divBdr>
        </w:div>
        <w:div w:id="1699623827">
          <w:marLeft w:val="0"/>
          <w:marRight w:val="0"/>
          <w:marTop w:val="0"/>
          <w:marBottom w:val="0"/>
          <w:divBdr>
            <w:top w:val="none" w:sz="0" w:space="0" w:color="auto"/>
            <w:left w:val="none" w:sz="0" w:space="0" w:color="auto"/>
            <w:bottom w:val="none" w:sz="0" w:space="0" w:color="auto"/>
            <w:right w:val="none" w:sz="0" w:space="0" w:color="auto"/>
          </w:divBdr>
        </w:div>
        <w:div w:id="347488106">
          <w:marLeft w:val="0"/>
          <w:marRight w:val="0"/>
          <w:marTop w:val="0"/>
          <w:marBottom w:val="0"/>
          <w:divBdr>
            <w:top w:val="none" w:sz="0" w:space="0" w:color="auto"/>
            <w:left w:val="none" w:sz="0" w:space="0" w:color="auto"/>
            <w:bottom w:val="none" w:sz="0" w:space="0" w:color="auto"/>
            <w:right w:val="none" w:sz="0" w:space="0" w:color="auto"/>
          </w:divBdr>
        </w:div>
      </w:divsChild>
    </w:div>
    <w:div w:id="1996061183">
      <w:bodyDiv w:val="1"/>
      <w:marLeft w:val="0"/>
      <w:marRight w:val="0"/>
      <w:marTop w:val="0"/>
      <w:marBottom w:val="0"/>
      <w:divBdr>
        <w:top w:val="none" w:sz="0" w:space="0" w:color="auto"/>
        <w:left w:val="none" w:sz="0" w:space="0" w:color="auto"/>
        <w:bottom w:val="none" w:sz="0" w:space="0" w:color="auto"/>
        <w:right w:val="none" w:sz="0" w:space="0" w:color="auto"/>
      </w:divBdr>
      <w:divsChild>
        <w:div w:id="1885755852">
          <w:marLeft w:val="0"/>
          <w:marRight w:val="0"/>
          <w:marTop w:val="0"/>
          <w:marBottom w:val="0"/>
          <w:divBdr>
            <w:top w:val="none" w:sz="0" w:space="0" w:color="auto"/>
            <w:left w:val="none" w:sz="0" w:space="0" w:color="auto"/>
            <w:bottom w:val="none" w:sz="0" w:space="0" w:color="auto"/>
            <w:right w:val="none" w:sz="0" w:space="0" w:color="auto"/>
          </w:divBdr>
        </w:div>
        <w:div w:id="97798513">
          <w:marLeft w:val="0"/>
          <w:marRight w:val="0"/>
          <w:marTop w:val="0"/>
          <w:marBottom w:val="0"/>
          <w:divBdr>
            <w:top w:val="none" w:sz="0" w:space="0" w:color="auto"/>
            <w:left w:val="none" w:sz="0" w:space="0" w:color="auto"/>
            <w:bottom w:val="none" w:sz="0" w:space="0" w:color="auto"/>
            <w:right w:val="none" w:sz="0" w:space="0" w:color="auto"/>
          </w:divBdr>
        </w:div>
        <w:div w:id="450636610">
          <w:marLeft w:val="0"/>
          <w:marRight w:val="0"/>
          <w:marTop w:val="0"/>
          <w:marBottom w:val="0"/>
          <w:divBdr>
            <w:top w:val="none" w:sz="0" w:space="0" w:color="auto"/>
            <w:left w:val="none" w:sz="0" w:space="0" w:color="auto"/>
            <w:bottom w:val="none" w:sz="0" w:space="0" w:color="auto"/>
            <w:right w:val="none" w:sz="0" w:space="0" w:color="auto"/>
          </w:divBdr>
        </w:div>
        <w:div w:id="43583603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1483</Words>
  <Characters>8457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9921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cp:lastPrinted>2014-08-21T17:05:00Z</cp:lastPrinted>
  <dcterms:created xsi:type="dcterms:W3CDTF">2015-02-04T22:23:00Z</dcterms:created>
  <dcterms:modified xsi:type="dcterms:W3CDTF">2015-02-04T22:23:00Z</dcterms:modified>
</cp:coreProperties>
</file>