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E1875" w14:textId="4F8CF6D7" w:rsidR="007D6AD7" w:rsidRPr="00A614A1" w:rsidRDefault="007D6AD7" w:rsidP="007D6AD7">
      <w:bookmarkStart w:id="0" w:name="_GoBack"/>
      <w:bookmarkEnd w:id="0"/>
      <w:r w:rsidRPr="00A614A1">
        <w:rPr>
          <w:b/>
          <w:sz w:val="28"/>
        </w:rPr>
        <w:t>Author Name</w:t>
      </w:r>
      <w:r w:rsidR="008C096C" w:rsidRPr="00AB0DAA">
        <w:rPr>
          <w:b/>
          <w:sz w:val="28"/>
        </w:rPr>
        <w:t>:</w:t>
      </w:r>
      <w:r w:rsidR="008C096C">
        <w:t xml:space="preserve"> </w:t>
      </w:r>
      <w:proofErr w:type="spellStart"/>
      <w:r w:rsidR="00B106D7">
        <w:t>Jaideep</w:t>
      </w:r>
      <w:proofErr w:type="spellEnd"/>
      <w:r w:rsidR="00B106D7">
        <w:t xml:space="preserve"> S. Talwalkar, MD</w:t>
      </w:r>
      <w:r w:rsidR="008C096C">
        <w:rPr>
          <w:b/>
          <w:sz w:val="28"/>
        </w:rPr>
        <w:br/>
      </w:r>
      <w:r w:rsidRPr="00A614A1">
        <w:rPr>
          <w:b/>
          <w:sz w:val="28"/>
        </w:rPr>
        <w:t>Clinical Skills Education Title</w:t>
      </w:r>
      <w:r w:rsidR="008C096C">
        <w:rPr>
          <w:b/>
          <w:sz w:val="28"/>
        </w:rPr>
        <w:t>:</w:t>
      </w:r>
      <w:r w:rsidR="008C096C">
        <w:t xml:space="preserve"> </w:t>
      </w:r>
      <w:r w:rsidR="00B106D7">
        <w:t>General Approach to the Physical Exam</w:t>
      </w:r>
    </w:p>
    <w:p w14:paraId="4AD467C5" w14:textId="77777777" w:rsidR="008C096C" w:rsidRDefault="008C096C" w:rsidP="007D6AD7">
      <w:pPr>
        <w:rPr>
          <w:b/>
          <w:sz w:val="28"/>
        </w:rPr>
      </w:pPr>
    </w:p>
    <w:p w14:paraId="7DBD12EC" w14:textId="77777777" w:rsidR="00A614A1" w:rsidRDefault="007D6AD7" w:rsidP="007D6AD7">
      <w:pPr>
        <w:rPr>
          <w:b/>
          <w:sz w:val="28"/>
        </w:rPr>
      </w:pPr>
      <w:commentRangeStart w:id="1"/>
      <w:r w:rsidRPr="00A614A1">
        <w:rPr>
          <w:b/>
          <w:sz w:val="28"/>
        </w:rPr>
        <w:t xml:space="preserve">Overview </w:t>
      </w:r>
      <w:commentRangeEnd w:id="1"/>
      <w:r w:rsidR="005E3466">
        <w:rPr>
          <w:rStyle w:val="CommentReference"/>
        </w:rPr>
        <w:commentReference w:id="1"/>
      </w:r>
    </w:p>
    <w:p w14:paraId="598BE071" w14:textId="18370C89" w:rsidR="0083695C" w:rsidRDefault="00C83D6B" w:rsidP="002151FD">
      <w:ins w:id="2" w:author="Anna Sivachenko" w:date="2015-03-04T13:34:00Z">
        <w:r>
          <w:t>T</w:t>
        </w:r>
      </w:ins>
      <w:commentRangeStart w:id="3"/>
      <w:commentRangeStart w:id="4"/>
      <w:del w:id="5" w:author="Anna Sivachenko" w:date="2015-03-04T13:33:00Z">
        <w:r w:rsidR="0083695C" w:rsidDel="00C83D6B">
          <w:delText>For nearly 2000 years, it has been recognized that t</w:delText>
        </w:r>
      </w:del>
      <w:r w:rsidR="0083695C">
        <w:t xml:space="preserve">he examination of the body is fundamental to the practice of medicine. </w:t>
      </w:r>
      <w:ins w:id="6" w:author="Anna Sivachenko" w:date="2015-03-04T13:34:00Z">
        <w:r>
          <w:t xml:space="preserve">Since </w:t>
        </w:r>
      </w:ins>
      <w:del w:id="7" w:author="Anna Sivachenko" w:date="2015-03-04T13:34:00Z">
        <w:r w:rsidR="0083695C" w:rsidDel="00C83D6B">
          <w:delText xml:space="preserve">As a prominent physician in </w:delText>
        </w:r>
      </w:del>
      <w:r w:rsidR="0083695C">
        <w:t xml:space="preserve">the Roman Empire, </w:t>
      </w:r>
      <w:del w:id="8" w:author="Anna Sivachenko" w:date="2015-03-04T13:34:00Z">
        <w:r w:rsidR="0083695C" w:rsidDel="00C83D6B">
          <w:delText>Galen of Pergamon</w:delText>
        </w:r>
      </w:del>
      <w:ins w:id="9" w:author="Anna Sivachenko" w:date="2015-03-04T13:34:00Z">
        <w:del w:id="10" w:author="Jacob Roundy" w:date="2015-03-07T11:35:00Z">
          <w:r w:rsidDel="008C096C">
            <w:delText xml:space="preserve">the </w:delText>
          </w:r>
        </w:del>
        <w:r>
          <w:t xml:space="preserve">physicians have </w:t>
        </w:r>
      </w:ins>
      <w:del w:id="11" w:author="Anna Sivachenko" w:date="2015-03-04T13:41:00Z">
        <w:r w:rsidR="0083695C" w:rsidDel="005E3466">
          <w:delText xml:space="preserve"> </w:delText>
        </w:r>
      </w:del>
      <w:r w:rsidR="0083695C">
        <w:t>described the connection between alterations in function of specific parts of the bo</w:t>
      </w:r>
      <w:r w:rsidR="00930873">
        <w:t xml:space="preserve">dy and specific disease states </w:t>
      </w:r>
      <w:del w:id="12" w:author="Jacob Roundy" w:date="2015-03-07T12:02:00Z">
        <w:r w:rsidR="00930873" w:rsidDel="00B80B22">
          <w:delText>(</w:delText>
        </w:r>
        <w:r w:rsidR="00930873" w:rsidRPr="00AB0DAA" w:rsidDel="00B80B22">
          <w:rPr>
            <w:b/>
          </w:rPr>
          <w:delText>Figure 1</w:delText>
        </w:r>
      </w:del>
      <w:ins w:id="13" w:author="Anna Sivachenko" w:date="2015-03-04T13:35:00Z">
        <w:del w:id="14" w:author="Jacob Roundy" w:date="2015-03-07T12:02:00Z">
          <w:r w:rsidDel="00B80B22">
            <w:delText xml:space="preserve">) </w:delText>
          </w:r>
        </w:del>
        <w:r>
          <w:t>and have</w:t>
        </w:r>
      </w:ins>
      <w:del w:id="15" w:author="Anna Sivachenko" w:date="2015-03-04T13:34:00Z">
        <w:r w:rsidR="00930873" w:rsidDel="00C83D6B">
          <w:delText>).</w:delText>
        </w:r>
        <w:r w:rsidR="0083695C" w:rsidDel="00C83D6B">
          <w:delText xml:space="preserve"> </w:delText>
        </w:r>
        <w:r w:rsidR="00194406" w:rsidDel="00C83D6B">
          <w:delText xml:space="preserve">For </w:delText>
        </w:r>
        <w:r w:rsidR="00B27F63" w:rsidDel="00C83D6B">
          <w:delText xml:space="preserve">the </w:delText>
        </w:r>
        <w:r w:rsidR="00194406" w:rsidDel="00C83D6B">
          <w:delText>centuries following his descriptions, physicians</w:delText>
        </w:r>
      </w:del>
      <w:r w:rsidR="00194406">
        <w:t xml:space="preserve"> sought to f</w:t>
      </w:r>
      <w:r w:rsidR="006941D9">
        <w:t xml:space="preserve">urther scientific understanding </w:t>
      </w:r>
      <w:del w:id="16" w:author="Anna Sivachenko" w:date="2015-03-04T13:35:00Z">
        <w:r w:rsidR="000F1BDC" w:rsidDel="00C83D6B">
          <w:delText xml:space="preserve">in order </w:delText>
        </w:r>
      </w:del>
      <w:r w:rsidR="006941D9">
        <w:t>to improve bedside diagnosis</w:t>
      </w:r>
      <w:ins w:id="17" w:author="Anna Sivachenko" w:date="2015-03-04T13:35:00Z">
        <w:r>
          <w:t>.</w:t>
        </w:r>
      </w:ins>
      <w:ins w:id="18" w:author="Anna Sivachenko" w:date="2015-03-04T13:41:00Z">
        <w:r w:rsidR="005E3466">
          <w:t xml:space="preserve"> </w:t>
        </w:r>
      </w:ins>
      <w:del w:id="19" w:author="Anna Sivachenko" w:date="2015-03-04T13:35:00Z">
        <w:r w:rsidR="00E859D9" w:rsidDel="00C83D6B">
          <w:delText xml:space="preserve"> (Figures 2-3)</w:delText>
        </w:r>
        <w:r w:rsidR="006941D9" w:rsidDel="00C83D6B">
          <w:delText xml:space="preserve">.  </w:delText>
        </w:r>
        <w:r w:rsidR="00B27F63" w:rsidDel="00C83D6B">
          <w:delText>Physical examination held an unquestionable role in medical practice</w:delText>
        </w:r>
        <w:r w:rsidR="00E859D9" w:rsidDel="00C83D6B">
          <w:delText xml:space="preserve"> (Figure 4)</w:delText>
        </w:r>
        <w:r w:rsidR="00B27F63" w:rsidDel="00C83D6B">
          <w:delText xml:space="preserve">.  </w:delText>
        </w:r>
      </w:del>
      <w:r w:rsidR="00B27F63">
        <w:t>However, in</w:t>
      </w:r>
      <w:r w:rsidR="006941D9">
        <w:t xml:space="preserve"> this modern age of </w:t>
      </w:r>
      <w:r w:rsidR="006941D9" w:rsidRPr="00C9468B">
        <w:t>increasing technology with</w:t>
      </w:r>
      <w:r w:rsidR="000F1BDC">
        <w:t>in</w:t>
      </w:r>
      <w:r w:rsidR="006941D9" w:rsidRPr="00C9468B">
        <w:t xml:space="preserve"> medical diagnostics</w:t>
      </w:r>
      <w:r w:rsidR="00E859D9">
        <w:t xml:space="preserve"> (</w:t>
      </w:r>
      <w:r w:rsidR="00E859D9" w:rsidRPr="00AB0DAA">
        <w:rPr>
          <w:b/>
        </w:rPr>
        <w:t xml:space="preserve">Figure </w:t>
      </w:r>
      <w:ins w:id="20" w:author="Jacob Roundy" w:date="2015-03-07T12:02:00Z">
        <w:r w:rsidR="00B80B22">
          <w:rPr>
            <w:b/>
          </w:rPr>
          <w:t>1</w:t>
        </w:r>
      </w:ins>
      <w:ins w:id="21" w:author="Anna Sivachenko" w:date="2015-03-04T13:35:00Z">
        <w:del w:id="22" w:author="Jacob Roundy" w:date="2015-03-07T12:02:00Z">
          <w:r w:rsidRPr="00AB0DAA" w:rsidDel="00B80B22">
            <w:rPr>
              <w:b/>
            </w:rPr>
            <w:delText>2</w:delText>
          </w:r>
        </w:del>
      </w:ins>
      <w:del w:id="23" w:author="Anna Sivachenko" w:date="2015-03-04T13:35:00Z">
        <w:r w:rsidR="00E859D9" w:rsidDel="00C83D6B">
          <w:delText>5</w:delText>
        </w:r>
      </w:del>
      <w:r w:rsidR="00E859D9">
        <w:t>)</w:t>
      </w:r>
      <w:r w:rsidR="006941D9">
        <w:t xml:space="preserve">, it is important to </w:t>
      </w:r>
      <w:r w:rsidR="00B27F63">
        <w:t xml:space="preserve">consider the role that physical examination plays today. </w:t>
      </w:r>
      <w:r w:rsidR="001A434A">
        <w:t xml:space="preserve">It is misguided to believe that physical examination holds all the answers, and much has been written about the questionable utility of certain maneuvers previously held in high regard. </w:t>
      </w:r>
      <w:r w:rsidR="00945C7C">
        <w:t xml:space="preserve">It is equally misguided to suggest that physical examination plays little role in the modern patient encounter.  </w:t>
      </w:r>
    </w:p>
    <w:p w14:paraId="662E40DD" w14:textId="7EE84A1A" w:rsidR="0083695C" w:rsidRPr="00A614A1" w:rsidRDefault="00C83D6B" w:rsidP="007D6AD7">
      <w:ins w:id="24" w:author="Anna Sivachenko" w:date="2015-03-04T13:36:00Z">
        <w:r>
          <w:t>Physical</w:t>
        </w:r>
      </w:ins>
      <w:ins w:id="25" w:author="Anna Sivachenko" w:date="2015-03-04T13:41:00Z">
        <w:r w:rsidR="005E3466">
          <w:t xml:space="preserve"> </w:t>
        </w:r>
      </w:ins>
      <w:del w:id="26" w:author="Anna Sivachenko" w:date="2015-03-04T13:36:00Z">
        <w:r w:rsidR="000E4797" w:rsidDel="00C83D6B">
          <w:delText xml:space="preserve">First, physical </w:delText>
        </w:r>
      </w:del>
      <w:r w:rsidR="000E4797">
        <w:t>examination remains a valuable diagnostic tool</w:t>
      </w:r>
      <w:ins w:id="27" w:author="Jacob Roundy" w:date="2015-03-07T11:36:00Z">
        <w:r w:rsidR="008C096C">
          <w:t>;</w:t>
        </w:r>
      </w:ins>
      <w:del w:id="28" w:author="Jacob Roundy" w:date="2015-03-07T11:36:00Z">
        <w:r w:rsidR="000E4797" w:rsidDel="008C096C">
          <w:delText>,</w:delText>
        </w:r>
      </w:del>
      <w:r w:rsidR="000E4797">
        <w:t xml:space="preserve"> </w:t>
      </w:r>
      <w:del w:id="29" w:author="Anna Sivachenko" w:date="2015-03-04T13:36:00Z">
        <w:r w:rsidR="000E4797" w:rsidDel="00C83D6B">
          <w:delText xml:space="preserve">and </w:delText>
        </w:r>
      </w:del>
      <w:r w:rsidR="0083695C" w:rsidRPr="00C9468B">
        <w:t>there are many diagnoses that can only b</w:t>
      </w:r>
      <w:r w:rsidR="000E4797">
        <w:t>e made by physical examination</w:t>
      </w:r>
      <w:ins w:id="30" w:author="Anna Sivachenko" w:date="2015-03-04T13:41:00Z">
        <w:r w:rsidR="005E3466">
          <w:t xml:space="preserve">. </w:t>
        </w:r>
      </w:ins>
      <w:del w:id="31" w:author="Anna Sivachenko" w:date="2015-03-04T13:41:00Z">
        <w:r w:rsidR="000E4797" w:rsidDel="005E3466">
          <w:delText xml:space="preserve"> </w:delText>
        </w:r>
      </w:del>
      <w:del w:id="32" w:author="Anna Sivachenko" w:date="2015-03-04T13:37:00Z">
        <w:r w:rsidR="000E4797" w:rsidDel="00C83D6B">
          <w:delText>(</w:delText>
        </w:r>
        <w:r w:rsidR="0083695C" w:rsidRPr="00C9468B" w:rsidDel="00C83D6B">
          <w:delText>such as nearly all of dermatology</w:delText>
        </w:r>
        <w:r w:rsidR="000E4797" w:rsidDel="00C83D6B">
          <w:delText>)</w:delText>
        </w:r>
        <w:r w:rsidR="00E859D9" w:rsidDel="00C83D6B">
          <w:delText xml:space="preserve"> (Figures 6-8)</w:delText>
        </w:r>
        <w:r w:rsidR="0083695C" w:rsidRPr="00C9468B" w:rsidDel="00C83D6B">
          <w:delText xml:space="preserve">.  </w:delText>
        </w:r>
      </w:del>
      <w:del w:id="33" w:author="Jacob Roundy" w:date="2015-03-07T11:36:00Z">
        <w:r w:rsidR="000E4797" w:rsidDel="008C096C">
          <w:delText xml:space="preserve">Next, </w:delText>
        </w:r>
      </w:del>
      <w:del w:id="34" w:author="Anna Sivachenko" w:date="2015-03-04T13:37:00Z">
        <w:r w:rsidR="00993AC3" w:rsidDel="00C83D6B">
          <w:delText xml:space="preserve">and perhaps more importantly, </w:delText>
        </w:r>
      </w:del>
      <w:del w:id="35" w:author="Jacob Roundy" w:date="2015-03-07T11:36:00Z">
        <w:r w:rsidR="000E4797" w:rsidDel="008C096C">
          <w:delText>p</w:delText>
        </w:r>
      </w:del>
      <w:ins w:id="36" w:author="Jacob Roundy" w:date="2015-03-07T11:36:00Z">
        <w:r w:rsidR="008C096C">
          <w:t>P</w:t>
        </w:r>
      </w:ins>
      <w:r w:rsidR="000E4797">
        <w:t xml:space="preserve">hysical examination is an </w:t>
      </w:r>
      <w:r w:rsidR="0083695C" w:rsidRPr="00C9468B">
        <w:t xml:space="preserve">important tool in helping to generate </w:t>
      </w:r>
      <w:r w:rsidR="000E4797">
        <w:t xml:space="preserve">and hone </w:t>
      </w:r>
      <w:r w:rsidR="0083695C" w:rsidRPr="00C9468B">
        <w:t xml:space="preserve">clinical hypotheses. </w:t>
      </w:r>
      <w:del w:id="37" w:author="Jacob Roundy" w:date="2015-03-07T11:37:00Z">
        <w:r w:rsidR="0083695C" w:rsidRPr="00C9468B" w:rsidDel="008C096C">
          <w:delText xml:space="preserve">Rarely is a </w:delText>
        </w:r>
      </w:del>
      <w:ins w:id="38" w:author="Jacob Roundy" w:date="2015-03-07T11:37:00Z">
        <w:r w:rsidR="008C096C">
          <w:t xml:space="preserve">A </w:t>
        </w:r>
      </w:ins>
      <w:r w:rsidR="0083695C" w:rsidRPr="00C9468B">
        <w:t xml:space="preserve">diagnosis made by labs or imaging </w:t>
      </w:r>
      <w:ins w:id="39" w:author="Jacob Roundy" w:date="2015-03-07T11:37:00Z">
        <w:r w:rsidR="008C096C">
          <w:t xml:space="preserve">is rarely done </w:t>
        </w:r>
      </w:ins>
      <w:r w:rsidR="0083695C" w:rsidRPr="00C9468B">
        <w:t xml:space="preserve">in the absence of findings detectable </w:t>
      </w:r>
      <w:r w:rsidR="000E4797">
        <w:t>at the bedside</w:t>
      </w:r>
      <w:commentRangeStart w:id="40"/>
      <w:r w:rsidR="0083695C" w:rsidRPr="00C9468B">
        <w:t xml:space="preserve">. As </w:t>
      </w:r>
      <w:r w:rsidR="000E4797">
        <w:t>the provider</w:t>
      </w:r>
      <w:r w:rsidR="0083695C" w:rsidRPr="00C9468B">
        <w:t xml:space="preserve"> conduct</w:t>
      </w:r>
      <w:r w:rsidR="000E4797">
        <w:t>s</w:t>
      </w:r>
      <w:r w:rsidR="0083695C" w:rsidRPr="00C9468B">
        <w:t xml:space="preserve"> a history </w:t>
      </w:r>
      <w:r w:rsidR="000E4797">
        <w:t>and</w:t>
      </w:r>
      <w:r w:rsidR="0083695C" w:rsidRPr="00C9468B">
        <w:t xml:space="preserve"> physical</w:t>
      </w:r>
      <w:r w:rsidR="000E4797">
        <w:t xml:space="preserve">, </w:t>
      </w:r>
      <w:r w:rsidR="001D3244">
        <w:t>they are</w:t>
      </w:r>
      <w:r w:rsidR="0083695C" w:rsidRPr="00C9468B">
        <w:t xml:space="preserve"> actively generating and testing hypotheses to ex</w:t>
      </w:r>
      <w:r w:rsidR="00993AC3">
        <w:t xml:space="preserve">plain the patient’s condition. </w:t>
      </w:r>
      <w:commentRangeEnd w:id="40"/>
      <w:r w:rsidR="0016128A">
        <w:rPr>
          <w:rStyle w:val="CommentReference"/>
        </w:rPr>
        <w:commentReference w:id="40"/>
      </w:r>
      <w:r w:rsidR="0083695C" w:rsidRPr="00C9468B">
        <w:t xml:space="preserve">The information </w:t>
      </w:r>
      <w:r w:rsidR="00993AC3">
        <w:t>one</w:t>
      </w:r>
      <w:r w:rsidR="0083695C" w:rsidRPr="00C9468B">
        <w:t xml:space="preserve"> gather</w:t>
      </w:r>
      <w:r w:rsidR="00993AC3">
        <w:t>s</w:t>
      </w:r>
      <w:r w:rsidR="0083695C" w:rsidRPr="00C9468B">
        <w:t xml:space="preserve"> may not replace the need for </w:t>
      </w:r>
      <w:del w:id="41" w:author="Anna Sivachenko" w:date="2015-03-04T13:39:00Z">
        <w:r w:rsidR="0083695C" w:rsidRPr="00C9468B" w:rsidDel="00C83D6B">
          <w:delText>subsequent</w:delText>
        </w:r>
      </w:del>
      <w:del w:id="42" w:author="Jacob Roundy" w:date="2015-03-07T11:38:00Z">
        <w:r w:rsidR="0083695C" w:rsidRPr="00C9468B" w:rsidDel="008C096C">
          <w:delText xml:space="preserve"> </w:delText>
        </w:r>
      </w:del>
      <w:r w:rsidR="0083695C" w:rsidRPr="00C9468B">
        <w:t xml:space="preserve">testing, but having firm hypotheses in place allows </w:t>
      </w:r>
      <w:r w:rsidR="00993AC3">
        <w:t>the provider</w:t>
      </w:r>
      <w:r w:rsidR="0083695C" w:rsidRPr="00C9468B">
        <w:t xml:space="preserve"> to order tests more judiciously</w:t>
      </w:r>
      <w:r w:rsidR="00993AC3">
        <w:t xml:space="preserve"> and ask better questions of those</w:t>
      </w:r>
      <w:r w:rsidR="0083695C" w:rsidRPr="00C9468B">
        <w:t xml:space="preserve"> tests</w:t>
      </w:r>
      <w:r w:rsidR="00E859D9">
        <w:t xml:space="preserve"> (</w:t>
      </w:r>
      <w:r w:rsidR="00E859D9" w:rsidRPr="00AB0DAA">
        <w:rPr>
          <w:b/>
        </w:rPr>
        <w:t xml:space="preserve">Figure </w:t>
      </w:r>
      <w:del w:id="43" w:author="Anna Sivachenko" w:date="2015-03-04T13:38:00Z">
        <w:r w:rsidR="0016128A" w:rsidRPr="00AB0DAA" w:rsidDel="00C83D6B">
          <w:rPr>
            <w:b/>
          </w:rPr>
          <w:delText>9</w:delText>
        </w:r>
      </w:del>
      <w:ins w:id="44" w:author="Jacob Roundy" w:date="2015-03-07T12:02:00Z">
        <w:r w:rsidR="00B80B22">
          <w:rPr>
            <w:b/>
          </w:rPr>
          <w:t>2</w:t>
        </w:r>
      </w:ins>
      <w:ins w:id="45" w:author="Anna Sivachenko" w:date="2015-03-04T13:38:00Z">
        <w:del w:id="46" w:author="Jacob Roundy" w:date="2015-03-07T12:02:00Z">
          <w:r w:rsidRPr="00AB0DAA" w:rsidDel="00B80B22">
            <w:rPr>
              <w:b/>
            </w:rPr>
            <w:delText>3</w:delText>
          </w:r>
        </w:del>
      </w:ins>
      <w:r w:rsidR="00E859D9">
        <w:t>)</w:t>
      </w:r>
      <w:r w:rsidR="0067162A">
        <w:t xml:space="preserve">. </w:t>
      </w:r>
      <w:r w:rsidR="0083695C" w:rsidRPr="00C9468B">
        <w:t>This</w:t>
      </w:r>
      <w:ins w:id="47" w:author="Jacob Roundy" w:date="2015-03-07T11:39:00Z">
        <w:r w:rsidR="008C096C">
          <w:t>,</w:t>
        </w:r>
      </w:ins>
      <w:r w:rsidR="0083695C" w:rsidRPr="00C9468B">
        <w:t xml:space="preserve"> in turn</w:t>
      </w:r>
      <w:ins w:id="48" w:author="Jacob Roundy" w:date="2015-03-07T11:39:00Z">
        <w:r w:rsidR="008C096C">
          <w:t>,</w:t>
        </w:r>
      </w:ins>
      <w:r w:rsidR="0083695C" w:rsidRPr="00C9468B">
        <w:t xml:space="preserve"> has the potential to </w:t>
      </w:r>
      <w:r w:rsidR="0067162A">
        <w:t>reduce</w:t>
      </w:r>
      <w:r w:rsidR="0083695C" w:rsidRPr="00C9468B">
        <w:t xml:space="preserve"> risk to the patient and save cost for the health</w:t>
      </w:r>
      <w:ins w:id="49" w:author="Anna Sivachenko" w:date="2015-03-04T13:38:00Z">
        <w:r>
          <w:t xml:space="preserve"> </w:t>
        </w:r>
      </w:ins>
      <w:r w:rsidR="0083695C" w:rsidRPr="00C9468B">
        <w:t>care system.</w:t>
      </w:r>
      <w:r w:rsidR="00F27975">
        <w:t xml:space="preserve"> Finally, physical examination plays a critical role in the </w:t>
      </w:r>
      <w:r w:rsidR="00B55B01">
        <w:t xml:space="preserve">therapeutic </w:t>
      </w:r>
      <w:r w:rsidR="00F27975">
        <w:t xml:space="preserve">relationship. </w:t>
      </w:r>
      <w:r w:rsidR="00B55B01">
        <w:t>By engaging in the time-honored ritual of physical examination, the clinician has the opportunity to develop rapport (by demonstrating attention and sensitivity) and promote healing through the deliberate and responsible use of touch</w:t>
      </w:r>
      <w:r w:rsidR="00E859D9">
        <w:t xml:space="preserve"> (</w:t>
      </w:r>
      <w:r w:rsidR="00E859D9" w:rsidRPr="00AB0DAA">
        <w:rPr>
          <w:b/>
        </w:rPr>
        <w:t xml:space="preserve">Figure </w:t>
      </w:r>
      <w:del w:id="50" w:author="Anna Sivachenko" w:date="2015-03-04T13:38:00Z">
        <w:r w:rsidR="0016128A" w:rsidRPr="00AB0DAA" w:rsidDel="00C83D6B">
          <w:rPr>
            <w:b/>
          </w:rPr>
          <w:delText>10</w:delText>
        </w:r>
      </w:del>
      <w:ins w:id="51" w:author="Jacob Roundy" w:date="2015-03-07T12:02:00Z">
        <w:r w:rsidR="00B80B22">
          <w:rPr>
            <w:b/>
          </w:rPr>
          <w:t>3</w:t>
        </w:r>
      </w:ins>
      <w:ins w:id="52" w:author="Anna Sivachenko" w:date="2015-03-04T13:38:00Z">
        <w:del w:id="53" w:author="Jacob Roundy" w:date="2015-03-07T12:02:00Z">
          <w:r w:rsidRPr="00AB0DAA" w:rsidDel="00B80B22">
            <w:rPr>
              <w:b/>
            </w:rPr>
            <w:delText>4</w:delText>
          </w:r>
        </w:del>
      </w:ins>
      <w:r w:rsidR="00E859D9">
        <w:t>)</w:t>
      </w:r>
      <w:r w:rsidR="00B55B01">
        <w:t xml:space="preserve">. </w:t>
      </w:r>
      <w:commentRangeEnd w:id="3"/>
      <w:r w:rsidR="00542898">
        <w:rPr>
          <w:rStyle w:val="CommentReference"/>
        </w:rPr>
        <w:commentReference w:id="3"/>
      </w:r>
    </w:p>
    <w:commentRangeEnd w:id="4"/>
    <w:p w14:paraId="519DC5FC" w14:textId="77777777" w:rsidR="008C096C" w:rsidRDefault="008533A7" w:rsidP="007D6AD7">
      <w:pPr>
        <w:rPr>
          <w:b/>
          <w:sz w:val="28"/>
        </w:rPr>
      </w:pPr>
      <w:r>
        <w:rPr>
          <w:rStyle w:val="CommentReference"/>
        </w:rPr>
        <w:commentReference w:id="4"/>
      </w:r>
    </w:p>
    <w:p w14:paraId="177B5B1E" w14:textId="2CC13116" w:rsidR="00855EEF" w:rsidRPr="001D3244" w:rsidRDefault="007D6AD7" w:rsidP="007D6AD7">
      <w:pPr>
        <w:rPr>
          <w:b/>
          <w:sz w:val="28"/>
        </w:rPr>
      </w:pPr>
      <w:r w:rsidRPr="00A614A1">
        <w:rPr>
          <w:b/>
          <w:sz w:val="28"/>
        </w:rPr>
        <w:t>Procedure</w:t>
      </w:r>
    </w:p>
    <w:p w14:paraId="4E5FAA0D" w14:textId="105F3C1E" w:rsidR="00AE4966" w:rsidRDefault="007E7CB2" w:rsidP="001D3244">
      <w:pPr>
        <w:pStyle w:val="ListParagraph"/>
        <w:numPr>
          <w:ilvl w:val="0"/>
          <w:numId w:val="3"/>
        </w:numPr>
        <w:spacing w:after="0"/>
        <w:rPr>
          <w:rFonts w:cs="Times New Roman"/>
        </w:rPr>
      </w:pPr>
      <w:r>
        <w:rPr>
          <w:rFonts w:cs="Times New Roman"/>
        </w:rPr>
        <w:t>Before</w:t>
      </w:r>
      <w:r w:rsidR="00AA3783">
        <w:rPr>
          <w:rFonts w:cs="Times New Roman"/>
        </w:rPr>
        <w:t xml:space="preserve"> patient encounter</w:t>
      </w:r>
      <w:r w:rsidR="00AE4966">
        <w:rPr>
          <w:rFonts w:cs="Times New Roman"/>
        </w:rPr>
        <w:t>:</w:t>
      </w:r>
    </w:p>
    <w:p w14:paraId="2FBBE126" w14:textId="77777777" w:rsidR="00872297" w:rsidRPr="001D3244" w:rsidRDefault="00872297" w:rsidP="00AB0DAA">
      <w:pPr>
        <w:pStyle w:val="ListParagraph"/>
        <w:spacing w:after="0"/>
        <w:ind w:left="360"/>
        <w:rPr>
          <w:rFonts w:cs="Times New Roman"/>
        </w:rPr>
      </w:pPr>
    </w:p>
    <w:p w14:paraId="0F6BAB7B" w14:textId="31743357" w:rsidR="001F4334" w:rsidRDefault="00AA3783" w:rsidP="001D3244">
      <w:pPr>
        <w:pStyle w:val="ListParagraph"/>
        <w:numPr>
          <w:ilvl w:val="1"/>
          <w:numId w:val="3"/>
        </w:numPr>
        <w:spacing w:after="0"/>
        <w:rPr>
          <w:rFonts w:cs="Times New Roman"/>
        </w:rPr>
      </w:pPr>
      <w:r w:rsidRPr="00CD378E">
        <w:rPr>
          <w:rFonts w:cs="Times New Roman"/>
          <w:highlight w:val="yellow"/>
        </w:rPr>
        <w:t>Prepare the exam room for the patient by disinfecting surfaces touched by the previous patient (e.g. exam table);</w:t>
      </w:r>
      <w:r w:rsidRPr="00CD378E">
        <w:rPr>
          <w:rFonts w:cs="Times New Roman"/>
        </w:rPr>
        <w:t xml:space="preserve"> this is typically done by support staff</w:t>
      </w:r>
      <w:r w:rsidR="00AE4966">
        <w:rPr>
          <w:rFonts w:cs="Times New Roman"/>
        </w:rPr>
        <w:t>.</w:t>
      </w:r>
    </w:p>
    <w:p w14:paraId="370D5E01" w14:textId="77777777" w:rsidR="00AE4966" w:rsidRPr="00DE3F86" w:rsidRDefault="00AE4966" w:rsidP="001D3244">
      <w:pPr>
        <w:pStyle w:val="ListParagraph"/>
        <w:spacing w:after="0"/>
        <w:ind w:left="792"/>
        <w:rPr>
          <w:rFonts w:cs="Times New Roman"/>
        </w:rPr>
      </w:pPr>
    </w:p>
    <w:p w14:paraId="7E9D74D2" w14:textId="51E25EAE" w:rsidR="001F4334" w:rsidRDefault="00AA3783" w:rsidP="001D3244">
      <w:pPr>
        <w:pStyle w:val="ListParagraph"/>
        <w:numPr>
          <w:ilvl w:val="1"/>
          <w:numId w:val="3"/>
        </w:numPr>
        <w:spacing w:after="0"/>
        <w:rPr>
          <w:highlight w:val="yellow"/>
        </w:rPr>
      </w:pPr>
      <w:r w:rsidRPr="0016128A">
        <w:rPr>
          <w:highlight w:val="yellow"/>
        </w:rPr>
        <w:lastRenderedPageBreak/>
        <w:t>Disinfect any equipment you plan to use during the encounter (e.g. stethoscope, reflex hammer)</w:t>
      </w:r>
      <w:r w:rsidR="00AE4966">
        <w:rPr>
          <w:highlight w:val="yellow"/>
        </w:rPr>
        <w:t>.</w:t>
      </w:r>
      <w:r w:rsidR="001F4334">
        <w:rPr>
          <w:highlight w:val="yellow"/>
        </w:rPr>
        <w:t xml:space="preserve"> </w:t>
      </w:r>
    </w:p>
    <w:p w14:paraId="6F5E08F5" w14:textId="77777777" w:rsidR="00AE4966" w:rsidRPr="0016128A" w:rsidRDefault="00AE4966" w:rsidP="001D3244">
      <w:pPr>
        <w:pStyle w:val="ListParagraph"/>
        <w:spacing w:after="0"/>
        <w:ind w:left="792"/>
        <w:rPr>
          <w:highlight w:val="yellow"/>
        </w:rPr>
      </w:pPr>
    </w:p>
    <w:p w14:paraId="06614E6F" w14:textId="0D8CD535" w:rsidR="001F4334" w:rsidRDefault="00AA3783" w:rsidP="001D3244">
      <w:pPr>
        <w:pStyle w:val="ListParagraph"/>
        <w:numPr>
          <w:ilvl w:val="1"/>
          <w:numId w:val="3"/>
        </w:numPr>
        <w:spacing w:after="0"/>
        <w:rPr>
          <w:highlight w:val="yellow"/>
        </w:rPr>
      </w:pPr>
      <w:r w:rsidRPr="0016128A">
        <w:rPr>
          <w:highlight w:val="yellow"/>
        </w:rPr>
        <w:t>Wash your hands with soap and water or topical disinfectant solution</w:t>
      </w:r>
      <w:r w:rsidR="008473F4">
        <w:rPr>
          <w:highlight w:val="yellow"/>
        </w:rPr>
        <w:t>.</w:t>
      </w:r>
    </w:p>
    <w:p w14:paraId="731A8E1F" w14:textId="77777777" w:rsidR="00AE4966" w:rsidRPr="0016128A" w:rsidRDefault="00AE4966" w:rsidP="0007341D">
      <w:pPr>
        <w:pStyle w:val="ListParagraph"/>
        <w:spacing w:after="0"/>
        <w:ind w:left="792"/>
        <w:rPr>
          <w:highlight w:val="yellow"/>
        </w:rPr>
      </w:pPr>
    </w:p>
    <w:p w14:paraId="66C12716" w14:textId="74571D63" w:rsidR="00AE4966" w:rsidRPr="00DE3F86" w:rsidRDefault="00694EC0" w:rsidP="001D3244">
      <w:pPr>
        <w:pStyle w:val="ListParagraph"/>
        <w:numPr>
          <w:ilvl w:val="1"/>
          <w:numId w:val="3"/>
        </w:numPr>
        <w:spacing w:after="0"/>
        <w:rPr>
          <w:rFonts w:cs="Times New Roman"/>
        </w:rPr>
      </w:pPr>
      <w:r w:rsidRPr="00CD378E">
        <w:rPr>
          <w:rFonts w:cs="Times New Roman"/>
          <w:highlight w:val="yellow"/>
        </w:rPr>
        <w:t>Determine if any specific infection control precautions are needed for the clinical encounter (e.g. contact precautions) and obtain necessary</w:t>
      </w:r>
      <w:r w:rsidRPr="00CA654D">
        <w:rPr>
          <w:rFonts w:cs="Times New Roman"/>
          <w:highlight w:val="yellow"/>
        </w:rPr>
        <w:t xml:space="preserve"> protective equipment</w:t>
      </w:r>
      <w:r w:rsidR="008473F4">
        <w:rPr>
          <w:rFonts w:cs="Times New Roman"/>
        </w:rPr>
        <w:t>.</w:t>
      </w:r>
      <w:r w:rsidR="00AE4966">
        <w:rPr>
          <w:rFonts w:cs="Times New Roman"/>
        </w:rPr>
        <w:br/>
      </w:r>
    </w:p>
    <w:p w14:paraId="5057D741" w14:textId="4D0F598C" w:rsidR="00AE4966" w:rsidRDefault="002C4BCD" w:rsidP="001D3244">
      <w:pPr>
        <w:pStyle w:val="ListParagraph"/>
        <w:numPr>
          <w:ilvl w:val="1"/>
          <w:numId w:val="3"/>
        </w:numPr>
        <w:spacing w:after="0"/>
      </w:pPr>
      <w:r>
        <w:t xml:space="preserve">Attempt to calm your own anxieties; patients may be feeling vulnerable due to illness, </w:t>
      </w:r>
      <w:r w:rsidR="004D2B47">
        <w:t>exposure</w:t>
      </w:r>
      <w:r>
        <w:t xml:space="preserve">, and what you have the potential </w:t>
      </w:r>
      <w:r w:rsidR="008473F4">
        <w:t>of</w:t>
      </w:r>
      <w:r>
        <w:t xml:space="preserve"> find</w:t>
      </w:r>
      <w:r w:rsidR="008473F4">
        <w:t>ing</w:t>
      </w:r>
      <w:r>
        <w:t xml:space="preserve"> during the examination. The patient is likely to feel much more at ease if you appear calm.</w:t>
      </w:r>
    </w:p>
    <w:p w14:paraId="0FF9E12A" w14:textId="77777777" w:rsidR="00E007AF" w:rsidRDefault="00E007AF" w:rsidP="001D3244">
      <w:pPr>
        <w:rPr>
          <w:highlight w:val="yellow"/>
        </w:rPr>
      </w:pPr>
    </w:p>
    <w:p w14:paraId="62202ED3" w14:textId="21622595" w:rsidR="00E007AF" w:rsidRPr="00DE3F86" w:rsidRDefault="008D2D84" w:rsidP="001D3244">
      <w:pPr>
        <w:pStyle w:val="ListParagraph"/>
        <w:numPr>
          <w:ilvl w:val="0"/>
          <w:numId w:val="3"/>
        </w:numPr>
        <w:rPr>
          <w:highlight w:val="yellow"/>
        </w:rPr>
      </w:pPr>
      <w:r w:rsidRPr="00E007AF">
        <w:rPr>
          <w:highlight w:val="yellow"/>
        </w:rPr>
        <w:t xml:space="preserve">Enter the room (this </w:t>
      </w:r>
      <w:r w:rsidR="00227E8C">
        <w:rPr>
          <w:highlight w:val="yellow"/>
        </w:rPr>
        <w:t>is</w:t>
      </w:r>
      <w:r w:rsidRPr="00E007AF">
        <w:rPr>
          <w:highlight w:val="yellow"/>
        </w:rPr>
        <w:t xml:space="preserve"> done at the st</w:t>
      </w:r>
      <w:r w:rsidR="000A30A1" w:rsidRPr="00E007AF">
        <w:rPr>
          <w:highlight w:val="yellow"/>
        </w:rPr>
        <w:t>art of the history in most circu</w:t>
      </w:r>
      <w:r w:rsidRPr="00E007AF">
        <w:rPr>
          <w:highlight w:val="yellow"/>
        </w:rPr>
        <w:t>mstances)</w:t>
      </w:r>
      <w:r w:rsidR="008473F4">
        <w:rPr>
          <w:highlight w:val="yellow"/>
        </w:rPr>
        <w:t>.</w:t>
      </w:r>
    </w:p>
    <w:p w14:paraId="55B92A39" w14:textId="77777777" w:rsidR="00872297" w:rsidRDefault="00872297" w:rsidP="00AB0DAA">
      <w:pPr>
        <w:pStyle w:val="ListParagraph"/>
        <w:ind w:left="792"/>
        <w:rPr>
          <w:highlight w:val="yellow"/>
        </w:rPr>
      </w:pPr>
    </w:p>
    <w:p w14:paraId="06FE37CC" w14:textId="4D489048" w:rsidR="00E007AF" w:rsidRDefault="00E007AF" w:rsidP="001D3244">
      <w:pPr>
        <w:pStyle w:val="ListParagraph"/>
        <w:numPr>
          <w:ilvl w:val="1"/>
          <w:numId w:val="3"/>
        </w:numPr>
        <w:rPr>
          <w:highlight w:val="yellow"/>
        </w:rPr>
      </w:pPr>
      <w:r>
        <w:rPr>
          <w:highlight w:val="yellow"/>
        </w:rPr>
        <w:t>Knock</w:t>
      </w:r>
      <w:r w:rsidRPr="00E007AF">
        <w:rPr>
          <w:highlight w:val="yellow"/>
        </w:rPr>
        <w:t xml:space="preserve"> </w:t>
      </w:r>
      <w:r w:rsidRPr="0016128A">
        <w:rPr>
          <w:highlight w:val="yellow"/>
        </w:rPr>
        <w:t>on the door and ask permission to enter.</w:t>
      </w:r>
      <w:r>
        <w:rPr>
          <w:highlight w:val="yellow"/>
        </w:rPr>
        <w:br/>
      </w:r>
    </w:p>
    <w:p w14:paraId="389103B5" w14:textId="7D6B7409" w:rsidR="00E007AF" w:rsidRPr="00DE3F86" w:rsidRDefault="00E007AF" w:rsidP="001D3244">
      <w:pPr>
        <w:pStyle w:val="ListParagraph"/>
        <w:numPr>
          <w:ilvl w:val="1"/>
          <w:numId w:val="3"/>
        </w:numPr>
        <w:rPr>
          <w:highlight w:val="yellow"/>
        </w:rPr>
      </w:pPr>
      <w:r>
        <w:rPr>
          <w:highlight w:val="yellow"/>
        </w:rPr>
        <w:t xml:space="preserve">Introduce </w:t>
      </w:r>
      <w:r w:rsidRPr="0016128A">
        <w:rPr>
          <w:rFonts w:cs="Times New Roman"/>
          <w:highlight w:val="yellow"/>
        </w:rPr>
        <w:t>yourself and your role</w:t>
      </w:r>
      <w:r>
        <w:rPr>
          <w:rFonts w:cs="Times New Roman"/>
          <w:highlight w:val="yellow"/>
        </w:rPr>
        <w:t>.</w:t>
      </w:r>
      <w:r w:rsidRPr="0016128A">
        <w:rPr>
          <w:rFonts w:cs="Times New Roman"/>
          <w:highlight w:val="yellow"/>
        </w:rPr>
        <w:t xml:space="preserve"> </w:t>
      </w:r>
    </w:p>
    <w:p w14:paraId="4977618D" w14:textId="77777777" w:rsidR="00E007AF" w:rsidRPr="00DE3F86" w:rsidRDefault="00E007AF" w:rsidP="001D3244">
      <w:pPr>
        <w:pStyle w:val="ListParagraph"/>
        <w:ind w:left="792"/>
        <w:rPr>
          <w:highlight w:val="yellow"/>
        </w:rPr>
      </w:pPr>
    </w:p>
    <w:p w14:paraId="1E50A0D3" w14:textId="514C70C2" w:rsidR="00E007AF" w:rsidRPr="00DE3F86" w:rsidRDefault="003765CB" w:rsidP="001D3244">
      <w:pPr>
        <w:pStyle w:val="ListParagraph"/>
        <w:numPr>
          <w:ilvl w:val="0"/>
          <w:numId w:val="3"/>
        </w:numPr>
        <w:tabs>
          <w:tab w:val="left" w:pos="540"/>
          <w:tab w:val="left" w:pos="1080"/>
          <w:tab w:val="left" w:pos="1620"/>
        </w:tabs>
        <w:spacing w:after="0"/>
        <w:rPr>
          <w:rFonts w:cs="Times New Roman"/>
        </w:rPr>
      </w:pPr>
      <w:r w:rsidRPr="00CD378E">
        <w:rPr>
          <w:rFonts w:cs="Times New Roman"/>
        </w:rPr>
        <w:t>Patient privacy</w:t>
      </w:r>
      <w:r w:rsidR="00C95DFD">
        <w:rPr>
          <w:rFonts w:cs="Times New Roman"/>
        </w:rPr>
        <w:t>.</w:t>
      </w:r>
    </w:p>
    <w:p w14:paraId="3B95A81F" w14:textId="77777777" w:rsidR="00872297" w:rsidRDefault="00872297" w:rsidP="00AB0DAA">
      <w:pPr>
        <w:pStyle w:val="ListParagraph"/>
        <w:tabs>
          <w:tab w:val="left" w:pos="540"/>
          <w:tab w:val="left" w:pos="1080"/>
          <w:tab w:val="left" w:pos="1620"/>
        </w:tabs>
        <w:spacing w:after="0"/>
        <w:ind w:left="792"/>
        <w:rPr>
          <w:rFonts w:cs="Times New Roman"/>
          <w:highlight w:val="yellow"/>
        </w:rPr>
      </w:pPr>
    </w:p>
    <w:p w14:paraId="70EB4A72" w14:textId="42E070D4" w:rsidR="00E007AF" w:rsidRPr="001D3244" w:rsidRDefault="003765CB" w:rsidP="001D3244">
      <w:pPr>
        <w:pStyle w:val="ListParagraph"/>
        <w:numPr>
          <w:ilvl w:val="1"/>
          <w:numId w:val="3"/>
        </w:numPr>
        <w:tabs>
          <w:tab w:val="left" w:pos="540"/>
          <w:tab w:val="left" w:pos="1080"/>
          <w:tab w:val="left" w:pos="1620"/>
        </w:tabs>
        <w:spacing w:after="0"/>
        <w:rPr>
          <w:rFonts w:cs="Times New Roman"/>
          <w:highlight w:val="yellow"/>
        </w:rPr>
      </w:pPr>
      <w:r w:rsidRPr="00CD378E">
        <w:rPr>
          <w:rFonts w:cs="Times New Roman"/>
          <w:highlight w:val="yellow"/>
        </w:rPr>
        <w:t>Ask family members who have accompanied the patient to step out of the room</w:t>
      </w:r>
      <w:r w:rsidRPr="00CD378E">
        <w:rPr>
          <w:rFonts w:cs="Times New Roman"/>
        </w:rPr>
        <w:t>. This provide</w:t>
      </w:r>
      <w:r w:rsidR="00227E8C">
        <w:rPr>
          <w:rFonts w:cs="Times New Roman"/>
        </w:rPr>
        <w:t>s</w:t>
      </w:r>
      <w:r w:rsidRPr="00CD378E">
        <w:rPr>
          <w:rFonts w:cs="Times New Roman"/>
        </w:rPr>
        <w:t xml:space="preserve"> an important opportunity to speak to the patient alone. Requests by patients to have family members remain present should generally be respected. </w:t>
      </w:r>
      <w:r w:rsidR="00E007AF">
        <w:rPr>
          <w:rFonts w:cs="Times New Roman"/>
        </w:rPr>
        <w:br/>
      </w:r>
    </w:p>
    <w:p w14:paraId="0D9388BE" w14:textId="4F641181" w:rsidR="00E007AF" w:rsidRDefault="003765CB" w:rsidP="001D3244">
      <w:pPr>
        <w:pStyle w:val="ListParagraph"/>
        <w:numPr>
          <w:ilvl w:val="1"/>
          <w:numId w:val="3"/>
        </w:numPr>
        <w:tabs>
          <w:tab w:val="left" w:pos="540"/>
          <w:tab w:val="left" w:pos="1080"/>
          <w:tab w:val="left" w:pos="1620"/>
        </w:tabs>
        <w:spacing w:after="0"/>
      </w:pPr>
      <w:r w:rsidRPr="0016128A">
        <w:rPr>
          <w:highlight w:val="yellow"/>
        </w:rPr>
        <w:t>Ensure th</w:t>
      </w:r>
      <w:r w:rsidR="00C95DFD">
        <w:rPr>
          <w:highlight w:val="yellow"/>
        </w:rPr>
        <w:t>e</w:t>
      </w:r>
      <w:r w:rsidRPr="0016128A">
        <w:rPr>
          <w:highlight w:val="yellow"/>
        </w:rPr>
        <w:t xml:space="preserve"> exam room curtains are drawn and doors are closed.</w:t>
      </w:r>
      <w:r>
        <w:t xml:space="preserve"> </w:t>
      </w:r>
      <w:r w:rsidR="00E007AF">
        <w:br/>
      </w:r>
    </w:p>
    <w:p w14:paraId="3D9287FB" w14:textId="61768CDD" w:rsidR="00386516" w:rsidRDefault="00386516" w:rsidP="001D3244">
      <w:pPr>
        <w:pStyle w:val="ListParagraph"/>
        <w:numPr>
          <w:ilvl w:val="1"/>
          <w:numId w:val="3"/>
        </w:numPr>
        <w:tabs>
          <w:tab w:val="left" w:pos="540"/>
          <w:tab w:val="left" w:pos="1080"/>
          <w:tab w:val="left" w:pos="1620"/>
        </w:tabs>
        <w:spacing w:after="0"/>
      </w:pPr>
      <w:r w:rsidRPr="0016128A">
        <w:rPr>
          <w:highlight w:val="yellow"/>
        </w:rPr>
        <w:t>Determine if a chaperone will</w:t>
      </w:r>
      <w:r w:rsidR="00CE122E" w:rsidRPr="0016128A">
        <w:rPr>
          <w:highlight w:val="yellow"/>
        </w:rPr>
        <w:t xml:space="preserve"> be present</w:t>
      </w:r>
      <w:r w:rsidRPr="0016128A">
        <w:rPr>
          <w:highlight w:val="yellow"/>
        </w:rPr>
        <w:t xml:space="preserve"> during the exam, </w:t>
      </w:r>
      <w:r w:rsidR="00CE122E" w:rsidRPr="0016128A">
        <w:rPr>
          <w:highlight w:val="yellow"/>
        </w:rPr>
        <w:t xml:space="preserve">which </w:t>
      </w:r>
      <w:r w:rsidR="001D3244">
        <w:rPr>
          <w:highlight w:val="yellow"/>
        </w:rPr>
        <w:t>is fine</w:t>
      </w:r>
      <w:r w:rsidR="00CE122E" w:rsidRPr="0016128A">
        <w:rPr>
          <w:highlight w:val="yellow"/>
        </w:rPr>
        <w:t xml:space="preserve"> if either the patient or provider feels it necessary</w:t>
      </w:r>
      <w:r w:rsidR="00C95DFD">
        <w:rPr>
          <w:highlight w:val="yellow"/>
        </w:rPr>
        <w:t>. This</w:t>
      </w:r>
      <w:r w:rsidR="00CE122E" w:rsidRPr="0016128A">
        <w:rPr>
          <w:highlight w:val="yellow"/>
        </w:rPr>
        <w:t xml:space="preserve"> is often done standardly</w:t>
      </w:r>
      <w:r w:rsidRPr="0016128A">
        <w:rPr>
          <w:highlight w:val="yellow"/>
        </w:rPr>
        <w:t xml:space="preserve"> for genitourinary, rectal, and female breast </w:t>
      </w:r>
      <w:r w:rsidR="00CE122E" w:rsidRPr="0016128A">
        <w:rPr>
          <w:highlight w:val="yellow"/>
        </w:rPr>
        <w:t xml:space="preserve">exams. </w:t>
      </w:r>
    </w:p>
    <w:p w14:paraId="397789AB" w14:textId="77777777" w:rsidR="000A30A1" w:rsidRDefault="00AA3783" w:rsidP="00AA3783">
      <w:pPr>
        <w:tabs>
          <w:tab w:val="left" w:pos="540"/>
          <w:tab w:val="left" w:pos="1080"/>
          <w:tab w:val="left" w:pos="1620"/>
        </w:tabs>
        <w:spacing w:after="0"/>
        <w:rPr>
          <w:rFonts w:cs="Times New Roman"/>
        </w:rPr>
      </w:pPr>
      <w:r>
        <w:rPr>
          <w:rFonts w:cs="Times New Roman"/>
        </w:rPr>
        <w:tab/>
      </w:r>
    </w:p>
    <w:p w14:paraId="3AA6673E" w14:textId="36E62126" w:rsidR="00E007AF" w:rsidRPr="00DE3F86" w:rsidRDefault="0042318A" w:rsidP="001D3244">
      <w:pPr>
        <w:pStyle w:val="ListParagraph"/>
        <w:numPr>
          <w:ilvl w:val="0"/>
          <w:numId w:val="3"/>
        </w:numPr>
        <w:tabs>
          <w:tab w:val="left" w:pos="540"/>
          <w:tab w:val="left" w:pos="1080"/>
          <w:tab w:val="left" w:pos="1620"/>
        </w:tabs>
        <w:spacing w:after="0"/>
        <w:rPr>
          <w:rFonts w:cs="Times New Roman"/>
        </w:rPr>
      </w:pPr>
      <w:r w:rsidRPr="00DE3F86">
        <w:rPr>
          <w:rFonts w:cs="Times New Roman"/>
        </w:rPr>
        <w:t>Consider your approach</w:t>
      </w:r>
      <w:r w:rsidR="00C95DFD">
        <w:rPr>
          <w:rFonts w:cs="Times New Roman"/>
        </w:rPr>
        <w:t>.</w:t>
      </w:r>
    </w:p>
    <w:p w14:paraId="775F77D0" w14:textId="77777777" w:rsidR="00872297" w:rsidRDefault="00872297" w:rsidP="00AB0DAA">
      <w:pPr>
        <w:pStyle w:val="ListParagraph"/>
        <w:tabs>
          <w:tab w:val="left" w:pos="540"/>
          <w:tab w:val="left" w:pos="1080"/>
          <w:tab w:val="left" w:pos="1620"/>
        </w:tabs>
        <w:spacing w:after="0"/>
        <w:ind w:left="792"/>
        <w:rPr>
          <w:rFonts w:cs="Times New Roman"/>
        </w:rPr>
      </w:pPr>
    </w:p>
    <w:p w14:paraId="66F0BBC6" w14:textId="19C7A454" w:rsidR="00DE3F86" w:rsidRDefault="0042318A" w:rsidP="0007341D">
      <w:pPr>
        <w:pStyle w:val="ListParagraph"/>
        <w:numPr>
          <w:ilvl w:val="1"/>
          <w:numId w:val="3"/>
        </w:numPr>
        <w:tabs>
          <w:tab w:val="left" w:pos="540"/>
          <w:tab w:val="left" w:pos="1080"/>
          <w:tab w:val="left" w:pos="1620"/>
        </w:tabs>
        <w:spacing w:after="0"/>
        <w:rPr>
          <w:rFonts w:cs="Times New Roman"/>
        </w:rPr>
      </w:pPr>
      <w:r w:rsidRPr="00DE3F86">
        <w:rPr>
          <w:rFonts w:cs="Times New Roman"/>
        </w:rPr>
        <w:t>Determine what aspects of the examination you plan to perform. This can range from a comprehensive assessment</w:t>
      </w:r>
      <w:r w:rsidR="00DE3F86">
        <w:rPr>
          <w:rFonts w:cs="Times New Roman"/>
        </w:rPr>
        <w:t>,</w:t>
      </w:r>
      <w:r w:rsidRPr="00DE3F86">
        <w:rPr>
          <w:rFonts w:cs="Times New Roman"/>
        </w:rPr>
        <w:t xml:space="preserve"> as one might do during a preventive visit, to a more focused examination</w:t>
      </w:r>
      <w:r w:rsidRPr="00CD378E">
        <w:rPr>
          <w:rFonts w:cs="Times New Roman"/>
        </w:rPr>
        <w:t xml:space="preserve"> based on patient complaints and your clinical suspicion for specific diseases.</w:t>
      </w:r>
      <w:r w:rsidR="00B36C41" w:rsidRPr="00CA654D">
        <w:rPr>
          <w:rFonts w:cs="Times New Roman"/>
        </w:rPr>
        <w:t xml:space="preserve"> </w:t>
      </w:r>
      <w:r w:rsidR="00DE3F86">
        <w:rPr>
          <w:rFonts w:cs="Times New Roman"/>
        </w:rPr>
        <w:br/>
      </w:r>
    </w:p>
    <w:p w14:paraId="48E9BC55" w14:textId="410037B7" w:rsidR="00E007AF" w:rsidRPr="00DE3F86" w:rsidRDefault="00FA5323" w:rsidP="0007341D">
      <w:pPr>
        <w:pStyle w:val="ListParagraph"/>
        <w:numPr>
          <w:ilvl w:val="2"/>
          <w:numId w:val="3"/>
        </w:numPr>
      </w:pPr>
      <w:r w:rsidRPr="00CD378E">
        <w:rPr>
          <w:rFonts w:cs="Times New Roman"/>
        </w:rPr>
        <w:t>Whether focused or comprehensive, t</w:t>
      </w:r>
      <w:r w:rsidR="00B36C41" w:rsidRPr="00CD378E">
        <w:rPr>
          <w:rFonts w:cs="Times New Roman"/>
        </w:rPr>
        <w:t xml:space="preserve">he exam should be performed in a deliberate, active way, with constant attention </w:t>
      </w:r>
      <w:r w:rsidR="00B36C41" w:rsidRPr="00CA654D">
        <w:rPr>
          <w:rFonts w:cs="Times New Roman"/>
        </w:rPr>
        <w:t xml:space="preserve">given to what one is seeking, rather than through </w:t>
      </w:r>
      <w:r w:rsidR="0075630D" w:rsidRPr="009D0600">
        <w:rPr>
          <w:rFonts w:cs="Times New Roman"/>
        </w:rPr>
        <w:t xml:space="preserve">solely </w:t>
      </w:r>
      <w:r w:rsidR="00B36C41" w:rsidRPr="009D0600">
        <w:rPr>
          <w:rFonts w:cs="Times New Roman"/>
        </w:rPr>
        <w:t>a rote/automatic process.</w:t>
      </w:r>
      <w:r w:rsidR="003B3EAF" w:rsidRPr="009D0600">
        <w:rPr>
          <w:rFonts w:cs="Times New Roman"/>
        </w:rPr>
        <w:t xml:space="preserve"> Achieving the state in which one is able to focus on the findings</w:t>
      </w:r>
      <w:r w:rsidR="005D174B">
        <w:rPr>
          <w:rFonts w:cs="Times New Roman"/>
        </w:rPr>
        <w:t>,</w:t>
      </w:r>
      <w:r w:rsidR="003B3EAF" w:rsidRPr="00CD378E">
        <w:rPr>
          <w:rFonts w:cs="Times New Roman"/>
        </w:rPr>
        <w:t xml:space="preserve"> rather than</w:t>
      </w:r>
      <w:r w:rsidR="005D174B">
        <w:rPr>
          <w:rFonts w:cs="Times New Roman"/>
        </w:rPr>
        <w:t xml:space="preserve"> just</w:t>
      </w:r>
      <w:r w:rsidR="003B3EAF" w:rsidRPr="00CD378E">
        <w:rPr>
          <w:rFonts w:cs="Times New Roman"/>
        </w:rPr>
        <w:t xml:space="preserve"> the process</w:t>
      </w:r>
      <w:r w:rsidR="005D174B">
        <w:rPr>
          <w:rFonts w:cs="Times New Roman"/>
        </w:rPr>
        <w:t>,</w:t>
      </w:r>
      <w:r w:rsidR="003B3EAF" w:rsidRPr="00CD378E">
        <w:rPr>
          <w:rFonts w:cs="Times New Roman"/>
        </w:rPr>
        <w:t xml:space="preserve"> takes much practice. </w:t>
      </w:r>
      <w:r w:rsidR="00E007AF">
        <w:br/>
      </w:r>
    </w:p>
    <w:p w14:paraId="16716A67" w14:textId="59B7B6F2" w:rsidR="00AA3783" w:rsidRDefault="007E1378" w:rsidP="0007341D">
      <w:pPr>
        <w:pStyle w:val="ListParagraph"/>
        <w:numPr>
          <w:ilvl w:val="1"/>
          <w:numId w:val="3"/>
        </w:numPr>
        <w:tabs>
          <w:tab w:val="left" w:pos="540"/>
          <w:tab w:val="left" w:pos="1080"/>
          <w:tab w:val="left" w:pos="1620"/>
        </w:tabs>
        <w:spacing w:after="0"/>
      </w:pPr>
      <w:r>
        <w:lastRenderedPageBreak/>
        <w:t xml:space="preserve">Plan your sequence of examination to optimize efficiency and patient comfort. You should strive to minimize patient repositioning by grouping maneuvers together that need to be performed in a particular position. </w:t>
      </w:r>
      <w:r w:rsidR="00AC1AF4">
        <w:t>It is helpful to have a plan in mind before start</w:t>
      </w:r>
      <w:r w:rsidR="00227E8C">
        <w:t>ing</w:t>
      </w:r>
      <w:r w:rsidR="00AC1AF4">
        <w:t xml:space="preserve"> the examination. </w:t>
      </w:r>
    </w:p>
    <w:p w14:paraId="180BAF3D" w14:textId="77777777" w:rsidR="000A30A1" w:rsidRDefault="000A30A1" w:rsidP="00D11538">
      <w:pPr>
        <w:tabs>
          <w:tab w:val="left" w:pos="540"/>
          <w:tab w:val="left" w:pos="1080"/>
          <w:tab w:val="left" w:pos="1620"/>
        </w:tabs>
        <w:spacing w:after="0"/>
        <w:rPr>
          <w:rFonts w:cs="Times New Roman"/>
        </w:rPr>
      </w:pPr>
    </w:p>
    <w:p w14:paraId="7EA4A70B" w14:textId="0D00D7BD" w:rsidR="00E007AF" w:rsidRPr="00DE3F86" w:rsidRDefault="00D11538" w:rsidP="0007341D">
      <w:pPr>
        <w:pStyle w:val="ListParagraph"/>
        <w:numPr>
          <w:ilvl w:val="0"/>
          <w:numId w:val="3"/>
        </w:numPr>
        <w:tabs>
          <w:tab w:val="left" w:pos="540"/>
          <w:tab w:val="left" w:pos="1080"/>
          <w:tab w:val="left" w:pos="1620"/>
        </w:tabs>
        <w:spacing w:after="0"/>
        <w:rPr>
          <w:rFonts w:cs="Times New Roman"/>
        </w:rPr>
      </w:pPr>
      <w:r w:rsidRPr="00DE3F86">
        <w:rPr>
          <w:rFonts w:cs="Times New Roman"/>
        </w:rPr>
        <w:t>Patient attire</w:t>
      </w:r>
      <w:r w:rsidR="00652474">
        <w:rPr>
          <w:rFonts w:cs="Times New Roman"/>
        </w:rPr>
        <w:t>.</w:t>
      </w:r>
    </w:p>
    <w:p w14:paraId="3E3B057C" w14:textId="77777777" w:rsidR="00872297" w:rsidRDefault="00872297" w:rsidP="00AB0DAA">
      <w:pPr>
        <w:pStyle w:val="ListParagraph"/>
        <w:tabs>
          <w:tab w:val="left" w:pos="540"/>
          <w:tab w:val="left" w:pos="1080"/>
          <w:tab w:val="left" w:pos="1620"/>
        </w:tabs>
        <w:spacing w:after="0"/>
        <w:ind w:left="792"/>
        <w:rPr>
          <w:rFonts w:cs="Times New Roman"/>
        </w:rPr>
      </w:pPr>
    </w:p>
    <w:p w14:paraId="41862A96" w14:textId="146553CC" w:rsidR="00486234" w:rsidRPr="00CD378E" w:rsidRDefault="00621C79" w:rsidP="0007341D">
      <w:pPr>
        <w:pStyle w:val="ListParagraph"/>
        <w:numPr>
          <w:ilvl w:val="1"/>
          <w:numId w:val="3"/>
        </w:numPr>
        <w:tabs>
          <w:tab w:val="left" w:pos="540"/>
          <w:tab w:val="left" w:pos="1080"/>
          <w:tab w:val="left" w:pos="1620"/>
        </w:tabs>
        <w:spacing w:after="0"/>
        <w:rPr>
          <w:rFonts w:cs="Times New Roman"/>
        </w:rPr>
      </w:pPr>
      <w:r w:rsidRPr="00DE3F86">
        <w:rPr>
          <w:rFonts w:cs="Times New Roman"/>
        </w:rPr>
        <w:t xml:space="preserve">Ensure the patient is dressed appropriately for the planned exam. </w:t>
      </w:r>
      <w:r w:rsidRPr="00DE3F86">
        <w:rPr>
          <w:rFonts w:cs="Times New Roman"/>
          <w:highlight w:val="yellow"/>
        </w:rPr>
        <w:t>If necessary, provide the</w:t>
      </w:r>
      <w:r w:rsidR="006565A2" w:rsidRPr="00DE3F86">
        <w:rPr>
          <w:rFonts w:cs="Times New Roman"/>
          <w:highlight w:val="yellow"/>
        </w:rPr>
        <w:t xml:space="preserve"> patient with a gown and drape.</w:t>
      </w:r>
      <w:r w:rsidR="006565A2" w:rsidRPr="00DE3F86">
        <w:rPr>
          <w:rFonts w:cs="Times New Roman"/>
        </w:rPr>
        <w:t xml:space="preserve"> </w:t>
      </w:r>
    </w:p>
    <w:p w14:paraId="531C980E" w14:textId="77777777" w:rsidR="00E80F3B" w:rsidRDefault="00E80F3B" w:rsidP="0064043E">
      <w:pPr>
        <w:tabs>
          <w:tab w:val="left" w:pos="540"/>
          <w:tab w:val="left" w:pos="1080"/>
          <w:tab w:val="left" w:pos="1620"/>
        </w:tabs>
        <w:spacing w:after="0"/>
        <w:rPr>
          <w:rFonts w:cs="Times New Roman"/>
        </w:rPr>
      </w:pPr>
    </w:p>
    <w:p w14:paraId="64BE511A" w14:textId="343D5C75" w:rsidR="00E007AF" w:rsidRPr="00DE3F86" w:rsidRDefault="0064043E" w:rsidP="0007341D">
      <w:pPr>
        <w:pStyle w:val="ListParagraph"/>
        <w:numPr>
          <w:ilvl w:val="0"/>
          <w:numId w:val="3"/>
        </w:numPr>
        <w:tabs>
          <w:tab w:val="left" w:pos="540"/>
          <w:tab w:val="left" w:pos="1080"/>
          <w:tab w:val="left" w:pos="1620"/>
        </w:tabs>
        <w:spacing w:after="0"/>
        <w:rPr>
          <w:rFonts w:cs="Times New Roman"/>
        </w:rPr>
      </w:pPr>
      <w:r w:rsidRPr="00DE3F86">
        <w:rPr>
          <w:rFonts w:cs="Times New Roman"/>
        </w:rPr>
        <w:t>Other environmental considerations</w:t>
      </w:r>
      <w:r w:rsidR="00064FE4">
        <w:rPr>
          <w:rFonts w:cs="Times New Roman"/>
        </w:rPr>
        <w:t>:</w:t>
      </w:r>
    </w:p>
    <w:p w14:paraId="794E456D" w14:textId="77777777" w:rsidR="00872297" w:rsidRDefault="00872297" w:rsidP="00AB0DAA">
      <w:pPr>
        <w:pStyle w:val="ListParagraph"/>
        <w:tabs>
          <w:tab w:val="left" w:pos="540"/>
          <w:tab w:val="left" w:pos="1080"/>
          <w:tab w:val="left" w:pos="1620"/>
        </w:tabs>
        <w:spacing w:after="0"/>
        <w:ind w:left="792"/>
        <w:rPr>
          <w:rFonts w:cs="Times New Roman"/>
          <w:highlight w:val="yellow"/>
        </w:rPr>
      </w:pPr>
    </w:p>
    <w:p w14:paraId="45C01A20" w14:textId="398D731C" w:rsidR="00E007AF" w:rsidRPr="00DE3F86" w:rsidRDefault="004D2B47" w:rsidP="0007341D">
      <w:pPr>
        <w:pStyle w:val="ListParagraph"/>
        <w:numPr>
          <w:ilvl w:val="1"/>
          <w:numId w:val="3"/>
        </w:numPr>
        <w:tabs>
          <w:tab w:val="left" w:pos="540"/>
          <w:tab w:val="left" w:pos="1080"/>
          <w:tab w:val="left" w:pos="1620"/>
        </w:tabs>
        <w:spacing w:after="0"/>
        <w:rPr>
          <w:rFonts w:cs="Times New Roman"/>
          <w:highlight w:val="yellow"/>
        </w:rPr>
      </w:pPr>
      <w:r w:rsidRPr="00DE3F86">
        <w:rPr>
          <w:rFonts w:cs="Times New Roman"/>
          <w:highlight w:val="yellow"/>
        </w:rPr>
        <w:t>Adjust the height of the chair and exam table as needed to optimize your ability to perform maneuvers</w:t>
      </w:r>
      <w:r w:rsidR="00064FE4">
        <w:rPr>
          <w:rFonts w:cs="Times New Roman"/>
          <w:highlight w:val="yellow"/>
        </w:rPr>
        <w:t>.</w:t>
      </w:r>
      <w:r w:rsidR="00E007AF">
        <w:rPr>
          <w:rFonts w:cs="Times New Roman"/>
          <w:highlight w:val="yellow"/>
        </w:rPr>
        <w:br/>
      </w:r>
    </w:p>
    <w:p w14:paraId="2787D3FB" w14:textId="7A420BF7" w:rsidR="00E007AF" w:rsidRDefault="004D2B47" w:rsidP="0007341D">
      <w:pPr>
        <w:pStyle w:val="ListParagraph"/>
        <w:numPr>
          <w:ilvl w:val="1"/>
          <w:numId w:val="3"/>
        </w:numPr>
        <w:tabs>
          <w:tab w:val="left" w:pos="540"/>
          <w:tab w:val="left" w:pos="1080"/>
          <w:tab w:val="left" w:pos="1620"/>
        </w:tabs>
        <w:spacing w:after="0"/>
      </w:pPr>
      <w:r w:rsidRPr="0016128A">
        <w:rPr>
          <w:highlight w:val="yellow"/>
        </w:rPr>
        <w:t>Adjust lighting and ambient noise as able</w:t>
      </w:r>
      <w:r w:rsidR="00064FE4">
        <w:t>.</w:t>
      </w:r>
      <w:r w:rsidR="00E007AF">
        <w:br/>
      </w:r>
    </w:p>
    <w:p w14:paraId="00BA96A9" w14:textId="5F84E899" w:rsidR="004F129F" w:rsidRDefault="004F129F" w:rsidP="0007341D">
      <w:pPr>
        <w:pStyle w:val="ListParagraph"/>
        <w:numPr>
          <w:ilvl w:val="1"/>
          <w:numId w:val="3"/>
        </w:numPr>
        <w:tabs>
          <w:tab w:val="left" w:pos="540"/>
          <w:tab w:val="left" w:pos="1080"/>
          <w:tab w:val="left" w:pos="1620"/>
        </w:tabs>
        <w:spacing w:after="0"/>
      </w:pPr>
      <w:r>
        <w:t xml:space="preserve">The conventional approach to the examination places the examiner on the patient’s right side. </w:t>
      </w:r>
    </w:p>
    <w:p w14:paraId="1132707E" w14:textId="77777777" w:rsidR="00E80F3B" w:rsidRDefault="00E80F3B" w:rsidP="00E80F3B">
      <w:pPr>
        <w:tabs>
          <w:tab w:val="left" w:pos="540"/>
          <w:tab w:val="left" w:pos="1080"/>
          <w:tab w:val="left" w:pos="1620"/>
        </w:tabs>
        <w:spacing w:after="0"/>
        <w:rPr>
          <w:rFonts w:cs="Times New Roman"/>
        </w:rPr>
      </w:pPr>
    </w:p>
    <w:p w14:paraId="3CB3E0C7" w14:textId="0451E36C" w:rsidR="00E007AF" w:rsidRPr="00DE3F86" w:rsidRDefault="00065390" w:rsidP="0007341D">
      <w:pPr>
        <w:pStyle w:val="ListParagraph"/>
        <w:numPr>
          <w:ilvl w:val="0"/>
          <w:numId w:val="3"/>
        </w:numPr>
        <w:tabs>
          <w:tab w:val="left" w:pos="540"/>
          <w:tab w:val="left" w:pos="1080"/>
          <w:tab w:val="left" w:pos="1620"/>
        </w:tabs>
        <w:spacing w:after="0"/>
        <w:rPr>
          <w:rFonts w:cs="Times New Roman"/>
        </w:rPr>
      </w:pPr>
      <w:r w:rsidRPr="00DE3F86">
        <w:rPr>
          <w:rFonts w:cs="Times New Roman"/>
        </w:rPr>
        <w:t>Components of</w:t>
      </w:r>
      <w:r w:rsidR="00AC1AF4" w:rsidRPr="00DE3F86">
        <w:rPr>
          <w:rFonts w:cs="Times New Roman"/>
        </w:rPr>
        <w:t xml:space="preserve"> the exam</w:t>
      </w:r>
      <w:r w:rsidR="00652474">
        <w:rPr>
          <w:rFonts w:cs="Times New Roman"/>
        </w:rPr>
        <w:t>.</w:t>
      </w:r>
    </w:p>
    <w:p w14:paraId="4ACA6F91" w14:textId="77777777" w:rsidR="00872297" w:rsidRDefault="00872297" w:rsidP="00AB0DAA">
      <w:pPr>
        <w:pStyle w:val="ListParagraph"/>
        <w:tabs>
          <w:tab w:val="left" w:pos="540"/>
          <w:tab w:val="left" w:pos="1080"/>
          <w:tab w:val="left" w:pos="1620"/>
        </w:tabs>
        <w:spacing w:after="0"/>
        <w:ind w:left="792"/>
        <w:rPr>
          <w:rFonts w:cs="Times New Roman"/>
        </w:rPr>
      </w:pPr>
    </w:p>
    <w:p w14:paraId="0F231B46" w14:textId="092BAB52" w:rsidR="00E007AF" w:rsidRDefault="00EE1A2C" w:rsidP="0007341D">
      <w:pPr>
        <w:pStyle w:val="ListParagraph"/>
        <w:numPr>
          <w:ilvl w:val="1"/>
          <w:numId w:val="3"/>
        </w:numPr>
        <w:tabs>
          <w:tab w:val="left" w:pos="540"/>
          <w:tab w:val="left" w:pos="1080"/>
          <w:tab w:val="left" w:pos="1620"/>
        </w:tabs>
        <w:spacing w:after="0"/>
        <w:rPr>
          <w:rFonts w:cs="Times New Roman"/>
        </w:rPr>
      </w:pPr>
      <w:commentRangeStart w:id="54"/>
      <w:commentRangeStart w:id="55"/>
      <w:r w:rsidRPr="00DE3F86">
        <w:rPr>
          <w:rFonts w:cs="Times New Roman"/>
        </w:rPr>
        <w:t xml:space="preserve">The physical examination is subdivided into the following </w:t>
      </w:r>
      <w:r w:rsidR="006C2567" w:rsidRPr="00DE3F86">
        <w:rPr>
          <w:rFonts w:cs="Times New Roman"/>
        </w:rPr>
        <w:t xml:space="preserve">regional/anatomic </w:t>
      </w:r>
      <w:r w:rsidRPr="00DE3F86">
        <w:rPr>
          <w:rFonts w:cs="Times New Roman"/>
        </w:rPr>
        <w:t xml:space="preserve">components: general survey; vital signs; head, eyes, ear, nose, throat (HEENT); neck; chest; cardiovascular; back; abdomen; extremities; neurologic; musculoskeletal; skin; breast; </w:t>
      </w:r>
      <w:r w:rsidRPr="00CD378E">
        <w:rPr>
          <w:rFonts w:cs="Times New Roman"/>
        </w:rPr>
        <w:t>genitourinary; rectal; lymph nodes; mental status. There is substantial</w:t>
      </w:r>
      <w:r w:rsidR="004352F6" w:rsidRPr="00CD378E">
        <w:rPr>
          <w:rFonts w:cs="Times New Roman"/>
        </w:rPr>
        <w:t xml:space="preserve"> overlap between components.</w:t>
      </w:r>
      <w:r w:rsidRPr="009D0600">
        <w:rPr>
          <w:rFonts w:cs="Times New Roman"/>
        </w:rPr>
        <w:t xml:space="preserve"> </w:t>
      </w:r>
      <w:r w:rsidR="00E10ABF" w:rsidRPr="009D0600">
        <w:rPr>
          <w:rFonts w:cs="Times New Roman"/>
        </w:rPr>
        <w:t xml:space="preserve">The </w:t>
      </w:r>
      <w:r w:rsidR="00311774" w:rsidRPr="009D0600">
        <w:rPr>
          <w:rFonts w:cs="Times New Roman"/>
        </w:rPr>
        <w:t>procedure involved in each</w:t>
      </w:r>
      <w:r w:rsidR="00E10ABF" w:rsidRPr="009D0600">
        <w:rPr>
          <w:rFonts w:cs="Times New Roman"/>
        </w:rPr>
        <w:t xml:space="preserve"> specific exam </w:t>
      </w:r>
      <w:r w:rsidR="00311774" w:rsidRPr="001D3244">
        <w:rPr>
          <w:rFonts w:cs="Times New Roman"/>
        </w:rPr>
        <w:t>maneuver</w:t>
      </w:r>
      <w:r w:rsidR="00E10ABF" w:rsidRPr="001D3244">
        <w:rPr>
          <w:rFonts w:cs="Times New Roman"/>
        </w:rPr>
        <w:t xml:space="preserve"> is beyond the scope of this introductory video.</w:t>
      </w:r>
      <w:r w:rsidR="001F4334">
        <w:rPr>
          <w:rFonts w:cs="Times New Roman"/>
        </w:rPr>
        <w:br/>
      </w:r>
      <w:r w:rsidR="00E10ABF" w:rsidRPr="001D3244">
        <w:rPr>
          <w:rFonts w:cs="Times New Roman"/>
        </w:rPr>
        <w:t xml:space="preserve"> </w:t>
      </w:r>
      <w:commentRangeEnd w:id="54"/>
      <w:r w:rsidR="00930873">
        <w:rPr>
          <w:rStyle w:val="CommentReference"/>
        </w:rPr>
        <w:commentReference w:id="54"/>
      </w:r>
      <w:commentRangeEnd w:id="55"/>
      <w:r w:rsidR="007C690D">
        <w:rPr>
          <w:rStyle w:val="CommentReference"/>
        </w:rPr>
        <w:commentReference w:id="55"/>
      </w:r>
    </w:p>
    <w:p w14:paraId="07D83F6D" w14:textId="037DC493" w:rsidR="00E007AF" w:rsidRPr="00DE3F86" w:rsidRDefault="004F129F" w:rsidP="0007341D">
      <w:pPr>
        <w:pStyle w:val="ListParagraph"/>
        <w:numPr>
          <w:ilvl w:val="1"/>
          <w:numId w:val="3"/>
        </w:numPr>
        <w:tabs>
          <w:tab w:val="left" w:pos="540"/>
          <w:tab w:val="left" w:pos="1080"/>
          <w:tab w:val="left" w:pos="1620"/>
        </w:tabs>
        <w:spacing w:after="0"/>
        <w:rPr>
          <w:rFonts w:cs="Times New Roman"/>
        </w:rPr>
      </w:pPr>
      <w:r>
        <w:rPr>
          <w:rFonts w:cs="Times New Roman"/>
        </w:rPr>
        <w:t>Each component exam consists of maneuvers employing the techniques of inspection, percussion, palpation, and auscultation, each of which is explored in detail in separate videos.</w:t>
      </w:r>
      <w:r w:rsidR="009274AB" w:rsidRPr="009274AB">
        <w:t xml:space="preserve"> </w:t>
      </w:r>
      <w:r w:rsidR="009274AB" w:rsidRPr="009274AB">
        <w:rPr>
          <w:rFonts w:cs="Times New Roman"/>
        </w:rPr>
        <w:t>Newer modalities</w:t>
      </w:r>
      <w:r w:rsidR="00DB66AC">
        <w:rPr>
          <w:rFonts w:cs="Times New Roman"/>
        </w:rPr>
        <w:t>,</w:t>
      </w:r>
      <w:r w:rsidR="009274AB" w:rsidRPr="009274AB">
        <w:rPr>
          <w:rFonts w:cs="Times New Roman"/>
        </w:rPr>
        <w:t xml:space="preserve"> such as bedside diagnostic ultrasound</w:t>
      </w:r>
      <w:r w:rsidR="00DB66AC">
        <w:rPr>
          <w:rFonts w:cs="Times New Roman"/>
        </w:rPr>
        <w:t>, are increasingly</w:t>
      </w:r>
      <w:r w:rsidR="009274AB" w:rsidRPr="009274AB">
        <w:rPr>
          <w:rFonts w:cs="Times New Roman"/>
        </w:rPr>
        <w:t xml:space="preserve"> incorporated into the physical examination.</w:t>
      </w:r>
      <w:r w:rsidR="00B66AD1" w:rsidRPr="00DE3F86">
        <w:rPr>
          <w:rFonts w:cs="Times New Roman"/>
        </w:rPr>
        <w:t xml:space="preserve"> </w:t>
      </w:r>
      <w:r w:rsidR="00E007AF">
        <w:rPr>
          <w:rFonts w:cs="Times New Roman"/>
        </w:rPr>
        <w:br/>
      </w:r>
    </w:p>
    <w:p w14:paraId="5604F0F9" w14:textId="77F245A4" w:rsidR="00A7716F" w:rsidRPr="007C690D" w:rsidRDefault="00A7716F" w:rsidP="0007341D">
      <w:pPr>
        <w:pStyle w:val="ListParagraph"/>
        <w:numPr>
          <w:ilvl w:val="1"/>
          <w:numId w:val="3"/>
        </w:numPr>
        <w:tabs>
          <w:tab w:val="left" w:pos="540"/>
          <w:tab w:val="left" w:pos="1080"/>
          <w:tab w:val="left" w:pos="1620"/>
        </w:tabs>
        <w:spacing w:after="0"/>
        <w:rPr>
          <w:highlight w:val="yellow"/>
        </w:rPr>
      </w:pPr>
      <w:r w:rsidRPr="007C690D">
        <w:rPr>
          <w:highlight w:val="yellow"/>
        </w:rPr>
        <w:t>Ask the patient’s permis</w:t>
      </w:r>
      <w:r w:rsidR="00710198" w:rsidRPr="007C690D">
        <w:rPr>
          <w:highlight w:val="yellow"/>
        </w:rPr>
        <w:t>sion to proceed with the exam and at major transition points during the exam (e.g. “Now that I’ve explained what I am going to do, may I start the examination?” and “Next</w:t>
      </w:r>
      <w:r w:rsidR="00265A93">
        <w:rPr>
          <w:highlight w:val="yellow"/>
        </w:rPr>
        <w:t>,</w:t>
      </w:r>
      <w:r w:rsidR="00710198" w:rsidRPr="007C690D">
        <w:rPr>
          <w:highlight w:val="yellow"/>
        </w:rPr>
        <w:t xml:space="preserve"> I’d like to examine your </w:t>
      </w:r>
      <w:r w:rsidR="00531953" w:rsidRPr="007C690D">
        <w:rPr>
          <w:highlight w:val="yellow"/>
        </w:rPr>
        <w:t>heart</w:t>
      </w:r>
      <w:r w:rsidR="00710198" w:rsidRPr="007C690D">
        <w:rPr>
          <w:highlight w:val="yellow"/>
        </w:rPr>
        <w:t>.”)</w:t>
      </w:r>
      <w:r w:rsidR="00266348" w:rsidRPr="007C690D">
        <w:rPr>
          <w:highlight w:val="yellow"/>
        </w:rPr>
        <w:t>.</w:t>
      </w:r>
      <w:r w:rsidR="00710198" w:rsidRPr="007C690D">
        <w:rPr>
          <w:highlight w:val="yellow"/>
        </w:rPr>
        <w:t xml:space="preserve"> </w:t>
      </w:r>
    </w:p>
    <w:p w14:paraId="169D5341" w14:textId="77777777" w:rsidR="00E1748A" w:rsidRDefault="00E1748A" w:rsidP="00E80F3B">
      <w:pPr>
        <w:tabs>
          <w:tab w:val="left" w:pos="540"/>
          <w:tab w:val="left" w:pos="1080"/>
          <w:tab w:val="left" w:pos="1620"/>
        </w:tabs>
        <w:spacing w:after="0"/>
        <w:rPr>
          <w:rFonts w:cs="Times New Roman"/>
        </w:rPr>
      </w:pPr>
    </w:p>
    <w:p w14:paraId="7E9EE615" w14:textId="0982C65E" w:rsidR="00E007AF" w:rsidRDefault="00E1748A" w:rsidP="0007341D">
      <w:pPr>
        <w:pStyle w:val="ListParagraph"/>
        <w:numPr>
          <w:ilvl w:val="0"/>
          <w:numId w:val="3"/>
        </w:numPr>
        <w:tabs>
          <w:tab w:val="left" w:pos="540"/>
          <w:tab w:val="left" w:pos="1080"/>
          <w:tab w:val="left" w:pos="1620"/>
        </w:tabs>
        <w:spacing w:after="0"/>
        <w:rPr>
          <w:rFonts w:cs="Times New Roman"/>
        </w:rPr>
      </w:pPr>
      <w:r w:rsidRPr="00DE3F86">
        <w:rPr>
          <w:rFonts w:cs="Times New Roman"/>
        </w:rPr>
        <w:t>Clinical Reasoning</w:t>
      </w:r>
      <w:r w:rsidR="00652474">
        <w:rPr>
          <w:rFonts w:cs="Times New Roman"/>
        </w:rPr>
        <w:t>.</w:t>
      </w:r>
    </w:p>
    <w:p w14:paraId="5326E903" w14:textId="77777777" w:rsidR="00872297" w:rsidRDefault="00872297" w:rsidP="00AB0DAA">
      <w:pPr>
        <w:pStyle w:val="ListParagraph"/>
        <w:tabs>
          <w:tab w:val="left" w:pos="540"/>
          <w:tab w:val="left" w:pos="1080"/>
          <w:tab w:val="left" w:pos="1620"/>
        </w:tabs>
        <w:spacing w:after="0"/>
        <w:ind w:left="792"/>
        <w:rPr>
          <w:rFonts w:cs="Times New Roman"/>
        </w:rPr>
      </w:pPr>
    </w:p>
    <w:p w14:paraId="223CC030" w14:textId="24669BB7" w:rsidR="00E007AF" w:rsidRPr="00DE3F86" w:rsidRDefault="00E007AF" w:rsidP="0007341D">
      <w:pPr>
        <w:pStyle w:val="ListParagraph"/>
        <w:numPr>
          <w:ilvl w:val="1"/>
          <w:numId w:val="3"/>
        </w:numPr>
        <w:tabs>
          <w:tab w:val="left" w:pos="540"/>
          <w:tab w:val="left" w:pos="1080"/>
          <w:tab w:val="left" w:pos="1620"/>
        </w:tabs>
        <w:spacing w:after="0"/>
        <w:rPr>
          <w:rFonts w:cs="Times New Roman"/>
        </w:rPr>
      </w:pPr>
      <w:r>
        <w:rPr>
          <w:rFonts w:cs="Times New Roman"/>
        </w:rPr>
        <w:t>T</w:t>
      </w:r>
      <w:r w:rsidR="00E1748A" w:rsidRPr="00DE3F86">
        <w:rPr>
          <w:rFonts w:cs="Times New Roman"/>
        </w:rPr>
        <w:t xml:space="preserve">he examiner must actively weigh how the presence or absence of particular findings affects disease probability. Experienced clinicians do this in real time during the examination. </w:t>
      </w:r>
      <w:r>
        <w:rPr>
          <w:rFonts w:cs="Times New Roman"/>
        </w:rPr>
        <w:br/>
      </w:r>
    </w:p>
    <w:p w14:paraId="0985A293" w14:textId="0E445118" w:rsidR="00E007AF" w:rsidRDefault="00E1748A" w:rsidP="0007341D">
      <w:pPr>
        <w:pStyle w:val="ListParagraph"/>
        <w:numPr>
          <w:ilvl w:val="1"/>
          <w:numId w:val="3"/>
        </w:numPr>
        <w:tabs>
          <w:tab w:val="left" w:pos="540"/>
          <w:tab w:val="left" w:pos="1080"/>
          <w:tab w:val="left" w:pos="1620"/>
        </w:tabs>
        <w:spacing w:after="0"/>
      </w:pPr>
      <w:r>
        <w:t xml:space="preserve">Modify </w:t>
      </w:r>
      <w:r w:rsidR="00265A93">
        <w:t>the</w:t>
      </w:r>
      <w:r>
        <w:t xml:space="preserve"> initial plan of approach based on findings encountered during the exam. </w:t>
      </w:r>
      <w:r w:rsidR="00404E63">
        <w:t xml:space="preserve">For example, while one may have only planned to perform simple auscultation of the lungs, the presence of decreased breath sounds in a given area may prompt the examiner to utilize specialized techniques (e.g. </w:t>
      </w:r>
      <w:proofErr w:type="spellStart"/>
      <w:r w:rsidR="00404E63">
        <w:t>egophony</w:t>
      </w:r>
      <w:proofErr w:type="spellEnd"/>
      <w:r w:rsidR="00404E63">
        <w:t xml:space="preserve">, vocal fremitus). </w:t>
      </w:r>
      <w:r w:rsidR="00E007AF">
        <w:br/>
      </w:r>
    </w:p>
    <w:p w14:paraId="06908610" w14:textId="2A8D9385" w:rsidR="00654548" w:rsidRDefault="00654548" w:rsidP="0007341D">
      <w:pPr>
        <w:pStyle w:val="ListParagraph"/>
        <w:numPr>
          <w:ilvl w:val="1"/>
          <w:numId w:val="3"/>
        </w:numPr>
        <w:tabs>
          <w:tab w:val="left" w:pos="540"/>
          <w:tab w:val="left" w:pos="1080"/>
          <w:tab w:val="left" w:pos="1620"/>
        </w:tabs>
        <w:spacing w:after="0"/>
      </w:pPr>
      <w:r>
        <w:t xml:space="preserve">The consolidation of information obtained during history (symptoms) and physical (signs) informs the next steps in management. Treatment may be initiated if the probability of a particular disease is high enough, or additional testing may be requested in a deliberate and judicious manner. </w:t>
      </w:r>
    </w:p>
    <w:p w14:paraId="7173CC3B" w14:textId="77777777" w:rsidR="00871B10" w:rsidRDefault="00871B10" w:rsidP="00871B10">
      <w:pPr>
        <w:spacing w:after="0"/>
        <w:rPr>
          <w:rFonts w:cs="Times New Roman"/>
        </w:rPr>
      </w:pPr>
    </w:p>
    <w:p w14:paraId="5A5CD550" w14:textId="6D837869" w:rsidR="00E007AF" w:rsidRPr="00DE3F86" w:rsidRDefault="00B50B9B" w:rsidP="0007341D">
      <w:pPr>
        <w:pStyle w:val="ListParagraph"/>
        <w:numPr>
          <w:ilvl w:val="0"/>
          <w:numId w:val="3"/>
        </w:numPr>
        <w:spacing w:after="0"/>
        <w:rPr>
          <w:rFonts w:cs="Times New Roman"/>
        </w:rPr>
      </w:pPr>
      <w:r w:rsidRPr="00DE3F86">
        <w:rPr>
          <w:rFonts w:cs="Times New Roman"/>
        </w:rPr>
        <w:t>Ending the examination</w:t>
      </w:r>
      <w:r w:rsidR="00652474">
        <w:rPr>
          <w:rFonts w:cs="Times New Roman"/>
        </w:rPr>
        <w:t>.</w:t>
      </w:r>
    </w:p>
    <w:p w14:paraId="16C6020B" w14:textId="77777777" w:rsidR="00872297" w:rsidRDefault="00872297" w:rsidP="00AB0DAA">
      <w:pPr>
        <w:pStyle w:val="ListParagraph"/>
        <w:spacing w:after="0"/>
        <w:ind w:left="792"/>
        <w:rPr>
          <w:rFonts w:cs="Times New Roman"/>
          <w:highlight w:val="yellow"/>
        </w:rPr>
      </w:pPr>
    </w:p>
    <w:p w14:paraId="663106E3" w14:textId="49FF0634" w:rsidR="00E007AF" w:rsidRPr="00DE3F86" w:rsidRDefault="00B50B9B" w:rsidP="0007341D">
      <w:pPr>
        <w:pStyle w:val="ListParagraph"/>
        <w:numPr>
          <w:ilvl w:val="1"/>
          <w:numId w:val="3"/>
        </w:numPr>
        <w:spacing w:after="0"/>
        <w:rPr>
          <w:rFonts w:cs="Times New Roman"/>
          <w:highlight w:val="yellow"/>
        </w:rPr>
      </w:pPr>
      <w:r w:rsidRPr="00DE3F86">
        <w:rPr>
          <w:rFonts w:cs="Times New Roman"/>
          <w:highlight w:val="yellow"/>
        </w:rPr>
        <w:t>Have the patient change back into regular clothing at the conclusion of the exam.</w:t>
      </w:r>
      <w:r w:rsidR="00E007AF">
        <w:rPr>
          <w:rFonts w:cs="Times New Roman"/>
          <w:highlight w:val="yellow"/>
        </w:rPr>
        <w:br/>
      </w:r>
    </w:p>
    <w:p w14:paraId="14CC9D6F" w14:textId="579DCDB5" w:rsidR="004473E0" w:rsidRDefault="00B50B9B" w:rsidP="0007341D">
      <w:pPr>
        <w:pStyle w:val="ListParagraph"/>
        <w:numPr>
          <w:ilvl w:val="1"/>
          <w:numId w:val="3"/>
        </w:numPr>
        <w:spacing w:after="0"/>
      </w:pPr>
      <w:r w:rsidRPr="0016128A">
        <w:rPr>
          <w:highlight w:val="yellow"/>
        </w:rPr>
        <w:t xml:space="preserve">It is optimal to wait until the patient is dressed again before offering your advice and opinions. </w:t>
      </w:r>
    </w:p>
    <w:p w14:paraId="08C0658C" w14:textId="77777777" w:rsidR="00484A2E" w:rsidRPr="00484A2E" w:rsidRDefault="00484A2E" w:rsidP="00484A2E">
      <w:pPr>
        <w:spacing w:after="0"/>
        <w:rPr>
          <w:rFonts w:cs="Times New Roman"/>
        </w:rPr>
      </w:pPr>
    </w:p>
    <w:p w14:paraId="58046481" w14:textId="77777777" w:rsidR="00D65922" w:rsidRPr="00A614A1" w:rsidRDefault="00D65922" w:rsidP="007D6AD7">
      <w:pPr>
        <w:rPr>
          <w:b/>
          <w:sz w:val="28"/>
        </w:rPr>
      </w:pPr>
      <w:r w:rsidRPr="00A614A1">
        <w:rPr>
          <w:b/>
          <w:sz w:val="28"/>
        </w:rPr>
        <w:t xml:space="preserve">Summary </w:t>
      </w:r>
    </w:p>
    <w:p w14:paraId="3B908EFE" w14:textId="7E60E682" w:rsidR="00A05C95" w:rsidRDefault="00B15799" w:rsidP="00B66AD1">
      <w:r>
        <w:t>This video demonstrates</w:t>
      </w:r>
      <w:r w:rsidR="00A05C95">
        <w:t xml:space="preserve"> the role that physical examination plays in the modern patient encounter and ha</w:t>
      </w:r>
      <w:r>
        <w:t>s</w:t>
      </w:r>
      <w:r w:rsidR="00A05C95">
        <w:t xml:space="preserve"> reviewed some critical steps to ensure the exam is carried out in a safe and sensitive manner. Important preparatory steps before the examination help to reduce risk of infection and patient and provider anxiety. Ensuring patient privacy and using gowns and drapes in a sensitive manner also make</w:t>
      </w:r>
      <w:r>
        <w:t>s</w:t>
      </w:r>
      <w:r w:rsidR="00A05C95">
        <w:t xml:space="preserve"> patients feel more comfortable. A deliberate approach to the examination that is grounded in clinical reasoning is valuable to optimize efficiency and the predictive value of the exam. An organized approach to the maneuvers being performed minimize</w:t>
      </w:r>
      <w:r>
        <w:t>s</w:t>
      </w:r>
      <w:r w:rsidR="00A05C95">
        <w:t xml:space="preserve"> the need for unnecessary patient repositioning. The specific maneuvers to be performed var</w:t>
      </w:r>
      <w:r>
        <w:t>ies</w:t>
      </w:r>
      <w:r w:rsidR="00A05C95">
        <w:t xml:space="preserve"> based on the clinical circumstance, but </w:t>
      </w:r>
      <w:r>
        <w:t>an examiner’s</w:t>
      </w:r>
      <w:r w:rsidR="00A05C95">
        <w:t xml:space="preserve"> efforts to maintain clear communication with attention to patient comfort should not vary. </w:t>
      </w:r>
    </w:p>
    <w:p w14:paraId="33CA6FDB" w14:textId="3973ECBB" w:rsidR="004473E0" w:rsidRPr="00A614A1" w:rsidRDefault="00B66AD1" w:rsidP="0043400C">
      <w:r>
        <w:t>The physical examination</w:t>
      </w:r>
      <w:r w:rsidRPr="00442B16">
        <w:t xml:space="preserve"> </w:t>
      </w:r>
      <w:r>
        <w:t xml:space="preserve">has </w:t>
      </w:r>
      <w:r w:rsidRPr="00442B16">
        <w:t>play</w:t>
      </w:r>
      <w:r>
        <w:t>ed</w:t>
      </w:r>
      <w:r w:rsidRPr="00442B16">
        <w:t xml:space="preserve"> a vital role in patient care</w:t>
      </w:r>
      <w:r>
        <w:t xml:space="preserve"> for millennia and should continue to do so </w:t>
      </w:r>
      <w:r w:rsidR="00A60783">
        <w:t>even in the face of technological advances</w:t>
      </w:r>
      <w:r w:rsidRPr="00442B16">
        <w:t xml:space="preserve">. </w:t>
      </w:r>
      <w:r w:rsidR="00A60783">
        <w:t>Over the past forty years, multiple studies</w:t>
      </w:r>
      <w:r w:rsidRPr="00442B16">
        <w:t xml:space="preserve"> </w:t>
      </w:r>
      <w:r w:rsidR="00A60783">
        <w:t xml:space="preserve">in various clinical settings have demonstrated </w:t>
      </w:r>
      <w:r w:rsidRPr="00442B16">
        <w:t xml:space="preserve">that </w:t>
      </w:r>
      <w:r w:rsidR="00A60783">
        <w:t>history and physical</w:t>
      </w:r>
      <w:r w:rsidRPr="00442B16">
        <w:t xml:space="preserve"> alone allow physicians to arrive at the correct diagnosis </w:t>
      </w:r>
      <w:r w:rsidR="00524EA2">
        <w:t>a</w:t>
      </w:r>
      <w:r w:rsidR="00A60783">
        <w:t xml:space="preserve"> great majority</w:t>
      </w:r>
      <w:r w:rsidRPr="00442B16">
        <w:t xml:space="preserve"> of the time. In almost all other circumstances, the </w:t>
      </w:r>
      <w:r w:rsidR="00A60783">
        <w:t xml:space="preserve">information gained at the bedside </w:t>
      </w:r>
      <w:r w:rsidRPr="00442B16">
        <w:t>allow</w:t>
      </w:r>
      <w:r w:rsidR="00A60783">
        <w:t>s</w:t>
      </w:r>
      <w:r w:rsidRPr="00442B16">
        <w:t xml:space="preserve"> the </w:t>
      </w:r>
      <w:r w:rsidR="00A60783">
        <w:t>clinician</w:t>
      </w:r>
      <w:r w:rsidRPr="00442B16">
        <w:t xml:space="preserve"> to utilize clinical reasoning to judiciously order and int</w:t>
      </w:r>
      <w:r w:rsidR="00A96754">
        <w:t xml:space="preserve">erpret tests to make diagnoses. Given the recent emphasis on medical cost containment, patient safety, and access to services, bedside diagnostics remain </w:t>
      </w:r>
      <w:r w:rsidRPr="00442B16">
        <w:t xml:space="preserve">inexpensive, </w:t>
      </w:r>
      <w:r w:rsidR="00A96754">
        <w:t>widely available, and carry</w:t>
      </w:r>
      <w:r w:rsidRPr="00442B16">
        <w:t xml:space="preserve"> </w:t>
      </w:r>
      <w:r w:rsidR="00A96754">
        <w:t>little</w:t>
      </w:r>
      <w:r w:rsidRPr="00442B16">
        <w:t xml:space="preserve"> risk of adverse effects.</w:t>
      </w:r>
    </w:p>
    <w:p w14:paraId="20300730" w14:textId="77777777" w:rsidR="00524EA2" w:rsidRDefault="00524EA2" w:rsidP="00C63DC1">
      <w:pPr>
        <w:spacing w:after="0"/>
        <w:rPr>
          <w:b/>
          <w:sz w:val="28"/>
          <w:szCs w:val="28"/>
        </w:rPr>
      </w:pPr>
    </w:p>
    <w:p w14:paraId="4BD404DB" w14:textId="398BB014" w:rsidR="00CD378E" w:rsidRPr="00485C6A" w:rsidRDefault="005E3466" w:rsidP="00CD378E">
      <w:pPr>
        <w:rPr>
          <w:b/>
          <w:sz w:val="28"/>
          <w:szCs w:val="28"/>
        </w:rPr>
      </w:pPr>
      <w:commentRangeStart w:id="56"/>
      <w:ins w:id="57" w:author="Anna Sivachenko" w:date="2015-03-04T13:43:00Z">
        <w:r>
          <w:rPr>
            <w:b/>
            <w:sz w:val="28"/>
            <w:szCs w:val="28"/>
          </w:rPr>
          <w:t xml:space="preserve">Figures and </w:t>
        </w:r>
      </w:ins>
      <w:del w:id="58" w:author="Anna Sivachenko" w:date="2015-03-04T13:43:00Z">
        <w:r w:rsidR="001F4334" w:rsidDel="005E3466">
          <w:rPr>
            <w:b/>
            <w:sz w:val="28"/>
            <w:szCs w:val="28"/>
          </w:rPr>
          <w:delText>L</w:delText>
        </w:r>
      </w:del>
      <w:ins w:id="59" w:author="Anna Sivachenko" w:date="2015-03-04T13:43:00Z">
        <w:r>
          <w:rPr>
            <w:b/>
            <w:sz w:val="28"/>
            <w:szCs w:val="28"/>
          </w:rPr>
          <w:t>l</w:t>
        </w:r>
      </w:ins>
      <w:r w:rsidR="00CD378E">
        <w:rPr>
          <w:b/>
          <w:sz w:val="28"/>
          <w:szCs w:val="28"/>
        </w:rPr>
        <w:t>egend</w:t>
      </w:r>
      <w:ins w:id="60" w:author="Anna Sivachenko" w:date="2015-03-04T13:43:00Z">
        <w:r>
          <w:rPr>
            <w:b/>
            <w:sz w:val="28"/>
            <w:szCs w:val="28"/>
          </w:rPr>
          <w:t>s</w:t>
        </w:r>
        <w:commentRangeEnd w:id="56"/>
        <w:r>
          <w:rPr>
            <w:rStyle w:val="CommentReference"/>
          </w:rPr>
          <w:commentReference w:id="56"/>
        </w:r>
      </w:ins>
    </w:p>
    <w:p w14:paraId="1FCB23E5" w14:textId="4C773286" w:rsidR="00CD378E" w:rsidRPr="00485C6A" w:rsidDel="005E3466" w:rsidRDefault="00CD378E" w:rsidP="00CD378E">
      <w:pPr>
        <w:spacing w:after="0"/>
        <w:rPr>
          <w:del w:id="61" w:author="Anna Sivachenko" w:date="2015-03-04T13:43:00Z"/>
          <w:rFonts w:cs="Times New Roman"/>
        </w:rPr>
      </w:pPr>
      <w:del w:id="62" w:author="Anna Sivachenko" w:date="2015-03-04T13:43:00Z">
        <w:r w:rsidRPr="00485C6A" w:rsidDel="005E3466">
          <w:rPr>
            <w:rFonts w:cs="Times New Roman"/>
          </w:rPr>
          <w:delText>Figures 1-4. Drawings from history of medicine</w:delText>
        </w:r>
        <w:r w:rsidR="001F4334" w:rsidDel="005E3466">
          <w:rPr>
            <w:rFonts w:cs="Times New Roman"/>
          </w:rPr>
          <w:delText>.</w:delText>
        </w:r>
      </w:del>
    </w:p>
    <w:p w14:paraId="43BAA0E0" w14:textId="65453076" w:rsidR="001F4334" w:rsidDel="00B80B22" w:rsidRDefault="00CD378E" w:rsidP="007C690D">
      <w:pPr>
        <w:pStyle w:val="Heading3"/>
        <w:rPr>
          <w:del w:id="63" w:author="Jacob Roundy" w:date="2015-03-07T12:02:00Z"/>
        </w:rPr>
      </w:pPr>
      <w:del w:id="64" w:author="Jacob Roundy" w:date="2015-03-07T12:02:00Z">
        <w:r w:rsidRPr="00485C6A" w:rsidDel="00B80B22">
          <w:rPr>
            <w:rFonts w:asciiTheme="minorHAnsi" w:hAnsiTheme="minorHAnsi"/>
            <w:b w:val="0"/>
            <w:sz w:val="24"/>
            <w:szCs w:val="24"/>
          </w:rPr>
          <w:delText>Figure 1</w:delText>
        </w:r>
        <w:r w:rsidR="008C096C" w:rsidDel="00B80B22">
          <w:rPr>
            <w:rFonts w:asciiTheme="minorHAnsi" w:hAnsiTheme="minorHAnsi"/>
            <w:b w:val="0"/>
            <w:sz w:val="24"/>
            <w:szCs w:val="24"/>
          </w:rPr>
          <w:delText>:</w:delText>
        </w:r>
        <w:r w:rsidRPr="00485C6A" w:rsidDel="00B80B22">
          <w:rPr>
            <w:rFonts w:asciiTheme="minorHAnsi" w:hAnsiTheme="minorHAnsi"/>
            <w:b w:val="0"/>
            <w:sz w:val="24"/>
            <w:szCs w:val="24"/>
          </w:rPr>
          <w:delText xml:space="preserve"> Galen of Pergamon</w:delText>
        </w:r>
        <w:r w:rsidR="00CA654D" w:rsidDel="00B80B22">
          <w:rPr>
            <w:rFonts w:asciiTheme="minorHAnsi" w:hAnsiTheme="minorHAnsi"/>
            <w:b w:val="0"/>
            <w:sz w:val="24"/>
            <w:szCs w:val="24"/>
          </w:rPr>
          <w:delText xml:space="preserve"> (AD 129–199), a </w:delText>
        </w:r>
        <w:r w:rsidRPr="00485C6A" w:rsidDel="00B80B22">
          <w:rPr>
            <w:rFonts w:asciiTheme="minorHAnsi" w:hAnsiTheme="minorHAnsi"/>
            <w:b w:val="0"/>
            <w:sz w:val="24"/>
            <w:szCs w:val="24"/>
          </w:rPr>
          <w:delText>prominent ancient physician, surgeon</w:delText>
        </w:r>
        <w:r w:rsidR="001F4334" w:rsidDel="00B80B22">
          <w:rPr>
            <w:rFonts w:asciiTheme="minorHAnsi" w:hAnsiTheme="minorHAnsi"/>
            <w:b w:val="0"/>
            <w:sz w:val="24"/>
            <w:szCs w:val="24"/>
          </w:rPr>
          <w:delText>,</w:delText>
        </w:r>
        <w:r w:rsidRPr="00485C6A" w:rsidDel="00B80B22">
          <w:rPr>
            <w:rFonts w:asciiTheme="minorHAnsi" w:hAnsiTheme="minorHAnsi"/>
            <w:b w:val="0"/>
            <w:sz w:val="24"/>
            <w:szCs w:val="24"/>
          </w:rPr>
          <w:delText xml:space="preserve"> and philosopher</w:delText>
        </w:r>
        <w:r w:rsidR="001F4334" w:rsidDel="00B80B22">
          <w:rPr>
            <w:rFonts w:asciiTheme="minorHAnsi" w:hAnsiTheme="minorHAnsi"/>
            <w:b w:val="0"/>
            <w:sz w:val="24"/>
            <w:szCs w:val="24"/>
          </w:rPr>
          <w:delText>.</w:delText>
        </w:r>
      </w:del>
    </w:p>
    <w:p w14:paraId="41070279" w14:textId="3A292A53" w:rsidR="00CD378E" w:rsidRPr="00485C6A" w:rsidDel="00C83D6B" w:rsidRDefault="00CD378E" w:rsidP="007C690D">
      <w:pPr>
        <w:pStyle w:val="Heading3"/>
        <w:rPr>
          <w:del w:id="65" w:author="Anna Sivachenko" w:date="2015-03-04T13:36:00Z"/>
        </w:rPr>
      </w:pPr>
      <w:del w:id="66" w:author="Anna Sivachenko" w:date="2015-03-04T13:36:00Z">
        <w:r w:rsidDel="00C83D6B">
          <w:rPr>
            <w:rFonts w:asciiTheme="minorHAnsi" w:hAnsiTheme="minorHAnsi"/>
            <w:b w:val="0"/>
            <w:sz w:val="24"/>
            <w:szCs w:val="24"/>
          </w:rPr>
          <w:delText xml:space="preserve">Figure 2. </w:delText>
        </w:r>
        <w:r w:rsidRPr="00485C6A" w:rsidDel="00C83D6B">
          <w:rPr>
            <w:rFonts w:asciiTheme="minorHAnsi" w:hAnsiTheme="minorHAnsi"/>
            <w:b w:val="0"/>
            <w:sz w:val="24"/>
            <w:szCs w:val="24"/>
          </w:rPr>
          <w:delText>Giovanni Battista Morgagni (1682 –1771),</w:delText>
        </w:r>
        <w:r w:rsidR="00CA654D" w:rsidDel="00C83D6B">
          <w:rPr>
            <w:rFonts w:asciiTheme="minorHAnsi" w:hAnsiTheme="minorHAnsi"/>
            <w:b w:val="0"/>
            <w:sz w:val="24"/>
            <w:szCs w:val="24"/>
          </w:rPr>
          <w:delText xml:space="preserve"> o</w:delText>
        </w:r>
        <w:r w:rsidRPr="00485C6A" w:rsidDel="00C83D6B">
          <w:rPr>
            <w:rFonts w:asciiTheme="minorHAnsi" w:hAnsiTheme="minorHAnsi"/>
            <w:b w:val="0"/>
            <w:sz w:val="24"/>
            <w:szCs w:val="24"/>
          </w:rPr>
          <w:delText>ne of the founders of pathological anatomy, studied the relationship between clinical signs and postmortem discoveries</w:delText>
        </w:r>
        <w:r w:rsidR="001F4334" w:rsidDel="00C83D6B">
          <w:rPr>
            <w:rFonts w:asciiTheme="minorHAnsi" w:hAnsiTheme="minorHAnsi"/>
            <w:b w:val="0"/>
            <w:sz w:val="24"/>
            <w:szCs w:val="24"/>
          </w:rPr>
          <w:delText>.</w:delText>
        </w:r>
      </w:del>
    </w:p>
    <w:p w14:paraId="046B094F" w14:textId="0BCBCA9B" w:rsidR="001F4334" w:rsidRPr="00485C6A" w:rsidDel="00C83D6B" w:rsidRDefault="00CD378E" w:rsidP="00CD378E">
      <w:pPr>
        <w:spacing w:after="0"/>
        <w:rPr>
          <w:del w:id="67" w:author="Anna Sivachenko" w:date="2015-03-04T13:36:00Z"/>
          <w:rFonts w:cs="Times New Roman"/>
        </w:rPr>
      </w:pPr>
      <w:del w:id="68" w:author="Anna Sivachenko" w:date="2015-03-04T13:36:00Z">
        <w:r w:rsidRPr="00485C6A" w:rsidDel="00C83D6B">
          <w:rPr>
            <w:rFonts w:cs="Times New Roman"/>
          </w:rPr>
          <w:delText>Figure 3.</w:delText>
        </w:r>
        <w:r w:rsidR="001F4334" w:rsidDel="00C83D6B">
          <w:rPr>
            <w:rFonts w:cs="Times New Roman"/>
          </w:rPr>
          <w:delText xml:space="preserve"> </w:delText>
        </w:r>
        <w:r w:rsidRPr="00485C6A" w:rsidDel="00C83D6B">
          <w:rPr>
            <w:rFonts w:cs="Times New Roman"/>
          </w:rPr>
          <w:delText xml:space="preserve">Leopold Auenbrugger </w:delText>
        </w:r>
        <w:r w:rsidRPr="00485C6A" w:rsidDel="00C83D6B">
          <w:rPr>
            <w:rStyle w:val="w"/>
            <w:bCs/>
          </w:rPr>
          <w:delText xml:space="preserve">(1722-1809), </w:delText>
        </w:r>
        <w:r w:rsidR="00CA654D" w:rsidDel="00C83D6B">
          <w:rPr>
            <w:rStyle w:val="w"/>
            <w:bCs/>
          </w:rPr>
          <w:delText xml:space="preserve">an </w:delText>
        </w:r>
        <w:r w:rsidRPr="00485C6A" w:rsidDel="00C83D6B">
          <w:rPr>
            <w:rStyle w:val="w"/>
            <w:bCs/>
          </w:rPr>
          <w:delText>Austrian physician who invented medical percussion as a diagnostic technique</w:delText>
        </w:r>
        <w:r w:rsidR="001F4334" w:rsidDel="00C83D6B">
          <w:rPr>
            <w:rStyle w:val="w"/>
            <w:bCs/>
          </w:rPr>
          <w:delText>.</w:delText>
        </w:r>
      </w:del>
    </w:p>
    <w:p w14:paraId="52572601" w14:textId="24285E19" w:rsidR="00CD378E" w:rsidRPr="00485C6A" w:rsidDel="00C83D6B" w:rsidRDefault="00CD378E" w:rsidP="00CD378E">
      <w:pPr>
        <w:spacing w:after="0"/>
        <w:rPr>
          <w:del w:id="69" w:author="Anna Sivachenko" w:date="2015-03-04T13:36:00Z"/>
          <w:rFonts w:cs="Times New Roman"/>
        </w:rPr>
      </w:pPr>
    </w:p>
    <w:p w14:paraId="360E9E21" w14:textId="392F5938" w:rsidR="00CD378E" w:rsidRPr="00485C6A" w:rsidDel="00C83D6B" w:rsidRDefault="00CD378E" w:rsidP="00CD378E">
      <w:pPr>
        <w:spacing w:after="0"/>
        <w:rPr>
          <w:del w:id="70" w:author="Anna Sivachenko" w:date="2015-03-04T13:36:00Z"/>
          <w:rFonts w:cs="Times New Roman"/>
        </w:rPr>
      </w:pPr>
      <w:del w:id="71" w:author="Anna Sivachenko" w:date="2015-03-04T13:36:00Z">
        <w:r w:rsidRPr="00485C6A" w:rsidDel="00C83D6B">
          <w:rPr>
            <w:rFonts w:cs="Times New Roman"/>
          </w:rPr>
          <w:delText>Figure 4</w:delText>
        </w:r>
        <w:r w:rsidR="00CA654D" w:rsidDel="00C83D6B">
          <w:rPr>
            <w:rFonts w:cs="Times New Roman"/>
          </w:rPr>
          <w:delText>.</w:delText>
        </w:r>
        <w:r w:rsidRPr="00485C6A" w:rsidDel="00C83D6B">
          <w:rPr>
            <w:rFonts w:cs="Times New Roman"/>
          </w:rPr>
          <w:delText xml:space="preserve"> </w:delText>
        </w:r>
        <w:r w:rsidRPr="00485C6A" w:rsidDel="00C83D6B">
          <w:delText xml:space="preserve">Rene Theophile Hyacinthe Laënnec (1781–1826), a French physician who invented the stethoscope. </w:delText>
        </w:r>
      </w:del>
    </w:p>
    <w:p w14:paraId="32FC62A7" w14:textId="687E8060" w:rsidR="00CD378E" w:rsidRPr="00485C6A" w:rsidDel="00C83D6B" w:rsidRDefault="00CD378E" w:rsidP="00CD378E">
      <w:pPr>
        <w:spacing w:after="0"/>
        <w:rPr>
          <w:del w:id="72" w:author="Anna Sivachenko" w:date="2015-03-04T13:36:00Z"/>
          <w:rFonts w:cs="Times New Roman"/>
        </w:rPr>
      </w:pPr>
    </w:p>
    <w:p w14:paraId="17617F74" w14:textId="67684FF2" w:rsidR="00CD378E" w:rsidRPr="00485C6A" w:rsidRDefault="00CD378E" w:rsidP="00CD378E">
      <w:pPr>
        <w:spacing w:after="0"/>
        <w:rPr>
          <w:rFonts w:cs="Times New Roman"/>
        </w:rPr>
      </w:pPr>
      <w:r w:rsidRPr="00485C6A">
        <w:rPr>
          <w:rFonts w:cs="Times New Roman"/>
        </w:rPr>
        <w:t>Figure</w:t>
      </w:r>
      <w:ins w:id="73" w:author="Anna Sivachenko" w:date="2015-03-04T13:36:00Z">
        <w:r w:rsidR="00C83D6B">
          <w:rPr>
            <w:rFonts w:cs="Times New Roman"/>
          </w:rPr>
          <w:t xml:space="preserve"> </w:t>
        </w:r>
        <w:del w:id="74" w:author="Jacob Roundy" w:date="2015-03-07T12:03:00Z">
          <w:r w:rsidR="00C83D6B" w:rsidDel="00B80B22">
            <w:rPr>
              <w:rFonts w:cs="Times New Roman"/>
            </w:rPr>
            <w:delText>2</w:delText>
          </w:r>
        </w:del>
      </w:ins>
      <w:ins w:id="75" w:author="Jacob Roundy" w:date="2015-03-07T12:03:00Z">
        <w:r w:rsidR="00B80B22">
          <w:rPr>
            <w:rFonts w:cs="Times New Roman"/>
          </w:rPr>
          <w:t>1</w:t>
        </w:r>
      </w:ins>
      <w:r w:rsidR="008C096C">
        <w:rPr>
          <w:rFonts w:cs="Times New Roman"/>
        </w:rPr>
        <w:t>:</w:t>
      </w:r>
      <w:del w:id="76" w:author="Anna Sivachenko" w:date="2015-03-04T13:36:00Z">
        <w:r w:rsidRPr="00485C6A" w:rsidDel="00C83D6B">
          <w:rPr>
            <w:rFonts w:cs="Times New Roman"/>
          </w:rPr>
          <w:delText xml:space="preserve"> 5.</w:delText>
        </w:r>
      </w:del>
      <w:r w:rsidR="00CA654D">
        <w:rPr>
          <w:rFonts w:cs="Times New Roman"/>
        </w:rPr>
        <w:t xml:space="preserve"> A photograph of a patient</w:t>
      </w:r>
      <w:r w:rsidRPr="00485C6A">
        <w:rPr>
          <w:rFonts w:cs="Times New Roman"/>
        </w:rPr>
        <w:t xml:space="preserve"> in </w:t>
      </w:r>
      <w:r w:rsidR="00CA654D">
        <w:rPr>
          <w:rFonts w:cs="Times New Roman"/>
        </w:rPr>
        <w:t>a</w:t>
      </w:r>
      <w:r w:rsidR="001F4334">
        <w:rPr>
          <w:rFonts w:cs="Times New Roman"/>
        </w:rPr>
        <w:t xml:space="preserve"> magnetic resonance imaging</w:t>
      </w:r>
      <w:r w:rsidR="00CA654D">
        <w:rPr>
          <w:rFonts w:cs="Times New Roman"/>
        </w:rPr>
        <w:t xml:space="preserve"> </w:t>
      </w:r>
      <w:r w:rsidR="001F4334">
        <w:rPr>
          <w:rFonts w:cs="Times New Roman"/>
        </w:rPr>
        <w:t>(</w:t>
      </w:r>
      <w:r w:rsidRPr="00485C6A">
        <w:rPr>
          <w:rFonts w:cs="Times New Roman"/>
        </w:rPr>
        <w:t>MRI</w:t>
      </w:r>
      <w:r w:rsidR="001F4334">
        <w:rPr>
          <w:rFonts w:cs="Times New Roman"/>
        </w:rPr>
        <w:t>)</w:t>
      </w:r>
      <w:r w:rsidRPr="00485C6A">
        <w:rPr>
          <w:rFonts w:cs="Times New Roman"/>
        </w:rPr>
        <w:t xml:space="preserve"> scanner</w:t>
      </w:r>
      <w:r w:rsidR="001F4334">
        <w:rPr>
          <w:rFonts w:cs="Times New Roman"/>
        </w:rPr>
        <w:t>.</w:t>
      </w:r>
      <w:r w:rsidRPr="00485C6A">
        <w:rPr>
          <w:rFonts w:cs="Times New Roman"/>
        </w:rPr>
        <w:t xml:space="preserve"> </w:t>
      </w:r>
    </w:p>
    <w:p w14:paraId="07F503BB" w14:textId="77777777" w:rsidR="00CD378E" w:rsidRPr="00485C6A" w:rsidRDefault="00CD378E" w:rsidP="00CD378E">
      <w:pPr>
        <w:spacing w:after="0"/>
        <w:rPr>
          <w:rFonts w:cs="Times New Roman"/>
        </w:rPr>
      </w:pPr>
    </w:p>
    <w:p w14:paraId="5D9CDD85" w14:textId="485003FF" w:rsidR="00CD378E" w:rsidRPr="00485C6A" w:rsidDel="00C83D6B" w:rsidRDefault="00CD378E" w:rsidP="00CD378E">
      <w:pPr>
        <w:spacing w:after="0"/>
        <w:rPr>
          <w:del w:id="77" w:author="Anna Sivachenko" w:date="2015-03-04T13:38:00Z"/>
          <w:rFonts w:cs="Times New Roman"/>
        </w:rPr>
      </w:pPr>
      <w:del w:id="78" w:author="Anna Sivachenko" w:date="2015-03-04T13:38:00Z">
        <w:r w:rsidRPr="00485C6A" w:rsidDel="00C83D6B">
          <w:rPr>
            <w:rFonts w:cs="Times New Roman"/>
          </w:rPr>
          <w:delText>Figure 6-8. Dermatologic findings</w:delText>
        </w:r>
        <w:r w:rsidR="00CA654D" w:rsidDel="00C83D6B">
          <w:rPr>
            <w:rFonts w:cs="Times New Roman"/>
          </w:rPr>
          <w:delText>.</w:delText>
        </w:r>
      </w:del>
    </w:p>
    <w:p w14:paraId="65EB272F" w14:textId="2B6F9A35" w:rsidR="00CD378E" w:rsidDel="00C83D6B" w:rsidRDefault="00CD378E" w:rsidP="00CD378E">
      <w:pPr>
        <w:spacing w:after="0"/>
        <w:rPr>
          <w:del w:id="79" w:author="Anna Sivachenko" w:date="2015-03-04T13:38:00Z"/>
          <w:rFonts w:cs="Times New Roman"/>
        </w:rPr>
      </w:pPr>
      <w:del w:id="80" w:author="Anna Sivachenko" w:date="2015-03-04T13:38:00Z">
        <w:r w:rsidRPr="00485C6A" w:rsidDel="00C83D6B">
          <w:rPr>
            <w:rFonts w:cs="Times New Roman"/>
          </w:rPr>
          <w:delText xml:space="preserve">Photos of classic skin findings that point strongly to specific disease states: </w:delText>
        </w:r>
      </w:del>
    </w:p>
    <w:p w14:paraId="3A79E99B" w14:textId="737BA603" w:rsidR="00CA654D" w:rsidRPr="00485C6A" w:rsidDel="00C83D6B" w:rsidRDefault="00CA654D" w:rsidP="00CD378E">
      <w:pPr>
        <w:spacing w:after="0"/>
        <w:rPr>
          <w:del w:id="81" w:author="Anna Sivachenko" w:date="2015-03-04T13:38:00Z"/>
          <w:rFonts w:cs="Times New Roman"/>
        </w:rPr>
      </w:pPr>
    </w:p>
    <w:p w14:paraId="094B172F" w14:textId="03780D6D" w:rsidR="00CD378E" w:rsidRPr="00485C6A" w:rsidDel="00C83D6B" w:rsidRDefault="00CD378E" w:rsidP="00CD378E">
      <w:pPr>
        <w:spacing w:after="0"/>
        <w:rPr>
          <w:del w:id="82" w:author="Anna Sivachenko" w:date="2015-03-04T13:38:00Z"/>
          <w:rFonts w:cs="Times New Roman"/>
        </w:rPr>
      </w:pPr>
      <w:del w:id="83" w:author="Anna Sivachenko" w:date="2015-03-04T13:38:00Z">
        <w:r w:rsidRPr="00485C6A" w:rsidDel="00C83D6B">
          <w:rPr>
            <w:rFonts w:cs="Times New Roman"/>
          </w:rPr>
          <w:delText>Figure 6.</w:delText>
        </w:r>
        <w:r w:rsidR="001F4334" w:rsidDel="00C83D6B">
          <w:rPr>
            <w:rFonts w:cs="Times New Roman"/>
          </w:rPr>
          <w:delText xml:space="preserve"> </w:delText>
        </w:r>
        <w:r w:rsidRPr="00485C6A" w:rsidDel="00C83D6B">
          <w:rPr>
            <w:rFonts w:cs="Times New Roman"/>
          </w:rPr>
          <w:delText>Psoriasis</w:delText>
        </w:r>
      </w:del>
    </w:p>
    <w:p w14:paraId="46C7ECFF" w14:textId="524E7EC1" w:rsidR="00CD378E" w:rsidRPr="00485C6A" w:rsidDel="00C83D6B" w:rsidRDefault="00CD378E" w:rsidP="00CD378E">
      <w:pPr>
        <w:spacing w:after="0"/>
        <w:rPr>
          <w:del w:id="84" w:author="Anna Sivachenko" w:date="2015-03-04T13:38:00Z"/>
          <w:rFonts w:cs="Times New Roman"/>
        </w:rPr>
      </w:pPr>
      <w:del w:id="85" w:author="Anna Sivachenko" w:date="2015-03-04T13:38:00Z">
        <w:r w:rsidRPr="00485C6A" w:rsidDel="00C83D6B">
          <w:rPr>
            <w:rFonts w:cs="Times New Roman"/>
          </w:rPr>
          <w:delText xml:space="preserve">Figure 7. Vitiligo </w:delText>
        </w:r>
      </w:del>
    </w:p>
    <w:p w14:paraId="4F350D87" w14:textId="4225F719" w:rsidR="00CD378E" w:rsidRPr="00485C6A" w:rsidDel="00C83D6B" w:rsidRDefault="00CD378E" w:rsidP="00CD378E">
      <w:pPr>
        <w:spacing w:after="0"/>
        <w:rPr>
          <w:del w:id="86" w:author="Anna Sivachenko" w:date="2015-03-04T13:38:00Z"/>
          <w:rFonts w:cs="Times New Roman"/>
        </w:rPr>
      </w:pPr>
      <w:del w:id="87" w:author="Anna Sivachenko" w:date="2015-03-04T13:38:00Z">
        <w:r w:rsidRPr="00485C6A" w:rsidDel="00C83D6B">
          <w:rPr>
            <w:rFonts w:cs="Times New Roman"/>
          </w:rPr>
          <w:delText>Figure 8. Lyme disease</w:delText>
        </w:r>
      </w:del>
    </w:p>
    <w:p w14:paraId="70848514" w14:textId="0A84D8FC" w:rsidR="00CD378E" w:rsidRPr="00485C6A" w:rsidDel="008C096C" w:rsidRDefault="00CD378E" w:rsidP="00CD378E">
      <w:pPr>
        <w:spacing w:after="0"/>
        <w:rPr>
          <w:del w:id="88" w:author="Jacob Roundy" w:date="2015-03-07T11:34:00Z"/>
          <w:rFonts w:cs="Times New Roman"/>
        </w:rPr>
      </w:pPr>
    </w:p>
    <w:p w14:paraId="38689A47" w14:textId="27CFF073" w:rsidR="00CA654D" w:rsidRPr="00485C6A" w:rsidRDefault="00CD378E" w:rsidP="00CD378E">
      <w:pPr>
        <w:spacing w:after="0"/>
        <w:rPr>
          <w:rFonts w:cs="Times New Roman"/>
        </w:rPr>
      </w:pPr>
      <w:r w:rsidRPr="00485C6A">
        <w:rPr>
          <w:rFonts w:cs="Times New Roman"/>
        </w:rPr>
        <w:t xml:space="preserve">Figure </w:t>
      </w:r>
      <w:del w:id="89" w:author="Anna Sivachenko" w:date="2015-03-04T13:38:00Z">
        <w:r w:rsidR="00CA654D" w:rsidDel="00C83D6B">
          <w:rPr>
            <w:rFonts w:cs="Times New Roman"/>
          </w:rPr>
          <w:delText>9</w:delText>
        </w:r>
        <w:r w:rsidRPr="00485C6A" w:rsidDel="00C83D6B">
          <w:rPr>
            <w:rFonts w:cs="Times New Roman"/>
          </w:rPr>
          <w:delText>.</w:delText>
        </w:r>
      </w:del>
      <w:ins w:id="90" w:author="Jacob Roundy" w:date="2015-03-07T12:03:00Z">
        <w:r w:rsidR="00B80B22">
          <w:rPr>
            <w:rFonts w:cs="Times New Roman"/>
          </w:rPr>
          <w:t>2</w:t>
        </w:r>
      </w:ins>
      <w:ins w:id="91" w:author="Anna Sivachenko" w:date="2015-03-04T13:38:00Z">
        <w:del w:id="92" w:author="Jacob Roundy" w:date="2015-03-07T12:03:00Z">
          <w:r w:rsidR="00C83D6B" w:rsidDel="00B80B22">
            <w:rPr>
              <w:rFonts w:cs="Times New Roman"/>
            </w:rPr>
            <w:delText>3</w:delText>
          </w:r>
        </w:del>
      </w:ins>
      <w:r w:rsidR="008C096C">
        <w:rPr>
          <w:rFonts w:cs="Times New Roman"/>
        </w:rPr>
        <w:t>:</w:t>
      </w:r>
      <w:r w:rsidRPr="00485C6A">
        <w:rPr>
          <w:rFonts w:cs="Times New Roman"/>
        </w:rPr>
        <w:t xml:space="preserve"> Ordering tests </w:t>
      </w:r>
      <w:r w:rsidR="00CA654D">
        <w:rPr>
          <w:rFonts w:cs="Times New Roman"/>
        </w:rPr>
        <w:t xml:space="preserve">using Electronic Medical Records </w:t>
      </w:r>
      <w:r>
        <w:rPr>
          <w:rFonts w:cs="Times New Roman"/>
        </w:rPr>
        <w:t>(</w:t>
      </w:r>
      <w:r w:rsidR="00CA654D">
        <w:rPr>
          <w:rFonts w:cs="Times New Roman"/>
        </w:rPr>
        <w:t>EMR)</w:t>
      </w:r>
      <w:r w:rsidR="001F4334">
        <w:rPr>
          <w:rFonts w:cs="Times New Roman"/>
        </w:rPr>
        <w:t xml:space="preserve">. </w:t>
      </w:r>
      <w:r w:rsidR="00CA654D">
        <w:rPr>
          <w:rFonts w:cs="Times New Roman"/>
        </w:rPr>
        <w:t>A photograph of a clinician selecting tests to order in EMR</w:t>
      </w:r>
      <w:r w:rsidR="001F4334">
        <w:rPr>
          <w:rFonts w:cs="Times New Roman"/>
        </w:rPr>
        <w:t>.</w:t>
      </w:r>
    </w:p>
    <w:p w14:paraId="6E33134C" w14:textId="77777777" w:rsidR="00CD378E" w:rsidRPr="00485C6A" w:rsidRDefault="00CD378E" w:rsidP="00CD378E">
      <w:pPr>
        <w:spacing w:after="0"/>
        <w:rPr>
          <w:rFonts w:cs="Times New Roman"/>
        </w:rPr>
      </w:pPr>
    </w:p>
    <w:p w14:paraId="72FD07C0" w14:textId="6F483714" w:rsidR="00F773C0" w:rsidRDefault="00CA654D" w:rsidP="00175BE3">
      <w:pPr>
        <w:spacing w:after="0"/>
        <w:rPr>
          <w:rFonts w:cs="Times New Roman"/>
        </w:rPr>
      </w:pPr>
      <w:r>
        <w:rPr>
          <w:rFonts w:cs="Times New Roman"/>
        </w:rPr>
        <w:t xml:space="preserve">Figure </w:t>
      </w:r>
      <w:del w:id="93" w:author="Anna Sivachenko" w:date="2015-03-04T13:38:00Z">
        <w:r w:rsidDel="00C83D6B">
          <w:rPr>
            <w:rFonts w:cs="Times New Roman"/>
          </w:rPr>
          <w:delText>10.</w:delText>
        </w:r>
      </w:del>
      <w:ins w:id="94" w:author="Jacob Roundy" w:date="2015-03-07T12:03:00Z">
        <w:r w:rsidR="00B80B22">
          <w:rPr>
            <w:rFonts w:cs="Times New Roman"/>
          </w:rPr>
          <w:t>3</w:t>
        </w:r>
      </w:ins>
      <w:ins w:id="95" w:author="Anna Sivachenko" w:date="2015-03-04T13:38:00Z">
        <w:del w:id="96" w:author="Jacob Roundy" w:date="2015-03-07T12:03:00Z">
          <w:r w:rsidR="00C83D6B" w:rsidDel="00B80B22">
            <w:rPr>
              <w:rFonts w:cs="Times New Roman"/>
            </w:rPr>
            <w:delText>4</w:delText>
          </w:r>
        </w:del>
      </w:ins>
      <w:r w:rsidR="008C096C">
        <w:rPr>
          <w:rFonts w:cs="Times New Roman"/>
        </w:rPr>
        <w:t>:</w:t>
      </w:r>
      <w:r w:rsidR="001F4334">
        <w:rPr>
          <w:rFonts w:cs="Times New Roman"/>
        </w:rPr>
        <w:t xml:space="preserve"> </w:t>
      </w:r>
      <w:r w:rsidR="00CD378E" w:rsidRPr="00485C6A">
        <w:rPr>
          <w:rFonts w:cs="Times New Roman"/>
        </w:rPr>
        <w:t>Importance of touch</w:t>
      </w:r>
      <w:r w:rsidR="001F4334">
        <w:rPr>
          <w:rFonts w:cs="Times New Roman"/>
        </w:rPr>
        <w:t xml:space="preserve">. </w:t>
      </w:r>
      <w:r w:rsidR="00CD378E" w:rsidRPr="00485C6A">
        <w:rPr>
          <w:rFonts w:cs="Times New Roman"/>
        </w:rPr>
        <w:t>Photo of a clinician with a reassuring hand on a patient’s hand during physical exam.</w:t>
      </w:r>
    </w:p>
    <w:sectPr w:rsidR="00F773C0" w:rsidSect="00A4451A">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na Sivachenko" w:date="2015-03-04T13:42:00Z" w:initials="AS">
    <w:p w14:paraId="7E745CB0" w14:textId="4D652B85" w:rsidR="005E3466" w:rsidRDefault="005E3466">
      <w:pPr>
        <w:pStyle w:val="CommentText"/>
      </w:pPr>
      <w:r>
        <w:rPr>
          <w:rStyle w:val="CommentReference"/>
        </w:rPr>
        <w:annotationRef/>
      </w:r>
      <w:r>
        <w:t>From the author:</w:t>
      </w:r>
    </w:p>
    <w:p w14:paraId="23674F97" w14:textId="2796A93C" w:rsidR="005E3466" w:rsidRDefault="005E3466">
      <w:pPr>
        <w:pStyle w:val="CommentText"/>
      </w:pPr>
      <w:r>
        <w:rPr>
          <w:rStyle w:val="apple-converted-space"/>
          <w:rFonts w:ascii="Calibri" w:hAnsi="Calibri"/>
          <w:color w:val="1F497D"/>
          <w:sz w:val="22"/>
          <w:szCs w:val="22"/>
          <w:shd w:val="clear" w:color="auto" w:fill="FFFFFF"/>
        </w:rPr>
        <w:t> </w:t>
      </w:r>
      <w:r>
        <w:rPr>
          <w:rFonts w:ascii="Calibri" w:hAnsi="Calibri"/>
          <w:color w:val="1F497D"/>
          <w:sz w:val="22"/>
          <w:szCs w:val="22"/>
          <w:shd w:val="clear" w:color="auto" w:fill="FFFFFF"/>
        </w:rPr>
        <w:t>I trimmed some words to make it a bit shorter, but I don’t think it’s going to take anywhere near the 3-4 minutes that the editor suggests. I just did a demo, going through my text verbatim, and it took exactly 2 minutes, which seems to me like a reasonable length for the introduction to the introductory video. I see this section as being important to convince an audience that investing time and attention in the video series (and learning PE skills in general) is a worthwhile endeavor.</w:t>
      </w:r>
    </w:p>
  </w:comment>
  <w:comment w:id="40" w:author="Anna Sivachenko" w:date="2015-01-23T12:51:00Z" w:initials="AS">
    <w:p w14:paraId="020F0AE5" w14:textId="1621AA6B" w:rsidR="008D64AE" w:rsidRDefault="008D64AE" w:rsidP="0016128A">
      <w:pPr>
        <w:spacing w:after="0"/>
        <w:rPr>
          <w:rFonts w:cs="Times New Roman"/>
        </w:rPr>
      </w:pPr>
      <w:r>
        <w:rPr>
          <w:rStyle w:val="CommentReference"/>
        </w:rPr>
        <w:annotationRef/>
      </w:r>
      <w:r>
        <w:t xml:space="preserve">From </w:t>
      </w:r>
      <w:proofErr w:type="spellStart"/>
      <w:r>
        <w:t>Dr</w:t>
      </w:r>
      <w:proofErr w:type="spellEnd"/>
      <w:r>
        <w:t xml:space="preserve"> Talwalkar:</w:t>
      </w:r>
      <w:r w:rsidRPr="0016128A">
        <w:rPr>
          <w:rFonts w:cs="Times New Roman"/>
        </w:rPr>
        <w:t xml:space="preserve"> </w:t>
      </w:r>
      <w:r>
        <w:rPr>
          <w:rFonts w:cs="Times New Roman"/>
        </w:rPr>
        <w:t xml:space="preserve">This could be a short video of me talking to a patient or examining a patient in the background during the narrative. </w:t>
      </w:r>
    </w:p>
    <w:p w14:paraId="53B438BD" w14:textId="23EACEDF" w:rsidR="008D64AE" w:rsidRDefault="008D64AE">
      <w:pPr>
        <w:pStyle w:val="CommentText"/>
      </w:pPr>
    </w:p>
  </w:comment>
  <w:comment w:id="3" w:author="Talwalkar, Jaideep" w:date="2015-01-20T11:44:00Z" w:initials="TJ">
    <w:p w14:paraId="76726492" w14:textId="77777777" w:rsidR="008D64AE" w:rsidRDefault="008D64AE">
      <w:pPr>
        <w:pStyle w:val="CommentText"/>
      </w:pPr>
      <w:r>
        <w:rPr>
          <w:rStyle w:val="CommentReference"/>
        </w:rPr>
        <w:annotationRef/>
      </w:r>
      <w:r>
        <w:t>Narrative</w:t>
      </w:r>
    </w:p>
  </w:comment>
  <w:comment w:id="4" w:author="Aaron Kolski-Andreaco" w:date="2015-02-06T13:21:00Z" w:initials="AK">
    <w:p w14:paraId="57A29660" w14:textId="1E5446EA" w:rsidR="008D64AE" w:rsidRDefault="008D64AE">
      <w:pPr>
        <w:pStyle w:val="CommentText"/>
      </w:pPr>
      <w:r>
        <w:rPr>
          <w:rStyle w:val="CommentReference"/>
        </w:rPr>
        <w:annotationRef/>
      </w:r>
      <w:r>
        <w:t xml:space="preserve">This text will lead to a 3-4 minute introduction to the video.   That is beyond the scope.   If the authors feel strongly about covering this content, then they should highlight about 200 words to narrow down the scope of the overview.     </w:t>
      </w:r>
    </w:p>
  </w:comment>
  <w:comment w:id="54" w:author="Anna Sivachenko" w:date="2015-01-21T12:50:00Z" w:initials="AS">
    <w:p w14:paraId="5B631F7B" w14:textId="22EB52B5" w:rsidR="008D64AE" w:rsidRDefault="008D64AE">
      <w:pPr>
        <w:pStyle w:val="CommentText"/>
      </w:pPr>
      <w:r>
        <w:rPr>
          <w:rStyle w:val="CommentReference"/>
        </w:rPr>
        <w:annotationRef/>
      </w:r>
      <w:r>
        <w:t>My understanding is that for this part you would not be performing some “simulation” of it for the video sequence, correct?</w:t>
      </w:r>
    </w:p>
    <w:p w14:paraId="38D0B73B" w14:textId="3D209991" w:rsidR="008D64AE" w:rsidRDefault="008D64AE">
      <w:pPr>
        <w:pStyle w:val="CommentText"/>
      </w:pPr>
    </w:p>
  </w:comment>
  <w:comment w:id="55" w:author="Dennis McGonagle" w:date="2015-02-04T12:02:00Z" w:initials="DM">
    <w:p w14:paraId="3CF41213" w14:textId="15F173E9" w:rsidR="008D64AE" w:rsidRDefault="008D64AE" w:rsidP="007C690D">
      <w:pPr>
        <w:pStyle w:val="CommentText"/>
      </w:pPr>
      <w:r>
        <w:rPr>
          <w:rStyle w:val="CommentReference"/>
        </w:rPr>
        <w:annotationRef/>
      </w:r>
      <w:r>
        <w:t>Author response</w:t>
      </w:r>
      <w:proofErr w:type="gramStart"/>
      <w:r>
        <w:t>:</w:t>
      </w:r>
      <w:proofErr w:type="gramEnd"/>
      <w:r>
        <w:br/>
      </w:r>
      <w:r>
        <w:rPr>
          <w:rStyle w:val="CommentReference"/>
        </w:rPr>
        <w:annotationRef/>
      </w:r>
      <w:r>
        <w:t xml:space="preserve">I think a simulation of each body part would take a long time, unless you wanted to give a 1-2 second screen shot of me examining each of these parts (minus pelvic and rectal). The same could be done for 7.2 and 7.3. This short stretch might also benefit from text overlaying the video. </w:t>
      </w:r>
      <w:r w:rsidR="00D5643F">
        <w:t>I leave that to your producers.</w:t>
      </w:r>
      <w:r>
        <w:t xml:space="preserve"> </w:t>
      </w:r>
    </w:p>
    <w:p w14:paraId="5219E188" w14:textId="5539BBFB" w:rsidR="008D64AE" w:rsidRDefault="008D64AE">
      <w:pPr>
        <w:pStyle w:val="CommentText"/>
      </w:pPr>
    </w:p>
  </w:comment>
  <w:comment w:id="56" w:author="Anna Sivachenko" w:date="2015-03-04T13:43:00Z" w:initials="AS">
    <w:p w14:paraId="3EEECB0E" w14:textId="59BBC05C" w:rsidR="005E3466" w:rsidRDefault="005E3466">
      <w:pPr>
        <w:pStyle w:val="CommentText"/>
      </w:pPr>
      <w:r>
        <w:rPr>
          <w:rStyle w:val="CommentReference"/>
        </w:rPr>
        <w:annotationRef/>
      </w:r>
      <w:r>
        <w:t>All the image</w:t>
      </w:r>
      <w:r w:rsidR="00D5643F">
        <w:t xml:space="preserve">s have been downloaded from </w:t>
      </w:r>
      <w:r>
        <w:t>shuttershock.com and do not require reproduction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674F97" w15:done="0"/>
  <w15:commentEx w15:paraId="53B438BD" w15:done="0"/>
  <w15:commentEx w15:paraId="76726492" w15:done="0"/>
  <w15:commentEx w15:paraId="57A29660" w15:done="0"/>
  <w15:commentEx w15:paraId="38D0B73B" w15:done="0"/>
  <w15:commentEx w15:paraId="5219E188" w15:paraIdParent="38D0B73B" w15:done="0"/>
  <w15:commentEx w15:paraId="3EEECB0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2B998" w14:textId="77777777" w:rsidR="002606C1" w:rsidRDefault="002606C1" w:rsidP="00930873">
      <w:pPr>
        <w:spacing w:after="0"/>
      </w:pPr>
      <w:r>
        <w:separator/>
      </w:r>
    </w:p>
  </w:endnote>
  <w:endnote w:type="continuationSeparator" w:id="0">
    <w:p w14:paraId="1F12ADE7" w14:textId="77777777" w:rsidR="002606C1" w:rsidRDefault="002606C1" w:rsidP="009308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912ED" w14:textId="77777777" w:rsidR="002606C1" w:rsidRDefault="002606C1" w:rsidP="00930873">
      <w:pPr>
        <w:spacing w:after="0"/>
      </w:pPr>
      <w:r>
        <w:separator/>
      </w:r>
    </w:p>
  </w:footnote>
  <w:footnote w:type="continuationSeparator" w:id="0">
    <w:p w14:paraId="1695E5A3" w14:textId="77777777" w:rsidR="002606C1" w:rsidRDefault="002606C1" w:rsidP="0093087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629078"/>
      <w:docPartObj>
        <w:docPartGallery w:val="Page Numbers (Top of Page)"/>
        <w:docPartUnique/>
      </w:docPartObj>
    </w:sdtPr>
    <w:sdtEndPr>
      <w:rPr>
        <w:noProof/>
      </w:rPr>
    </w:sdtEndPr>
    <w:sdtContent>
      <w:p w14:paraId="43A56F3A" w14:textId="3405B473" w:rsidR="008D64AE" w:rsidRDefault="008D64AE">
        <w:pPr>
          <w:pStyle w:val="Header"/>
          <w:jc w:val="right"/>
        </w:pPr>
        <w:r>
          <w:fldChar w:fldCharType="begin"/>
        </w:r>
        <w:r>
          <w:instrText xml:space="preserve"> PAGE   \* MERGEFORMAT </w:instrText>
        </w:r>
        <w:r>
          <w:fldChar w:fldCharType="separate"/>
        </w:r>
        <w:r w:rsidR="00932156">
          <w:rPr>
            <w:noProof/>
          </w:rPr>
          <w:t>5</w:t>
        </w:r>
        <w:r>
          <w:rPr>
            <w:noProof/>
          </w:rPr>
          <w:fldChar w:fldCharType="end"/>
        </w:r>
      </w:p>
    </w:sdtContent>
  </w:sdt>
  <w:p w14:paraId="1EB60F30" w14:textId="77777777" w:rsidR="008D64AE" w:rsidRDefault="008D64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651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692F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61452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3D142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43E0FD7"/>
    <w:multiLevelType w:val="hybridMultilevel"/>
    <w:tmpl w:val="E632B386"/>
    <w:lvl w:ilvl="0" w:tplc="69A8F12C">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AB75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7557D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FD755A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36A6D4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54638B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8"/>
  </w:num>
  <w:num w:numId="3">
    <w:abstractNumId w:val="9"/>
  </w:num>
  <w:num w:numId="4">
    <w:abstractNumId w:val="7"/>
  </w:num>
  <w:num w:numId="5">
    <w:abstractNumId w:val="3"/>
  </w:num>
  <w:num w:numId="6">
    <w:abstractNumId w:val="0"/>
  </w:num>
  <w:num w:numId="7">
    <w:abstractNumId w:val="5"/>
  </w:num>
  <w:num w:numId="8">
    <w:abstractNumId w:val="6"/>
  </w:num>
  <w:num w:numId="9">
    <w:abstractNumId w:val="1"/>
  </w:num>
  <w:num w:numId="1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Jacob Roundy">
    <w15:presenceInfo w15:providerId="None" w15:userId="Jacob Roundy"/>
  </w15:person>
  <w15:person w15:author="Talwalkar, Jaideep">
    <w15:presenceInfo w15:providerId="AD" w15:userId="S-1-5-21-505881439-82067924-1220176271-76426"/>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31677"/>
    <w:rsid w:val="00056DC9"/>
    <w:rsid w:val="00064FE4"/>
    <w:rsid w:val="00065390"/>
    <w:rsid w:val="00066BB1"/>
    <w:rsid w:val="0007341D"/>
    <w:rsid w:val="000A30A1"/>
    <w:rsid w:val="000C5FE7"/>
    <w:rsid w:val="000E4797"/>
    <w:rsid w:val="000F1BDC"/>
    <w:rsid w:val="00103A1B"/>
    <w:rsid w:val="0012456F"/>
    <w:rsid w:val="00146F01"/>
    <w:rsid w:val="0016128A"/>
    <w:rsid w:val="00175BE3"/>
    <w:rsid w:val="00194406"/>
    <w:rsid w:val="001A434A"/>
    <w:rsid w:val="001A7F0A"/>
    <w:rsid w:val="001B426F"/>
    <w:rsid w:val="001C4130"/>
    <w:rsid w:val="001D3244"/>
    <w:rsid w:val="001F0B30"/>
    <w:rsid w:val="001F4334"/>
    <w:rsid w:val="002151FD"/>
    <w:rsid w:val="00227E8C"/>
    <w:rsid w:val="002606C1"/>
    <w:rsid w:val="00265A93"/>
    <w:rsid w:val="00266348"/>
    <w:rsid w:val="002B4DCB"/>
    <w:rsid w:val="002C4BCD"/>
    <w:rsid w:val="002D0B69"/>
    <w:rsid w:val="00311774"/>
    <w:rsid w:val="0033643F"/>
    <w:rsid w:val="00344339"/>
    <w:rsid w:val="003765CB"/>
    <w:rsid w:val="00386516"/>
    <w:rsid w:val="003877D5"/>
    <w:rsid w:val="0039064E"/>
    <w:rsid w:val="00392BF9"/>
    <w:rsid w:val="00397016"/>
    <w:rsid w:val="003B3EAF"/>
    <w:rsid w:val="00404E63"/>
    <w:rsid w:val="0042318A"/>
    <w:rsid w:val="0043400C"/>
    <w:rsid w:val="004352F6"/>
    <w:rsid w:val="00442B16"/>
    <w:rsid w:val="004473E0"/>
    <w:rsid w:val="00484A2E"/>
    <w:rsid w:val="00486234"/>
    <w:rsid w:val="00490FCE"/>
    <w:rsid w:val="00494086"/>
    <w:rsid w:val="004A5595"/>
    <w:rsid w:val="004C01AF"/>
    <w:rsid w:val="004D0099"/>
    <w:rsid w:val="004D2B47"/>
    <w:rsid w:val="004F129F"/>
    <w:rsid w:val="00517055"/>
    <w:rsid w:val="00524EA2"/>
    <w:rsid w:val="00531953"/>
    <w:rsid w:val="00542898"/>
    <w:rsid w:val="00543D56"/>
    <w:rsid w:val="00553209"/>
    <w:rsid w:val="0058032E"/>
    <w:rsid w:val="005C608F"/>
    <w:rsid w:val="005D174B"/>
    <w:rsid w:val="005E3466"/>
    <w:rsid w:val="0060590F"/>
    <w:rsid w:val="0061531B"/>
    <w:rsid w:val="00621C79"/>
    <w:rsid w:val="0064043E"/>
    <w:rsid w:val="00641146"/>
    <w:rsid w:val="0064518D"/>
    <w:rsid w:val="006460DF"/>
    <w:rsid w:val="00652474"/>
    <w:rsid w:val="00654548"/>
    <w:rsid w:val="006565A2"/>
    <w:rsid w:val="00670C58"/>
    <w:rsid w:val="0067162A"/>
    <w:rsid w:val="00677B0B"/>
    <w:rsid w:val="006941D9"/>
    <w:rsid w:val="00694EC0"/>
    <w:rsid w:val="006B6A6B"/>
    <w:rsid w:val="006C2567"/>
    <w:rsid w:val="006C5833"/>
    <w:rsid w:val="006D40FF"/>
    <w:rsid w:val="0070649E"/>
    <w:rsid w:val="00710198"/>
    <w:rsid w:val="00710C3A"/>
    <w:rsid w:val="00753E9A"/>
    <w:rsid w:val="007552E1"/>
    <w:rsid w:val="0075630D"/>
    <w:rsid w:val="007C257F"/>
    <w:rsid w:val="007C690D"/>
    <w:rsid w:val="007D6AD7"/>
    <w:rsid w:val="007E1378"/>
    <w:rsid w:val="007E7CB2"/>
    <w:rsid w:val="007F3B0A"/>
    <w:rsid w:val="0083695C"/>
    <w:rsid w:val="008473F4"/>
    <w:rsid w:val="008533A7"/>
    <w:rsid w:val="00855EEF"/>
    <w:rsid w:val="00870C22"/>
    <w:rsid w:val="00871B10"/>
    <w:rsid w:val="00872297"/>
    <w:rsid w:val="00880652"/>
    <w:rsid w:val="008C096C"/>
    <w:rsid w:val="008D2D84"/>
    <w:rsid w:val="008D64AE"/>
    <w:rsid w:val="008E76E5"/>
    <w:rsid w:val="008F31B2"/>
    <w:rsid w:val="009119BD"/>
    <w:rsid w:val="009274AB"/>
    <w:rsid w:val="00930873"/>
    <w:rsid w:val="00932156"/>
    <w:rsid w:val="00945C7C"/>
    <w:rsid w:val="00962834"/>
    <w:rsid w:val="00993AC3"/>
    <w:rsid w:val="009C3AD6"/>
    <w:rsid w:val="009D0600"/>
    <w:rsid w:val="009D6D3A"/>
    <w:rsid w:val="00A05C95"/>
    <w:rsid w:val="00A4451A"/>
    <w:rsid w:val="00A60783"/>
    <w:rsid w:val="00A614A1"/>
    <w:rsid w:val="00A7344F"/>
    <w:rsid w:val="00A7716F"/>
    <w:rsid w:val="00A96754"/>
    <w:rsid w:val="00AA3783"/>
    <w:rsid w:val="00AB015B"/>
    <w:rsid w:val="00AB0DAA"/>
    <w:rsid w:val="00AB1B74"/>
    <w:rsid w:val="00AB5A64"/>
    <w:rsid w:val="00AC1AF4"/>
    <w:rsid w:val="00AD0417"/>
    <w:rsid w:val="00AE4966"/>
    <w:rsid w:val="00B106D7"/>
    <w:rsid w:val="00B10E49"/>
    <w:rsid w:val="00B15799"/>
    <w:rsid w:val="00B27F63"/>
    <w:rsid w:val="00B32643"/>
    <w:rsid w:val="00B36C41"/>
    <w:rsid w:val="00B441F0"/>
    <w:rsid w:val="00B5017C"/>
    <w:rsid w:val="00B50B9B"/>
    <w:rsid w:val="00B55B01"/>
    <w:rsid w:val="00B66AD1"/>
    <w:rsid w:val="00B73A6C"/>
    <w:rsid w:val="00B80B22"/>
    <w:rsid w:val="00B93190"/>
    <w:rsid w:val="00BA1DCA"/>
    <w:rsid w:val="00BF1703"/>
    <w:rsid w:val="00BF5A07"/>
    <w:rsid w:val="00C23D64"/>
    <w:rsid w:val="00C63DC1"/>
    <w:rsid w:val="00C83D6B"/>
    <w:rsid w:val="00C93850"/>
    <w:rsid w:val="00C9423D"/>
    <w:rsid w:val="00C95DFD"/>
    <w:rsid w:val="00CA5CA9"/>
    <w:rsid w:val="00CA654D"/>
    <w:rsid w:val="00CD378E"/>
    <w:rsid w:val="00CE122E"/>
    <w:rsid w:val="00CE581B"/>
    <w:rsid w:val="00D11538"/>
    <w:rsid w:val="00D309D0"/>
    <w:rsid w:val="00D50BA9"/>
    <w:rsid w:val="00D5643F"/>
    <w:rsid w:val="00D65922"/>
    <w:rsid w:val="00D866CC"/>
    <w:rsid w:val="00D97ED9"/>
    <w:rsid w:val="00DA7F42"/>
    <w:rsid w:val="00DB66AC"/>
    <w:rsid w:val="00DE3F86"/>
    <w:rsid w:val="00E007AF"/>
    <w:rsid w:val="00E10ABF"/>
    <w:rsid w:val="00E1748A"/>
    <w:rsid w:val="00E21BEA"/>
    <w:rsid w:val="00E74FE5"/>
    <w:rsid w:val="00E80F3B"/>
    <w:rsid w:val="00E859D9"/>
    <w:rsid w:val="00EB62C5"/>
    <w:rsid w:val="00EE1A2C"/>
    <w:rsid w:val="00EE5421"/>
    <w:rsid w:val="00F27975"/>
    <w:rsid w:val="00F51C97"/>
    <w:rsid w:val="00F54934"/>
    <w:rsid w:val="00F773C0"/>
    <w:rsid w:val="00FA5323"/>
    <w:rsid w:val="00FF7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C0C5DF"/>
  <w15:docId w15:val="{81D4B034-24EC-434C-B749-A63665C33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paragraph" w:styleId="Heading3">
    <w:name w:val="heading 3"/>
    <w:basedOn w:val="Normal"/>
    <w:link w:val="Heading3Char"/>
    <w:uiPriority w:val="9"/>
    <w:qFormat/>
    <w:rsid w:val="00CD378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unhideWhenUsed/>
    <w:rsid w:val="007D6AD7"/>
    <w:rPr>
      <w:sz w:val="20"/>
      <w:szCs w:val="20"/>
    </w:rPr>
  </w:style>
  <w:style w:type="character" w:customStyle="1" w:styleId="CommentTextChar">
    <w:name w:val="Comment Text Char"/>
    <w:basedOn w:val="DefaultParagraphFont"/>
    <w:link w:val="CommentText"/>
    <w:uiPriority w:val="99"/>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paragraph" w:styleId="NoSpacing">
    <w:name w:val="No Spacing"/>
    <w:uiPriority w:val="1"/>
    <w:qFormat/>
    <w:rsid w:val="00344339"/>
    <w:pPr>
      <w:spacing w:after="0" w:line="240" w:lineRule="auto"/>
    </w:pPr>
  </w:style>
  <w:style w:type="character" w:styleId="Emphasis">
    <w:name w:val="Emphasis"/>
    <w:basedOn w:val="DefaultParagraphFont"/>
    <w:uiPriority w:val="20"/>
    <w:qFormat/>
    <w:rsid w:val="00C63DC1"/>
    <w:rPr>
      <w:i/>
      <w:iCs/>
    </w:rPr>
  </w:style>
  <w:style w:type="character" w:customStyle="1" w:styleId="apple-converted-space">
    <w:name w:val="apple-converted-space"/>
    <w:basedOn w:val="DefaultParagraphFont"/>
    <w:rsid w:val="00C63DC1"/>
  </w:style>
  <w:style w:type="character" w:customStyle="1" w:styleId="spec-name">
    <w:name w:val="spec-name"/>
    <w:basedOn w:val="DefaultParagraphFont"/>
    <w:rsid w:val="007C257F"/>
  </w:style>
  <w:style w:type="paragraph" w:styleId="Header">
    <w:name w:val="header"/>
    <w:basedOn w:val="Normal"/>
    <w:link w:val="HeaderChar"/>
    <w:uiPriority w:val="99"/>
    <w:unhideWhenUsed/>
    <w:rsid w:val="00930873"/>
    <w:pPr>
      <w:tabs>
        <w:tab w:val="center" w:pos="4680"/>
        <w:tab w:val="right" w:pos="9360"/>
      </w:tabs>
      <w:spacing w:after="0"/>
    </w:pPr>
  </w:style>
  <w:style w:type="character" w:customStyle="1" w:styleId="HeaderChar">
    <w:name w:val="Header Char"/>
    <w:basedOn w:val="DefaultParagraphFont"/>
    <w:link w:val="Header"/>
    <w:uiPriority w:val="99"/>
    <w:rsid w:val="00930873"/>
    <w:rPr>
      <w:sz w:val="24"/>
      <w:szCs w:val="24"/>
    </w:rPr>
  </w:style>
  <w:style w:type="paragraph" w:styleId="Footer">
    <w:name w:val="footer"/>
    <w:basedOn w:val="Normal"/>
    <w:link w:val="FooterChar"/>
    <w:uiPriority w:val="99"/>
    <w:unhideWhenUsed/>
    <w:rsid w:val="00930873"/>
    <w:pPr>
      <w:tabs>
        <w:tab w:val="center" w:pos="4680"/>
        <w:tab w:val="right" w:pos="9360"/>
      </w:tabs>
      <w:spacing w:after="0"/>
    </w:pPr>
  </w:style>
  <w:style w:type="character" w:customStyle="1" w:styleId="FooterChar">
    <w:name w:val="Footer Char"/>
    <w:basedOn w:val="DefaultParagraphFont"/>
    <w:link w:val="Footer"/>
    <w:uiPriority w:val="99"/>
    <w:rsid w:val="00930873"/>
    <w:rPr>
      <w:sz w:val="24"/>
      <w:szCs w:val="24"/>
    </w:rPr>
  </w:style>
  <w:style w:type="character" w:customStyle="1" w:styleId="w">
    <w:name w:val="w"/>
    <w:basedOn w:val="DefaultParagraphFont"/>
    <w:rsid w:val="00BF5A07"/>
  </w:style>
  <w:style w:type="character" w:customStyle="1" w:styleId="Heading3Char">
    <w:name w:val="Heading 3 Char"/>
    <w:basedOn w:val="DefaultParagraphFont"/>
    <w:link w:val="Heading3"/>
    <w:uiPriority w:val="9"/>
    <w:rsid w:val="00CD378E"/>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04330">
      <w:bodyDiv w:val="1"/>
      <w:marLeft w:val="0"/>
      <w:marRight w:val="0"/>
      <w:marTop w:val="0"/>
      <w:marBottom w:val="0"/>
      <w:divBdr>
        <w:top w:val="none" w:sz="0" w:space="0" w:color="auto"/>
        <w:left w:val="none" w:sz="0" w:space="0" w:color="auto"/>
        <w:bottom w:val="none" w:sz="0" w:space="0" w:color="auto"/>
        <w:right w:val="none" w:sz="0" w:space="0" w:color="auto"/>
      </w:divBdr>
    </w:div>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BC656-D8B6-4305-9409-AAC263580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1490</Words>
  <Characters>8496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9967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Dennis McGonagle</cp:lastModifiedBy>
  <cp:revision>2</cp:revision>
  <dcterms:created xsi:type="dcterms:W3CDTF">2015-04-17T20:38:00Z</dcterms:created>
  <dcterms:modified xsi:type="dcterms:W3CDTF">2015-04-17T20:38:00Z</dcterms:modified>
</cp:coreProperties>
</file>