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603AE3" w14:textId="4E9AD83C" w:rsidR="000331A6" w:rsidRDefault="000331A6" w:rsidP="00753F06">
      <w:pPr>
        <w:spacing w:after="0"/>
      </w:pPr>
      <w:bookmarkStart w:id="0" w:name="_GoBack"/>
      <w:bookmarkEnd w:id="0"/>
      <w:r w:rsidRPr="00753F06">
        <w:rPr>
          <w:b/>
          <w:sz w:val="28"/>
        </w:rPr>
        <w:t>PI Name:</w:t>
      </w:r>
      <w:r w:rsidR="00A82052" w:rsidRPr="00753F06">
        <w:rPr>
          <w:b/>
          <w:sz w:val="28"/>
        </w:rPr>
        <w:t xml:space="preserve"> </w:t>
      </w:r>
      <w:r w:rsidR="00A82052">
        <w:t>Eric D. Black, Department of Physics, California Institute of Technology</w:t>
      </w:r>
    </w:p>
    <w:p w14:paraId="52DECC1D" w14:textId="256643E0" w:rsidR="004C2F21" w:rsidRDefault="00606F16" w:rsidP="00753F06">
      <w:pPr>
        <w:spacing w:after="0"/>
        <w:rPr>
          <w:b/>
          <w:sz w:val="28"/>
        </w:rPr>
      </w:pPr>
      <w:r>
        <w:rPr>
          <w:b/>
          <w:sz w:val="28"/>
        </w:rPr>
        <w:t xml:space="preserve">Science </w:t>
      </w:r>
      <w:r w:rsidR="000331A6" w:rsidRPr="000331A6">
        <w:rPr>
          <w:b/>
          <w:sz w:val="28"/>
        </w:rPr>
        <w:t>Education Title</w:t>
      </w:r>
      <w:r w:rsidR="000331A6" w:rsidRPr="00753F06">
        <w:rPr>
          <w:b/>
          <w:sz w:val="28"/>
        </w:rPr>
        <w:t>:</w:t>
      </w:r>
      <w:r w:rsidR="000331A6">
        <w:t xml:space="preserve"> </w:t>
      </w:r>
      <w:r w:rsidR="00515454">
        <w:t>T</w:t>
      </w:r>
      <w:r w:rsidR="009B3F4A">
        <w:t xml:space="preserve">he </w:t>
      </w:r>
      <w:r w:rsidR="001B7BE4">
        <w:t>D</w:t>
      </w:r>
      <w:r w:rsidR="00515454">
        <w:t xml:space="preserve">igital </w:t>
      </w:r>
      <w:r w:rsidR="001B7BE4">
        <w:t>O</w:t>
      </w:r>
      <w:r w:rsidR="00515454">
        <w:t>scilloscope, Part I</w:t>
      </w:r>
    </w:p>
    <w:p w14:paraId="3FB83EF8" w14:textId="77777777" w:rsidR="00753F06" w:rsidRDefault="00753F06" w:rsidP="00753F06">
      <w:pPr>
        <w:spacing w:after="0"/>
        <w:rPr>
          <w:b/>
          <w:sz w:val="28"/>
        </w:rPr>
      </w:pPr>
    </w:p>
    <w:p w14:paraId="36FC1B3D" w14:textId="0A829F4B" w:rsidR="008C30AF" w:rsidRDefault="000331A6" w:rsidP="00753F06">
      <w:pPr>
        <w:spacing w:after="0"/>
      </w:pPr>
      <w:r w:rsidRPr="000331A6">
        <w:rPr>
          <w:b/>
          <w:sz w:val="28"/>
        </w:rPr>
        <w:t>Overview</w:t>
      </w:r>
      <w:r w:rsidR="00B84DE8">
        <w:t xml:space="preserve"> </w:t>
      </w:r>
    </w:p>
    <w:p w14:paraId="6D574A61" w14:textId="5C83681F" w:rsidR="000331A6" w:rsidRDefault="00515454" w:rsidP="00753F06">
      <w:pPr>
        <w:spacing w:after="0"/>
      </w:pPr>
      <w:r>
        <w:t xml:space="preserve">The oscilloscope is a ubiquitous tool in engineering and physical-science laboratories. It is used for </w:t>
      </w:r>
      <w:r w:rsidR="000D357F">
        <w:t xml:space="preserve">measuring and visualizing </w:t>
      </w:r>
      <w:r>
        <w:t>voltage versus time, or in some cases</w:t>
      </w:r>
      <w:r w:rsidR="001B7BE4">
        <w:t>,</w:t>
      </w:r>
      <w:r>
        <w:t xml:space="preserve"> one</w:t>
      </w:r>
      <w:r w:rsidR="000D357F">
        <w:t xml:space="preserve"> voltage versus another</w:t>
      </w:r>
      <w:r>
        <w:t xml:space="preserve">. Modern digital oscilloscopes can preserve </w:t>
      </w:r>
      <w:r w:rsidR="00655386">
        <w:t xml:space="preserve">a </w:t>
      </w:r>
      <w:r>
        <w:t xml:space="preserve">display for an arbitrary length of time, allowing </w:t>
      </w:r>
      <w:r w:rsidR="00655386">
        <w:t xml:space="preserve">an </w:t>
      </w:r>
      <w:r>
        <w:t xml:space="preserve">experimenter to perform any number of measurements at </w:t>
      </w:r>
      <w:r w:rsidR="00E158FE">
        <w:t>their</w:t>
      </w:r>
      <w:r>
        <w:t xml:space="preserve"> leisure, </w:t>
      </w:r>
      <w:r w:rsidR="00655386">
        <w:t xml:space="preserve">and </w:t>
      </w:r>
      <w:r w:rsidR="00412817">
        <w:t>often allow</w:t>
      </w:r>
      <w:r w:rsidR="00E158FE">
        <w:t>ing</w:t>
      </w:r>
      <w:r w:rsidR="00412817">
        <w:t xml:space="preserve"> the </w:t>
      </w:r>
      <w:r w:rsidR="00655386">
        <w:t xml:space="preserve">experimenter </w:t>
      </w:r>
      <w:r w:rsidR="00412817">
        <w:t xml:space="preserve">to print or save the trace on the screen as well. </w:t>
      </w:r>
    </w:p>
    <w:p w14:paraId="1A5490E7" w14:textId="77777777" w:rsidR="00753F06" w:rsidRDefault="00753F06" w:rsidP="00753F06">
      <w:pPr>
        <w:spacing w:after="0"/>
        <w:rPr>
          <w:b/>
          <w:sz w:val="28"/>
          <w:szCs w:val="28"/>
        </w:rPr>
      </w:pPr>
    </w:p>
    <w:p w14:paraId="23F9307F" w14:textId="626E6226" w:rsidR="008C30AF" w:rsidRDefault="00B84DE8" w:rsidP="00753F06">
      <w:pPr>
        <w:spacing w:after="0"/>
      </w:pPr>
      <w:r>
        <w:rPr>
          <w:b/>
          <w:sz w:val="28"/>
          <w:szCs w:val="28"/>
        </w:rPr>
        <w:t>Principle</w:t>
      </w:r>
      <w:r w:rsidR="00753F06">
        <w:rPr>
          <w:b/>
          <w:sz w:val="28"/>
          <w:szCs w:val="28"/>
        </w:rPr>
        <w:t>s</w:t>
      </w:r>
      <w:r w:rsidR="009F4966">
        <w:t xml:space="preserve"> </w:t>
      </w:r>
    </w:p>
    <w:p w14:paraId="3EF67343" w14:textId="30ADDAAA" w:rsidR="00412817" w:rsidRDefault="00412817" w:rsidP="00753F06">
      <w:pPr>
        <w:spacing w:after="0"/>
      </w:pPr>
      <w:r>
        <w:t xml:space="preserve">All modern </w:t>
      </w:r>
      <w:r w:rsidR="00655386">
        <w:t>oscillo</w:t>
      </w:r>
      <w:r>
        <w:t>scopes are digit</w:t>
      </w:r>
      <w:r w:rsidR="000D357F">
        <w:t xml:space="preserve">al, which means they consist of </w:t>
      </w:r>
      <w:r>
        <w:t>a set of analog-to-digital voltage converters conn</w:t>
      </w:r>
      <w:r w:rsidR="000D357F">
        <w:t xml:space="preserve">ected to an elementary computer. </w:t>
      </w:r>
      <w:r w:rsidR="00A70E68">
        <w:t>Most controls are universal to all oscilloscopes</w:t>
      </w:r>
      <w:r w:rsidR="001D29B5">
        <w:t xml:space="preserve"> (</w:t>
      </w:r>
      <w:r w:rsidR="001D29B5" w:rsidRPr="00185D01">
        <w:rPr>
          <w:b/>
        </w:rPr>
        <w:t>Figure 1</w:t>
      </w:r>
      <w:r w:rsidR="001D29B5">
        <w:t>)</w:t>
      </w:r>
      <w:r w:rsidR="00A70E68">
        <w:t>. Different models might have different locations for certain features, but all oscilloscopes have a single screen for output; a vertical group of controls (specifically the vertical-scale knob); a horizontal group of controls (specifically the horizontal-scale kno</w:t>
      </w:r>
      <w:r w:rsidR="00B33656">
        <w:t>b</w:t>
      </w:r>
      <w:r w:rsidR="00A70E68">
        <w:t xml:space="preserve">); trigger controls; </w:t>
      </w:r>
      <w:r w:rsidR="000B4C5F">
        <w:t xml:space="preserve">an </w:t>
      </w:r>
      <w:r w:rsidR="00A70E68">
        <w:t>acquire group/autoset button; channel selector buttons; soft keys</w:t>
      </w:r>
      <w:r w:rsidR="0093786A">
        <w:t xml:space="preserve">; an on/off button. </w:t>
      </w:r>
      <w:r w:rsidR="000D357F">
        <w:t xml:space="preserve">The oscilloscope </w:t>
      </w:r>
      <w:r w:rsidR="0093786A">
        <w:t xml:space="preserve">also has a </w:t>
      </w:r>
      <w:r>
        <w:t>network connection for communication and printing.</w:t>
      </w:r>
      <w:r w:rsidR="008C30AF">
        <w:t xml:space="preserve"> </w:t>
      </w:r>
    </w:p>
    <w:p w14:paraId="3947BB78" w14:textId="77777777" w:rsidR="00753F06" w:rsidRDefault="00753F06" w:rsidP="00753F06">
      <w:pPr>
        <w:spacing w:after="0"/>
      </w:pPr>
    </w:p>
    <w:p w14:paraId="189897D3" w14:textId="0AEB4B2E" w:rsidR="00B33656" w:rsidRDefault="00B33656" w:rsidP="00753F06">
      <w:pPr>
        <w:spacing w:after="0"/>
      </w:pPr>
      <w:r>
        <w:t>To get the most use out of an oscilloscope, or “scope” for short, it is essential to understand triggering and how to set the scale.</w:t>
      </w:r>
    </w:p>
    <w:p w14:paraId="0FEFC45C" w14:textId="77777777" w:rsidR="00753F06" w:rsidRDefault="00753F06" w:rsidP="00753F06">
      <w:pPr>
        <w:spacing w:after="0"/>
      </w:pPr>
    </w:p>
    <w:p w14:paraId="477ED1C8" w14:textId="5DC3538F" w:rsidR="00B33656" w:rsidRDefault="00B33656" w:rsidP="00753F06">
      <w:pPr>
        <w:spacing w:after="0"/>
      </w:pPr>
      <w:r>
        <w:t>Triggering is analogous to tripping the shutter on a camera. It determines the exact moment when the scope “takes a snapshot” of the voltage, and thus</w:t>
      </w:r>
      <w:r w:rsidR="000B4C5F">
        <w:t>,</w:t>
      </w:r>
      <w:r>
        <w:t xml:space="preserve"> </w:t>
      </w:r>
      <w:r w:rsidR="001014BA">
        <w:t xml:space="preserve">captures </w:t>
      </w:r>
      <w:r>
        <w:t>exactly what part of the voltage appears on the screen. The scope can be triggered manually, but more often it is programmed to monitor the signal and to take a snapshot (</w:t>
      </w:r>
      <w:r w:rsidRPr="00185D01">
        <w:rPr>
          <w:i/>
        </w:rPr>
        <w:t>i.e.</w:t>
      </w:r>
      <w:r w:rsidR="000B4C5F" w:rsidRPr="000B4C5F">
        <w:t>,</w:t>
      </w:r>
      <w:r w:rsidRPr="000B4C5F">
        <w:t xml:space="preserve"> </w:t>
      </w:r>
      <w:r>
        <w:t xml:space="preserve">draw the screen) when certain conditions are met, specifically when the voltage on a particular channel (that the user selects) rises or falls through a predetermined value. For periodic signals, triggering off a certain point allows multiple traces to be displayed with the same starting point, or horizontal alignment. </w:t>
      </w:r>
    </w:p>
    <w:p w14:paraId="7C4CC81F" w14:textId="77777777" w:rsidR="00753F06" w:rsidRDefault="00753F06" w:rsidP="00753F06">
      <w:pPr>
        <w:spacing w:after="0"/>
      </w:pPr>
    </w:p>
    <w:p w14:paraId="00518644" w14:textId="29697ADA" w:rsidR="004D4A0B" w:rsidRDefault="00B33656" w:rsidP="00753F06">
      <w:pPr>
        <w:spacing w:after="0"/>
      </w:pPr>
      <w:r>
        <w:t>“Scale” refers to the range of values that the screen displays, both in the vertical and horizontal axes. A signal varying between +1 and -1 V, for example, is best displayed on a screen cover</w:t>
      </w:r>
      <w:r w:rsidR="001014BA">
        <w:t>ing</w:t>
      </w:r>
      <w:r>
        <w:t xml:space="preserve"> that range. Similarly, the horizontal scale should be set so that the screen</w:t>
      </w:r>
      <w:r w:rsidR="004254D6">
        <w:t xml:space="preserve"> </w:t>
      </w:r>
      <w:r>
        <w:t>show</w:t>
      </w:r>
      <w:r w:rsidR="004254D6">
        <w:t>s</w:t>
      </w:r>
      <w:r>
        <w:t xml:space="preserve"> the relevant variations of the signal. Most scopes can vary their scales over many orders of magnitude, making it easy to</w:t>
      </w:r>
      <w:r w:rsidR="001014BA">
        <w:t xml:space="preserve"> use the wrong scale (</w:t>
      </w:r>
      <w:r w:rsidR="001014BA" w:rsidRPr="00185D01">
        <w:rPr>
          <w:i/>
        </w:rPr>
        <w:t>e.g.</w:t>
      </w:r>
      <w:r w:rsidR="000B4C5F">
        <w:t>,</w:t>
      </w:r>
      <w:r w:rsidR="001014BA">
        <w:t xml:space="preserve"> using a sc</w:t>
      </w:r>
      <w:r w:rsidR="00305F7D">
        <w:t>ale too small for a large range and vice versa</w:t>
      </w:r>
      <w:r w:rsidR="001014BA">
        <w:t>).</w:t>
      </w:r>
    </w:p>
    <w:p w14:paraId="28A65123" w14:textId="77777777" w:rsidR="00753F06" w:rsidRDefault="00753F06" w:rsidP="00753F06">
      <w:pPr>
        <w:spacing w:after="0"/>
      </w:pPr>
    </w:p>
    <w:p w14:paraId="7A60BA94" w14:textId="23D098A1" w:rsidR="00B6472C" w:rsidRDefault="00B6472C" w:rsidP="00753F06">
      <w:pPr>
        <w:spacing w:after="0"/>
        <w:rPr>
          <w:ins w:id="1" w:author="Eric Black" w:date="2015-04-18T14:35:00Z"/>
        </w:rPr>
      </w:pPr>
      <w:ins w:id="2" w:author="Eric Black" w:date="2015-04-18T14:34:00Z">
        <w:r>
          <w:t>This</w:t>
        </w:r>
      </w:ins>
      <w:ins w:id="3" w:author="Jacob Roundy" w:date="2015-04-22T10:04:00Z">
        <w:r w:rsidR="000B4C5F">
          <w:t xml:space="preserve"> experiment</w:t>
        </w:r>
      </w:ins>
      <w:ins w:id="4" w:author="Eric Black" w:date="2015-04-18T14:34:00Z">
        <w:del w:id="5" w:author="Jacob Roundy" w:date="2015-04-22T10:04:00Z">
          <w:r w:rsidDel="000B4C5F">
            <w:delText xml:space="preserve"> lab will also</w:delText>
          </w:r>
        </w:del>
        <w:r>
          <w:t xml:space="preserve"> </w:t>
        </w:r>
      </w:ins>
      <w:ins w:id="6" w:author="Jacob Roundy" w:date="2015-04-22T10:04:00Z">
        <w:r w:rsidR="000B4C5F">
          <w:t>also</w:t>
        </w:r>
      </w:ins>
      <w:ins w:id="7" w:author="Eric Black" w:date="2015-04-18T14:34:00Z">
        <w:del w:id="8" w:author="Jacob Roundy" w:date="2015-04-22T10:04:00Z">
          <w:r w:rsidDel="000B4C5F">
            <w:delText>make</w:delText>
          </w:r>
        </w:del>
        <w:r>
          <w:t xml:space="preserve"> u</w:t>
        </w:r>
      </w:ins>
      <w:ins w:id="9" w:author="Jacob Roundy" w:date="2015-04-22T10:05:00Z">
        <w:r w:rsidR="000B4C5F">
          <w:t>tilizes</w:t>
        </w:r>
      </w:ins>
      <w:ins w:id="10" w:author="Eric Black" w:date="2015-04-18T14:34:00Z">
        <w:del w:id="11" w:author="Jacob Roundy" w:date="2015-04-22T10:05:00Z">
          <w:r w:rsidDel="000B4C5F">
            <w:delText>se of</w:delText>
          </w:r>
        </w:del>
        <w:r>
          <w:t xml:space="preserve"> a </w:t>
        </w:r>
        <w:r w:rsidRPr="0022034E">
          <w:t>function generator</w:t>
        </w:r>
        <w:r>
          <w:rPr>
            <w:i/>
          </w:rPr>
          <w:t>,</w:t>
        </w:r>
      </w:ins>
      <w:ins w:id="12" w:author="Eric Black" w:date="2015-04-18T14:35:00Z">
        <w:r>
          <w:t xml:space="preserve"> a device for producing electronic signals where the user specifies</w:t>
        </w:r>
      </w:ins>
      <w:ins w:id="13" w:author="Eric Black" w:date="2015-04-19T10:24:00Z">
        <w:r w:rsidR="00E8350D">
          <w:t xml:space="preserve"> properties</w:t>
        </w:r>
      </w:ins>
      <w:ins w:id="14" w:author="Jacob Roundy" w:date="2015-04-22T10:05:00Z">
        <w:r w:rsidR="000B4C5F">
          <w:t>,</w:t>
        </w:r>
      </w:ins>
      <w:ins w:id="15" w:author="Eric Black" w:date="2015-04-19T10:24:00Z">
        <w:r w:rsidR="00E8350D">
          <w:t xml:space="preserve"> such as</w:t>
        </w:r>
      </w:ins>
      <w:ins w:id="16" w:author="Eric Black" w:date="2015-04-18T14:35:00Z">
        <w:r>
          <w:t xml:space="preserve"> the frequency</w:t>
        </w:r>
      </w:ins>
      <w:ins w:id="17" w:author="Eric Black" w:date="2015-04-19T10:25:00Z">
        <w:r w:rsidR="00E506FA">
          <w:t xml:space="preserve"> (how many times the signal repeats per second)</w:t>
        </w:r>
      </w:ins>
      <w:ins w:id="18" w:author="Eric Black" w:date="2015-04-19T10:22:00Z">
        <w:r w:rsidR="00E8350D">
          <w:t xml:space="preserve"> or period (time between successive peaks in the signal</w:t>
        </w:r>
      </w:ins>
      <w:ins w:id="19" w:author="Eric Black" w:date="2015-04-19T10:26:00Z">
        <w:r w:rsidR="00E506FA">
          <w:t>, equal to the inverse of the frequency</w:t>
        </w:r>
      </w:ins>
      <w:ins w:id="20" w:author="Eric Black" w:date="2015-04-19T10:22:00Z">
        <w:r w:rsidR="00E8350D">
          <w:t>)</w:t>
        </w:r>
      </w:ins>
      <w:ins w:id="21" w:author="Eric Black" w:date="2015-04-18T14:35:00Z">
        <w:r>
          <w:t>, amplitude</w:t>
        </w:r>
      </w:ins>
      <w:ins w:id="22" w:author="Eric Black" w:date="2015-04-19T10:23:00Z">
        <w:r w:rsidR="00E8350D">
          <w:t xml:space="preserve"> (height of the signal)</w:t>
        </w:r>
      </w:ins>
      <w:ins w:id="23" w:author="Eric Black" w:date="2015-04-18T14:35:00Z">
        <w:r>
          <w:t xml:space="preserve">, </w:t>
        </w:r>
      </w:ins>
      <w:ins w:id="24" w:author="Eric Black" w:date="2015-04-19T10:26:00Z">
        <w:r w:rsidR="00E506FA">
          <w:t xml:space="preserve">and </w:t>
        </w:r>
      </w:ins>
      <w:ins w:id="25" w:author="Eric Black" w:date="2015-04-18T14:35:00Z">
        <w:r>
          <w:t>shape</w:t>
        </w:r>
      </w:ins>
      <w:ins w:id="26" w:author="Eric Black" w:date="2015-04-19T10:23:00Z">
        <w:r w:rsidR="00E8350D">
          <w:t xml:space="preserve"> (sine, square wave, triangle, etc.)</w:t>
        </w:r>
      </w:ins>
      <w:ins w:id="27" w:author="Eric Black" w:date="2015-04-18T14:35:00Z">
        <w:r>
          <w:t>. Operation of most function generators is usually very straightforward, unlike oscilloscopes.</w:t>
        </w:r>
      </w:ins>
    </w:p>
    <w:p w14:paraId="0F837992" w14:textId="77777777" w:rsidR="00753F06" w:rsidRDefault="00753F06" w:rsidP="00753F06">
      <w:pPr>
        <w:spacing w:after="0"/>
      </w:pPr>
    </w:p>
    <w:p w14:paraId="4AF82418" w14:textId="6700ADDB" w:rsidR="00B6472C" w:rsidRDefault="00B6472C" w:rsidP="00753F06">
      <w:pPr>
        <w:spacing w:after="0"/>
        <w:rPr>
          <w:ins w:id="28" w:author="Eric Black" w:date="2015-04-18T14:37:00Z"/>
        </w:rPr>
      </w:pPr>
      <w:ins w:id="29" w:author="Eric Black" w:date="2015-04-18T14:36:00Z">
        <w:r>
          <w:t xml:space="preserve">In most laboratory settings, electronic signals are transmitted along </w:t>
        </w:r>
        <w:r w:rsidRPr="0022034E">
          <w:t>coaxial cables</w:t>
        </w:r>
        <w:r>
          <w:t>, which consist of an inner wire conductor surrounded by a flexible, insulating material and</w:t>
        </w:r>
        <w:del w:id="30" w:author="Jacob Roundy" w:date="2015-04-22T10:06:00Z">
          <w:r w:rsidDel="000B4C5F">
            <w:delText xml:space="preserve"> then</w:delText>
          </w:r>
        </w:del>
        <w:r>
          <w:t xml:space="preserve"> an outer</w:t>
        </w:r>
        <w:del w:id="31" w:author="Jacob Roundy" w:date="2015-04-22T10:06:00Z">
          <w:r w:rsidDel="000B4C5F">
            <w:delText>,</w:delText>
          </w:r>
        </w:del>
        <w:r>
          <w:t xml:space="preserve"> conducting “sheath” that is connected to ground and</w:t>
        </w:r>
        <w:del w:id="32" w:author="Jacob Roundy" w:date="2015-04-22T10:07:00Z">
          <w:r w:rsidDel="000B4C5F">
            <w:delText xml:space="preserve"> thus</w:delText>
          </w:r>
        </w:del>
        <w:r>
          <w:t xml:space="preserve"> maintained at </w:t>
        </w:r>
      </w:ins>
      <w:ins w:id="33" w:author="Eric Black" w:date="2015-04-18T14:37:00Z">
        <w:r>
          <w:t xml:space="preserve">a potential of </w:t>
        </w:r>
      </w:ins>
      <w:ins w:id="34" w:author="Eric Black" w:date="2015-04-18T14:36:00Z">
        <w:r>
          <w:t>zero volts.</w:t>
        </w:r>
      </w:ins>
      <w:ins w:id="35" w:author="Eric Black" w:date="2015-04-18T14:37:00Z">
        <w:r>
          <w:t xml:space="preserve"> Connections are usually made using bayonet-type connectors</w:t>
        </w:r>
        <w:del w:id="36" w:author="Jacob Roundy" w:date="2015-04-22T10:07:00Z">
          <w:r w:rsidDel="000B4C5F">
            <w:delText>, as shown in</w:delText>
          </w:r>
        </w:del>
        <w:r>
          <w:t xml:space="preserve"> </w:t>
        </w:r>
      </w:ins>
      <w:ins w:id="37" w:author="Jacob Roundy" w:date="2015-04-22T10:07:00Z">
        <w:r w:rsidR="000B4C5F">
          <w:t>(</w:t>
        </w:r>
      </w:ins>
      <w:ins w:id="38" w:author="Eric Black" w:date="2015-04-18T14:37:00Z">
        <w:r w:rsidRPr="0022034E">
          <w:rPr>
            <w:b/>
          </w:rPr>
          <w:t xml:space="preserve">Figure </w:t>
        </w:r>
      </w:ins>
      <w:ins w:id="39" w:author="Jacob Roundy" w:date="2015-04-22T10:25:00Z">
        <w:r w:rsidR="00306ED0">
          <w:rPr>
            <w:b/>
          </w:rPr>
          <w:t>2</w:t>
        </w:r>
      </w:ins>
      <w:ins w:id="40" w:author="Eric Black" w:date="2015-04-18T14:37:00Z">
        <w:del w:id="41" w:author="Jacob Roundy" w:date="2015-04-22T10:25:00Z">
          <w:r w:rsidRPr="0022034E" w:rsidDel="00306ED0">
            <w:rPr>
              <w:b/>
            </w:rPr>
            <w:delText>1</w:delText>
          </w:r>
        </w:del>
      </w:ins>
      <w:ins w:id="42" w:author="Jacob Roundy" w:date="2015-04-22T10:07:00Z">
        <w:r w:rsidR="000B4C5F">
          <w:t>)</w:t>
        </w:r>
      </w:ins>
      <w:ins w:id="43" w:author="Eric Black" w:date="2015-04-18T14:37:00Z">
        <w:r>
          <w:t>.</w:t>
        </w:r>
      </w:ins>
    </w:p>
    <w:p w14:paraId="41DB7EF3" w14:textId="77777777" w:rsidR="00753F06" w:rsidRDefault="00753F06" w:rsidP="00753F06">
      <w:pPr>
        <w:spacing w:after="0"/>
      </w:pPr>
    </w:p>
    <w:p w14:paraId="3CAFB12A" w14:textId="50797E70" w:rsidR="00B6472C" w:rsidRPr="00B6472C" w:rsidRDefault="00B6472C" w:rsidP="00753F06">
      <w:pPr>
        <w:spacing w:after="0"/>
      </w:pPr>
      <w:ins w:id="44" w:author="Eric Black" w:date="2015-04-18T14:38:00Z">
        <w:r>
          <w:t>Many</w:t>
        </w:r>
      </w:ins>
      <w:ins w:id="45" w:author="Eric Black" w:date="2015-04-18T14:37:00Z">
        <w:r>
          <w:t xml:space="preserve"> cable and connection types are available</w:t>
        </w:r>
      </w:ins>
      <w:ins w:id="46" w:author="Eric Black" w:date="2015-04-18T14:38:00Z">
        <w:r>
          <w:t>, and a survey of the different models and designs is beyond the scope of this video. The most common combination</w:t>
        </w:r>
      </w:ins>
      <w:ins w:id="47" w:author="Eric Black" w:date="2015-04-18T14:40:00Z">
        <w:r>
          <w:t xml:space="preserve"> in a laboratory setting</w:t>
        </w:r>
      </w:ins>
      <w:ins w:id="48" w:author="Eric Black" w:date="2015-04-18T14:38:00Z">
        <w:r>
          <w:t xml:space="preserve"> is</w:t>
        </w:r>
      </w:ins>
      <w:ins w:id="49" w:author="Eric Black" w:date="2015-04-18T14:40:00Z">
        <w:del w:id="50" w:author="Jacob Roundy" w:date="2015-04-22T10:11:00Z">
          <w:r w:rsidDel="0022034E">
            <w:delText xml:space="preserve"> probably</w:delText>
          </w:r>
        </w:del>
      </w:ins>
      <w:ins w:id="51" w:author="Eric Black" w:date="2015-04-18T14:38:00Z">
        <w:r>
          <w:t xml:space="preserve"> RG-58U</w:t>
        </w:r>
      </w:ins>
      <w:ins w:id="52" w:author="Eric Black" w:date="2015-04-18T14:40:00Z">
        <w:r>
          <w:t xml:space="preserve"> cable and BNC connectors</w:t>
        </w:r>
      </w:ins>
      <w:ins w:id="53" w:author="Eric Black" w:date="2015-04-18T14:41:00Z">
        <w:r>
          <w:t>. Runners-up are typica</w:t>
        </w:r>
        <w:r w:rsidR="003A35CE">
          <w:t>lly similar enough that the similar</w:t>
        </w:r>
        <w:r>
          <w:t xml:space="preserve"> principles</w:t>
        </w:r>
      </w:ins>
      <w:ins w:id="54" w:author="Eric Black" w:date="2015-04-18T14:42:00Z">
        <w:r w:rsidR="003A35CE">
          <w:t>, characteristics, and modes of operation</w:t>
        </w:r>
      </w:ins>
      <w:ins w:id="55" w:author="Eric Black" w:date="2015-04-18T14:41:00Z">
        <w:r>
          <w:t xml:space="preserve"> </w:t>
        </w:r>
      </w:ins>
      <w:ins w:id="56" w:author="Eric Black" w:date="2015-04-18T14:42:00Z">
        <w:r w:rsidR="003A35CE">
          <w:t xml:space="preserve">apply. </w:t>
        </w:r>
      </w:ins>
    </w:p>
    <w:p w14:paraId="41FEC274" w14:textId="77777777" w:rsidR="004D4A0B" w:rsidRDefault="004D4A0B" w:rsidP="00753F06">
      <w:pPr>
        <w:spacing w:after="0"/>
      </w:pPr>
    </w:p>
    <w:p w14:paraId="3ACCE7F2" w14:textId="6B73A9F8" w:rsidR="009D36F9" w:rsidRDefault="000331A6" w:rsidP="00753F06">
      <w:pPr>
        <w:spacing w:after="0"/>
      </w:pPr>
      <w:r w:rsidRPr="00467282">
        <w:rPr>
          <w:b/>
          <w:sz w:val="28"/>
        </w:rPr>
        <w:t>Procedure</w:t>
      </w:r>
    </w:p>
    <w:p w14:paraId="0C1E7D14" w14:textId="64FC350D" w:rsidR="008460C2" w:rsidRDefault="00D10B13" w:rsidP="00753F06">
      <w:pPr>
        <w:pStyle w:val="ListParagraph"/>
        <w:numPr>
          <w:ilvl w:val="0"/>
          <w:numId w:val="3"/>
        </w:numPr>
        <w:spacing w:after="0"/>
      </w:pPr>
      <w:r>
        <w:t xml:space="preserve">Turn </w:t>
      </w:r>
      <w:r w:rsidR="003135C3">
        <w:t>on the scope</w:t>
      </w:r>
      <w:r w:rsidR="00B647BD">
        <w:t xml:space="preserve"> and the </w:t>
      </w:r>
      <w:commentRangeStart w:id="57"/>
      <w:r w:rsidR="00B647BD">
        <w:t>function generator</w:t>
      </w:r>
      <w:commentRangeEnd w:id="57"/>
      <w:r w:rsidR="00B82685">
        <w:rPr>
          <w:rStyle w:val="CommentReference"/>
        </w:rPr>
        <w:commentReference w:id="57"/>
      </w:r>
      <w:r w:rsidR="00B647BD">
        <w:t>.</w:t>
      </w:r>
      <w:r w:rsidR="003135C3">
        <w:t xml:space="preserve"> </w:t>
      </w:r>
    </w:p>
    <w:p w14:paraId="70BCD952" w14:textId="2B35F05F" w:rsidR="0093786A" w:rsidRDefault="0093786A" w:rsidP="00753F06">
      <w:pPr>
        <w:pStyle w:val="ListParagraph"/>
        <w:spacing w:after="0"/>
        <w:ind w:left="360"/>
      </w:pPr>
    </w:p>
    <w:p w14:paraId="24953D78" w14:textId="6E9032BC" w:rsidR="00D10B13" w:rsidRDefault="008B360A" w:rsidP="00753F06">
      <w:pPr>
        <w:pStyle w:val="ListParagraph"/>
        <w:numPr>
          <w:ilvl w:val="0"/>
          <w:numId w:val="3"/>
        </w:numPr>
        <w:spacing w:after="0"/>
      </w:pPr>
      <w:ins w:id="58" w:author="Eric Black" w:date="2015-04-18T14:43:00Z">
        <w:r>
          <w:t>Program the function generator to produce</w:t>
        </w:r>
      </w:ins>
      <w:commentRangeStart w:id="59"/>
      <w:del w:id="60" w:author="Eric Black" w:date="2015-04-18T14:43:00Z">
        <w:r w:rsidR="0093786A" w:rsidDel="008B360A">
          <w:delText>S</w:delText>
        </w:r>
        <w:r w:rsidR="003135C3" w:rsidDel="008B360A">
          <w:delText>elect</w:delText>
        </w:r>
      </w:del>
      <w:r w:rsidR="003135C3">
        <w:t xml:space="preserve"> a sine wave with a </w:t>
      </w:r>
      <w:r w:rsidR="000D357F">
        <w:t xml:space="preserve">frequency of </w:t>
      </w:r>
      <w:r w:rsidR="003135C3">
        <w:t>1 kHz and a</w:t>
      </w:r>
      <w:r w:rsidR="000D357F">
        <w:t>n</w:t>
      </w:r>
      <w:r w:rsidR="003135C3">
        <w:t xml:space="preserve"> </w:t>
      </w:r>
      <w:r w:rsidR="000D357F">
        <w:t xml:space="preserve">amplitude of </w:t>
      </w:r>
      <w:r w:rsidR="003135C3">
        <w:t>1 V.</w:t>
      </w:r>
      <w:commentRangeEnd w:id="59"/>
      <w:r w:rsidR="00BE68DC">
        <w:rPr>
          <w:rStyle w:val="CommentReference"/>
        </w:rPr>
        <w:commentReference w:id="59"/>
      </w:r>
    </w:p>
    <w:p w14:paraId="0F3C01D2" w14:textId="77777777" w:rsidR="008460C2" w:rsidRDefault="008460C2" w:rsidP="00753F06">
      <w:pPr>
        <w:pStyle w:val="ListParagraph"/>
        <w:spacing w:after="0"/>
        <w:ind w:left="360"/>
      </w:pPr>
    </w:p>
    <w:p w14:paraId="135A533B" w14:textId="53A23B24" w:rsidR="0093786A" w:rsidDel="008B360A" w:rsidRDefault="0093786A" w:rsidP="00753F06">
      <w:pPr>
        <w:pStyle w:val="ListParagraph"/>
        <w:numPr>
          <w:ilvl w:val="0"/>
          <w:numId w:val="3"/>
        </w:numPr>
        <w:spacing w:after="0"/>
        <w:rPr>
          <w:del w:id="61" w:author="Eric Black" w:date="2015-04-18T14:43:00Z"/>
        </w:rPr>
      </w:pPr>
      <w:r>
        <w:t xml:space="preserve">Connect </w:t>
      </w:r>
      <w:r w:rsidR="003135C3">
        <w:t xml:space="preserve">the output of the function generator to the input (Ch1) of the scope. </w:t>
      </w:r>
    </w:p>
    <w:p w14:paraId="7F80E772" w14:textId="77777777" w:rsidR="008460C2" w:rsidDel="008B360A" w:rsidRDefault="008460C2" w:rsidP="00753F06">
      <w:pPr>
        <w:pStyle w:val="ListParagraph"/>
        <w:numPr>
          <w:ilvl w:val="0"/>
          <w:numId w:val="3"/>
        </w:numPr>
        <w:spacing w:after="0"/>
        <w:rPr>
          <w:del w:id="62" w:author="Eric Black" w:date="2015-04-18T14:43:00Z"/>
        </w:rPr>
      </w:pPr>
    </w:p>
    <w:p w14:paraId="2D3CCB46" w14:textId="7C897B1B" w:rsidR="004D1240" w:rsidDel="008B360A" w:rsidRDefault="004D1240" w:rsidP="00753F06">
      <w:pPr>
        <w:pStyle w:val="ListParagraph"/>
        <w:spacing w:after="0"/>
        <w:rPr>
          <w:del w:id="63" w:author="Eric Black" w:date="2015-04-18T14:43:00Z"/>
        </w:rPr>
      </w:pPr>
      <w:commentRangeStart w:id="64"/>
      <w:del w:id="65" w:author="Eric Black" w:date="2015-04-18T14:43:00Z">
        <w:r w:rsidDel="008B360A">
          <w:delText>Cut a coaxial cable in two (horizontally).</w:delText>
        </w:r>
      </w:del>
    </w:p>
    <w:p w14:paraId="104EFF45" w14:textId="14C429F0" w:rsidR="004D1240" w:rsidRDefault="004D1240" w:rsidP="00753F06">
      <w:pPr>
        <w:pStyle w:val="ListParagraph"/>
        <w:numPr>
          <w:ilvl w:val="0"/>
          <w:numId w:val="3"/>
        </w:numPr>
        <w:spacing w:after="0"/>
      </w:pPr>
      <w:del w:id="66" w:author="Eric Black" w:date="2015-04-18T14:43:00Z">
        <w:r w:rsidDel="008B360A">
          <w:delText>Observe the inner conductor and the outer sheath. The inner conductor carries the signal voltage, and the outer serves as ground</w:delText>
        </w:r>
        <w:r w:rsidR="00F7671B" w:rsidDel="008B360A">
          <w:delText xml:space="preserve"> (</w:delText>
        </w:r>
        <w:r w:rsidR="00F7671B" w:rsidRPr="004F107D" w:rsidDel="008B360A">
          <w:rPr>
            <w:b/>
          </w:rPr>
          <w:delText>Figure 2</w:delText>
        </w:r>
        <w:r w:rsidR="00F7671B" w:rsidDel="008B360A">
          <w:delText>)</w:delText>
        </w:r>
        <w:r w:rsidDel="008B360A">
          <w:delText>.</w:delText>
        </w:r>
      </w:del>
      <w:r>
        <w:t xml:space="preserve"> </w:t>
      </w:r>
    </w:p>
    <w:commentRangeEnd w:id="64"/>
    <w:p w14:paraId="1CA210DD" w14:textId="77777777" w:rsidR="00753F06" w:rsidRDefault="004F107D" w:rsidP="00753F06">
      <w:pPr>
        <w:pStyle w:val="ListParagraph"/>
        <w:spacing w:after="0"/>
        <w:ind w:left="792"/>
      </w:pPr>
      <w:r>
        <w:rPr>
          <w:rStyle w:val="CommentReference"/>
        </w:rPr>
        <w:commentReference w:id="64"/>
      </w:r>
    </w:p>
    <w:p w14:paraId="069CEA1D" w14:textId="106DA6EF" w:rsidR="000D13D8" w:rsidRDefault="004D1240" w:rsidP="00753F06">
      <w:pPr>
        <w:pStyle w:val="ListParagraph"/>
        <w:numPr>
          <w:ilvl w:val="1"/>
          <w:numId w:val="3"/>
        </w:numPr>
        <w:spacing w:after="0"/>
      </w:pPr>
      <w:r>
        <w:t>Take an intact cable with BNC connectors on both ends. Plug one end into the SIG-OUT port of the function generator and the other into Channel 1 of the oscilloscope. Note how the</w:t>
      </w:r>
      <w:r w:rsidR="00F7671B">
        <w:t xml:space="preserve"> slots in the BNC connectors li</w:t>
      </w:r>
      <w:r>
        <w:t>n</w:t>
      </w:r>
      <w:r w:rsidR="00F7671B">
        <w:t>e</w:t>
      </w:r>
      <w:r>
        <w:t xml:space="preserve"> up with the pegs on the ports, and that the connectors are locked into place by p</w:t>
      </w:r>
      <w:r w:rsidR="00F7671B">
        <w:t>ushing in and turning</w:t>
      </w:r>
      <w:r>
        <w:t>.</w:t>
      </w:r>
    </w:p>
    <w:p w14:paraId="086756FD" w14:textId="77777777" w:rsidR="008460C2" w:rsidRDefault="008460C2" w:rsidP="00753F06">
      <w:pPr>
        <w:pStyle w:val="ListParagraph"/>
        <w:spacing w:after="0"/>
        <w:ind w:left="792"/>
      </w:pPr>
    </w:p>
    <w:p w14:paraId="0F488A3E" w14:textId="6EEEFE45" w:rsidR="001F2078" w:rsidRDefault="001F2078" w:rsidP="00753F06">
      <w:pPr>
        <w:pStyle w:val="ListParagraph"/>
        <w:numPr>
          <w:ilvl w:val="0"/>
          <w:numId w:val="3"/>
        </w:numPr>
        <w:spacing w:after="0"/>
      </w:pPr>
      <w:r w:rsidRPr="001F2078">
        <w:t>Set the vertical scale of the scope to 1</w:t>
      </w:r>
      <w:ins w:id="67" w:author="Andrew" w:date="2015-02-04T17:46:00Z">
        <w:r w:rsidR="00BE68DC">
          <w:t xml:space="preserve"> </w:t>
        </w:r>
      </w:ins>
      <w:r w:rsidRPr="001F2078">
        <w:t>V/div and the horizontal scale to 1</w:t>
      </w:r>
      <w:ins w:id="68" w:author="Andrew" w:date="2015-02-04T17:46:00Z">
        <w:r w:rsidR="00BE68DC">
          <w:t xml:space="preserve"> </w:t>
        </w:r>
      </w:ins>
      <w:r w:rsidRPr="001F2078">
        <w:t>ms/div.</w:t>
      </w:r>
    </w:p>
    <w:p w14:paraId="5863D175" w14:textId="77777777" w:rsidR="008460C2" w:rsidRDefault="008460C2" w:rsidP="00753F06">
      <w:pPr>
        <w:pStyle w:val="ListParagraph"/>
        <w:spacing w:after="0"/>
        <w:ind w:left="360"/>
      </w:pPr>
    </w:p>
    <w:p w14:paraId="68B1D280" w14:textId="74BE87CC" w:rsidR="001F2078" w:rsidRDefault="001F2078" w:rsidP="00753F06">
      <w:pPr>
        <w:pStyle w:val="ListParagraph"/>
        <w:numPr>
          <w:ilvl w:val="0"/>
          <w:numId w:val="3"/>
        </w:numPr>
        <w:spacing w:after="0"/>
      </w:pPr>
      <w:r w:rsidRPr="001F2078">
        <w:t xml:space="preserve">Do the </w:t>
      </w:r>
      <w:r>
        <w:t xml:space="preserve">appropriate </w:t>
      </w:r>
      <w:r w:rsidRPr="001F2078">
        <w:t xml:space="preserve">calculation to show the relation between </w:t>
      </w:r>
      <w:r>
        <w:t xml:space="preserve">the </w:t>
      </w:r>
      <w:r w:rsidRPr="001F2078">
        <w:t>frequency and period of a sine wave (1/1</w:t>
      </w:r>
      <w:ins w:id="69" w:author="Andrew" w:date="2015-02-04T17:46:00Z">
        <w:r w:rsidR="00BE68DC">
          <w:t xml:space="preserve"> </w:t>
        </w:r>
      </w:ins>
      <w:r w:rsidRPr="001F2078">
        <w:t>kHz=1</w:t>
      </w:r>
      <w:ins w:id="70" w:author="Andrew" w:date="2015-02-04T17:46:00Z">
        <w:r w:rsidR="00BE68DC">
          <w:t xml:space="preserve"> </w:t>
        </w:r>
      </w:ins>
      <w:r w:rsidRPr="001F2078">
        <w:t>ms) (</w:t>
      </w:r>
      <w:r w:rsidRPr="004F107D">
        <w:rPr>
          <w:b/>
        </w:rPr>
        <w:t>Figure 3</w:t>
      </w:r>
      <w:r w:rsidRPr="001F2078">
        <w:t>).</w:t>
      </w:r>
    </w:p>
    <w:p w14:paraId="1F6DF52F" w14:textId="77777777" w:rsidR="008460C2" w:rsidRDefault="008460C2" w:rsidP="00753F06">
      <w:pPr>
        <w:pStyle w:val="ListParagraph"/>
        <w:spacing w:after="0"/>
        <w:ind w:left="360"/>
      </w:pPr>
    </w:p>
    <w:p w14:paraId="6644CCA0" w14:textId="64D1BEA4" w:rsidR="00D2343A" w:rsidRDefault="00D2343A" w:rsidP="00753F06">
      <w:pPr>
        <w:pStyle w:val="ListParagraph"/>
        <w:numPr>
          <w:ilvl w:val="0"/>
          <w:numId w:val="3"/>
        </w:numPr>
        <w:spacing w:after="0"/>
      </w:pPr>
      <w:r>
        <w:t xml:space="preserve">Push the manual trigger button. The scope should draw a representation of the signal on the screen. Observe that the </w:t>
      </w:r>
      <w:commentRangeStart w:id="71"/>
      <w:r>
        <w:t xml:space="preserve">period and amplitude </w:t>
      </w:r>
      <w:commentRangeEnd w:id="71"/>
      <w:r w:rsidR="00BE68DC">
        <w:rPr>
          <w:rStyle w:val="CommentReference"/>
        </w:rPr>
        <w:commentReference w:id="71"/>
      </w:r>
      <w:r>
        <w:t xml:space="preserve">agree with </w:t>
      </w:r>
      <w:del w:id="72" w:author="Andrew" w:date="2015-02-04T17:48:00Z">
        <w:r w:rsidDel="00BE68DC">
          <w:delText xml:space="preserve">our </w:delText>
        </w:r>
      </w:del>
      <w:ins w:id="73" w:author="Andrew" w:date="2015-02-04T17:48:00Z">
        <w:r w:rsidR="00BE68DC">
          <w:t xml:space="preserve">the </w:t>
        </w:r>
      </w:ins>
      <w:r>
        <w:t>expectations (1 V &amp; 1 ms).</w:t>
      </w:r>
    </w:p>
    <w:p w14:paraId="0F03CA20" w14:textId="77777777" w:rsidR="008460C2" w:rsidRDefault="008460C2" w:rsidP="00753F06">
      <w:pPr>
        <w:pStyle w:val="ListParagraph"/>
        <w:spacing w:after="0"/>
        <w:ind w:left="360"/>
      </w:pPr>
    </w:p>
    <w:p w14:paraId="786B0BC2" w14:textId="22CC757E" w:rsidR="00D2343A" w:rsidRDefault="00485FEC" w:rsidP="00753F06">
      <w:pPr>
        <w:pStyle w:val="ListParagraph"/>
        <w:numPr>
          <w:ilvl w:val="0"/>
          <w:numId w:val="3"/>
        </w:numPr>
        <w:spacing w:after="0"/>
      </w:pPr>
      <w:r>
        <w:t>Push the manual trigger button again</w:t>
      </w:r>
      <w:r w:rsidR="002A5A68">
        <w:t>,</w:t>
      </w:r>
      <w:r>
        <w:t xml:space="preserve"> and repeat three or four times. Notice how the horizontal alignment changes with each trigger.</w:t>
      </w:r>
    </w:p>
    <w:p w14:paraId="78CDECD6" w14:textId="77777777" w:rsidR="008460C2" w:rsidRDefault="008460C2" w:rsidP="00753F06">
      <w:pPr>
        <w:pStyle w:val="ListParagraph"/>
        <w:spacing w:after="0"/>
        <w:ind w:left="360"/>
      </w:pPr>
    </w:p>
    <w:p w14:paraId="11AEC526" w14:textId="4D0512BA" w:rsidR="008460C2" w:rsidDel="008A000C" w:rsidRDefault="00485FEC" w:rsidP="00753F06">
      <w:pPr>
        <w:pStyle w:val="ListParagraph"/>
        <w:numPr>
          <w:ilvl w:val="0"/>
          <w:numId w:val="3"/>
        </w:numPr>
        <w:spacing w:after="0"/>
        <w:rPr>
          <w:del w:id="74" w:author="Eric Black" w:date="2015-04-19T10:34:00Z"/>
        </w:rPr>
      </w:pPr>
      <w:commentRangeStart w:id="75"/>
      <w:del w:id="76" w:author="Eric Black" w:date="2015-04-19T10:34:00Z">
        <w:r w:rsidDel="008A000C">
          <w:delText>Program the scope to trigger automatically and consistently at a certain point, relative to the signal, by setting the following options, Source, Level, and Slope.</w:delText>
        </w:r>
        <w:commentRangeEnd w:id="75"/>
        <w:r w:rsidR="00BE68DC" w:rsidDel="008A000C">
          <w:rPr>
            <w:rStyle w:val="CommentReference"/>
          </w:rPr>
          <w:commentReference w:id="75"/>
        </w:r>
      </w:del>
    </w:p>
    <w:p w14:paraId="38C3E638" w14:textId="56AC56F7" w:rsidR="008460C2" w:rsidDel="008A000C" w:rsidRDefault="008460C2" w:rsidP="00753F06">
      <w:pPr>
        <w:pStyle w:val="ListParagraph"/>
        <w:spacing w:after="0"/>
        <w:ind w:left="360"/>
        <w:rPr>
          <w:del w:id="77" w:author="Eric Black" w:date="2015-04-19T10:34:00Z"/>
        </w:rPr>
      </w:pPr>
    </w:p>
    <w:p w14:paraId="134D3B02" w14:textId="04720489" w:rsidR="008460C2" w:rsidDel="00AD7904" w:rsidRDefault="00A265E3" w:rsidP="00753F06">
      <w:pPr>
        <w:pStyle w:val="ListParagraph"/>
        <w:numPr>
          <w:ilvl w:val="0"/>
          <w:numId w:val="3"/>
        </w:numPr>
        <w:spacing w:after="0"/>
        <w:rPr>
          <w:del w:id="78" w:author="Eric Black" w:date="2015-04-19T10:28:00Z"/>
        </w:rPr>
      </w:pPr>
      <w:commentRangeStart w:id="79"/>
      <w:del w:id="80" w:author="Eric Black" w:date="2015-04-19T10:28:00Z">
        <w:r w:rsidDel="00AD7904">
          <w:lastRenderedPageBreak/>
          <w:delText>Point out where on the sine wave those conditions are met</w:delText>
        </w:r>
        <w:r w:rsidR="00BE528A" w:rsidDel="00AD7904">
          <w:delText>.</w:delText>
        </w:r>
        <w:commentRangeEnd w:id="79"/>
        <w:r w:rsidR="00BE68DC" w:rsidDel="00AD7904">
          <w:rPr>
            <w:rStyle w:val="CommentReference"/>
          </w:rPr>
          <w:commentReference w:id="79"/>
        </w:r>
        <w:r w:rsidDel="00AD7904">
          <w:delText xml:space="preserve"> </w:delText>
        </w:r>
        <w:r w:rsidR="00BE528A" w:rsidDel="00AD7904">
          <w:delText>Mark</w:delText>
        </w:r>
        <w:r w:rsidDel="00AD7904">
          <w:delText xml:space="preserve"> the first one and identify as the “trigger point.” It is best visually to use a level of 0 V and a falling slope here, so that half a period goes by before the trigger point</w:delText>
        </w:r>
        <w:r w:rsidR="007D205D" w:rsidDel="00AD7904">
          <w:delText xml:space="preserve"> (</w:delText>
        </w:r>
        <w:r w:rsidR="007D205D" w:rsidRPr="00CB5E8E" w:rsidDel="00AD7904">
          <w:rPr>
            <w:b/>
          </w:rPr>
          <w:delText>Figure 4</w:delText>
        </w:r>
        <w:r w:rsidR="007D205D" w:rsidDel="00AD7904">
          <w:delText>)</w:delText>
        </w:r>
        <w:r w:rsidDel="00AD7904">
          <w:delText>.</w:delText>
        </w:r>
        <w:r w:rsidR="00446A96" w:rsidDel="00AD7904">
          <w:delText xml:space="preserve"> </w:delText>
        </w:r>
        <w:r w:rsidR="007D205D" w:rsidDel="00AD7904">
          <w:delText>Note</w:delText>
        </w:r>
        <w:r w:rsidR="00446A96" w:rsidDel="00AD7904">
          <w:delText xml:space="preserve"> that there are several instances here where the trigger conditions are met and that the scope will trigger off of each, one after another, unless</w:delText>
        </w:r>
        <w:r w:rsidR="004254D6" w:rsidDel="00AD7904">
          <w:delText xml:space="preserve"> </w:delText>
        </w:r>
        <w:r w:rsidR="00446A96" w:rsidDel="00AD7904">
          <w:delText>set to Single Sequence mode.</w:delText>
        </w:r>
        <w:r w:rsidR="00672E6E" w:rsidDel="00AD7904">
          <w:delText xml:space="preserve"> </w:delText>
        </w:r>
      </w:del>
    </w:p>
    <w:p w14:paraId="7480FC14" w14:textId="4A165610" w:rsidR="00A265E3" w:rsidRDefault="008A000C" w:rsidP="00753F06">
      <w:pPr>
        <w:pStyle w:val="ListParagraph"/>
        <w:numPr>
          <w:ilvl w:val="0"/>
          <w:numId w:val="3"/>
        </w:numPr>
        <w:spacing w:after="0"/>
      </w:pPr>
      <w:ins w:id="81" w:author="Eric Black" w:date="2015-04-19T10:34:00Z">
        <w:r>
          <w:t>Now s</w:t>
        </w:r>
      </w:ins>
      <w:del w:id="82" w:author="Eric Black" w:date="2015-04-19T10:34:00Z">
        <w:r w:rsidR="00A265E3" w:rsidDel="008A000C">
          <w:delText>S</w:delText>
        </w:r>
      </w:del>
      <w:r w:rsidR="00A265E3">
        <w:t>et the trigger parameters of the scope to the following values</w:t>
      </w:r>
      <w:ins w:id="83" w:author="Jacob Roundy" w:date="2015-04-22T10:28:00Z">
        <w:r w:rsidR="00306ED0">
          <w:t>:</w:t>
        </w:r>
      </w:ins>
      <w:del w:id="84" w:author="Jacob Roundy" w:date="2015-04-22T10:28:00Z">
        <w:r w:rsidR="00A265E3" w:rsidDel="00306ED0">
          <w:delText>.</w:delText>
        </w:r>
      </w:del>
    </w:p>
    <w:p w14:paraId="64CD106F" w14:textId="77777777" w:rsidR="00753F06" w:rsidRDefault="00753F06" w:rsidP="00753F06">
      <w:pPr>
        <w:pStyle w:val="ListParagraph"/>
        <w:spacing w:after="0"/>
        <w:ind w:left="792"/>
      </w:pPr>
    </w:p>
    <w:p w14:paraId="13536E66" w14:textId="7E499029" w:rsidR="00A265E3" w:rsidRDefault="00A265E3" w:rsidP="00753F06">
      <w:pPr>
        <w:pStyle w:val="ListParagraph"/>
        <w:numPr>
          <w:ilvl w:val="1"/>
          <w:numId w:val="3"/>
        </w:numPr>
        <w:spacing w:after="0"/>
      </w:pPr>
      <w:r>
        <w:t>Type: Edge</w:t>
      </w:r>
    </w:p>
    <w:p w14:paraId="29FC5A67" w14:textId="77777777" w:rsidR="00753F06" w:rsidRDefault="00753F06" w:rsidP="00753F06">
      <w:pPr>
        <w:pStyle w:val="ListParagraph"/>
        <w:spacing w:after="0"/>
        <w:ind w:left="1224"/>
      </w:pPr>
    </w:p>
    <w:p w14:paraId="1453605C" w14:textId="5124E05B" w:rsidR="002B4A2B" w:rsidRDefault="002B4A2B" w:rsidP="00753F06">
      <w:pPr>
        <w:pStyle w:val="ListParagraph"/>
        <w:numPr>
          <w:ilvl w:val="2"/>
          <w:numId w:val="3"/>
        </w:numPr>
        <w:spacing w:after="0"/>
      </w:pPr>
      <w:r w:rsidRPr="002B4A2B">
        <w:t>For Type</w:t>
      </w:r>
      <w:r>
        <w:t>,</w:t>
      </w:r>
      <w:r w:rsidRPr="002B4A2B">
        <w:t xml:space="preserve"> there are two choices, Edge and Video. Video is only used to diagnose signals meant for a CRT screen, such as an old, analog TV or VGA computer monitor. Neither is widely used to</w:t>
      </w:r>
      <w:r w:rsidR="002062B0">
        <w:t>day, so</w:t>
      </w:r>
      <w:r w:rsidRPr="002B4A2B">
        <w:t xml:space="preserve"> ignore this option and stick with Edge.</w:t>
      </w:r>
    </w:p>
    <w:p w14:paraId="02534DE9" w14:textId="77777777" w:rsidR="002B4A2B" w:rsidRDefault="002B4A2B" w:rsidP="00753F06">
      <w:pPr>
        <w:pStyle w:val="ListParagraph"/>
        <w:spacing w:after="0"/>
        <w:ind w:left="1224"/>
      </w:pPr>
    </w:p>
    <w:p w14:paraId="74370862" w14:textId="010C0A40" w:rsidR="00A265E3" w:rsidRDefault="00A265E3" w:rsidP="00753F06">
      <w:pPr>
        <w:pStyle w:val="ListParagraph"/>
        <w:numPr>
          <w:ilvl w:val="1"/>
          <w:numId w:val="3"/>
        </w:numPr>
        <w:spacing w:after="0"/>
      </w:pPr>
      <w:r>
        <w:t>Mode: Normal</w:t>
      </w:r>
    </w:p>
    <w:p w14:paraId="0EBFF314" w14:textId="77777777" w:rsidR="00753F06" w:rsidRDefault="00753F06" w:rsidP="00753F06">
      <w:pPr>
        <w:pStyle w:val="ListParagraph"/>
        <w:spacing w:after="0"/>
        <w:ind w:left="1224"/>
      </w:pPr>
    </w:p>
    <w:p w14:paraId="50E083B7" w14:textId="471FD5E3" w:rsidR="002B4A2B" w:rsidRDefault="002062B0" w:rsidP="00753F06">
      <w:pPr>
        <w:pStyle w:val="ListParagraph"/>
        <w:numPr>
          <w:ilvl w:val="2"/>
          <w:numId w:val="3"/>
        </w:numPr>
        <w:spacing w:after="0"/>
      </w:pPr>
      <w:r>
        <w:t>This</w:t>
      </w:r>
      <w:r w:rsidR="002B4A2B" w:rsidRPr="002B4A2B">
        <w:t xml:space="preserve"> mode option </w:t>
      </w:r>
      <w:r>
        <w:t>is like setting an</w:t>
      </w:r>
      <w:r w:rsidR="002B4A2B" w:rsidRPr="002B4A2B">
        <w:t xml:space="preserve"> attention span. Under Normal, it has an i</w:t>
      </w:r>
      <w:r w:rsidR="004254D6">
        <w:t xml:space="preserve">nfinite attention span and </w:t>
      </w:r>
      <w:r w:rsidR="002B4A2B" w:rsidRPr="002B4A2B">
        <w:t>wait</w:t>
      </w:r>
      <w:r w:rsidR="004254D6">
        <w:t>s</w:t>
      </w:r>
      <w:r w:rsidR="002B4A2B" w:rsidRPr="002B4A2B">
        <w:t xml:space="preserve"> as long as necessary for the trigger conditions to be met before drawing the screen. If the conditions are never met, the scope never triggers, and the display on the screen remains frozen at whatever it drew last. Under Auto</w:t>
      </w:r>
      <w:r w:rsidR="002B4A2B">
        <w:t>,</w:t>
      </w:r>
      <w:r w:rsidR="002B4A2B" w:rsidRPr="002B4A2B">
        <w:t xml:space="preserve"> the scope has </w:t>
      </w:r>
      <w:r w:rsidR="004254D6">
        <w:t>a finite attention span. It</w:t>
      </w:r>
      <w:r w:rsidR="002B4A2B" w:rsidRPr="002B4A2B">
        <w:t xml:space="preserve"> only wait</w:t>
      </w:r>
      <w:r w:rsidR="004254D6">
        <w:t>s</w:t>
      </w:r>
      <w:r w:rsidR="002B4A2B" w:rsidRPr="002B4A2B">
        <w:t xml:space="preserve"> for</w:t>
      </w:r>
      <w:r w:rsidR="002B4A2B">
        <w:t xml:space="preserve"> so long</w:t>
      </w:r>
      <w:r w:rsidR="002B4A2B" w:rsidRPr="002B4A2B">
        <w:t xml:space="preserve"> before triggering and drawing the signal on the screen. </w:t>
      </w:r>
      <w:commentRangeStart w:id="85"/>
      <w:r w:rsidR="002B4A2B" w:rsidRPr="002B4A2B">
        <w:t>I</w:t>
      </w:r>
      <w:r>
        <w:t xml:space="preserve">f </w:t>
      </w:r>
      <w:del w:id="86" w:author="Eric Black" w:date="2015-04-19T10:35:00Z">
        <w:r w:rsidDel="008A000C">
          <w:delText>the scope</w:delText>
        </w:r>
      </w:del>
      <w:ins w:id="87" w:author="Eric Black" w:date="2015-04-19T10:35:00Z">
        <w:r w:rsidR="008A000C">
          <w:t>this waiting time</w:t>
        </w:r>
      </w:ins>
      <w:r>
        <w:t xml:space="preserve"> </w:t>
      </w:r>
      <w:ins w:id="88" w:author="Eric Black" w:date="2015-04-19T10:35:00Z">
        <w:r w:rsidR="008A000C">
          <w:t>ends</w:t>
        </w:r>
      </w:ins>
      <w:del w:id="89" w:author="Eric Black" w:date="2015-04-19T10:35:00Z">
        <w:r w:rsidDel="008A000C">
          <w:delText>runs out</w:delText>
        </w:r>
      </w:del>
      <w:r w:rsidR="002B4A2B" w:rsidRPr="002B4A2B">
        <w:t xml:space="preserve"> </w:t>
      </w:r>
      <w:commentRangeEnd w:id="85"/>
      <w:r w:rsidR="00BE68DC">
        <w:rPr>
          <w:rStyle w:val="CommentReference"/>
        </w:rPr>
        <w:commentReference w:id="85"/>
      </w:r>
      <w:r w:rsidR="002B4A2B" w:rsidRPr="002B4A2B">
        <w:t>before the tri</w:t>
      </w:r>
      <w:r w:rsidR="004254D6">
        <w:t xml:space="preserve">gger conditions are met, </w:t>
      </w:r>
      <w:ins w:id="90" w:author="Eric Black" w:date="2015-04-19T10:36:00Z">
        <w:r w:rsidR="008A000C">
          <w:t>the scope</w:t>
        </w:r>
      </w:ins>
      <w:del w:id="91" w:author="Eric Black" w:date="2015-04-19T10:36:00Z">
        <w:r w:rsidR="004254D6" w:rsidDel="008A000C">
          <w:delText>it</w:delText>
        </w:r>
      </w:del>
      <w:r w:rsidR="002B4A2B" w:rsidRPr="002B4A2B">
        <w:t xml:space="preserve"> just draw</w:t>
      </w:r>
      <w:r w:rsidR="004254D6">
        <w:t>s</w:t>
      </w:r>
      <w:r w:rsidR="002B4A2B" w:rsidRPr="002B4A2B">
        <w:t xml:space="preserve"> whatever voltage it happens to find on the input at that time.</w:t>
      </w:r>
    </w:p>
    <w:p w14:paraId="719C190A" w14:textId="77777777" w:rsidR="002B4A2B" w:rsidRDefault="002B4A2B" w:rsidP="00753F06">
      <w:pPr>
        <w:pStyle w:val="ListParagraph"/>
        <w:spacing w:after="0"/>
        <w:ind w:left="1224"/>
      </w:pPr>
    </w:p>
    <w:p w14:paraId="45F1E861" w14:textId="215ECAB8" w:rsidR="00A265E3" w:rsidRDefault="00A265E3" w:rsidP="00753F06">
      <w:pPr>
        <w:pStyle w:val="ListParagraph"/>
        <w:numPr>
          <w:ilvl w:val="1"/>
          <w:numId w:val="3"/>
        </w:numPr>
        <w:spacing w:after="0"/>
      </w:pPr>
      <w:r>
        <w:t>Source: Ch1</w:t>
      </w:r>
    </w:p>
    <w:p w14:paraId="74DD0EF1" w14:textId="77777777" w:rsidR="00753F06" w:rsidRDefault="00753F06" w:rsidP="00753F06">
      <w:pPr>
        <w:pStyle w:val="ListParagraph"/>
        <w:spacing w:after="0"/>
        <w:ind w:left="1224"/>
      </w:pPr>
    </w:p>
    <w:p w14:paraId="01944C7F" w14:textId="663204A4" w:rsidR="007D7FE0" w:rsidRDefault="007D7FE0" w:rsidP="00753F06">
      <w:pPr>
        <w:pStyle w:val="ListParagraph"/>
        <w:numPr>
          <w:ilvl w:val="2"/>
          <w:numId w:val="3"/>
        </w:numPr>
        <w:spacing w:after="0"/>
      </w:pPr>
      <w:r w:rsidRPr="007D7FE0">
        <w:t>Sou</w:t>
      </w:r>
      <w:r>
        <w:t>rce refers to</w:t>
      </w:r>
      <w:r w:rsidRPr="007D7FE0">
        <w:t xml:space="preserve"> which channel the scope uses to look for its trigger conditions to be met.</w:t>
      </w:r>
    </w:p>
    <w:p w14:paraId="6C3A3F03" w14:textId="77777777" w:rsidR="007D7FE0" w:rsidRDefault="007D7FE0" w:rsidP="00753F06">
      <w:pPr>
        <w:pStyle w:val="ListParagraph"/>
        <w:spacing w:after="0"/>
        <w:ind w:left="1224"/>
      </w:pPr>
    </w:p>
    <w:p w14:paraId="6C6CB4BE" w14:textId="5CF9E66B" w:rsidR="00A265E3" w:rsidRDefault="00A265E3" w:rsidP="00753F06">
      <w:pPr>
        <w:pStyle w:val="ListParagraph"/>
        <w:numPr>
          <w:ilvl w:val="1"/>
          <w:numId w:val="3"/>
        </w:numPr>
        <w:spacing w:after="0"/>
      </w:pPr>
      <w:r>
        <w:t>Coupling: DC</w:t>
      </w:r>
    </w:p>
    <w:p w14:paraId="5F933B18" w14:textId="77777777" w:rsidR="00753F06" w:rsidRDefault="00753F06" w:rsidP="00753F06">
      <w:pPr>
        <w:pStyle w:val="ListParagraph"/>
        <w:spacing w:after="0"/>
        <w:ind w:left="1224"/>
      </w:pPr>
    </w:p>
    <w:p w14:paraId="2F7AF0BF" w14:textId="7E9CD505" w:rsidR="007D7FE0" w:rsidRDefault="007D7FE0" w:rsidP="00753F06">
      <w:pPr>
        <w:pStyle w:val="ListParagraph"/>
        <w:numPr>
          <w:ilvl w:val="2"/>
          <w:numId w:val="3"/>
        </w:numPr>
        <w:spacing w:after="0"/>
      </w:pPr>
      <w:r w:rsidRPr="007D7FE0">
        <w:t>Coupling gives the user the option of filtering the signal before using it to trigger the scope. DC means no filtering, where the signal is used as-is. Other options allow the removal of high-frequency noise, low-f</w:t>
      </w:r>
      <w:r>
        <w:t>requency drift, or a DC offset.</w:t>
      </w:r>
    </w:p>
    <w:p w14:paraId="11904C1B" w14:textId="77777777" w:rsidR="007D7FE0" w:rsidRDefault="007D7FE0" w:rsidP="00753F06">
      <w:pPr>
        <w:pStyle w:val="ListParagraph"/>
        <w:spacing w:after="0"/>
        <w:ind w:left="1224"/>
      </w:pPr>
    </w:p>
    <w:p w14:paraId="4C93CBAF" w14:textId="58D974E8" w:rsidR="00A265E3" w:rsidRDefault="00A265E3" w:rsidP="00753F06">
      <w:pPr>
        <w:pStyle w:val="ListParagraph"/>
        <w:numPr>
          <w:ilvl w:val="1"/>
          <w:numId w:val="3"/>
        </w:numPr>
        <w:spacing w:after="0"/>
      </w:pPr>
      <w:r>
        <w:t>Slope: Falling (Negative)</w:t>
      </w:r>
    </w:p>
    <w:p w14:paraId="2E4EF830" w14:textId="77777777" w:rsidR="00753F06" w:rsidRDefault="00753F06" w:rsidP="00753F06">
      <w:pPr>
        <w:pStyle w:val="ListParagraph"/>
        <w:spacing w:after="0"/>
        <w:ind w:left="1224"/>
      </w:pPr>
    </w:p>
    <w:p w14:paraId="1BF59960" w14:textId="0A5C1483" w:rsidR="007D7FE0" w:rsidRDefault="007D7FE0" w:rsidP="00753F06">
      <w:pPr>
        <w:pStyle w:val="ListParagraph"/>
        <w:numPr>
          <w:ilvl w:val="2"/>
          <w:numId w:val="3"/>
        </w:numPr>
        <w:spacing w:after="0"/>
      </w:pPr>
      <w:r w:rsidRPr="007D7FE0">
        <w:t>Sl</w:t>
      </w:r>
      <w:r>
        <w:t>ope is</w:t>
      </w:r>
      <w:r w:rsidRPr="007D7FE0">
        <w:t xml:space="preserve"> whether the signal is rising </w:t>
      </w:r>
      <w:r>
        <w:t>or falling through the level</w:t>
      </w:r>
      <w:r w:rsidRPr="007D7FE0">
        <w:t xml:space="preserve"> set</w:t>
      </w:r>
      <w:r>
        <w:t>.</w:t>
      </w:r>
    </w:p>
    <w:p w14:paraId="13D26AE8" w14:textId="77777777" w:rsidR="007D7FE0" w:rsidRDefault="007D7FE0" w:rsidP="00753F06">
      <w:pPr>
        <w:pStyle w:val="ListParagraph"/>
        <w:spacing w:after="0"/>
        <w:ind w:left="1224"/>
      </w:pPr>
    </w:p>
    <w:p w14:paraId="69654907" w14:textId="7E4CD98C" w:rsidR="00446A96" w:rsidRDefault="00446A96" w:rsidP="00753F06">
      <w:pPr>
        <w:pStyle w:val="ListParagraph"/>
        <w:numPr>
          <w:ilvl w:val="1"/>
          <w:numId w:val="3"/>
        </w:numPr>
        <w:spacing w:after="0"/>
      </w:pPr>
      <w:r>
        <w:t>Level: 0 V</w:t>
      </w:r>
    </w:p>
    <w:p w14:paraId="26941591" w14:textId="77777777" w:rsidR="00753F06" w:rsidRDefault="00753F06" w:rsidP="00753F06">
      <w:pPr>
        <w:pStyle w:val="ListParagraph"/>
        <w:spacing w:after="0"/>
        <w:ind w:left="792"/>
      </w:pPr>
    </w:p>
    <w:p w14:paraId="1B8D7092" w14:textId="097426A0" w:rsidR="002B4A2B" w:rsidRDefault="00446A96" w:rsidP="00753F06">
      <w:pPr>
        <w:pStyle w:val="ListParagraph"/>
        <w:numPr>
          <w:ilvl w:val="1"/>
          <w:numId w:val="3"/>
        </w:numPr>
        <w:spacing w:after="0"/>
      </w:pPr>
      <w:r>
        <w:t>Single Sequence: Off</w:t>
      </w:r>
    </w:p>
    <w:p w14:paraId="01E39605" w14:textId="77777777" w:rsidR="00C2267D" w:rsidRDefault="00C2267D" w:rsidP="00753F06">
      <w:pPr>
        <w:pStyle w:val="ListParagraph"/>
        <w:spacing w:after="0"/>
        <w:ind w:left="1440"/>
      </w:pPr>
    </w:p>
    <w:p w14:paraId="34008724" w14:textId="5D4E8424" w:rsidR="008460C2" w:rsidRDefault="007702B6" w:rsidP="00753F06">
      <w:pPr>
        <w:pStyle w:val="ListParagraph"/>
        <w:numPr>
          <w:ilvl w:val="0"/>
          <w:numId w:val="3"/>
        </w:numPr>
        <w:spacing w:after="0"/>
      </w:pPr>
      <w:r>
        <w:t>Observe the display</w:t>
      </w:r>
      <w:r w:rsidR="00C2267D">
        <w:t>.</w:t>
      </w:r>
    </w:p>
    <w:p w14:paraId="5C98C7E4" w14:textId="77777777" w:rsidR="008460C2" w:rsidRDefault="008460C2" w:rsidP="00753F06">
      <w:pPr>
        <w:pStyle w:val="ListParagraph"/>
        <w:spacing w:after="0"/>
        <w:ind w:left="360"/>
      </w:pPr>
    </w:p>
    <w:p w14:paraId="234BA9D2" w14:textId="6B9396AD" w:rsidR="008460C2" w:rsidRDefault="00C2267D" w:rsidP="00753F06">
      <w:pPr>
        <w:pStyle w:val="ListParagraph"/>
        <w:numPr>
          <w:ilvl w:val="0"/>
          <w:numId w:val="3"/>
        </w:numPr>
        <w:spacing w:after="0"/>
      </w:pPr>
      <w:r>
        <w:t>M</w:t>
      </w:r>
      <w:r w:rsidR="007702B6">
        <w:t xml:space="preserve">easure the amplitude and period of the trace given. </w:t>
      </w:r>
      <w:r w:rsidR="001D2D92">
        <w:t>These should be</w:t>
      </w:r>
      <w:r w:rsidR="007702B6">
        <w:t xml:space="preserve"> in agreement with the settings on the function generator. </w:t>
      </w:r>
    </w:p>
    <w:p w14:paraId="047FDFA8" w14:textId="77777777" w:rsidR="008460C2" w:rsidRDefault="008460C2" w:rsidP="00753F06">
      <w:pPr>
        <w:pStyle w:val="ListParagraph"/>
        <w:spacing w:after="0"/>
        <w:ind w:left="360"/>
      </w:pPr>
    </w:p>
    <w:p w14:paraId="6D1E7768" w14:textId="24DAE10E" w:rsidR="008460C2" w:rsidRDefault="00773717" w:rsidP="00753F06">
      <w:pPr>
        <w:pStyle w:val="ListParagraph"/>
        <w:numPr>
          <w:ilvl w:val="0"/>
          <w:numId w:val="3"/>
        </w:numPr>
        <w:spacing w:after="0"/>
      </w:pPr>
      <w:r>
        <w:t>Adjust the amplitude of the sine wave using the signal generator</w:t>
      </w:r>
      <w:r w:rsidR="001D2D92">
        <w:t xml:space="preserve">. </w:t>
      </w:r>
    </w:p>
    <w:p w14:paraId="2C429818" w14:textId="77777777" w:rsidR="008460C2" w:rsidRDefault="008460C2" w:rsidP="00753F06">
      <w:pPr>
        <w:pStyle w:val="ListParagraph"/>
        <w:spacing w:after="0"/>
        <w:ind w:left="360"/>
      </w:pPr>
    </w:p>
    <w:p w14:paraId="45496BA3" w14:textId="5E5DB005" w:rsidR="008460C2" w:rsidRDefault="001D2D92" w:rsidP="00753F06">
      <w:pPr>
        <w:pStyle w:val="ListParagraph"/>
        <w:numPr>
          <w:ilvl w:val="0"/>
          <w:numId w:val="3"/>
        </w:numPr>
        <w:spacing w:after="0"/>
      </w:pPr>
      <w:r>
        <w:t xml:space="preserve">Observe </w:t>
      </w:r>
      <w:r w:rsidR="00773717">
        <w:t xml:space="preserve">how the oscilloscope trace responds. </w:t>
      </w:r>
      <w:r w:rsidR="000D0F79">
        <w:t xml:space="preserve">Its amplitude should respond to changes made on the function generator. </w:t>
      </w:r>
    </w:p>
    <w:p w14:paraId="7E75918E" w14:textId="77777777" w:rsidR="008460C2" w:rsidRDefault="008460C2" w:rsidP="00753F06">
      <w:pPr>
        <w:pStyle w:val="ListParagraph"/>
        <w:spacing w:after="0"/>
        <w:ind w:left="360"/>
      </w:pPr>
    </w:p>
    <w:p w14:paraId="620E0FDF" w14:textId="30A44298" w:rsidR="008460C2" w:rsidRDefault="001D2D92" w:rsidP="00753F06">
      <w:pPr>
        <w:pStyle w:val="ListParagraph"/>
        <w:numPr>
          <w:ilvl w:val="0"/>
          <w:numId w:val="3"/>
        </w:numPr>
        <w:spacing w:after="0"/>
      </w:pPr>
      <w:r>
        <w:t>S</w:t>
      </w:r>
      <w:r w:rsidR="00773717">
        <w:t>witch to Single Sequence mode</w:t>
      </w:r>
      <w:r w:rsidR="009C33FD">
        <w:t>.</w:t>
      </w:r>
      <w:r w:rsidR="00773717">
        <w:t xml:space="preserve"> </w:t>
      </w:r>
    </w:p>
    <w:p w14:paraId="271DBDF6" w14:textId="77777777" w:rsidR="008460C2" w:rsidRDefault="008460C2" w:rsidP="00753F06">
      <w:pPr>
        <w:pStyle w:val="ListParagraph"/>
        <w:spacing w:after="0"/>
        <w:ind w:left="360"/>
      </w:pPr>
    </w:p>
    <w:p w14:paraId="5B5181C3" w14:textId="5F805DED" w:rsidR="00773717" w:rsidRDefault="000D0F79" w:rsidP="00753F06">
      <w:pPr>
        <w:pStyle w:val="ListParagraph"/>
        <w:numPr>
          <w:ilvl w:val="0"/>
          <w:numId w:val="3"/>
        </w:numPr>
        <w:spacing w:after="0"/>
      </w:pPr>
      <w:r>
        <w:t>Again, adjust the amplitude of the sine wave, using the signal generator. Note that</w:t>
      </w:r>
      <w:r w:rsidR="00773717">
        <w:t xml:space="preserve"> the trace does not change</w:t>
      </w:r>
      <w:r>
        <w:t xml:space="preserve"> now</w:t>
      </w:r>
      <w:r w:rsidR="00773717">
        <w:t>, even if</w:t>
      </w:r>
      <w:r w:rsidR="009C33FD">
        <w:t xml:space="preserve"> the signal generator is</w:t>
      </w:r>
      <w:r w:rsidR="00773717">
        <w:t xml:space="preserve"> turn</w:t>
      </w:r>
      <w:r w:rsidR="009C33FD">
        <w:t>ed off</w:t>
      </w:r>
      <w:r w:rsidR="00773717">
        <w:t>. The first trace is frozen on the screen until manually trigger</w:t>
      </w:r>
      <w:r w:rsidR="009C33FD">
        <w:t>ing</w:t>
      </w:r>
      <w:r w:rsidR="00773717">
        <w:t xml:space="preserve"> it or turn</w:t>
      </w:r>
      <w:r w:rsidR="009C33FD">
        <w:t>ing</w:t>
      </w:r>
      <w:r w:rsidR="00773717">
        <w:t xml:space="preserve"> Single Sequence off. </w:t>
      </w:r>
    </w:p>
    <w:p w14:paraId="1A0C2422" w14:textId="77777777" w:rsidR="00753F06" w:rsidRDefault="00753F06" w:rsidP="00753F06">
      <w:pPr>
        <w:spacing w:after="0"/>
        <w:rPr>
          <w:b/>
          <w:sz w:val="28"/>
        </w:rPr>
      </w:pPr>
    </w:p>
    <w:p w14:paraId="2F66824E" w14:textId="5ED2F8A1" w:rsidR="00467282" w:rsidRDefault="00467282" w:rsidP="00753F06">
      <w:pPr>
        <w:spacing w:after="0"/>
      </w:pPr>
      <w:r w:rsidRPr="00467282">
        <w:rPr>
          <w:b/>
          <w:sz w:val="28"/>
        </w:rPr>
        <w:t>Representative Result</w:t>
      </w:r>
      <w:r w:rsidR="003E02E7">
        <w:rPr>
          <w:b/>
          <w:sz w:val="28"/>
        </w:rPr>
        <w:t>s</w:t>
      </w:r>
    </w:p>
    <w:p w14:paraId="28AF4009" w14:textId="5941BDAC" w:rsidR="000D13D8" w:rsidRDefault="00B85255" w:rsidP="00753F06">
      <w:pPr>
        <w:spacing w:after="0"/>
        <w:rPr>
          <w:b/>
          <w:sz w:val="28"/>
        </w:rPr>
      </w:pPr>
      <w:r>
        <w:t xml:space="preserve">The screenshot </w:t>
      </w:r>
      <w:r w:rsidR="000D13D8">
        <w:t xml:space="preserve">in </w:t>
      </w:r>
      <w:r w:rsidR="000D13D8" w:rsidRPr="00051F5B">
        <w:rPr>
          <w:b/>
        </w:rPr>
        <w:t xml:space="preserve">Figure </w:t>
      </w:r>
      <w:ins w:id="92" w:author="Jacob Roundy" w:date="2015-04-22T10:28:00Z">
        <w:r w:rsidR="00306ED0">
          <w:rPr>
            <w:b/>
          </w:rPr>
          <w:t>4</w:t>
        </w:r>
      </w:ins>
      <w:del w:id="93" w:author="Jacob Roundy" w:date="2015-04-22T10:28:00Z">
        <w:r w:rsidR="00432A8F" w:rsidRPr="00051F5B" w:rsidDel="00306ED0">
          <w:rPr>
            <w:b/>
          </w:rPr>
          <w:delText>5</w:delText>
        </w:r>
      </w:del>
      <w:r w:rsidR="000D13D8">
        <w:t xml:space="preserve"> </w:t>
      </w:r>
      <w:r>
        <w:t>represents the desired result. Note the orange tab at the top of the screen with a capital letter “T” in it. Th</w:t>
      </w:r>
      <w:r w:rsidR="004C2F21">
        <w:t>is</w:t>
      </w:r>
      <w:r>
        <w:t xml:space="preserve"> identifies the trigger point,</w:t>
      </w:r>
      <w:r w:rsidR="004C2F21">
        <w:t xml:space="preserve"> which is</w:t>
      </w:r>
      <w:r>
        <w:t xml:space="preserve"> the point in the signal where the scope triggered </w:t>
      </w:r>
      <w:r w:rsidR="004C2F21">
        <w:t>(</w:t>
      </w:r>
      <w:r>
        <w:t>in this case</w:t>
      </w:r>
      <w:r w:rsidR="004C2F21">
        <w:t>,</w:t>
      </w:r>
      <w:r>
        <w:t xml:space="preserve"> at the center of the screen</w:t>
      </w:r>
      <w:r w:rsidR="004C2F21">
        <w:t>)</w:t>
      </w:r>
      <w:r>
        <w:t xml:space="preserve">. There are, of course, eleven points on this trace where the scope </w:t>
      </w:r>
      <w:r w:rsidRPr="00306ED0">
        <w:t>could</w:t>
      </w:r>
      <w:r>
        <w:t xml:space="preserve"> have triggered, but because the signal is periodic</w:t>
      </w:r>
      <w:r w:rsidR="004C2F21">
        <w:t>,</w:t>
      </w:r>
      <w:r>
        <w:t xml:space="preserve"> there would be no discernable difference in the resulting trace. </w:t>
      </w:r>
    </w:p>
    <w:p w14:paraId="0BBC7D81" w14:textId="77777777" w:rsidR="006F71B4" w:rsidRDefault="006F71B4" w:rsidP="00753F06">
      <w:pPr>
        <w:spacing w:after="0"/>
        <w:rPr>
          <w:b/>
          <w:sz w:val="28"/>
        </w:rPr>
      </w:pPr>
    </w:p>
    <w:p w14:paraId="553F9216" w14:textId="5E990EE1" w:rsidR="008C30AF" w:rsidRDefault="00DD2B35" w:rsidP="00753F06">
      <w:pPr>
        <w:spacing w:after="0"/>
      </w:pPr>
      <w:r w:rsidRPr="0051701C">
        <w:rPr>
          <w:b/>
          <w:sz w:val="28"/>
        </w:rPr>
        <w:t>Applications</w:t>
      </w:r>
      <w:r w:rsidR="00EC3DD9">
        <w:t xml:space="preserve"> </w:t>
      </w:r>
    </w:p>
    <w:p w14:paraId="6B041A99" w14:textId="3630E6EF" w:rsidR="004C573C" w:rsidRDefault="00C852B6" w:rsidP="00753F06">
      <w:pPr>
        <w:spacing w:after="0"/>
      </w:pPr>
      <w:r>
        <w:t>While the oscilloscope can be used as a primary data-acquisition device, it is more often used as a diagnostic tool. Signals are examined at various points in a circuit to verify that they are doing what they are supposed to</w:t>
      </w:r>
      <w:r w:rsidR="00B85255">
        <w:t xml:space="preserve"> be doing</w:t>
      </w:r>
      <w:r>
        <w:t xml:space="preserve">. </w:t>
      </w:r>
      <w:r w:rsidR="000056BA">
        <w:t>If a signal that is supposed to be a sine wave is clipping, for example, this will be immediately obvious upon inspection with the oscilloscope.</w:t>
      </w:r>
      <w:r w:rsidR="004C573C">
        <w:t xml:space="preserve"> </w:t>
      </w:r>
    </w:p>
    <w:p w14:paraId="30DCB823" w14:textId="77777777" w:rsidR="00753F06" w:rsidRDefault="00753F06" w:rsidP="00753F06">
      <w:pPr>
        <w:spacing w:after="0"/>
      </w:pPr>
    </w:p>
    <w:p w14:paraId="5AB7EBA6" w14:textId="77777777" w:rsidR="00FF355C" w:rsidRDefault="004C573C" w:rsidP="00753F06">
      <w:pPr>
        <w:spacing w:after="0"/>
      </w:pPr>
      <w:r>
        <w:t>Oscilloscopes are widely used in science and engineering wherever a time-varying signal must be examined. Examples include physics experiments, electronic engineering, communications technology, and computer science, where digital signals moving from one component to another need to be examined to verify that they fall within expected norms.</w:t>
      </w:r>
    </w:p>
    <w:p w14:paraId="68B3F8D6" w14:textId="77777777" w:rsidR="00FF355C" w:rsidRDefault="00FF355C" w:rsidP="00753F06">
      <w:pPr>
        <w:spacing w:after="0"/>
      </w:pPr>
    </w:p>
    <w:p w14:paraId="5B5E199C" w14:textId="6BAFC2C9" w:rsidR="00FF355C" w:rsidRPr="00432A8F" w:rsidRDefault="00753F06" w:rsidP="00753F06">
      <w:pPr>
        <w:spacing w:after="0"/>
        <w:rPr>
          <w:b/>
          <w:sz w:val="28"/>
          <w:szCs w:val="28"/>
        </w:rPr>
      </w:pPr>
      <w:r>
        <w:rPr>
          <w:b/>
          <w:sz w:val="28"/>
          <w:szCs w:val="28"/>
        </w:rPr>
        <w:t>Legend</w:t>
      </w:r>
    </w:p>
    <w:p w14:paraId="4385D8E9" w14:textId="77777777" w:rsidR="000D13D8" w:rsidRDefault="00FF355C" w:rsidP="00753F06">
      <w:pPr>
        <w:spacing w:after="0"/>
      </w:pPr>
      <w:r>
        <w:t>Figure 1:  A depiction of a modern digital oscilloscope.</w:t>
      </w:r>
    </w:p>
    <w:p w14:paraId="1E90EDDC" w14:textId="77777777" w:rsidR="00753F06" w:rsidRDefault="00753F06" w:rsidP="00753F06">
      <w:pPr>
        <w:spacing w:after="0"/>
      </w:pPr>
    </w:p>
    <w:p w14:paraId="0EBE8E1F" w14:textId="2CA8D137" w:rsidR="000D13D8" w:rsidRDefault="000D13D8" w:rsidP="00753F06">
      <w:pPr>
        <w:spacing w:after="0"/>
      </w:pPr>
      <w:r>
        <w:t>Figure 2:</w:t>
      </w:r>
      <w:r w:rsidR="00F7671B">
        <w:t xml:space="preserve"> A coaxial cable cut in two. </w:t>
      </w:r>
      <w:r w:rsidR="00F7671B" w:rsidRPr="00F7671B">
        <w:t xml:space="preserve">The inner conductor carries the signal voltage, and the outer </w:t>
      </w:r>
      <w:r w:rsidR="00F7671B">
        <w:t xml:space="preserve">sheath </w:t>
      </w:r>
      <w:r w:rsidR="00F7671B" w:rsidRPr="00F7671B">
        <w:t>serves as ground</w:t>
      </w:r>
      <w:r w:rsidR="00F7671B">
        <w:t>.</w:t>
      </w:r>
    </w:p>
    <w:p w14:paraId="3901CDEA" w14:textId="77777777" w:rsidR="00753F06" w:rsidRDefault="00753F06" w:rsidP="00753F06">
      <w:pPr>
        <w:spacing w:after="0"/>
      </w:pPr>
    </w:p>
    <w:p w14:paraId="3A4CAB10" w14:textId="005C6A33" w:rsidR="000D13D8" w:rsidRDefault="000D13D8" w:rsidP="00753F06">
      <w:pPr>
        <w:spacing w:after="0"/>
      </w:pPr>
      <w:commentRangeStart w:id="94"/>
      <w:commentRangeStart w:id="95"/>
      <w:r>
        <w:t>Figure 3:</w:t>
      </w:r>
      <w:r w:rsidR="001F2078">
        <w:t xml:space="preserve"> The c</w:t>
      </w:r>
      <w:r w:rsidR="001F2078" w:rsidRPr="001F2078">
        <w:t>alculation</w:t>
      </w:r>
      <w:r w:rsidR="001F2078">
        <w:t>s</w:t>
      </w:r>
      <w:r w:rsidR="001F2078" w:rsidRPr="001F2078">
        <w:t xml:space="preserve"> </w:t>
      </w:r>
      <w:r w:rsidR="001F2078">
        <w:t xml:space="preserve">needed </w:t>
      </w:r>
      <w:r w:rsidR="001F2078" w:rsidRPr="001F2078">
        <w:t>to show the relation between the frequency and period of a sine wave</w:t>
      </w:r>
      <w:r w:rsidR="001F2078">
        <w:t>.</w:t>
      </w:r>
    </w:p>
    <w:p w14:paraId="15455E4E" w14:textId="201AAA77" w:rsidR="00753F06" w:rsidDel="00306ED0" w:rsidRDefault="00753F06" w:rsidP="00753F06">
      <w:pPr>
        <w:spacing w:after="0"/>
        <w:rPr>
          <w:del w:id="96" w:author="Jacob Roundy" w:date="2015-04-22T10:28:00Z"/>
        </w:rPr>
      </w:pPr>
    </w:p>
    <w:p w14:paraId="46CF2ADA" w14:textId="7B51EC64" w:rsidR="000D13D8" w:rsidDel="00306ED0" w:rsidRDefault="00BE528A" w:rsidP="00753F06">
      <w:pPr>
        <w:spacing w:after="0"/>
        <w:rPr>
          <w:del w:id="97" w:author="Jacob Roundy" w:date="2015-04-22T10:28:00Z"/>
        </w:rPr>
      </w:pPr>
      <w:del w:id="98" w:author="Jacob Roundy" w:date="2015-04-22T10:28:00Z">
        <w:r w:rsidDel="00306ED0">
          <w:delText>Figure 4:</w:delText>
        </w:r>
        <w:r w:rsidR="007D205D" w:rsidDel="00306ED0">
          <w:delText xml:space="preserve"> Correct areas to mark on the sine wave.</w:delText>
        </w:r>
        <w:commentRangeEnd w:id="94"/>
        <w:r w:rsidR="00C7626C" w:rsidDel="00306ED0">
          <w:rPr>
            <w:rStyle w:val="CommentReference"/>
          </w:rPr>
          <w:commentReference w:id="94"/>
        </w:r>
      </w:del>
      <w:commentRangeEnd w:id="95"/>
      <w:r w:rsidR="00306ED0">
        <w:rPr>
          <w:rStyle w:val="CommentReference"/>
        </w:rPr>
        <w:commentReference w:id="95"/>
      </w:r>
    </w:p>
    <w:p w14:paraId="213F9714" w14:textId="10E6B889" w:rsidR="00753F06" w:rsidRDefault="00753F06" w:rsidP="00753F06">
      <w:pPr>
        <w:spacing w:after="0"/>
      </w:pPr>
    </w:p>
    <w:p w14:paraId="552694D5" w14:textId="5137804C" w:rsidR="00672E6E" w:rsidRPr="00432A8F" w:rsidRDefault="00BE528A" w:rsidP="00753F06">
      <w:pPr>
        <w:spacing w:after="0"/>
      </w:pPr>
      <w:r>
        <w:t xml:space="preserve">Figure </w:t>
      </w:r>
      <w:ins w:id="99" w:author="Jacob Roundy" w:date="2015-04-22T10:28:00Z">
        <w:r w:rsidR="00306ED0">
          <w:t>4</w:t>
        </w:r>
      </w:ins>
      <w:del w:id="100" w:author="Jacob Roundy" w:date="2015-04-22T10:28:00Z">
        <w:r w:rsidDel="00306ED0">
          <w:delText>5</w:delText>
        </w:r>
      </w:del>
      <w:r w:rsidR="000D13D8">
        <w:t>:</w:t>
      </w:r>
      <w:r w:rsidR="000D13D8">
        <w:rPr>
          <w:color w:val="FF0000"/>
        </w:rPr>
        <w:t xml:space="preserve"> </w:t>
      </w:r>
      <w:r w:rsidR="006F71B4">
        <w:t xml:space="preserve">A screenshot of the collected data from a digital oscilloscope. The orange tab with a “T” represents the trigger point. At the bottom of the screen is a row of boxes listing trigger parameters. From left to right: “Type: Edge,” “Source: Ch1,” “Coupling: DC,” “Slope: (Rising),” “Level: 20mV,” “Mode: Auto &amp; Holdoff.” Above this are scale settings, 1.00 V for Channel 1 and a timebase of 1.00 ms. </w:t>
      </w:r>
    </w:p>
    <w:sectPr w:rsidR="00672E6E" w:rsidRPr="00432A8F" w:rsidSect="000331A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57" w:author="Andrew" w:date="2015-02-05T11:52:00Z" w:initials="A">
    <w:p w14:paraId="18D436A1" w14:textId="032D4AD0" w:rsidR="00B6472C" w:rsidRDefault="00B6472C">
      <w:pPr>
        <w:pStyle w:val="CommentText"/>
      </w:pPr>
      <w:r>
        <w:rPr>
          <w:rStyle w:val="CommentReference"/>
        </w:rPr>
        <w:annotationRef/>
      </w:r>
      <w:r>
        <w:t>Talk about this in the Principles section. What it does, how it’s used in conjunction with the oscilloscope, etc.</w:t>
      </w:r>
    </w:p>
  </w:comment>
  <w:comment w:id="59" w:author="Andrew" w:date="2015-02-05T17:46:00Z" w:initials="A">
    <w:p w14:paraId="0DE9355C" w14:textId="6C8CE729" w:rsidR="00B6472C" w:rsidRDefault="00B6472C">
      <w:pPr>
        <w:pStyle w:val="CommentText"/>
      </w:pPr>
      <w:r>
        <w:rPr>
          <w:rStyle w:val="CommentReference"/>
        </w:rPr>
        <w:annotationRef/>
      </w:r>
      <w:r>
        <w:t>On the oscilloscope, or function generator?</w:t>
      </w:r>
    </w:p>
  </w:comment>
  <w:comment w:id="64" w:author="Andrew" w:date="2015-02-05T17:49:00Z" w:initials="A">
    <w:p w14:paraId="19385BA1" w14:textId="6CA82620" w:rsidR="00B6472C" w:rsidRDefault="00B6472C">
      <w:pPr>
        <w:pStyle w:val="CommentText"/>
      </w:pPr>
      <w:r>
        <w:rPr>
          <w:rStyle w:val="CommentReference"/>
        </w:rPr>
        <w:annotationRef/>
      </w:r>
      <w:r>
        <w:t>This is an interesting demonstration, but doesn’t fit in the flow of “using the scope”.  Fit the information into the Principles section.</w:t>
      </w:r>
    </w:p>
  </w:comment>
  <w:comment w:id="71" w:author="Andrew" w:date="2015-02-04T17:49:00Z" w:initials="A">
    <w:p w14:paraId="71E6B7A0" w14:textId="444E017F" w:rsidR="00B6472C" w:rsidRDefault="00B6472C">
      <w:pPr>
        <w:pStyle w:val="CommentText"/>
      </w:pPr>
      <w:r>
        <w:rPr>
          <w:rStyle w:val="CommentReference"/>
        </w:rPr>
        <w:annotationRef/>
      </w:r>
      <w:r>
        <w:t>Need to define in the Principles section.</w:t>
      </w:r>
    </w:p>
  </w:comment>
  <w:comment w:id="75" w:author="Andrew" w:date="2015-02-04T17:51:00Z" w:initials="A">
    <w:p w14:paraId="523BA252" w14:textId="03C7D564" w:rsidR="00B6472C" w:rsidRDefault="00B6472C">
      <w:pPr>
        <w:pStyle w:val="CommentText"/>
      </w:pPr>
      <w:r>
        <w:rPr>
          <w:rStyle w:val="CommentReference"/>
        </w:rPr>
        <w:annotationRef/>
      </w:r>
      <w:r>
        <w:t>Explain this process in more detail.</w:t>
      </w:r>
    </w:p>
  </w:comment>
  <w:comment w:id="79" w:author="Andrew" w:date="2015-02-04T17:55:00Z" w:initials="A">
    <w:p w14:paraId="2451FCA6" w14:textId="33823915" w:rsidR="00B6472C" w:rsidRDefault="00B6472C">
      <w:pPr>
        <w:pStyle w:val="CommentText"/>
      </w:pPr>
      <w:r>
        <w:rPr>
          <w:rStyle w:val="CommentReference"/>
        </w:rPr>
        <w:annotationRef/>
      </w:r>
      <w:r>
        <w:t>This type of step fits better with a lab exercise, less so with our videos.</w:t>
      </w:r>
    </w:p>
  </w:comment>
  <w:comment w:id="85" w:author="Andrew" w:date="2015-02-04T17:59:00Z" w:initials="A">
    <w:p w14:paraId="2D626BFE" w14:textId="283CAB03" w:rsidR="00B6472C" w:rsidRDefault="00B6472C">
      <w:pPr>
        <w:pStyle w:val="CommentText"/>
      </w:pPr>
      <w:r>
        <w:rPr>
          <w:rStyle w:val="CommentReference"/>
        </w:rPr>
        <w:annotationRef/>
      </w:r>
      <w:r>
        <w:t>Explain what exactly this means.</w:t>
      </w:r>
    </w:p>
  </w:comment>
  <w:comment w:id="94" w:author="Dennis McGonagle" w:date="2015-02-03T15:57:00Z" w:initials="DM">
    <w:p w14:paraId="3A2DDA54" w14:textId="7F9C317C" w:rsidR="00B6472C" w:rsidRDefault="00B6472C">
      <w:pPr>
        <w:pStyle w:val="CommentText"/>
      </w:pPr>
      <w:r>
        <w:rPr>
          <w:rStyle w:val="CommentReference"/>
        </w:rPr>
        <w:annotationRef/>
      </w:r>
      <w:r>
        <w:t xml:space="preserve">To production: If it isn’t cost-prohibitive these 2 images would probably be better displayed as animations/graphics of some sort that we create. </w:t>
      </w:r>
    </w:p>
  </w:comment>
  <w:comment w:id="95" w:author="Jacob Roundy" w:date="2015-04-22T10:30:00Z" w:initials="JR">
    <w:p w14:paraId="55F070D6" w14:textId="16B59531" w:rsidR="00306ED0" w:rsidRDefault="00306ED0">
      <w:pPr>
        <w:pStyle w:val="CommentText"/>
      </w:pPr>
      <w:r>
        <w:rPr>
          <w:rStyle w:val="CommentReference"/>
        </w:rPr>
        <w:annotationRef/>
      </w:r>
      <w:r>
        <w:t>Original Figure 4 was removed; however, this comment still applies to Figure 3.</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D436A1" w15:done="0"/>
  <w15:commentEx w15:paraId="0DE9355C" w15:done="0"/>
  <w15:commentEx w15:paraId="19385BA1" w15:done="0"/>
  <w15:commentEx w15:paraId="71E6B7A0" w15:done="0"/>
  <w15:commentEx w15:paraId="523BA252" w15:done="0"/>
  <w15:commentEx w15:paraId="2451FCA6" w15:done="0"/>
  <w15:commentEx w15:paraId="2D626BFE" w15:done="0"/>
  <w15:commentEx w15:paraId="3A2DDA54" w15:done="0"/>
  <w15:commentEx w15:paraId="55F070D6" w15:paraIdParent="3A2DDA5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DA155D"/>
    <w:multiLevelType w:val="hybridMultilevel"/>
    <w:tmpl w:val="0CF8F7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96475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775A77B7"/>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7F6B7B3C"/>
    <w:multiLevelType w:val="hybridMultilevel"/>
    <w:tmpl w:val="C68EC3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cob Roundy">
    <w15:presenceInfo w15:providerId="None" w15:userId="Jacob Roundy"/>
  </w15:person>
  <w15:person w15:author="Dennis McGonagle">
    <w15:presenceInfo w15:providerId="None" w15:userId="Dennis McGonag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trackRevisions/>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31A6"/>
    <w:rsid w:val="000056BA"/>
    <w:rsid w:val="00022632"/>
    <w:rsid w:val="000331A6"/>
    <w:rsid w:val="00040633"/>
    <w:rsid w:val="000512AE"/>
    <w:rsid w:val="00051F5B"/>
    <w:rsid w:val="000550AD"/>
    <w:rsid w:val="000B4C5F"/>
    <w:rsid w:val="000D0F79"/>
    <w:rsid w:val="000D13D8"/>
    <w:rsid w:val="000D357F"/>
    <w:rsid w:val="000F047B"/>
    <w:rsid w:val="001014BA"/>
    <w:rsid w:val="00102FEA"/>
    <w:rsid w:val="00105021"/>
    <w:rsid w:val="001828CA"/>
    <w:rsid w:val="00185D01"/>
    <w:rsid w:val="0018668B"/>
    <w:rsid w:val="00190DEB"/>
    <w:rsid w:val="001B7BE4"/>
    <w:rsid w:val="001D29B5"/>
    <w:rsid w:val="001D29DD"/>
    <w:rsid w:val="001D2D92"/>
    <w:rsid w:val="001F2078"/>
    <w:rsid w:val="002062B0"/>
    <w:rsid w:val="002131C9"/>
    <w:rsid w:val="0022034E"/>
    <w:rsid w:val="00260019"/>
    <w:rsid w:val="00260778"/>
    <w:rsid w:val="00263DB2"/>
    <w:rsid w:val="00277498"/>
    <w:rsid w:val="00295523"/>
    <w:rsid w:val="002A5A68"/>
    <w:rsid w:val="002B4A2B"/>
    <w:rsid w:val="00305F7D"/>
    <w:rsid w:val="00306ED0"/>
    <w:rsid w:val="003135C3"/>
    <w:rsid w:val="003722EC"/>
    <w:rsid w:val="00397922"/>
    <w:rsid w:val="003A35CE"/>
    <w:rsid w:val="003D31CC"/>
    <w:rsid w:val="003E02E7"/>
    <w:rsid w:val="003F0856"/>
    <w:rsid w:val="00412817"/>
    <w:rsid w:val="004141C0"/>
    <w:rsid w:val="00417FE5"/>
    <w:rsid w:val="004254D6"/>
    <w:rsid w:val="00426D2B"/>
    <w:rsid w:val="00432A8F"/>
    <w:rsid w:val="00436A16"/>
    <w:rsid w:val="00446A96"/>
    <w:rsid w:val="00462A83"/>
    <w:rsid w:val="00464814"/>
    <w:rsid w:val="00467282"/>
    <w:rsid w:val="00485FEC"/>
    <w:rsid w:val="004A1B00"/>
    <w:rsid w:val="004C2F21"/>
    <w:rsid w:val="004C573C"/>
    <w:rsid w:val="004D1240"/>
    <w:rsid w:val="004D2B0C"/>
    <w:rsid w:val="004D3A08"/>
    <w:rsid w:val="004D4A0B"/>
    <w:rsid w:val="004F107D"/>
    <w:rsid w:val="00506001"/>
    <w:rsid w:val="00515454"/>
    <w:rsid w:val="0051701C"/>
    <w:rsid w:val="00532054"/>
    <w:rsid w:val="005525A0"/>
    <w:rsid w:val="005546C8"/>
    <w:rsid w:val="00594E52"/>
    <w:rsid w:val="005D3CC4"/>
    <w:rsid w:val="005E0432"/>
    <w:rsid w:val="005E1063"/>
    <w:rsid w:val="00606F16"/>
    <w:rsid w:val="00624117"/>
    <w:rsid w:val="006316B4"/>
    <w:rsid w:val="00647921"/>
    <w:rsid w:val="00655386"/>
    <w:rsid w:val="006667F1"/>
    <w:rsid w:val="00672E6E"/>
    <w:rsid w:val="006E76F5"/>
    <w:rsid w:val="006F71B4"/>
    <w:rsid w:val="00701418"/>
    <w:rsid w:val="00706601"/>
    <w:rsid w:val="00706FEF"/>
    <w:rsid w:val="00747093"/>
    <w:rsid w:val="00750056"/>
    <w:rsid w:val="00753F06"/>
    <w:rsid w:val="007702B6"/>
    <w:rsid w:val="00773717"/>
    <w:rsid w:val="00783137"/>
    <w:rsid w:val="0079582B"/>
    <w:rsid w:val="007C2DB6"/>
    <w:rsid w:val="007D205D"/>
    <w:rsid w:val="007D7FE0"/>
    <w:rsid w:val="008460C2"/>
    <w:rsid w:val="0086489D"/>
    <w:rsid w:val="008A000C"/>
    <w:rsid w:val="008A3F86"/>
    <w:rsid w:val="008B360A"/>
    <w:rsid w:val="008B3BF2"/>
    <w:rsid w:val="008B5EDE"/>
    <w:rsid w:val="008C30AF"/>
    <w:rsid w:val="00902129"/>
    <w:rsid w:val="00903A4F"/>
    <w:rsid w:val="0093786A"/>
    <w:rsid w:val="00965060"/>
    <w:rsid w:val="00973E64"/>
    <w:rsid w:val="009778CF"/>
    <w:rsid w:val="00986D59"/>
    <w:rsid w:val="009914A2"/>
    <w:rsid w:val="009A23EF"/>
    <w:rsid w:val="009B3F4A"/>
    <w:rsid w:val="009C33FD"/>
    <w:rsid w:val="009D1E5C"/>
    <w:rsid w:val="009D34EB"/>
    <w:rsid w:val="009D36F9"/>
    <w:rsid w:val="009E22D6"/>
    <w:rsid w:val="009F4966"/>
    <w:rsid w:val="00A003F3"/>
    <w:rsid w:val="00A10E92"/>
    <w:rsid w:val="00A265E3"/>
    <w:rsid w:val="00A31EBB"/>
    <w:rsid w:val="00A657FA"/>
    <w:rsid w:val="00A67BC8"/>
    <w:rsid w:val="00A70E68"/>
    <w:rsid w:val="00A82052"/>
    <w:rsid w:val="00AA2D1E"/>
    <w:rsid w:val="00AC4687"/>
    <w:rsid w:val="00AD7904"/>
    <w:rsid w:val="00AE0808"/>
    <w:rsid w:val="00AE17B6"/>
    <w:rsid w:val="00B11CAD"/>
    <w:rsid w:val="00B3305B"/>
    <w:rsid w:val="00B33656"/>
    <w:rsid w:val="00B6472C"/>
    <w:rsid w:val="00B647BD"/>
    <w:rsid w:val="00B82685"/>
    <w:rsid w:val="00B84DE8"/>
    <w:rsid w:val="00B85255"/>
    <w:rsid w:val="00BE1343"/>
    <w:rsid w:val="00BE528A"/>
    <w:rsid w:val="00BE68DC"/>
    <w:rsid w:val="00C124F6"/>
    <w:rsid w:val="00C2267D"/>
    <w:rsid w:val="00C2723F"/>
    <w:rsid w:val="00C44F23"/>
    <w:rsid w:val="00C7626C"/>
    <w:rsid w:val="00C852B6"/>
    <w:rsid w:val="00CA179B"/>
    <w:rsid w:val="00CB5E8E"/>
    <w:rsid w:val="00D10B13"/>
    <w:rsid w:val="00D2343A"/>
    <w:rsid w:val="00D67CE4"/>
    <w:rsid w:val="00D811C6"/>
    <w:rsid w:val="00DA5E7A"/>
    <w:rsid w:val="00DB0B36"/>
    <w:rsid w:val="00DC16E3"/>
    <w:rsid w:val="00DD2B35"/>
    <w:rsid w:val="00DE734F"/>
    <w:rsid w:val="00E05207"/>
    <w:rsid w:val="00E158FE"/>
    <w:rsid w:val="00E47B0D"/>
    <w:rsid w:val="00E506FA"/>
    <w:rsid w:val="00E8350D"/>
    <w:rsid w:val="00E92907"/>
    <w:rsid w:val="00EC3DD9"/>
    <w:rsid w:val="00F07698"/>
    <w:rsid w:val="00F7671B"/>
    <w:rsid w:val="00FC29D6"/>
    <w:rsid w:val="00FF355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5C1B768B"/>
  <w15:docId w15:val="{F943F19E-6131-4D72-87BC-CD61930EB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7B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84DE8"/>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84DE8"/>
    <w:rPr>
      <w:rFonts w:ascii="Lucida Grande" w:hAnsi="Lucida Grande" w:cs="Lucida Grande"/>
      <w:sz w:val="18"/>
      <w:szCs w:val="18"/>
    </w:rPr>
  </w:style>
  <w:style w:type="character" w:styleId="CommentReference">
    <w:name w:val="annotation reference"/>
    <w:basedOn w:val="DefaultParagraphFont"/>
    <w:uiPriority w:val="99"/>
    <w:semiHidden/>
    <w:unhideWhenUsed/>
    <w:rsid w:val="00973E64"/>
    <w:rPr>
      <w:sz w:val="18"/>
      <w:szCs w:val="18"/>
    </w:rPr>
  </w:style>
  <w:style w:type="paragraph" w:styleId="CommentText">
    <w:name w:val="annotation text"/>
    <w:basedOn w:val="Normal"/>
    <w:link w:val="CommentTextChar"/>
    <w:uiPriority w:val="99"/>
    <w:semiHidden/>
    <w:unhideWhenUsed/>
    <w:rsid w:val="00973E64"/>
  </w:style>
  <w:style w:type="character" w:customStyle="1" w:styleId="CommentTextChar">
    <w:name w:val="Comment Text Char"/>
    <w:basedOn w:val="DefaultParagraphFont"/>
    <w:link w:val="CommentText"/>
    <w:uiPriority w:val="99"/>
    <w:semiHidden/>
    <w:rsid w:val="00973E64"/>
  </w:style>
  <w:style w:type="paragraph" w:styleId="CommentSubject">
    <w:name w:val="annotation subject"/>
    <w:basedOn w:val="CommentText"/>
    <w:next w:val="CommentText"/>
    <w:link w:val="CommentSubjectChar"/>
    <w:uiPriority w:val="99"/>
    <w:semiHidden/>
    <w:unhideWhenUsed/>
    <w:rsid w:val="00973E64"/>
    <w:rPr>
      <w:b/>
      <w:bCs/>
      <w:sz w:val="20"/>
      <w:szCs w:val="20"/>
    </w:rPr>
  </w:style>
  <w:style w:type="character" w:customStyle="1" w:styleId="CommentSubjectChar">
    <w:name w:val="Comment Subject Char"/>
    <w:basedOn w:val="CommentTextChar"/>
    <w:link w:val="CommentSubject"/>
    <w:uiPriority w:val="99"/>
    <w:semiHidden/>
    <w:rsid w:val="00973E64"/>
    <w:rPr>
      <w:b/>
      <w:bCs/>
      <w:sz w:val="20"/>
      <w:szCs w:val="20"/>
    </w:rPr>
  </w:style>
  <w:style w:type="paragraph" w:styleId="Revision">
    <w:name w:val="Revision"/>
    <w:hidden/>
    <w:uiPriority w:val="99"/>
    <w:semiHidden/>
    <w:rsid w:val="005525A0"/>
    <w:pPr>
      <w:spacing w:after="0"/>
    </w:pPr>
  </w:style>
  <w:style w:type="paragraph" w:styleId="ListParagraph">
    <w:name w:val="List Paragraph"/>
    <w:basedOn w:val="Normal"/>
    <w:uiPriority w:val="34"/>
    <w:qFormat/>
    <w:rsid w:val="008B5EDE"/>
    <w:pPr>
      <w:ind w:left="720"/>
      <w:contextualSpacing/>
    </w:pPr>
  </w:style>
  <w:style w:type="character" w:styleId="PlaceholderText">
    <w:name w:val="Placeholder Text"/>
    <w:basedOn w:val="DefaultParagraphFont"/>
    <w:uiPriority w:val="99"/>
    <w:semiHidden/>
    <w:rsid w:val="00295523"/>
    <w:rPr>
      <w:color w:val="808080"/>
    </w:rPr>
  </w:style>
  <w:style w:type="character" w:styleId="Hyperlink">
    <w:name w:val="Hyperlink"/>
    <w:basedOn w:val="DefaultParagraphFont"/>
    <w:uiPriority w:val="99"/>
    <w:unhideWhenUsed/>
    <w:rsid w:val="00E158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6391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000C5-C042-4026-8D7C-150B37F7B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1455</Words>
  <Characters>8295</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Journal of Visualized Experiments</Company>
  <LinksUpToDate>false</LinksUpToDate>
  <CharactersWithSpaces>9731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Kolski-Andreaco</dc:creator>
  <cp:keywords/>
  <cp:lastModifiedBy>Dennis McGonagle</cp:lastModifiedBy>
  <cp:revision>2</cp:revision>
  <cp:lastPrinted>2014-11-11T23:02:00Z</cp:lastPrinted>
  <dcterms:created xsi:type="dcterms:W3CDTF">2015-04-22T18:15:00Z</dcterms:created>
  <dcterms:modified xsi:type="dcterms:W3CDTF">2015-04-22T18:15:00Z</dcterms:modified>
</cp:coreProperties>
</file>