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19E56" w14:textId="7A992BC6" w:rsidR="00C57D42" w:rsidRPr="00BA2190" w:rsidRDefault="00C57D42" w:rsidP="00C57D42">
      <w:pPr>
        <w:jc w:val="both"/>
        <w:rPr>
          <w:rFonts w:ascii="Calibri" w:hAnsi="Calibri"/>
        </w:rPr>
      </w:pPr>
      <w:r w:rsidRPr="00BA2190">
        <w:rPr>
          <w:rFonts w:ascii="Calibri" w:hAnsi="Calibri"/>
          <w:b/>
          <w:sz w:val="28"/>
          <w:szCs w:val="28"/>
        </w:rPr>
        <w:t xml:space="preserve">Author Name: </w:t>
      </w:r>
      <w:proofErr w:type="spellStart"/>
      <w:r w:rsidRPr="00BA2190">
        <w:rPr>
          <w:rFonts w:ascii="Calibri" w:hAnsi="Calibri"/>
        </w:rPr>
        <w:t>Suneel</w:t>
      </w:r>
      <w:proofErr w:type="spellEnd"/>
      <w:r w:rsidRPr="00BA2190">
        <w:rPr>
          <w:rFonts w:ascii="Calibri" w:hAnsi="Calibri"/>
        </w:rPr>
        <w:t xml:space="preserve"> </w:t>
      </w:r>
      <w:proofErr w:type="spellStart"/>
      <w:r w:rsidRPr="00BA2190">
        <w:rPr>
          <w:rFonts w:ascii="Calibri" w:hAnsi="Calibri"/>
        </w:rPr>
        <w:t>Dhand</w:t>
      </w:r>
      <w:proofErr w:type="spellEnd"/>
      <w:r w:rsidR="00727CCA" w:rsidRPr="00BA2190">
        <w:rPr>
          <w:rFonts w:ascii="Calibri" w:hAnsi="Calibri"/>
        </w:rPr>
        <w:t xml:space="preserve"> M.D.</w:t>
      </w:r>
    </w:p>
    <w:p w14:paraId="39BF86E3" w14:textId="2E50174E" w:rsidR="00C57D42" w:rsidRPr="00BA2190" w:rsidRDefault="00C57D42" w:rsidP="00C57D42">
      <w:pPr>
        <w:jc w:val="both"/>
        <w:rPr>
          <w:rFonts w:ascii="Calibri" w:hAnsi="Calibri"/>
        </w:rPr>
      </w:pPr>
      <w:r w:rsidRPr="00BA2190">
        <w:rPr>
          <w:rFonts w:ascii="Calibri" w:hAnsi="Calibri"/>
          <w:b/>
          <w:sz w:val="28"/>
          <w:szCs w:val="28"/>
        </w:rPr>
        <w:t>Clinical Skills Education Title</w:t>
      </w:r>
      <w:r w:rsidR="00727CCA" w:rsidRPr="00BA2190">
        <w:rPr>
          <w:rFonts w:ascii="Calibri" w:hAnsi="Calibri"/>
          <w:b/>
          <w:sz w:val="28"/>
          <w:szCs w:val="28"/>
        </w:rPr>
        <w:t>:</w:t>
      </w:r>
      <w:r w:rsidR="00C63380">
        <w:rPr>
          <w:rFonts w:ascii="Calibri" w:hAnsi="Calibri"/>
        </w:rPr>
        <w:t xml:space="preserve"> </w:t>
      </w:r>
      <w:r w:rsidRPr="00BA2190">
        <w:rPr>
          <w:rFonts w:ascii="Calibri" w:hAnsi="Calibri"/>
        </w:rPr>
        <w:t xml:space="preserve">Physical Examination of the </w:t>
      </w:r>
      <w:r w:rsidR="006145E2">
        <w:rPr>
          <w:rFonts w:ascii="Calibri" w:hAnsi="Calibri"/>
        </w:rPr>
        <w:t>L</w:t>
      </w:r>
      <w:r w:rsidRPr="00BA2190">
        <w:rPr>
          <w:rFonts w:ascii="Calibri" w:hAnsi="Calibri"/>
        </w:rPr>
        <w:t>u</w:t>
      </w:r>
      <w:r w:rsidR="00727CCA" w:rsidRPr="00BA2190">
        <w:rPr>
          <w:rFonts w:ascii="Calibri" w:hAnsi="Calibri"/>
        </w:rPr>
        <w:t>ngs: Percussion and Auscultation</w:t>
      </w:r>
    </w:p>
    <w:p w14:paraId="03A6979F" w14:textId="77777777" w:rsidR="00727CCA" w:rsidRPr="00BA2190" w:rsidRDefault="00727CCA" w:rsidP="00C57D42">
      <w:pPr>
        <w:jc w:val="both"/>
        <w:rPr>
          <w:rFonts w:ascii="Calibri" w:hAnsi="Calibri"/>
        </w:rPr>
      </w:pPr>
    </w:p>
    <w:p w14:paraId="29136A7B" w14:textId="77777777" w:rsidR="00C57D42" w:rsidRPr="00BA2190" w:rsidRDefault="00C57D42" w:rsidP="00C57D42">
      <w:pPr>
        <w:jc w:val="both"/>
        <w:rPr>
          <w:rFonts w:ascii="Calibri" w:hAnsi="Calibri"/>
          <w:b/>
          <w:sz w:val="28"/>
          <w:szCs w:val="28"/>
        </w:rPr>
      </w:pPr>
      <w:r w:rsidRPr="00BA2190">
        <w:rPr>
          <w:rFonts w:ascii="Calibri" w:hAnsi="Calibri"/>
          <w:b/>
          <w:sz w:val="28"/>
          <w:szCs w:val="28"/>
        </w:rPr>
        <w:t>Overview</w:t>
      </w:r>
    </w:p>
    <w:p w14:paraId="74780E1E" w14:textId="19E08432" w:rsidR="000A63C7" w:rsidRPr="00BA2190" w:rsidRDefault="00A85FE9" w:rsidP="00C57D42">
      <w:pPr>
        <w:jc w:val="both"/>
        <w:rPr>
          <w:rFonts w:ascii="Calibri" w:hAnsi="Calibri"/>
        </w:rPr>
      </w:pPr>
      <w:r w:rsidRPr="00BA2190">
        <w:rPr>
          <w:rFonts w:ascii="Calibri" w:hAnsi="Calibri"/>
        </w:rPr>
        <w:t>Learning the proper</w:t>
      </w:r>
      <w:r w:rsidR="00C57D42" w:rsidRPr="00BA2190">
        <w:rPr>
          <w:rFonts w:ascii="Calibri" w:hAnsi="Calibri"/>
        </w:rPr>
        <w:t xml:space="preserve"> technique for </w:t>
      </w:r>
      <w:r w:rsidR="006E70F1" w:rsidRPr="00BA2190">
        <w:rPr>
          <w:rFonts w:ascii="Calibri" w:hAnsi="Calibri"/>
        </w:rPr>
        <w:t>percussion and auscultation of the respiratory system</w:t>
      </w:r>
      <w:r w:rsidR="00C57D42" w:rsidRPr="00BA2190">
        <w:rPr>
          <w:rFonts w:ascii="Calibri" w:hAnsi="Calibri"/>
        </w:rPr>
        <w:t xml:space="preserve"> is vital and comes with practice on real patients. Percussion is a useful skill</w:t>
      </w:r>
      <w:r w:rsidR="006E70F1" w:rsidRPr="00BA2190">
        <w:rPr>
          <w:rFonts w:ascii="Calibri" w:hAnsi="Calibri"/>
        </w:rPr>
        <w:t xml:space="preserve"> often skipped during </w:t>
      </w:r>
      <w:bookmarkStart w:id="0" w:name="_GoBack"/>
      <w:bookmarkEnd w:id="0"/>
      <w:r w:rsidR="001F6AA4" w:rsidRPr="00BA2190">
        <w:rPr>
          <w:rFonts w:ascii="Calibri" w:hAnsi="Calibri"/>
        </w:rPr>
        <w:t>every day</w:t>
      </w:r>
      <w:r w:rsidR="006E70F1" w:rsidRPr="00BA2190">
        <w:rPr>
          <w:rFonts w:ascii="Calibri" w:hAnsi="Calibri"/>
        </w:rPr>
        <w:t xml:space="preserve"> </w:t>
      </w:r>
      <w:r w:rsidR="00C57D42" w:rsidRPr="00BA2190">
        <w:rPr>
          <w:rFonts w:ascii="Calibri" w:hAnsi="Calibri"/>
        </w:rPr>
        <w:t>clinical practice, but</w:t>
      </w:r>
      <w:r w:rsidR="006E70F1" w:rsidRPr="00BA2190">
        <w:rPr>
          <w:rFonts w:ascii="Calibri" w:hAnsi="Calibri"/>
        </w:rPr>
        <w:t xml:space="preserve"> if</w:t>
      </w:r>
      <w:r w:rsidR="00C57D42" w:rsidRPr="00BA2190">
        <w:rPr>
          <w:rFonts w:ascii="Calibri" w:hAnsi="Calibri"/>
        </w:rPr>
        <w:t xml:space="preserve"> performed correctly</w:t>
      </w:r>
      <w:r w:rsidR="000A63C7">
        <w:rPr>
          <w:rFonts w:ascii="Calibri" w:hAnsi="Calibri"/>
        </w:rPr>
        <w:t>,</w:t>
      </w:r>
      <w:r w:rsidR="00C57D42" w:rsidRPr="00BA2190">
        <w:rPr>
          <w:rFonts w:ascii="Calibri" w:hAnsi="Calibri"/>
        </w:rPr>
        <w:t xml:space="preserve"> </w:t>
      </w:r>
      <w:r w:rsidR="000A63C7">
        <w:rPr>
          <w:rFonts w:ascii="Calibri" w:hAnsi="Calibri"/>
        </w:rPr>
        <w:t xml:space="preserve">it </w:t>
      </w:r>
      <w:r w:rsidR="00C57D42" w:rsidRPr="00BA2190">
        <w:rPr>
          <w:rFonts w:ascii="Calibri" w:hAnsi="Calibri"/>
        </w:rPr>
        <w:t xml:space="preserve">can help </w:t>
      </w:r>
      <w:r w:rsidR="006E70F1" w:rsidRPr="00BA2190">
        <w:rPr>
          <w:rFonts w:ascii="Calibri" w:hAnsi="Calibri"/>
        </w:rPr>
        <w:t xml:space="preserve">the physician to </w:t>
      </w:r>
      <w:r w:rsidR="00C57D42" w:rsidRPr="00BA2190">
        <w:rPr>
          <w:rFonts w:ascii="Calibri" w:hAnsi="Calibri"/>
        </w:rPr>
        <w:t>identify underlying lung pathology.</w:t>
      </w:r>
      <w:r w:rsidR="00323274">
        <w:rPr>
          <w:rFonts w:ascii="Calibri" w:hAnsi="Calibri"/>
        </w:rPr>
        <w:t xml:space="preserve"> </w:t>
      </w:r>
      <w:r w:rsidR="00C57D42" w:rsidRPr="00BA2190">
        <w:rPr>
          <w:rFonts w:ascii="Calibri" w:hAnsi="Calibri"/>
        </w:rPr>
        <w:t xml:space="preserve">Auscultation can </w:t>
      </w:r>
      <w:r w:rsidR="006E70F1" w:rsidRPr="00BA2190">
        <w:rPr>
          <w:rFonts w:ascii="Calibri" w:hAnsi="Calibri"/>
        </w:rPr>
        <w:t xml:space="preserve">provide </w:t>
      </w:r>
      <w:r w:rsidR="00C57D42" w:rsidRPr="00BA2190">
        <w:rPr>
          <w:rFonts w:ascii="Calibri" w:hAnsi="Calibri"/>
        </w:rPr>
        <w:t xml:space="preserve">an almost immediate diagnosis </w:t>
      </w:r>
      <w:r w:rsidR="00642E08" w:rsidRPr="00BA2190">
        <w:rPr>
          <w:rFonts w:ascii="Calibri" w:hAnsi="Calibri"/>
        </w:rPr>
        <w:t xml:space="preserve">for a number of </w:t>
      </w:r>
      <w:r w:rsidR="00C57D42" w:rsidRPr="00BA2190">
        <w:rPr>
          <w:rFonts w:ascii="Calibri" w:hAnsi="Calibri"/>
        </w:rPr>
        <w:t>acute pulmonary conditions</w:t>
      </w:r>
      <w:r w:rsidR="000A63C7">
        <w:rPr>
          <w:rFonts w:ascii="Calibri" w:hAnsi="Calibri"/>
        </w:rPr>
        <w:t>,</w:t>
      </w:r>
      <w:r w:rsidR="00C57D42" w:rsidRPr="00BA2190">
        <w:rPr>
          <w:rFonts w:ascii="Calibri" w:hAnsi="Calibri"/>
        </w:rPr>
        <w:t xml:space="preserve"> including </w:t>
      </w:r>
      <w:r w:rsidR="006E70F1" w:rsidRPr="00BA2190">
        <w:rPr>
          <w:rFonts w:ascii="Calibri" w:hAnsi="Calibri"/>
        </w:rPr>
        <w:t>Chronic Obstructive Pulmonary Disease (</w:t>
      </w:r>
      <w:r w:rsidR="00C57D42" w:rsidRPr="00BA2190">
        <w:rPr>
          <w:rFonts w:ascii="Calibri" w:hAnsi="Calibri"/>
        </w:rPr>
        <w:t>COPD</w:t>
      </w:r>
      <w:r w:rsidR="006E70F1" w:rsidRPr="00BA2190">
        <w:rPr>
          <w:rFonts w:ascii="Calibri" w:hAnsi="Calibri"/>
        </w:rPr>
        <w:t>)</w:t>
      </w:r>
      <w:r w:rsidR="00C57D42" w:rsidRPr="00BA2190">
        <w:rPr>
          <w:rFonts w:ascii="Calibri" w:hAnsi="Calibri"/>
        </w:rPr>
        <w:t>, asthma, pneumo</w:t>
      </w:r>
      <w:r w:rsidR="00642E08" w:rsidRPr="00BA2190">
        <w:rPr>
          <w:rFonts w:ascii="Calibri" w:hAnsi="Calibri"/>
        </w:rPr>
        <w:t>nia</w:t>
      </w:r>
      <w:r w:rsidR="000A63C7">
        <w:rPr>
          <w:rFonts w:ascii="Calibri" w:hAnsi="Calibri"/>
        </w:rPr>
        <w:t>,</w:t>
      </w:r>
      <w:r w:rsidR="00642E08" w:rsidRPr="00BA2190">
        <w:rPr>
          <w:rFonts w:ascii="Calibri" w:hAnsi="Calibri"/>
        </w:rPr>
        <w:t xml:space="preserve"> and pneumothorax.</w:t>
      </w:r>
      <w:r w:rsidR="000A63C7">
        <w:rPr>
          <w:rFonts w:ascii="Calibri" w:hAnsi="Calibri"/>
        </w:rPr>
        <w:t xml:space="preserve"> </w:t>
      </w:r>
    </w:p>
    <w:p w14:paraId="3CC28451" w14:textId="77777777" w:rsidR="000A63C7" w:rsidRDefault="000A63C7" w:rsidP="00C57D42">
      <w:pPr>
        <w:jc w:val="both"/>
        <w:rPr>
          <w:rFonts w:ascii="Calibri" w:hAnsi="Calibri"/>
        </w:rPr>
      </w:pPr>
    </w:p>
    <w:p w14:paraId="7162A8E5" w14:textId="734A5729" w:rsidR="007F23EF" w:rsidRDefault="00C57D42" w:rsidP="00C57D42">
      <w:pPr>
        <w:jc w:val="both"/>
        <w:rPr>
          <w:rFonts w:ascii="Calibri" w:hAnsi="Calibri"/>
          <w:b/>
          <w:sz w:val="28"/>
          <w:szCs w:val="28"/>
        </w:rPr>
      </w:pPr>
      <w:r w:rsidRPr="00BA2190">
        <w:rPr>
          <w:rFonts w:ascii="Calibri" w:hAnsi="Calibri"/>
        </w:rPr>
        <w:t xml:space="preserve">The areas for auscultating the lungs correspond to the lung zones. </w:t>
      </w:r>
      <w:r w:rsidR="000A63C7">
        <w:rPr>
          <w:rFonts w:ascii="Calibri" w:hAnsi="Calibri"/>
        </w:rPr>
        <w:t>E</w:t>
      </w:r>
      <w:r w:rsidRPr="00BA2190">
        <w:rPr>
          <w:rFonts w:ascii="Calibri" w:hAnsi="Calibri"/>
        </w:rPr>
        <w:t xml:space="preserve">ach lung lobe </w:t>
      </w:r>
      <w:r w:rsidR="000A63C7">
        <w:rPr>
          <w:rFonts w:ascii="Calibri" w:hAnsi="Calibri"/>
        </w:rPr>
        <w:t xml:space="preserve">can be pictured </w:t>
      </w:r>
      <w:r w:rsidRPr="00BA2190">
        <w:rPr>
          <w:rFonts w:ascii="Calibri" w:hAnsi="Calibri"/>
        </w:rPr>
        <w:t>underneat</w:t>
      </w:r>
      <w:r w:rsidR="0008272C" w:rsidRPr="00BA2190">
        <w:rPr>
          <w:rFonts w:ascii="Calibri" w:hAnsi="Calibri"/>
        </w:rPr>
        <w:t>h</w:t>
      </w:r>
      <w:r w:rsidR="005033BC">
        <w:rPr>
          <w:rFonts w:ascii="Calibri" w:hAnsi="Calibri"/>
        </w:rPr>
        <w:t xml:space="preserve"> the chest wall</w:t>
      </w:r>
      <w:r w:rsidR="0008272C" w:rsidRPr="00BA2190">
        <w:rPr>
          <w:rFonts w:ascii="Calibri" w:hAnsi="Calibri"/>
        </w:rPr>
        <w:t xml:space="preserve"> </w:t>
      </w:r>
      <w:r w:rsidR="000A63C7">
        <w:rPr>
          <w:rFonts w:ascii="Calibri" w:hAnsi="Calibri"/>
        </w:rPr>
        <w:t>during</w:t>
      </w:r>
      <w:r w:rsidR="0008272C" w:rsidRPr="00BA2190">
        <w:rPr>
          <w:rFonts w:ascii="Calibri" w:hAnsi="Calibri"/>
        </w:rPr>
        <w:t xml:space="preserve"> percuss</w:t>
      </w:r>
      <w:r w:rsidR="000A63C7">
        <w:rPr>
          <w:rFonts w:ascii="Calibri" w:hAnsi="Calibri"/>
        </w:rPr>
        <w:t>ion</w:t>
      </w:r>
      <w:r w:rsidR="0008272C" w:rsidRPr="00BA2190">
        <w:rPr>
          <w:rFonts w:ascii="Calibri" w:hAnsi="Calibri"/>
        </w:rPr>
        <w:t xml:space="preserve"> and auscultat</w:t>
      </w:r>
      <w:r w:rsidR="000A63C7">
        <w:rPr>
          <w:rFonts w:ascii="Calibri" w:hAnsi="Calibri"/>
        </w:rPr>
        <w:t>ion</w:t>
      </w:r>
      <w:r w:rsidR="0008272C" w:rsidRPr="00BA2190">
        <w:rPr>
          <w:rFonts w:ascii="Calibri" w:hAnsi="Calibri"/>
        </w:rPr>
        <w:t xml:space="preserve"> (Figure 1).</w:t>
      </w:r>
      <w:r w:rsidRPr="00BA2190">
        <w:rPr>
          <w:rFonts w:ascii="Calibri" w:hAnsi="Calibri"/>
        </w:rPr>
        <w:t xml:space="preserve"> The right lung has three lobes; the superior, middle</w:t>
      </w:r>
      <w:r w:rsidR="000A63C7">
        <w:rPr>
          <w:rFonts w:ascii="Calibri" w:hAnsi="Calibri"/>
        </w:rPr>
        <w:t>,</w:t>
      </w:r>
      <w:r w:rsidRPr="00BA2190">
        <w:rPr>
          <w:rFonts w:ascii="Calibri" w:hAnsi="Calibri"/>
        </w:rPr>
        <w:t xml:space="preserve"> and inferior lobes. The left lung has two lobes; the superior and inferior</w:t>
      </w:r>
      <w:r w:rsidR="009D4042" w:rsidRPr="00BA2190">
        <w:rPr>
          <w:rFonts w:ascii="Calibri" w:hAnsi="Calibri"/>
        </w:rPr>
        <w:t xml:space="preserve"> lobes</w:t>
      </w:r>
      <w:r w:rsidRPr="00BA2190">
        <w:rPr>
          <w:rFonts w:ascii="Calibri" w:hAnsi="Calibri"/>
        </w:rPr>
        <w:t xml:space="preserve">. The superior lobe </w:t>
      </w:r>
      <w:r w:rsidR="008270BD">
        <w:rPr>
          <w:rFonts w:ascii="Calibri" w:hAnsi="Calibri"/>
        </w:rPr>
        <w:t xml:space="preserve">of the left lung </w:t>
      </w:r>
      <w:r w:rsidRPr="00BA2190">
        <w:rPr>
          <w:rFonts w:ascii="Calibri" w:hAnsi="Calibri"/>
        </w:rPr>
        <w:t xml:space="preserve">also has a separate projection known as the </w:t>
      </w:r>
      <w:r w:rsidR="0008272C" w:rsidRPr="00BA2190">
        <w:rPr>
          <w:rFonts w:ascii="Calibri" w:hAnsi="Calibri"/>
        </w:rPr>
        <w:t>lingual.</w:t>
      </w:r>
    </w:p>
    <w:p w14:paraId="70F63D71" w14:textId="77777777" w:rsidR="007F23EF" w:rsidRDefault="007F23EF" w:rsidP="00C57D42">
      <w:pPr>
        <w:jc w:val="both"/>
        <w:rPr>
          <w:rFonts w:ascii="Calibri" w:hAnsi="Calibri"/>
          <w:b/>
          <w:sz w:val="28"/>
          <w:szCs w:val="28"/>
        </w:rPr>
      </w:pPr>
    </w:p>
    <w:p w14:paraId="6CEA9816" w14:textId="77777777" w:rsidR="00811FAF" w:rsidRPr="00BA2190" w:rsidRDefault="00811FAF" w:rsidP="00C57D42">
      <w:pPr>
        <w:jc w:val="both"/>
        <w:rPr>
          <w:rFonts w:ascii="Calibri" w:hAnsi="Calibri"/>
          <w:b/>
          <w:sz w:val="28"/>
          <w:szCs w:val="28"/>
        </w:rPr>
      </w:pPr>
      <w:r w:rsidRPr="00BA2190">
        <w:rPr>
          <w:rFonts w:ascii="Calibri" w:hAnsi="Calibri"/>
          <w:b/>
          <w:sz w:val="28"/>
          <w:szCs w:val="28"/>
        </w:rPr>
        <w:t>Procedure</w:t>
      </w:r>
    </w:p>
    <w:p w14:paraId="7ED9732F" w14:textId="77777777" w:rsidR="00727CCA" w:rsidRPr="00BA2190" w:rsidRDefault="00727CCA" w:rsidP="00C57D42">
      <w:pPr>
        <w:jc w:val="both"/>
        <w:rPr>
          <w:rFonts w:ascii="Calibri" w:hAnsi="Calibri"/>
          <w:sz w:val="28"/>
          <w:szCs w:val="28"/>
        </w:rPr>
      </w:pPr>
    </w:p>
    <w:p w14:paraId="7724C131" w14:textId="00E6F318" w:rsidR="00C57D42" w:rsidRDefault="006E70F1" w:rsidP="00C57D42">
      <w:pPr>
        <w:jc w:val="both"/>
        <w:rPr>
          <w:rFonts w:ascii="Calibri" w:hAnsi="Calibri"/>
          <w:b/>
        </w:rPr>
      </w:pPr>
      <w:r w:rsidRPr="00BA2190">
        <w:rPr>
          <w:rFonts w:ascii="Calibri" w:hAnsi="Calibri"/>
          <w:b/>
        </w:rPr>
        <w:t xml:space="preserve">1. </w:t>
      </w:r>
      <w:r w:rsidR="00C57D42" w:rsidRPr="00BA2190">
        <w:rPr>
          <w:rFonts w:ascii="Calibri" w:hAnsi="Calibri"/>
          <w:b/>
        </w:rPr>
        <w:t>Positioning</w:t>
      </w:r>
    </w:p>
    <w:p w14:paraId="58145D06" w14:textId="77777777" w:rsidR="007A316E" w:rsidRPr="00BA2190" w:rsidRDefault="007A316E" w:rsidP="00C57D42">
      <w:pPr>
        <w:jc w:val="both"/>
        <w:rPr>
          <w:rFonts w:ascii="Calibri" w:hAnsi="Calibri"/>
          <w:b/>
        </w:rPr>
      </w:pPr>
    </w:p>
    <w:p w14:paraId="2041A27F" w14:textId="28AC3670" w:rsidR="007A316E" w:rsidRDefault="007A316E" w:rsidP="007A316E">
      <w:pPr>
        <w:jc w:val="both"/>
        <w:rPr>
          <w:rFonts w:ascii="Calibri" w:hAnsi="Calibri"/>
        </w:rPr>
      </w:pPr>
      <w:r>
        <w:rPr>
          <w:rFonts w:ascii="Calibri" w:hAnsi="Calibri"/>
        </w:rPr>
        <w:t xml:space="preserve">1.1 </w:t>
      </w:r>
      <w:r w:rsidR="001A0937">
        <w:rPr>
          <w:rFonts w:ascii="Calibri" w:hAnsi="Calibri"/>
          <w:highlight w:val="yellow"/>
        </w:rPr>
        <w:t>Make</w:t>
      </w:r>
      <w:r w:rsidRPr="00356A0F">
        <w:rPr>
          <w:rFonts w:ascii="Calibri" w:hAnsi="Calibri"/>
          <w:highlight w:val="yellow"/>
        </w:rPr>
        <w:t xml:space="preserve"> sure the patient is undressed down to their waist</w:t>
      </w:r>
      <w:r w:rsidR="005F3E39">
        <w:rPr>
          <w:rFonts w:ascii="Calibri" w:hAnsi="Calibri"/>
        </w:rPr>
        <w:t>.</w:t>
      </w:r>
    </w:p>
    <w:p w14:paraId="1103AA85" w14:textId="77777777" w:rsidR="005F3E39" w:rsidRPr="008726B0" w:rsidRDefault="005F3E39" w:rsidP="007A316E">
      <w:pPr>
        <w:jc w:val="both"/>
        <w:rPr>
          <w:rFonts w:ascii="Calibri" w:hAnsi="Calibri"/>
        </w:rPr>
      </w:pPr>
    </w:p>
    <w:p w14:paraId="54B175A0" w14:textId="71B13369" w:rsidR="007A316E" w:rsidRPr="008726B0" w:rsidRDefault="007A316E" w:rsidP="007A316E">
      <w:pPr>
        <w:jc w:val="both"/>
        <w:rPr>
          <w:rFonts w:ascii="Calibri" w:hAnsi="Calibri"/>
          <w:b/>
        </w:rPr>
      </w:pPr>
      <w:r>
        <w:rPr>
          <w:rFonts w:ascii="Calibri" w:hAnsi="Calibri"/>
        </w:rPr>
        <w:t>1</w:t>
      </w:r>
      <w:r w:rsidRPr="008726B0">
        <w:rPr>
          <w:rFonts w:ascii="Calibri" w:hAnsi="Calibri"/>
        </w:rPr>
        <w:t>.2</w:t>
      </w:r>
      <w:r>
        <w:rPr>
          <w:rFonts w:ascii="Calibri" w:hAnsi="Calibri"/>
          <w:highlight w:val="yellow"/>
        </w:rPr>
        <w:t xml:space="preserve"> </w:t>
      </w:r>
      <w:r w:rsidRPr="00356A0F">
        <w:rPr>
          <w:rFonts w:ascii="Calibri" w:hAnsi="Calibri"/>
          <w:highlight w:val="yellow"/>
        </w:rPr>
        <w:t>Position the patient on the examination table at a 30-45 degree angle and approach them from their right side</w:t>
      </w:r>
      <w:r w:rsidRPr="008726B0">
        <w:rPr>
          <w:rFonts w:ascii="Calibri" w:hAnsi="Calibri"/>
        </w:rPr>
        <w:t xml:space="preserve">. Examining the posterior of the lung requires the patient </w:t>
      </w:r>
      <w:r w:rsidR="00F11B57">
        <w:rPr>
          <w:rFonts w:ascii="Calibri" w:hAnsi="Calibri"/>
        </w:rPr>
        <w:t xml:space="preserve">to </w:t>
      </w:r>
      <w:r w:rsidRPr="008726B0">
        <w:rPr>
          <w:rFonts w:ascii="Calibri" w:hAnsi="Calibri"/>
        </w:rPr>
        <w:t>be leaning forward or sitting on the edge of the bed.</w:t>
      </w:r>
    </w:p>
    <w:p w14:paraId="36FA55A4" w14:textId="77777777" w:rsidR="007A316E" w:rsidRPr="00BA2190" w:rsidRDefault="007A316E" w:rsidP="00C57D42">
      <w:pPr>
        <w:jc w:val="both"/>
        <w:rPr>
          <w:rFonts w:ascii="Calibri" w:hAnsi="Calibri"/>
        </w:rPr>
      </w:pPr>
    </w:p>
    <w:p w14:paraId="68DE56D2" w14:textId="77777777" w:rsidR="006E70F1" w:rsidRPr="00BA2190" w:rsidRDefault="00811FAF" w:rsidP="00C57D42">
      <w:pPr>
        <w:jc w:val="both"/>
        <w:rPr>
          <w:rFonts w:ascii="Calibri" w:hAnsi="Calibri"/>
          <w:b/>
        </w:rPr>
      </w:pPr>
      <w:r w:rsidRPr="00BA2190">
        <w:rPr>
          <w:rFonts w:ascii="Calibri" w:hAnsi="Calibri"/>
          <w:b/>
        </w:rPr>
        <w:t>2</w:t>
      </w:r>
      <w:r w:rsidR="00C57D42" w:rsidRPr="00BA2190">
        <w:rPr>
          <w:rFonts w:ascii="Calibri" w:hAnsi="Calibri"/>
          <w:b/>
        </w:rPr>
        <w:t>.</w:t>
      </w:r>
      <w:r w:rsidRPr="00BA2190">
        <w:rPr>
          <w:rFonts w:ascii="Calibri" w:hAnsi="Calibri"/>
          <w:b/>
        </w:rPr>
        <w:t xml:space="preserve"> </w:t>
      </w:r>
      <w:r w:rsidR="00C57D42" w:rsidRPr="00BA2190">
        <w:rPr>
          <w:rFonts w:ascii="Calibri" w:hAnsi="Calibri"/>
          <w:b/>
        </w:rPr>
        <w:t>Percussion</w:t>
      </w:r>
      <w:r w:rsidR="00364EF6" w:rsidRPr="00BA2190">
        <w:rPr>
          <w:rFonts w:ascii="Calibri" w:hAnsi="Calibri"/>
          <w:b/>
        </w:rPr>
        <w:t xml:space="preserve"> </w:t>
      </w:r>
    </w:p>
    <w:p w14:paraId="74B0187C" w14:textId="77777777" w:rsidR="00F11B57" w:rsidRDefault="00F11B57" w:rsidP="00C57D42">
      <w:pPr>
        <w:jc w:val="both"/>
        <w:rPr>
          <w:rFonts w:ascii="Calibri" w:hAnsi="Calibri"/>
          <w:highlight w:val="yellow"/>
        </w:rPr>
      </w:pPr>
    </w:p>
    <w:p w14:paraId="34B5AE40" w14:textId="360E4359" w:rsidR="00811FAF" w:rsidRPr="00BA2190" w:rsidRDefault="001800F7" w:rsidP="00C57D42">
      <w:pPr>
        <w:jc w:val="both"/>
        <w:rPr>
          <w:rFonts w:ascii="Calibri" w:hAnsi="Calibri"/>
        </w:rPr>
      </w:pPr>
      <w:r>
        <w:rPr>
          <w:rFonts w:ascii="Calibri" w:hAnsi="Calibri"/>
          <w:highlight w:val="yellow"/>
        </w:rPr>
        <w:t>2.1 P</w:t>
      </w:r>
      <w:r w:rsidR="00C57D42" w:rsidRPr="00BA2190">
        <w:rPr>
          <w:rFonts w:ascii="Calibri" w:hAnsi="Calibri"/>
          <w:highlight w:val="yellow"/>
        </w:rPr>
        <w:t>ercuss bo</w:t>
      </w:r>
      <w:r w:rsidR="006E70F1" w:rsidRPr="00BA2190">
        <w:rPr>
          <w:rFonts w:ascii="Calibri" w:hAnsi="Calibri"/>
          <w:highlight w:val="yellow"/>
        </w:rPr>
        <w:t>th posteriorly and anteriorly, s</w:t>
      </w:r>
      <w:r w:rsidR="00C57D42" w:rsidRPr="00BA2190">
        <w:rPr>
          <w:rFonts w:ascii="Calibri" w:hAnsi="Calibri"/>
          <w:highlight w:val="yellow"/>
        </w:rPr>
        <w:t>t</w:t>
      </w:r>
      <w:r w:rsidR="006E70F1" w:rsidRPr="00BA2190">
        <w:rPr>
          <w:rFonts w:ascii="Calibri" w:hAnsi="Calibri"/>
          <w:highlight w:val="yellow"/>
        </w:rPr>
        <w:t>arting on the back.</w:t>
      </w:r>
      <w:r w:rsidR="00811FAF" w:rsidRPr="00BA2190">
        <w:rPr>
          <w:rFonts w:ascii="Calibri" w:hAnsi="Calibri"/>
        </w:rPr>
        <w:t xml:space="preserve"> </w:t>
      </w:r>
    </w:p>
    <w:p w14:paraId="38EA9FAC" w14:textId="77777777" w:rsidR="00811FAF" w:rsidRPr="00BA2190" w:rsidRDefault="00811FAF" w:rsidP="00C57D42">
      <w:pPr>
        <w:jc w:val="both"/>
        <w:rPr>
          <w:rFonts w:ascii="Calibri" w:hAnsi="Calibri"/>
        </w:rPr>
      </w:pPr>
    </w:p>
    <w:p w14:paraId="1BFC5BD5" w14:textId="33D03621" w:rsidR="00811FAF" w:rsidRPr="00BA2190" w:rsidRDefault="00811FAF" w:rsidP="00811FAF">
      <w:pPr>
        <w:jc w:val="both"/>
        <w:rPr>
          <w:rFonts w:ascii="Calibri" w:hAnsi="Calibri"/>
        </w:rPr>
      </w:pPr>
      <w:r w:rsidRPr="00BA2190">
        <w:rPr>
          <w:rFonts w:ascii="Calibri" w:hAnsi="Calibri"/>
          <w:highlight w:val="yellow"/>
        </w:rPr>
        <w:t>2.</w:t>
      </w:r>
      <w:r w:rsidR="00F11B57">
        <w:rPr>
          <w:rFonts w:ascii="Calibri" w:hAnsi="Calibri"/>
          <w:highlight w:val="yellow"/>
        </w:rPr>
        <w:t>2</w:t>
      </w:r>
      <w:r w:rsidRPr="00BA2190">
        <w:rPr>
          <w:rFonts w:ascii="Calibri" w:hAnsi="Calibri"/>
          <w:highlight w:val="yellow"/>
        </w:rPr>
        <w:t xml:space="preserve"> </w:t>
      </w:r>
      <w:r w:rsidR="00F11B57">
        <w:rPr>
          <w:rFonts w:ascii="Calibri" w:hAnsi="Calibri"/>
          <w:highlight w:val="yellow"/>
        </w:rPr>
        <w:t>Place</w:t>
      </w:r>
      <w:r w:rsidR="002A07FB" w:rsidRPr="00BA2190">
        <w:rPr>
          <w:rFonts w:ascii="Calibri" w:hAnsi="Calibri"/>
          <w:highlight w:val="yellow"/>
        </w:rPr>
        <w:t xml:space="preserve"> </w:t>
      </w:r>
      <w:r w:rsidR="008270BD">
        <w:rPr>
          <w:rFonts w:ascii="Calibri" w:hAnsi="Calibri"/>
          <w:highlight w:val="yellow"/>
        </w:rPr>
        <w:t>non–dominant hand</w:t>
      </w:r>
      <w:r w:rsidR="002A07FB" w:rsidRPr="00BA2190">
        <w:rPr>
          <w:rFonts w:ascii="Calibri" w:hAnsi="Calibri"/>
          <w:highlight w:val="yellow"/>
        </w:rPr>
        <w:t xml:space="preserve"> with middle finger (</w:t>
      </w:r>
      <w:proofErr w:type="spellStart"/>
      <w:r w:rsidRPr="00BA2190">
        <w:rPr>
          <w:rFonts w:ascii="Calibri" w:hAnsi="Calibri"/>
          <w:highlight w:val="yellow"/>
        </w:rPr>
        <w:t>pleximeter</w:t>
      </w:r>
      <w:proofErr w:type="spellEnd"/>
      <w:r w:rsidRPr="00BA2190">
        <w:rPr>
          <w:rFonts w:ascii="Calibri" w:hAnsi="Calibri"/>
          <w:highlight w:val="yellow"/>
        </w:rPr>
        <w:t xml:space="preserve"> finger) </w:t>
      </w:r>
      <w:r w:rsidR="00C57D42" w:rsidRPr="00BA2190">
        <w:rPr>
          <w:rFonts w:ascii="Calibri" w:hAnsi="Calibri"/>
          <w:highlight w:val="yellow"/>
        </w:rPr>
        <w:t>pressed and hyperextended firmly on the patient’s right or left mid</w:t>
      </w:r>
      <w:r w:rsidR="00F11B57">
        <w:rPr>
          <w:rFonts w:ascii="Calibri" w:hAnsi="Calibri"/>
          <w:highlight w:val="yellow"/>
        </w:rPr>
        <w:t>-</w:t>
      </w:r>
      <w:r w:rsidR="00C57D42" w:rsidRPr="00BA2190">
        <w:rPr>
          <w:rFonts w:ascii="Calibri" w:hAnsi="Calibri"/>
          <w:highlight w:val="yellow"/>
        </w:rPr>
        <w:t>back area (lowe</w:t>
      </w:r>
      <w:r w:rsidR="00601AF2" w:rsidRPr="00BA2190">
        <w:rPr>
          <w:rFonts w:ascii="Calibri" w:hAnsi="Calibri"/>
          <w:highlight w:val="yellow"/>
        </w:rPr>
        <w:t>r levels of lungs posteriorly).</w:t>
      </w:r>
      <w:r w:rsidR="00601AF2" w:rsidRPr="00BA2190">
        <w:rPr>
          <w:rFonts w:ascii="Calibri" w:hAnsi="Calibri"/>
        </w:rPr>
        <w:t xml:space="preserve"> </w:t>
      </w:r>
      <w:r w:rsidR="00C57D42" w:rsidRPr="00BA2190">
        <w:rPr>
          <w:rFonts w:ascii="Calibri" w:hAnsi="Calibri"/>
        </w:rPr>
        <w:t xml:space="preserve">The firmer </w:t>
      </w:r>
      <w:r w:rsidR="0008272C" w:rsidRPr="00BA2190">
        <w:rPr>
          <w:rFonts w:ascii="Calibri" w:hAnsi="Calibri"/>
        </w:rPr>
        <w:t xml:space="preserve">the finger is pressed to the chest wall, </w:t>
      </w:r>
      <w:r w:rsidR="00C57D42" w:rsidRPr="00BA2190">
        <w:rPr>
          <w:rFonts w:ascii="Calibri" w:hAnsi="Calibri"/>
        </w:rPr>
        <w:t xml:space="preserve">the louder </w:t>
      </w:r>
      <w:r w:rsidR="009D4042" w:rsidRPr="00BA2190">
        <w:rPr>
          <w:rFonts w:ascii="Calibri" w:hAnsi="Calibri"/>
        </w:rPr>
        <w:t>tends to be the percussion note</w:t>
      </w:r>
      <w:r w:rsidR="00C57D42" w:rsidRPr="00BA2190">
        <w:rPr>
          <w:rFonts w:ascii="Calibri" w:hAnsi="Calibri"/>
        </w:rPr>
        <w:t xml:space="preserve">. </w:t>
      </w:r>
    </w:p>
    <w:p w14:paraId="3B5BC5C2" w14:textId="77777777" w:rsidR="00727CCA" w:rsidRPr="00BA2190" w:rsidRDefault="00727CCA" w:rsidP="00811FAF">
      <w:pPr>
        <w:jc w:val="both"/>
        <w:rPr>
          <w:rFonts w:ascii="Calibri" w:hAnsi="Calibri"/>
        </w:rPr>
      </w:pPr>
    </w:p>
    <w:p w14:paraId="4ABE72FA" w14:textId="41A2A3C7" w:rsidR="00364EF6" w:rsidRPr="00BA2190" w:rsidRDefault="00811FAF" w:rsidP="00811FAF">
      <w:pPr>
        <w:jc w:val="both"/>
        <w:rPr>
          <w:rFonts w:ascii="Calibri" w:hAnsi="Calibri"/>
        </w:rPr>
      </w:pPr>
      <w:r w:rsidRPr="00BA2190">
        <w:rPr>
          <w:rFonts w:ascii="Calibri" w:hAnsi="Calibri"/>
          <w:highlight w:val="yellow"/>
        </w:rPr>
        <w:t>2.</w:t>
      </w:r>
      <w:r w:rsidR="00F11B57">
        <w:rPr>
          <w:rFonts w:ascii="Calibri" w:hAnsi="Calibri"/>
          <w:highlight w:val="yellow"/>
        </w:rPr>
        <w:t>3</w:t>
      </w:r>
      <w:r w:rsidRPr="00BA2190">
        <w:rPr>
          <w:rFonts w:ascii="Calibri" w:hAnsi="Calibri"/>
          <w:highlight w:val="yellow"/>
        </w:rPr>
        <w:t xml:space="preserve"> </w:t>
      </w:r>
      <w:r w:rsidR="00601AF2" w:rsidRPr="00BA2190">
        <w:rPr>
          <w:rFonts w:ascii="Calibri" w:hAnsi="Calibri"/>
          <w:highlight w:val="yellow"/>
        </w:rPr>
        <w:t xml:space="preserve">Make sure </w:t>
      </w:r>
      <w:r w:rsidR="00C57D42" w:rsidRPr="00BA2190">
        <w:rPr>
          <w:rFonts w:ascii="Calibri" w:hAnsi="Calibri"/>
          <w:highlight w:val="yellow"/>
        </w:rPr>
        <w:t xml:space="preserve">the other fingers and palm </w:t>
      </w:r>
      <w:r w:rsidR="005F180D" w:rsidRPr="00BA2190">
        <w:rPr>
          <w:rFonts w:ascii="Calibri" w:hAnsi="Calibri"/>
          <w:highlight w:val="yellow"/>
        </w:rPr>
        <w:t>are not</w:t>
      </w:r>
      <w:r w:rsidR="009D4042" w:rsidRPr="00BA2190">
        <w:rPr>
          <w:rFonts w:ascii="Calibri" w:hAnsi="Calibri"/>
          <w:highlight w:val="yellow"/>
        </w:rPr>
        <w:t xml:space="preserve"> pressed </w:t>
      </w:r>
      <w:r w:rsidRPr="00BA2190">
        <w:rPr>
          <w:rFonts w:ascii="Calibri" w:hAnsi="Calibri"/>
          <w:highlight w:val="yellow"/>
        </w:rPr>
        <w:t>against the pat</w:t>
      </w:r>
      <w:r w:rsidR="0008272C" w:rsidRPr="00BA2190">
        <w:rPr>
          <w:rFonts w:ascii="Calibri" w:hAnsi="Calibri"/>
          <w:highlight w:val="yellow"/>
        </w:rPr>
        <w:t>ient’s chest.</w:t>
      </w:r>
    </w:p>
    <w:p w14:paraId="074DAFF3" w14:textId="77777777" w:rsidR="002852CC" w:rsidRPr="00BA2190" w:rsidRDefault="002852CC" w:rsidP="00811FAF">
      <w:pPr>
        <w:jc w:val="both"/>
        <w:rPr>
          <w:rFonts w:ascii="Calibri" w:hAnsi="Calibri"/>
        </w:rPr>
      </w:pPr>
    </w:p>
    <w:p w14:paraId="4A63A98F" w14:textId="25FC03DA" w:rsidR="00364EF6" w:rsidRPr="00BA2190" w:rsidRDefault="00811FAF" w:rsidP="00C57D42">
      <w:pPr>
        <w:jc w:val="both"/>
        <w:rPr>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4</w:t>
      </w:r>
      <w:r w:rsidR="00601AF2" w:rsidRPr="00BA2190">
        <w:rPr>
          <w:rFonts w:ascii="Calibri" w:hAnsi="Calibri"/>
          <w:highlight w:val="yellow"/>
        </w:rPr>
        <w:t xml:space="preserve"> </w:t>
      </w:r>
      <w:r w:rsidR="00C57D42" w:rsidRPr="00BA2190">
        <w:rPr>
          <w:rFonts w:ascii="Calibri" w:hAnsi="Calibri"/>
          <w:highlight w:val="yellow"/>
        </w:rPr>
        <w:t xml:space="preserve">Use the tip of the middle finger </w:t>
      </w:r>
      <w:r w:rsidR="00670387">
        <w:rPr>
          <w:rFonts w:ascii="Calibri" w:hAnsi="Calibri"/>
          <w:highlight w:val="yellow"/>
        </w:rPr>
        <w:t>(</w:t>
      </w:r>
      <w:proofErr w:type="spellStart"/>
      <w:r w:rsidR="00670387">
        <w:rPr>
          <w:rFonts w:ascii="Calibri" w:hAnsi="Calibri"/>
          <w:highlight w:val="yellow"/>
        </w:rPr>
        <w:t>plexor</w:t>
      </w:r>
      <w:proofErr w:type="spellEnd"/>
      <w:r w:rsidR="00670387">
        <w:rPr>
          <w:rFonts w:ascii="Calibri" w:hAnsi="Calibri"/>
          <w:highlight w:val="yellow"/>
        </w:rPr>
        <w:t xml:space="preserve"> finger) </w:t>
      </w:r>
      <w:r w:rsidR="00C57D42" w:rsidRPr="00BA2190">
        <w:rPr>
          <w:rFonts w:ascii="Calibri" w:hAnsi="Calibri"/>
          <w:highlight w:val="yellow"/>
        </w:rPr>
        <w:t xml:space="preserve">of the </w:t>
      </w:r>
      <w:r w:rsidR="008270BD">
        <w:rPr>
          <w:rFonts w:ascii="Calibri" w:hAnsi="Calibri"/>
          <w:highlight w:val="yellow"/>
        </w:rPr>
        <w:t>dominant hand</w:t>
      </w:r>
      <w:r w:rsidR="00C57D42" w:rsidRPr="00BA2190">
        <w:rPr>
          <w:rFonts w:ascii="Calibri" w:hAnsi="Calibri"/>
          <w:highlight w:val="yellow"/>
        </w:rPr>
        <w:t xml:space="preserve"> to tap firmly on the top </w:t>
      </w:r>
      <w:r w:rsidR="00F11B57">
        <w:rPr>
          <w:rFonts w:ascii="Calibri" w:hAnsi="Calibri"/>
          <w:highlight w:val="yellow"/>
        </w:rPr>
        <w:t>third</w:t>
      </w:r>
      <w:r w:rsidR="00C57D42" w:rsidRPr="00BA2190">
        <w:rPr>
          <w:rFonts w:ascii="Calibri" w:hAnsi="Calibri"/>
          <w:highlight w:val="yellow"/>
        </w:rPr>
        <w:t xml:space="preserve"> (middle or distal phalanx) of the </w:t>
      </w:r>
      <w:proofErr w:type="spellStart"/>
      <w:r w:rsidR="009D4042" w:rsidRPr="00BA2190">
        <w:rPr>
          <w:rFonts w:ascii="Calibri" w:hAnsi="Calibri"/>
          <w:highlight w:val="yellow"/>
        </w:rPr>
        <w:t>pleximeter</w:t>
      </w:r>
      <w:proofErr w:type="spellEnd"/>
      <w:r w:rsidR="009D4042" w:rsidRPr="00BA2190">
        <w:rPr>
          <w:rFonts w:ascii="Calibri" w:hAnsi="Calibri"/>
          <w:highlight w:val="yellow"/>
        </w:rPr>
        <w:t xml:space="preserve"> </w:t>
      </w:r>
      <w:r w:rsidR="00C57D42" w:rsidRPr="00BA2190">
        <w:rPr>
          <w:rFonts w:ascii="Calibri" w:hAnsi="Calibri"/>
          <w:highlight w:val="yellow"/>
        </w:rPr>
        <w:t xml:space="preserve">finger of the </w:t>
      </w:r>
      <w:r w:rsidR="00670387">
        <w:rPr>
          <w:rFonts w:ascii="Calibri" w:hAnsi="Calibri"/>
          <w:highlight w:val="yellow"/>
        </w:rPr>
        <w:t>non-dominant</w:t>
      </w:r>
      <w:r w:rsidR="00C57D42" w:rsidRPr="00BA2190">
        <w:rPr>
          <w:rFonts w:ascii="Calibri" w:hAnsi="Calibri"/>
          <w:highlight w:val="yellow"/>
        </w:rPr>
        <w:t xml:space="preserve"> hand at least twice</w:t>
      </w:r>
      <w:r w:rsidR="00C57D42" w:rsidRPr="00BA2190">
        <w:rPr>
          <w:rFonts w:ascii="Calibri" w:hAnsi="Calibri"/>
        </w:rPr>
        <w:t xml:space="preserve"> (it is advisable </w:t>
      </w:r>
      <w:r w:rsidR="008270BD">
        <w:rPr>
          <w:rFonts w:ascii="Calibri" w:hAnsi="Calibri"/>
        </w:rPr>
        <w:t>to keep fingernails short.)</w:t>
      </w:r>
      <w:r w:rsidR="00C57D42" w:rsidRPr="00BA2190">
        <w:rPr>
          <w:rFonts w:ascii="Calibri" w:hAnsi="Calibri"/>
        </w:rPr>
        <w:t xml:space="preserve"> </w:t>
      </w:r>
      <w:r w:rsidR="00C57D42" w:rsidRPr="00BA2190">
        <w:rPr>
          <w:rFonts w:ascii="Calibri" w:hAnsi="Calibri"/>
          <w:highlight w:val="yellow"/>
        </w:rPr>
        <w:t>The sound should be hollow, representing an air</w:t>
      </w:r>
      <w:r w:rsidR="00F11B57">
        <w:rPr>
          <w:rFonts w:ascii="Calibri" w:hAnsi="Calibri"/>
          <w:highlight w:val="yellow"/>
        </w:rPr>
        <w:t>-</w:t>
      </w:r>
      <w:r w:rsidR="00C57D42" w:rsidRPr="00BA2190">
        <w:rPr>
          <w:rFonts w:ascii="Calibri" w:hAnsi="Calibri"/>
          <w:highlight w:val="yellow"/>
        </w:rPr>
        <w:t>filled lung.</w:t>
      </w:r>
    </w:p>
    <w:p w14:paraId="6C6CBA33" w14:textId="77777777" w:rsidR="002852CC" w:rsidRPr="00BA2190" w:rsidRDefault="002852CC" w:rsidP="00C57D42">
      <w:pPr>
        <w:jc w:val="both"/>
        <w:rPr>
          <w:rFonts w:ascii="Calibri" w:hAnsi="Calibri"/>
        </w:rPr>
      </w:pPr>
    </w:p>
    <w:p w14:paraId="2AAB63FB" w14:textId="48623E6D" w:rsidR="00364EF6" w:rsidRPr="00BA2190" w:rsidRDefault="00811FAF" w:rsidP="00C57D42">
      <w:pPr>
        <w:jc w:val="both"/>
        <w:rPr>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5</w:t>
      </w:r>
      <w:r w:rsidR="00601AF2" w:rsidRPr="00BA2190">
        <w:rPr>
          <w:rFonts w:ascii="Calibri" w:hAnsi="Calibri"/>
          <w:highlight w:val="yellow"/>
        </w:rPr>
        <w:t xml:space="preserve"> </w:t>
      </w:r>
      <w:r w:rsidR="00C57D42" w:rsidRPr="00BA2190">
        <w:rPr>
          <w:rFonts w:ascii="Calibri" w:hAnsi="Calibri"/>
          <w:highlight w:val="yellow"/>
        </w:rPr>
        <w:t xml:space="preserve">Repeat the percussion at </w:t>
      </w:r>
      <w:r w:rsidR="00F11B57">
        <w:rPr>
          <w:rFonts w:ascii="Calibri" w:hAnsi="Calibri"/>
          <w:highlight w:val="yellow"/>
        </w:rPr>
        <w:t>four and five</w:t>
      </w:r>
      <w:r w:rsidR="00C57D42" w:rsidRPr="00BA2190">
        <w:rPr>
          <w:rFonts w:ascii="Calibri" w:hAnsi="Calibri"/>
          <w:highlight w:val="yellow"/>
        </w:rPr>
        <w:t xml:space="preserve"> levels, comparing each lung level side</w:t>
      </w:r>
      <w:r w:rsidR="00693232">
        <w:rPr>
          <w:rFonts w:ascii="Calibri" w:hAnsi="Calibri"/>
          <w:highlight w:val="yellow"/>
        </w:rPr>
        <w:t>-</w:t>
      </w:r>
      <w:r w:rsidR="00C57D42" w:rsidRPr="00BA2190">
        <w:rPr>
          <w:rFonts w:ascii="Calibri" w:hAnsi="Calibri"/>
          <w:highlight w:val="yellow"/>
        </w:rPr>
        <w:t>by</w:t>
      </w:r>
      <w:r w:rsidR="00693232">
        <w:rPr>
          <w:rFonts w:ascii="Calibri" w:hAnsi="Calibri"/>
          <w:highlight w:val="yellow"/>
        </w:rPr>
        <w:t>-</w:t>
      </w:r>
      <w:r w:rsidR="00C57D42" w:rsidRPr="00BA2190">
        <w:rPr>
          <w:rFonts w:ascii="Calibri" w:hAnsi="Calibri"/>
          <w:highlight w:val="yellow"/>
        </w:rPr>
        <w:t xml:space="preserve">side, working up </w:t>
      </w:r>
      <w:r w:rsidR="00F11B57">
        <w:rPr>
          <w:rFonts w:ascii="Calibri" w:hAnsi="Calibri"/>
          <w:highlight w:val="yellow"/>
        </w:rPr>
        <w:t xml:space="preserve">to </w:t>
      </w:r>
      <w:r w:rsidR="00C57D42" w:rsidRPr="00BA2190">
        <w:rPr>
          <w:rFonts w:ascii="Calibri" w:hAnsi="Calibri"/>
          <w:highlight w:val="yellow"/>
        </w:rPr>
        <w:t>the chest wal</w:t>
      </w:r>
      <w:r w:rsidR="00512895" w:rsidRPr="00BA2190">
        <w:rPr>
          <w:rFonts w:ascii="Calibri" w:hAnsi="Calibri"/>
          <w:highlight w:val="yellow"/>
        </w:rPr>
        <w:t>l, starting at the inferior lung borders</w:t>
      </w:r>
      <w:r w:rsidR="0008272C" w:rsidRPr="00BA2190">
        <w:rPr>
          <w:rFonts w:ascii="Calibri" w:hAnsi="Calibri"/>
          <w:highlight w:val="yellow"/>
        </w:rPr>
        <w:t>.</w:t>
      </w:r>
      <w:r w:rsidR="00090A7F">
        <w:rPr>
          <w:rFonts w:ascii="Calibri" w:hAnsi="Calibri"/>
        </w:rPr>
        <w:t xml:space="preserve"> On expiration, the lower </w:t>
      </w:r>
      <w:r w:rsidR="0058457F">
        <w:rPr>
          <w:rFonts w:ascii="Calibri" w:hAnsi="Calibri"/>
        </w:rPr>
        <w:t>border</w:t>
      </w:r>
      <w:r w:rsidR="00090A7F">
        <w:rPr>
          <w:rFonts w:ascii="Calibri" w:hAnsi="Calibri"/>
        </w:rPr>
        <w:t xml:space="preserve"> of </w:t>
      </w:r>
      <w:r w:rsidR="00693232">
        <w:rPr>
          <w:rFonts w:ascii="Calibri" w:hAnsi="Calibri"/>
        </w:rPr>
        <w:t xml:space="preserve">the </w:t>
      </w:r>
      <w:r w:rsidR="00090A7F">
        <w:rPr>
          <w:rFonts w:ascii="Calibri" w:hAnsi="Calibri"/>
        </w:rPr>
        <w:t>lungs is at the level of the</w:t>
      </w:r>
      <w:r w:rsidR="00F11B57">
        <w:rPr>
          <w:rFonts w:ascii="Calibri" w:hAnsi="Calibri"/>
        </w:rPr>
        <w:t xml:space="preserve"> sixth</w:t>
      </w:r>
      <w:r w:rsidR="00090A7F">
        <w:rPr>
          <w:rFonts w:ascii="Calibri" w:hAnsi="Calibri"/>
        </w:rPr>
        <w:t xml:space="preserve"> rib at the </w:t>
      </w:r>
      <w:proofErr w:type="spellStart"/>
      <w:r w:rsidR="00090A7F">
        <w:rPr>
          <w:rFonts w:ascii="Calibri" w:hAnsi="Calibri"/>
        </w:rPr>
        <w:t>midclavicular</w:t>
      </w:r>
      <w:proofErr w:type="spellEnd"/>
      <w:r w:rsidR="00090A7F">
        <w:rPr>
          <w:rFonts w:ascii="Calibri" w:hAnsi="Calibri"/>
        </w:rPr>
        <w:t xml:space="preserve"> line</w:t>
      </w:r>
      <w:r w:rsidR="0058457F">
        <w:rPr>
          <w:rFonts w:ascii="Calibri" w:hAnsi="Calibri"/>
        </w:rPr>
        <w:t xml:space="preserve"> and</w:t>
      </w:r>
      <w:r w:rsidR="00090A7F">
        <w:rPr>
          <w:rFonts w:ascii="Calibri" w:hAnsi="Calibri"/>
        </w:rPr>
        <w:t xml:space="preserve"> the</w:t>
      </w:r>
      <w:r w:rsidR="0058457F">
        <w:rPr>
          <w:rFonts w:ascii="Calibri" w:hAnsi="Calibri"/>
        </w:rPr>
        <w:t xml:space="preserve"> eighth</w:t>
      </w:r>
      <w:r w:rsidR="00090A7F">
        <w:rPr>
          <w:rFonts w:ascii="Calibri" w:hAnsi="Calibri"/>
        </w:rPr>
        <w:t xml:space="preserve"> rib at the </w:t>
      </w:r>
      <w:proofErr w:type="spellStart"/>
      <w:r w:rsidR="00090A7F">
        <w:rPr>
          <w:rFonts w:ascii="Calibri" w:hAnsi="Calibri"/>
        </w:rPr>
        <w:t>midaxiallary</w:t>
      </w:r>
      <w:proofErr w:type="spellEnd"/>
      <w:r w:rsidR="00090A7F">
        <w:rPr>
          <w:rFonts w:ascii="Calibri" w:hAnsi="Calibri"/>
        </w:rPr>
        <w:t xml:space="preserve"> line anteriorly, </w:t>
      </w:r>
      <w:r w:rsidR="005F3E39">
        <w:rPr>
          <w:rFonts w:ascii="Calibri" w:hAnsi="Calibri"/>
        </w:rPr>
        <w:t xml:space="preserve">approximately at </w:t>
      </w:r>
      <w:r w:rsidR="00090A7F">
        <w:rPr>
          <w:rFonts w:ascii="Calibri" w:hAnsi="Calibri"/>
        </w:rPr>
        <w:t xml:space="preserve">the level of </w:t>
      </w:r>
      <w:r w:rsidR="005F3E39">
        <w:rPr>
          <w:rFonts w:ascii="Calibri" w:hAnsi="Calibri"/>
        </w:rPr>
        <w:t xml:space="preserve">the </w:t>
      </w:r>
      <w:r w:rsidR="00090A7F">
        <w:rPr>
          <w:rFonts w:ascii="Calibri" w:hAnsi="Calibri"/>
        </w:rPr>
        <w:t>T10</w:t>
      </w:r>
      <w:r w:rsidR="005F3E39">
        <w:rPr>
          <w:rFonts w:ascii="Calibri" w:hAnsi="Calibri"/>
        </w:rPr>
        <w:t xml:space="preserve"> spinous process</w:t>
      </w:r>
      <w:r w:rsidR="00090A7F">
        <w:rPr>
          <w:rFonts w:ascii="Calibri" w:hAnsi="Calibri"/>
        </w:rPr>
        <w:t xml:space="preserve"> posteriorly.    </w:t>
      </w:r>
    </w:p>
    <w:p w14:paraId="0C275FB7" w14:textId="77777777" w:rsidR="002852CC" w:rsidRPr="00BA2190" w:rsidRDefault="002852CC" w:rsidP="00C57D42">
      <w:pPr>
        <w:jc w:val="both"/>
        <w:rPr>
          <w:rFonts w:ascii="Calibri" w:hAnsi="Calibri"/>
        </w:rPr>
      </w:pPr>
    </w:p>
    <w:p w14:paraId="5D8FA68D" w14:textId="4E281714" w:rsidR="00B10740" w:rsidRDefault="00811FAF" w:rsidP="00C57D42">
      <w:pPr>
        <w:jc w:val="both"/>
        <w:rPr>
          <w:ins w:id="1" w:author="Anna Sivachenko" w:date="2015-02-10T10:36:00Z"/>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6</w:t>
      </w:r>
      <w:r w:rsidR="00601AF2" w:rsidRPr="00BA2190">
        <w:rPr>
          <w:rFonts w:ascii="Calibri" w:hAnsi="Calibri"/>
          <w:highlight w:val="yellow"/>
        </w:rPr>
        <w:t xml:space="preserve"> </w:t>
      </w:r>
      <w:r w:rsidR="005F180D" w:rsidRPr="00BA2190">
        <w:rPr>
          <w:rFonts w:ascii="Calibri" w:hAnsi="Calibri"/>
          <w:highlight w:val="yellow"/>
        </w:rPr>
        <w:t xml:space="preserve">Percuss </w:t>
      </w:r>
      <w:r w:rsidR="00C57D42" w:rsidRPr="00BA2190">
        <w:rPr>
          <w:rFonts w:ascii="Calibri" w:hAnsi="Calibri"/>
          <w:highlight w:val="yellow"/>
        </w:rPr>
        <w:t>anteriorly</w:t>
      </w:r>
      <w:ins w:id="2" w:author="Anna Sivachenko" w:date="2015-02-10T10:33:00Z">
        <w:r w:rsidR="00046602">
          <w:rPr>
            <w:rFonts w:ascii="Calibri" w:hAnsi="Calibri"/>
            <w:highlight w:val="yellow"/>
          </w:rPr>
          <w:t xml:space="preserve"> and posteriorly</w:t>
        </w:r>
      </w:ins>
      <w:r w:rsidR="00C57D42" w:rsidRPr="00BA2190">
        <w:rPr>
          <w:rFonts w:ascii="Calibri" w:hAnsi="Calibri"/>
          <w:highlight w:val="yellow"/>
        </w:rPr>
        <w:t>, placing the finger on the chest in the intercostal spaces.</w:t>
      </w:r>
    </w:p>
    <w:p w14:paraId="37436339" w14:textId="77777777" w:rsidR="00046602" w:rsidRDefault="00046602" w:rsidP="00C57D42">
      <w:pPr>
        <w:jc w:val="both"/>
        <w:rPr>
          <w:ins w:id="3" w:author="Anna Sivachenko" w:date="2015-02-10T10:36:00Z"/>
          <w:rFonts w:ascii="Calibri" w:hAnsi="Calibri"/>
        </w:rPr>
      </w:pPr>
    </w:p>
    <w:p w14:paraId="1D1B59ED" w14:textId="5D48D6B4" w:rsidR="00046602" w:rsidRDefault="00046602" w:rsidP="00046602">
      <w:pPr>
        <w:jc w:val="both"/>
        <w:rPr>
          <w:ins w:id="4" w:author="Jacob Roundy" w:date="2015-02-13T10:22:00Z"/>
          <w:rFonts w:ascii="Calibri" w:hAnsi="Calibri"/>
          <w:highlight w:val="yellow"/>
        </w:rPr>
      </w:pPr>
      <w:ins w:id="5" w:author="Anna Sivachenko" w:date="2015-02-10T10:36:00Z">
        <w:r w:rsidRPr="009346CC">
          <w:rPr>
            <w:rFonts w:ascii="Calibri" w:hAnsi="Calibri"/>
            <w:highlight w:val="yellow"/>
          </w:rPr>
          <w:t>2.7 Appreciate the quality of percussion sound</w:t>
        </w:r>
      </w:ins>
      <w:ins w:id="6" w:author="Anna Sivachenko" w:date="2015-02-10T10:37:00Z">
        <w:r w:rsidR="00544E52">
          <w:rPr>
            <w:rFonts w:ascii="Calibri" w:hAnsi="Calibri"/>
            <w:highlight w:val="yellow"/>
          </w:rPr>
          <w:t>s</w:t>
        </w:r>
      </w:ins>
      <w:ins w:id="7" w:author="Anna Sivachenko" w:date="2015-02-10T10:36:00Z">
        <w:r w:rsidRPr="009346CC">
          <w:rPr>
            <w:rFonts w:ascii="Calibri" w:hAnsi="Calibri"/>
            <w:highlight w:val="yellow"/>
          </w:rPr>
          <w:t>. The normal findings on the chest percussion are:</w:t>
        </w:r>
      </w:ins>
    </w:p>
    <w:p w14:paraId="40787B0D" w14:textId="77777777" w:rsidR="00323274" w:rsidRPr="009346CC" w:rsidRDefault="00323274" w:rsidP="00046602">
      <w:pPr>
        <w:jc w:val="both"/>
        <w:rPr>
          <w:ins w:id="8" w:author="Anna Sivachenko" w:date="2015-02-10T10:36:00Z"/>
          <w:rFonts w:ascii="Calibri" w:hAnsi="Calibri"/>
          <w:highlight w:val="yellow"/>
        </w:rPr>
      </w:pPr>
    </w:p>
    <w:p w14:paraId="3D55957E" w14:textId="77777777" w:rsidR="00046602" w:rsidRPr="009346CC" w:rsidRDefault="00046602" w:rsidP="00046602">
      <w:pPr>
        <w:jc w:val="both"/>
        <w:rPr>
          <w:ins w:id="9" w:author="Anna Sivachenko" w:date="2015-02-10T10:36:00Z"/>
          <w:rFonts w:ascii="Calibri" w:hAnsi="Calibri"/>
          <w:highlight w:val="yellow"/>
        </w:rPr>
      </w:pPr>
      <w:ins w:id="10" w:author="Anna Sivachenko" w:date="2015-02-10T10:36:00Z">
        <w:r w:rsidRPr="009346CC">
          <w:rPr>
            <w:rFonts w:ascii="Calibri" w:hAnsi="Calibri"/>
            <w:highlight w:val="yellow"/>
          </w:rPr>
          <w:t>2.7.1 Resonant percussion note: heard over a normal air-filled lung.</w:t>
        </w:r>
      </w:ins>
    </w:p>
    <w:p w14:paraId="1754C5B0" w14:textId="77777777" w:rsidR="00046602" w:rsidRPr="009346CC" w:rsidRDefault="00046602" w:rsidP="00046602">
      <w:pPr>
        <w:jc w:val="both"/>
        <w:rPr>
          <w:ins w:id="11" w:author="Anna Sivachenko" w:date="2015-02-10T10:36:00Z"/>
          <w:rFonts w:ascii="Calibri" w:hAnsi="Calibri"/>
          <w:highlight w:val="yellow"/>
        </w:rPr>
      </w:pPr>
    </w:p>
    <w:p w14:paraId="2A30AC48" w14:textId="77777777" w:rsidR="00046602" w:rsidRPr="009346CC" w:rsidRDefault="00046602" w:rsidP="00046602">
      <w:pPr>
        <w:jc w:val="both"/>
        <w:rPr>
          <w:ins w:id="12" w:author="Anna Sivachenko" w:date="2015-02-10T10:36:00Z"/>
          <w:rFonts w:ascii="Calibri" w:hAnsi="Calibri"/>
          <w:highlight w:val="yellow"/>
        </w:rPr>
      </w:pPr>
      <w:ins w:id="13" w:author="Anna Sivachenko" w:date="2015-02-10T10:36:00Z">
        <w:r w:rsidRPr="009346CC">
          <w:rPr>
            <w:rFonts w:ascii="Calibri" w:hAnsi="Calibri"/>
            <w:highlight w:val="yellow"/>
          </w:rPr>
          <w:t>2.7.2 Dull percussion note (the sound heard over solid tissues): over the liver in the right lower anterior chest and over the heart in the left anterior chest. When this sound is elicited by percussion of the lungs, it is indicative of consolidation.</w:t>
        </w:r>
      </w:ins>
    </w:p>
    <w:p w14:paraId="284E1A9A" w14:textId="77777777" w:rsidR="00046602" w:rsidRPr="009346CC" w:rsidRDefault="00046602" w:rsidP="00046602">
      <w:pPr>
        <w:jc w:val="both"/>
        <w:rPr>
          <w:ins w:id="14" w:author="Anna Sivachenko" w:date="2015-02-10T10:36:00Z"/>
          <w:rFonts w:ascii="Calibri" w:hAnsi="Calibri"/>
          <w:highlight w:val="yellow"/>
        </w:rPr>
      </w:pPr>
    </w:p>
    <w:p w14:paraId="575F549E" w14:textId="77777777" w:rsidR="00046602" w:rsidRPr="009346CC" w:rsidRDefault="00046602" w:rsidP="00046602">
      <w:pPr>
        <w:jc w:val="both"/>
        <w:rPr>
          <w:ins w:id="15" w:author="Anna Sivachenko" w:date="2015-02-10T10:36:00Z"/>
          <w:rFonts w:ascii="Calibri" w:hAnsi="Calibri"/>
          <w:highlight w:val="yellow"/>
        </w:rPr>
      </w:pPr>
      <w:ins w:id="16" w:author="Anna Sivachenko" w:date="2015-02-10T10:36:00Z">
        <w:r w:rsidRPr="009346CC">
          <w:rPr>
            <w:rFonts w:ascii="Calibri" w:hAnsi="Calibri"/>
            <w:highlight w:val="yellow"/>
          </w:rPr>
          <w:t xml:space="preserve">2.7.3 Tympanic percussion note (a drum-like sound when percussing over hollow organs): over the </w:t>
        </w:r>
        <w:proofErr w:type="spellStart"/>
        <w:r w:rsidRPr="009346CC">
          <w:rPr>
            <w:rFonts w:ascii="Calibri" w:hAnsi="Calibri"/>
            <w:highlight w:val="yellow"/>
          </w:rPr>
          <w:t>the</w:t>
        </w:r>
        <w:proofErr w:type="spellEnd"/>
        <w:r w:rsidRPr="009346CC">
          <w:rPr>
            <w:rFonts w:ascii="Calibri" w:hAnsi="Calibri"/>
            <w:highlight w:val="yellow"/>
          </w:rPr>
          <w:t xml:space="preserve"> </w:t>
        </w:r>
        <w:proofErr w:type="spellStart"/>
        <w:r w:rsidRPr="009346CC">
          <w:rPr>
            <w:rFonts w:ascii="Calibri" w:hAnsi="Calibri"/>
            <w:highlight w:val="yellow"/>
          </w:rPr>
          <w:t>Traube’s</w:t>
        </w:r>
        <w:proofErr w:type="spellEnd"/>
        <w:r w:rsidRPr="009346CC">
          <w:rPr>
            <w:rFonts w:ascii="Calibri" w:hAnsi="Calibri"/>
            <w:highlight w:val="yellow"/>
          </w:rPr>
          <w:t xml:space="preserve"> space, an area overlying the gastric bubble and bordered by the sixth rib, anterior axillary line, and left costal margin. Left pleural effusion produces a dull percussion sound over </w:t>
        </w:r>
        <w:proofErr w:type="spellStart"/>
        <w:r w:rsidRPr="009346CC">
          <w:rPr>
            <w:rFonts w:ascii="Calibri" w:hAnsi="Calibri"/>
            <w:highlight w:val="yellow"/>
          </w:rPr>
          <w:t>Traube’s</w:t>
        </w:r>
        <w:proofErr w:type="spellEnd"/>
        <w:r w:rsidRPr="009346CC">
          <w:rPr>
            <w:rFonts w:ascii="Calibri" w:hAnsi="Calibri"/>
            <w:highlight w:val="yellow"/>
          </w:rPr>
          <w:t xml:space="preserve"> space.</w:t>
        </w:r>
      </w:ins>
    </w:p>
    <w:p w14:paraId="7F3E26F5" w14:textId="77777777" w:rsidR="00046602" w:rsidRPr="009346CC" w:rsidRDefault="00046602" w:rsidP="00046602">
      <w:pPr>
        <w:jc w:val="both"/>
        <w:rPr>
          <w:ins w:id="17" w:author="Anna Sivachenko" w:date="2015-02-10T10:36:00Z"/>
          <w:rFonts w:ascii="Calibri" w:hAnsi="Calibri"/>
          <w:highlight w:val="yellow"/>
        </w:rPr>
      </w:pPr>
    </w:p>
    <w:p w14:paraId="0E6984FC" w14:textId="5573F9C7" w:rsidR="00046602" w:rsidRPr="009346CC" w:rsidRDefault="00046602" w:rsidP="00046602">
      <w:pPr>
        <w:jc w:val="both"/>
        <w:rPr>
          <w:ins w:id="18" w:author="Anna Sivachenko" w:date="2015-02-10T10:36:00Z"/>
          <w:rFonts w:ascii="Calibri" w:hAnsi="Calibri"/>
        </w:rPr>
      </w:pPr>
      <w:ins w:id="19" w:author="Anna Sivachenko" w:date="2015-02-10T10:36:00Z">
        <w:r w:rsidRPr="009346CC">
          <w:rPr>
            <w:rFonts w:ascii="Calibri" w:hAnsi="Calibri"/>
            <w:highlight w:val="yellow"/>
          </w:rPr>
          <w:t>2.8 Note the presence of pathological percussion sounds.</w:t>
        </w:r>
        <w:r w:rsidRPr="009346CC">
          <w:rPr>
            <w:rFonts w:ascii="Calibri" w:hAnsi="Calibri"/>
          </w:rPr>
          <w:t xml:space="preserve"> A “Stony dull” or flat percussion note sounds duller than the “standard” dull sound. It resembles the percussion note heard over the thigh and is indicative of a pleural effusion. A hyper-resonant percussion note is a pathological percussion sound indicative of hyper-inflated lungs from advanced COPD, emphysema, or a pneumothorax. </w:t>
        </w:r>
      </w:ins>
    </w:p>
    <w:p w14:paraId="61E93AFD" w14:textId="7FE67BC8" w:rsidR="00C57D42" w:rsidRPr="00BA2190" w:rsidDel="004F5246" w:rsidRDefault="00B10740" w:rsidP="00C57D42">
      <w:pPr>
        <w:jc w:val="both"/>
        <w:rPr>
          <w:del w:id="20" w:author="Anna Sivachenko" w:date="2015-02-10T10:27:00Z"/>
          <w:rFonts w:ascii="Calibri" w:hAnsi="Calibri"/>
        </w:rPr>
      </w:pPr>
      <w:del w:id="21" w:author="Anna Sivachenko" w:date="2015-02-10T10:27:00Z">
        <w:r w:rsidRPr="004F5246" w:rsidDel="004F5246">
          <w:rPr>
            <w:rFonts w:ascii="Calibri" w:hAnsi="Calibri"/>
            <w:rPrChange w:id="22" w:author="Anna Sivachenko" w:date="2015-02-10T10:27:00Z">
              <w:rPr>
                <w:rFonts w:ascii="Calibri" w:hAnsi="Calibri"/>
                <w:highlight w:val="yellow"/>
              </w:rPr>
            </w:rPrChange>
          </w:rPr>
          <w:delText>2.</w:delText>
        </w:r>
        <w:r w:rsidR="00F11B57" w:rsidRPr="004F5246" w:rsidDel="004F5246">
          <w:rPr>
            <w:rFonts w:ascii="Calibri" w:hAnsi="Calibri"/>
            <w:rPrChange w:id="23" w:author="Anna Sivachenko" w:date="2015-02-10T10:27:00Z">
              <w:rPr>
                <w:rFonts w:ascii="Calibri" w:hAnsi="Calibri"/>
                <w:highlight w:val="yellow"/>
              </w:rPr>
            </w:rPrChange>
          </w:rPr>
          <w:delText>7</w:delText>
        </w:r>
        <w:r w:rsidRPr="004F5246" w:rsidDel="004F5246">
          <w:rPr>
            <w:rFonts w:ascii="Calibri" w:hAnsi="Calibri"/>
            <w:rPrChange w:id="24" w:author="Anna Sivachenko" w:date="2015-02-10T10:27:00Z">
              <w:rPr>
                <w:rFonts w:ascii="Calibri" w:hAnsi="Calibri"/>
                <w:highlight w:val="yellow"/>
              </w:rPr>
            </w:rPrChange>
          </w:rPr>
          <w:delText xml:space="preserve"> When percussing the left anterior chest, o</w:delText>
        </w:r>
        <w:r w:rsidR="00C57D42" w:rsidRPr="004F5246" w:rsidDel="004F5246">
          <w:rPr>
            <w:rFonts w:ascii="Calibri" w:hAnsi="Calibri"/>
            <w:rPrChange w:id="25" w:author="Anna Sivachenko" w:date="2015-02-10T10:27:00Z">
              <w:rPr>
                <w:rFonts w:ascii="Calibri" w:hAnsi="Calibri"/>
                <w:highlight w:val="yellow"/>
              </w:rPr>
            </w:rPrChange>
          </w:rPr>
          <w:delText xml:space="preserve">bserve </w:delText>
        </w:r>
        <w:r w:rsidRPr="004F5246" w:rsidDel="004F5246">
          <w:rPr>
            <w:rFonts w:ascii="Calibri" w:hAnsi="Calibri"/>
            <w:rPrChange w:id="26" w:author="Anna Sivachenko" w:date="2015-02-10T10:27:00Z">
              <w:rPr>
                <w:rFonts w:ascii="Calibri" w:hAnsi="Calibri"/>
                <w:highlight w:val="yellow"/>
              </w:rPr>
            </w:rPrChange>
          </w:rPr>
          <w:delText>the dull percussion note over the heart.</w:delText>
        </w:r>
      </w:del>
    </w:p>
    <w:p w14:paraId="4B88DC31" w14:textId="2DEA62A4" w:rsidR="00067895" w:rsidRPr="00BA2190" w:rsidDel="00046602" w:rsidRDefault="00067895" w:rsidP="00C57D42">
      <w:pPr>
        <w:jc w:val="both"/>
        <w:rPr>
          <w:del w:id="27" w:author="Anna Sivachenko" w:date="2015-02-10T10:33:00Z"/>
          <w:rFonts w:ascii="Calibri" w:hAnsi="Calibri"/>
        </w:rPr>
      </w:pPr>
    </w:p>
    <w:p w14:paraId="5C742D4C" w14:textId="371435C8" w:rsidR="00067895" w:rsidRPr="00BA2190" w:rsidDel="00E36251" w:rsidRDefault="0008272C" w:rsidP="00C57D42">
      <w:pPr>
        <w:jc w:val="both"/>
        <w:rPr>
          <w:del w:id="28" w:author="Anna Sivachenko" w:date="2015-02-10T10:11:00Z"/>
          <w:rFonts w:ascii="Calibri" w:hAnsi="Calibri"/>
          <w:highlight w:val="yellow"/>
        </w:rPr>
      </w:pPr>
      <w:del w:id="29" w:author="Anna Sivachenko" w:date="2015-02-10T10:33:00Z">
        <w:r w:rsidRPr="00BA2190" w:rsidDel="00046602">
          <w:rPr>
            <w:rFonts w:ascii="Calibri" w:hAnsi="Calibri"/>
            <w:highlight w:val="yellow"/>
          </w:rPr>
          <w:delText>2.</w:delText>
        </w:r>
      </w:del>
      <w:del w:id="30" w:author="Anna Sivachenko" w:date="2015-02-10T10:15:00Z">
        <w:r w:rsidR="00F11B57" w:rsidDel="00E36251">
          <w:rPr>
            <w:rFonts w:ascii="Calibri" w:hAnsi="Calibri"/>
            <w:highlight w:val="yellow"/>
          </w:rPr>
          <w:delText>8</w:delText>
        </w:r>
        <w:r w:rsidRPr="00BA2190" w:rsidDel="00E36251">
          <w:rPr>
            <w:rFonts w:ascii="Calibri" w:hAnsi="Calibri"/>
            <w:highlight w:val="yellow"/>
          </w:rPr>
          <w:delText xml:space="preserve"> </w:delText>
        </w:r>
      </w:del>
      <w:del w:id="31" w:author="Anna Sivachenko" w:date="2015-02-10T10:11:00Z">
        <w:r w:rsidR="00067895" w:rsidRPr="00BA2190" w:rsidDel="00E36251">
          <w:rPr>
            <w:rFonts w:ascii="Calibri" w:hAnsi="Calibri"/>
            <w:highlight w:val="yellow"/>
          </w:rPr>
          <w:delText>The notes normally elicited by percussion of chest:</w:delText>
        </w:r>
      </w:del>
    </w:p>
    <w:p w14:paraId="6FFAB338" w14:textId="59639D6B" w:rsidR="00C57D42" w:rsidRPr="00BA2190" w:rsidDel="00046602" w:rsidRDefault="00C57D42" w:rsidP="00C57D42">
      <w:pPr>
        <w:jc w:val="both"/>
        <w:rPr>
          <w:del w:id="32" w:author="Anna Sivachenko" w:date="2015-02-10T10:33:00Z"/>
          <w:rFonts w:ascii="Calibri" w:hAnsi="Calibri"/>
          <w:highlight w:val="yellow"/>
        </w:rPr>
      </w:pPr>
    </w:p>
    <w:p w14:paraId="7FBA59C9" w14:textId="68C5FA7D" w:rsidR="00C57D42" w:rsidRPr="00BA2190" w:rsidDel="00046602" w:rsidRDefault="00E60770" w:rsidP="00C57D42">
      <w:pPr>
        <w:jc w:val="both"/>
        <w:rPr>
          <w:del w:id="33" w:author="Anna Sivachenko" w:date="2015-02-10T10:33:00Z"/>
          <w:rFonts w:ascii="Calibri" w:hAnsi="Calibri"/>
          <w:highlight w:val="yellow"/>
        </w:rPr>
      </w:pPr>
      <w:del w:id="34" w:author="Anna Sivachenko" w:date="2015-02-10T10:33:00Z">
        <w:r w:rsidDel="00046602">
          <w:rPr>
            <w:rFonts w:ascii="Calibri" w:hAnsi="Calibri"/>
            <w:highlight w:val="yellow"/>
          </w:rPr>
          <w:delText>2.</w:delText>
        </w:r>
      </w:del>
      <w:del w:id="35" w:author="Anna Sivachenko" w:date="2015-02-10T10:15:00Z">
        <w:r w:rsidDel="00E36251">
          <w:rPr>
            <w:rFonts w:ascii="Calibri" w:hAnsi="Calibri"/>
            <w:highlight w:val="yellow"/>
          </w:rPr>
          <w:delText>8</w:delText>
        </w:r>
      </w:del>
      <w:del w:id="36" w:author="Anna Sivachenko" w:date="2015-02-10T10:33:00Z">
        <w:r w:rsidDel="00046602">
          <w:rPr>
            <w:rFonts w:ascii="Calibri" w:hAnsi="Calibri"/>
            <w:highlight w:val="yellow"/>
          </w:rPr>
          <w:delText xml:space="preserve">.1 </w:delText>
        </w:r>
        <w:r w:rsidR="00C57D42" w:rsidRPr="00BA2190" w:rsidDel="00046602">
          <w:rPr>
            <w:rFonts w:ascii="Calibri" w:hAnsi="Calibri"/>
            <w:highlight w:val="yellow"/>
          </w:rPr>
          <w:delText>Resonant percussion note</w:delText>
        </w:r>
      </w:del>
      <w:del w:id="37" w:author="Anna Sivachenko" w:date="2015-02-10T10:15:00Z">
        <w:r w:rsidR="00067895" w:rsidRPr="00BA2190" w:rsidDel="00E36251">
          <w:rPr>
            <w:rFonts w:ascii="Calibri" w:hAnsi="Calibri"/>
            <w:highlight w:val="yellow"/>
          </w:rPr>
          <w:delText xml:space="preserve"> is </w:delText>
        </w:r>
        <w:r w:rsidR="00C57D42" w:rsidRPr="00BA2190" w:rsidDel="00E36251">
          <w:rPr>
            <w:rFonts w:ascii="Calibri" w:hAnsi="Calibri"/>
            <w:highlight w:val="yellow"/>
          </w:rPr>
          <w:delText xml:space="preserve">the sound </w:delText>
        </w:r>
      </w:del>
      <w:del w:id="38" w:author="Anna Sivachenko" w:date="2015-02-10T10:33:00Z">
        <w:r w:rsidR="00067895" w:rsidRPr="00BA2190" w:rsidDel="00046602">
          <w:rPr>
            <w:rFonts w:ascii="Calibri" w:hAnsi="Calibri"/>
            <w:highlight w:val="yellow"/>
          </w:rPr>
          <w:delText xml:space="preserve">heard over </w:delText>
        </w:r>
        <w:r w:rsidR="00C57D42" w:rsidRPr="00BA2190" w:rsidDel="00046602">
          <w:rPr>
            <w:rFonts w:ascii="Calibri" w:hAnsi="Calibri"/>
            <w:highlight w:val="yellow"/>
          </w:rPr>
          <w:delText>a normal air-filled lung.</w:delText>
        </w:r>
      </w:del>
    </w:p>
    <w:p w14:paraId="2B136A55" w14:textId="0E277F14" w:rsidR="00067895" w:rsidRPr="00BA2190" w:rsidDel="00046602" w:rsidRDefault="00067895" w:rsidP="00C57D42">
      <w:pPr>
        <w:jc w:val="both"/>
        <w:rPr>
          <w:del w:id="39" w:author="Anna Sivachenko" w:date="2015-02-10T10:33:00Z"/>
          <w:rFonts w:ascii="Calibri" w:hAnsi="Calibri"/>
          <w:highlight w:val="yellow"/>
        </w:rPr>
      </w:pPr>
    </w:p>
    <w:p w14:paraId="7C2428ED" w14:textId="503F749C" w:rsidR="00067895" w:rsidRPr="00BA2190" w:rsidDel="00046602" w:rsidRDefault="00E60770" w:rsidP="00C57D42">
      <w:pPr>
        <w:jc w:val="both"/>
        <w:rPr>
          <w:del w:id="40" w:author="Anna Sivachenko" w:date="2015-02-10T10:33:00Z"/>
          <w:rFonts w:ascii="Calibri" w:hAnsi="Calibri"/>
          <w:highlight w:val="yellow"/>
        </w:rPr>
      </w:pPr>
      <w:del w:id="41" w:author="Anna Sivachenko" w:date="2015-02-10T10:33:00Z">
        <w:r w:rsidDel="00046602">
          <w:rPr>
            <w:rFonts w:ascii="Calibri" w:hAnsi="Calibri"/>
            <w:highlight w:val="yellow"/>
          </w:rPr>
          <w:delText>2.</w:delText>
        </w:r>
      </w:del>
      <w:del w:id="42" w:author="Anna Sivachenko" w:date="2015-02-10T10:15:00Z">
        <w:r w:rsidDel="00E36251">
          <w:rPr>
            <w:rFonts w:ascii="Calibri" w:hAnsi="Calibri"/>
            <w:highlight w:val="yellow"/>
          </w:rPr>
          <w:delText>8</w:delText>
        </w:r>
      </w:del>
      <w:del w:id="43" w:author="Anna Sivachenko" w:date="2015-02-10T10:33:00Z">
        <w:r w:rsidDel="00046602">
          <w:rPr>
            <w:rFonts w:ascii="Calibri" w:hAnsi="Calibri"/>
            <w:highlight w:val="yellow"/>
          </w:rPr>
          <w:delText xml:space="preserve">.2 </w:delText>
        </w:r>
        <w:r w:rsidR="00067895" w:rsidRPr="00BA2190" w:rsidDel="00046602">
          <w:rPr>
            <w:rFonts w:ascii="Calibri" w:hAnsi="Calibri"/>
            <w:highlight w:val="yellow"/>
          </w:rPr>
          <w:delText xml:space="preserve">Dull percussion note </w:delText>
        </w:r>
      </w:del>
      <w:del w:id="44" w:author="Anna Sivachenko" w:date="2015-02-10T10:16:00Z">
        <w:r w:rsidR="00067895" w:rsidRPr="00BA2190" w:rsidDel="00E36251">
          <w:rPr>
            <w:rFonts w:ascii="Calibri" w:hAnsi="Calibri"/>
            <w:highlight w:val="yellow"/>
          </w:rPr>
          <w:delText>is</w:delText>
        </w:r>
        <w:r w:rsidR="00C57D42" w:rsidRPr="00BA2190" w:rsidDel="00E36251">
          <w:rPr>
            <w:rFonts w:ascii="Calibri" w:hAnsi="Calibri"/>
            <w:highlight w:val="yellow"/>
          </w:rPr>
          <w:delText xml:space="preserve"> </w:delText>
        </w:r>
      </w:del>
      <w:del w:id="45" w:author="Anna Sivachenko" w:date="2015-02-10T10:20:00Z">
        <w:r w:rsidR="00C57D42" w:rsidRPr="00BA2190" w:rsidDel="004F5246">
          <w:rPr>
            <w:rFonts w:ascii="Calibri" w:hAnsi="Calibri"/>
            <w:highlight w:val="yellow"/>
          </w:rPr>
          <w:delText>heard over solid tissues</w:delText>
        </w:r>
      </w:del>
      <w:del w:id="46" w:author="Anna Sivachenko" w:date="2015-02-10T10:17:00Z">
        <w:r w:rsidDel="00E36251">
          <w:rPr>
            <w:rFonts w:ascii="Calibri" w:hAnsi="Calibri"/>
            <w:highlight w:val="yellow"/>
          </w:rPr>
          <w:delText>,</w:delText>
        </w:r>
        <w:r w:rsidR="00C57D42" w:rsidRPr="00BA2190" w:rsidDel="00E36251">
          <w:rPr>
            <w:rFonts w:ascii="Calibri" w:hAnsi="Calibri"/>
            <w:highlight w:val="yellow"/>
          </w:rPr>
          <w:delText xml:space="preserve"> </w:delText>
        </w:r>
      </w:del>
      <w:del w:id="47" w:author="Anna Sivachenko" w:date="2015-02-10T10:19:00Z">
        <w:r w:rsidR="00C57D42" w:rsidRPr="00BA2190" w:rsidDel="004F5246">
          <w:rPr>
            <w:rFonts w:ascii="Calibri" w:hAnsi="Calibri"/>
            <w:highlight w:val="yellow"/>
          </w:rPr>
          <w:delText>such as the heart or liver</w:delText>
        </w:r>
      </w:del>
      <w:del w:id="48" w:author="Anna Sivachenko" w:date="2015-02-10T10:33:00Z">
        <w:r w:rsidR="00C57D42" w:rsidRPr="00BA2190" w:rsidDel="00046602">
          <w:rPr>
            <w:rFonts w:ascii="Calibri" w:hAnsi="Calibri"/>
            <w:highlight w:val="yellow"/>
          </w:rPr>
          <w:delText>.</w:delText>
        </w:r>
        <w:r w:rsidDel="00046602">
          <w:rPr>
            <w:rFonts w:ascii="Calibri" w:hAnsi="Calibri"/>
            <w:highlight w:val="yellow"/>
          </w:rPr>
          <w:delText xml:space="preserve"> </w:delText>
        </w:r>
        <w:r w:rsidR="00067895" w:rsidRPr="00BA2190" w:rsidDel="00046602">
          <w:rPr>
            <w:rFonts w:ascii="Calibri" w:hAnsi="Calibri"/>
            <w:highlight w:val="yellow"/>
          </w:rPr>
          <w:delText xml:space="preserve">When </w:delText>
        </w:r>
        <w:r w:rsidDel="00046602">
          <w:rPr>
            <w:rFonts w:ascii="Calibri" w:hAnsi="Calibri"/>
            <w:highlight w:val="yellow"/>
          </w:rPr>
          <w:delText xml:space="preserve">this sound is </w:delText>
        </w:r>
        <w:r w:rsidR="00067895" w:rsidRPr="00BA2190" w:rsidDel="00046602">
          <w:rPr>
            <w:rFonts w:ascii="Calibri" w:hAnsi="Calibri"/>
            <w:highlight w:val="yellow"/>
          </w:rPr>
          <w:delText>elicited by percussion of the lungs</w:delText>
        </w:r>
        <w:r w:rsidDel="00046602">
          <w:rPr>
            <w:rFonts w:ascii="Calibri" w:hAnsi="Calibri"/>
            <w:highlight w:val="yellow"/>
          </w:rPr>
          <w:delText>, it</w:delText>
        </w:r>
        <w:r w:rsidR="00067895" w:rsidRPr="00BA2190" w:rsidDel="00046602">
          <w:rPr>
            <w:rFonts w:ascii="Calibri" w:hAnsi="Calibri"/>
            <w:highlight w:val="yellow"/>
          </w:rPr>
          <w:delText xml:space="preserve"> is indicative of consolidation.</w:delText>
        </w:r>
      </w:del>
    </w:p>
    <w:p w14:paraId="124317D8" w14:textId="2D6967E1" w:rsidR="00067895" w:rsidRPr="00BA2190" w:rsidDel="00046602" w:rsidRDefault="00067895" w:rsidP="00C57D42">
      <w:pPr>
        <w:jc w:val="both"/>
        <w:rPr>
          <w:del w:id="49" w:author="Anna Sivachenko" w:date="2015-02-10T10:33:00Z"/>
          <w:rFonts w:ascii="Calibri" w:hAnsi="Calibri"/>
          <w:highlight w:val="yellow"/>
        </w:rPr>
      </w:pPr>
    </w:p>
    <w:p w14:paraId="32F663CE" w14:textId="2E533B91" w:rsidR="00067895" w:rsidRPr="00BA2190" w:rsidDel="00046602" w:rsidRDefault="00E60770" w:rsidP="00C57D42">
      <w:pPr>
        <w:jc w:val="both"/>
        <w:rPr>
          <w:del w:id="50" w:author="Anna Sivachenko" w:date="2015-02-10T10:33:00Z"/>
          <w:rFonts w:ascii="Calibri" w:hAnsi="Calibri"/>
        </w:rPr>
      </w:pPr>
      <w:commentRangeStart w:id="51"/>
      <w:del w:id="52" w:author="Anna Sivachenko" w:date="2015-02-10T10:33:00Z">
        <w:r w:rsidRPr="00901EF2" w:rsidDel="00046602">
          <w:rPr>
            <w:rFonts w:ascii="Calibri" w:hAnsi="Calibri"/>
            <w:rPrChange w:id="53" w:author="Anna Sivachenko" w:date="2015-02-10T09:59:00Z">
              <w:rPr>
                <w:rFonts w:ascii="Calibri" w:hAnsi="Calibri"/>
                <w:highlight w:val="yellow"/>
              </w:rPr>
            </w:rPrChange>
          </w:rPr>
          <w:delText xml:space="preserve">2.8.3 </w:delText>
        </w:r>
        <w:r w:rsidR="00067895" w:rsidRPr="00901EF2" w:rsidDel="00046602">
          <w:rPr>
            <w:rFonts w:ascii="Calibri" w:hAnsi="Calibri"/>
            <w:rPrChange w:id="54" w:author="Anna Sivachenko" w:date="2015-02-10T09:59:00Z">
              <w:rPr>
                <w:rFonts w:ascii="Calibri" w:hAnsi="Calibri"/>
                <w:highlight w:val="yellow"/>
              </w:rPr>
            </w:rPrChange>
          </w:rPr>
          <w:delText>Tympanic</w:delText>
        </w:r>
      </w:del>
      <w:del w:id="55" w:author="Anna Sivachenko" w:date="2015-02-10T10:22:00Z">
        <w:r w:rsidRPr="00901EF2" w:rsidDel="004F5246">
          <w:rPr>
            <w:rFonts w:ascii="Calibri" w:hAnsi="Calibri"/>
            <w:rPrChange w:id="56" w:author="Anna Sivachenko" w:date="2015-02-10T09:59:00Z">
              <w:rPr>
                <w:rFonts w:ascii="Calibri" w:hAnsi="Calibri"/>
                <w:highlight w:val="yellow"/>
              </w:rPr>
            </w:rPrChange>
          </w:rPr>
          <w:delText xml:space="preserve"> is</w:delText>
        </w:r>
      </w:del>
      <w:del w:id="57" w:author="Anna Sivachenko" w:date="2015-02-10T10:33:00Z">
        <w:r w:rsidR="00067895" w:rsidRPr="00901EF2" w:rsidDel="00046602">
          <w:rPr>
            <w:rFonts w:ascii="Calibri" w:hAnsi="Calibri"/>
            <w:rPrChange w:id="58" w:author="Anna Sivachenko" w:date="2015-02-10T09:59:00Z">
              <w:rPr>
                <w:rFonts w:ascii="Calibri" w:hAnsi="Calibri"/>
                <w:highlight w:val="yellow"/>
              </w:rPr>
            </w:rPrChange>
          </w:rPr>
          <w:delText xml:space="preserve"> </w:delText>
        </w:r>
        <w:r w:rsidRPr="00901EF2" w:rsidDel="00046602">
          <w:rPr>
            <w:rFonts w:ascii="Calibri" w:hAnsi="Calibri"/>
            <w:rPrChange w:id="59" w:author="Anna Sivachenko" w:date="2015-02-10T09:59:00Z">
              <w:rPr>
                <w:rFonts w:ascii="Calibri" w:hAnsi="Calibri"/>
                <w:highlight w:val="yellow"/>
              </w:rPr>
            </w:rPrChange>
          </w:rPr>
          <w:delText>a</w:delText>
        </w:r>
        <w:r w:rsidR="00067895" w:rsidRPr="00901EF2" w:rsidDel="00046602">
          <w:rPr>
            <w:rFonts w:ascii="Calibri" w:hAnsi="Calibri"/>
            <w:rPrChange w:id="60" w:author="Anna Sivachenko" w:date="2015-02-10T09:59:00Z">
              <w:rPr>
                <w:rFonts w:ascii="Calibri" w:hAnsi="Calibri"/>
                <w:highlight w:val="yellow"/>
              </w:rPr>
            </w:rPrChange>
          </w:rPr>
          <w:delText xml:space="preserve"> drum-like sound when percussing over hollow organs</w:delText>
        </w:r>
        <w:r w:rsidRPr="00901EF2" w:rsidDel="00046602">
          <w:rPr>
            <w:rFonts w:ascii="Calibri" w:hAnsi="Calibri"/>
            <w:rPrChange w:id="61" w:author="Anna Sivachenko" w:date="2015-02-10T09:59:00Z">
              <w:rPr>
                <w:rFonts w:ascii="Calibri" w:hAnsi="Calibri"/>
                <w:highlight w:val="yellow"/>
              </w:rPr>
            </w:rPrChange>
          </w:rPr>
          <w:delText>,</w:delText>
        </w:r>
      </w:del>
      <w:del w:id="62" w:author="Anna Sivachenko" w:date="2015-02-10T10:23:00Z">
        <w:r w:rsidR="00067895" w:rsidRPr="00901EF2" w:rsidDel="004F5246">
          <w:rPr>
            <w:rFonts w:ascii="Calibri" w:hAnsi="Calibri"/>
            <w:rPrChange w:id="63" w:author="Anna Sivachenko" w:date="2015-02-10T09:59:00Z">
              <w:rPr>
                <w:rFonts w:ascii="Calibri" w:hAnsi="Calibri"/>
                <w:highlight w:val="yellow"/>
              </w:rPr>
            </w:rPrChange>
          </w:rPr>
          <w:delText xml:space="preserve"> </w:delText>
        </w:r>
      </w:del>
      <w:del w:id="64" w:author="Anna Sivachenko" w:date="2015-02-10T10:33:00Z">
        <w:r w:rsidR="00067895" w:rsidRPr="00901EF2" w:rsidDel="00046602">
          <w:rPr>
            <w:rFonts w:ascii="Calibri" w:hAnsi="Calibri"/>
            <w:rPrChange w:id="65" w:author="Anna Sivachenko" w:date="2015-02-10T09:59:00Z">
              <w:rPr>
                <w:rFonts w:ascii="Calibri" w:hAnsi="Calibri"/>
                <w:highlight w:val="yellow"/>
              </w:rPr>
            </w:rPrChange>
          </w:rPr>
          <w:delText>such as the stomach</w:delText>
        </w:r>
      </w:del>
      <w:del w:id="66" w:author="Anna Sivachenko" w:date="2015-02-10T10:25:00Z">
        <w:r w:rsidR="00067895" w:rsidRPr="00901EF2" w:rsidDel="004F5246">
          <w:rPr>
            <w:rFonts w:ascii="Calibri" w:hAnsi="Calibri"/>
            <w:rPrChange w:id="67" w:author="Anna Sivachenko" w:date="2015-02-10T09:59:00Z">
              <w:rPr>
                <w:rFonts w:ascii="Calibri" w:hAnsi="Calibri"/>
                <w:highlight w:val="yellow"/>
              </w:rPr>
            </w:rPrChange>
          </w:rPr>
          <w:delText xml:space="preserve">. </w:delText>
        </w:r>
      </w:del>
      <w:del w:id="68" w:author="Anna Sivachenko" w:date="2015-02-10T10:26:00Z">
        <w:r w:rsidR="00067895" w:rsidRPr="00901EF2" w:rsidDel="004F5246">
          <w:rPr>
            <w:rFonts w:ascii="Calibri" w:hAnsi="Calibri"/>
            <w:rPrChange w:id="69" w:author="Anna Sivachenko" w:date="2015-02-10T09:59:00Z">
              <w:rPr>
                <w:rFonts w:ascii="Calibri" w:hAnsi="Calibri"/>
                <w:highlight w:val="yellow"/>
              </w:rPr>
            </w:rPrChange>
          </w:rPr>
          <w:delText>Normally</w:delText>
        </w:r>
        <w:r w:rsidRPr="00901EF2" w:rsidDel="004F5246">
          <w:rPr>
            <w:rFonts w:ascii="Calibri" w:hAnsi="Calibri"/>
            <w:rPrChange w:id="70" w:author="Anna Sivachenko" w:date="2015-02-10T09:59:00Z">
              <w:rPr>
                <w:rFonts w:ascii="Calibri" w:hAnsi="Calibri"/>
                <w:highlight w:val="yellow"/>
              </w:rPr>
            </w:rPrChange>
          </w:rPr>
          <w:delText>,</w:delText>
        </w:r>
        <w:r w:rsidR="00067895" w:rsidRPr="00901EF2" w:rsidDel="004F5246">
          <w:rPr>
            <w:rFonts w:ascii="Calibri" w:hAnsi="Calibri"/>
            <w:rPrChange w:id="71" w:author="Anna Sivachenko" w:date="2015-02-10T09:59:00Z">
              <w:rPr>
                <w:rFonts w:ascii="Calibri" w:hAnsi="Calibri"/>
                <w:highlight w:val="yellow"/>
              </w:rPr>
            </w:rPrChange>
          </w:rPr>
          <w:delText xml:space="preserve"> </w:delText>
        </w:r>
        <w:r w:rsidRPr="00901EF2" w:rsidDel="004F5246">
          <w:rPr>
            <w:rFonts w:ascii="Calibri" w:hAnsi="Calibri"/>
            <w:rPrChange w:id="72" w:author="Anna Sivachenko" w:date="2015-02-10T09:59:00Z">
              <w:rPr>
                <w:rFonts w:ascii="Calibri" w:hAnsi="Calibri"/>
                <w:highlight w:val="yellow"/>
              </w:rPr>
            </w:rPrChange>
          </w:rPr>
          <w:delText xml:space="preserve">it </w:delText>
        </w:r>
        <w:r w:rsidR="00067895" w:rsidRPr="00901EF2" w:rsidDel="004F5246">
          <w:rPr>
            <w:rFonts w:ascii="Calibri" w:hAnsi="Calibri"/>
            <w:rPrChange w:id="73" w:author="Anna Sivachenko" w:date="2015-02-10T09:59:00Z">
              <w:rPr>
                <w:rFonts w:ascii="Calibri" w:hAnsi="Calibri"/>
                <w:highlight w:val="yellow"/>
              </w:rPr>
            </w:rPrChange>
          </w:rPr>
          <w:delText>is</w:delText>
        </w:r>
      </w:del>
      <w:del w:id="74" w:author="Anna Sivachenko" w:date="2015-02-10T10:33:00Z">
        <w:r w:rsidR="00067895" w:rsidRPr="00901EF2" w:rsidDel="00046602">
          <w:rPr>
            <w:rFonts w:ascii="Calibri" w:hAnsi="Calibri"/>
            <w:rPrChange w:id="75" w:author="Anna Sivachenko" w:date="2015-02-10T09:59:00Z">
              <w:rPr>
                <w:rFonts w:ascii="Calibri" w:hAnsi="Calibri"/>
                <w:highlight w:val="yellow"/>
              </w:rPr>
            </w:rPrChange>
          </w:rPr>
          <w:delText xml:space="preserve"> </w:delText>
        </w:r>
      </w:del>
      <w:del w:id="76" w:author="Anna Sivachenko" w:date="2015-02-10T10:26:00Z">
        <w:r w:rsidR="00067895" w:rsidRPr="00901EF2" w:rsidDel="004F5246">
          <w:rPr>
            <w:rFonts w:ascii="Calibri" w:hAnsi="Calibri"/>
            <w:rPrChange w:id="77" w:author="Anna Sivachenko" w:date="2015-02-10T09:59:00Z">
              <w:rPr>
                <w:rFonts w:ascii="Calibri" w:hAnsi="Calibri"/>
                <w:highlight w:val="yellow"/>
              </w:rPr>
            </w:rPrChange>
          </w:rPr>
          <w:delText xml:space="preserve">elicited by </w:delText>
        </w:r>
      </w:del>
      <w:del w:id="78" w:author="Anna Sivachenko" w:date="2015-02-10T10:33:00Z">
        <w:r w:rsidR="00067895" w:rsidRPr="00901EF2" w:rsidDel="00046602">
          <w:rPr>
            <w:rFonts w:ascii="Calibri" w:hAnsi="Calibri"/>
            <w:rPrChange w:id="79" w:author="Anna Sivachenko" w:date="2015-02-10T09:59:00Z">
              <w:rPr>
                <w:rFonts w:ascii="Calibri" w:hAnsi="Calibri"/>
                <w:highlight w:val="yellow"/>
              </w:rPr>
            </w:rPrChange>
          </w:rPr>
          <w:delText xml:space="preserve">percussion over the Traube’s space, an area overlying the gastric bubble and bordered by the </w:delText>
        </w:r>
        <w:r w:rsidRPr="00901EF2" w:rsidDel="00046602">
          <w:rPr>
            <w:rFonts w:ascii="Calibri" w:hAnsi="Calibri"/>
            <w:rPrChange w:id="80" w:author="Anna Sivachenko" w:date="2015-02-10T09:59:00Z">
              <w:rPr>
                <w:rFonts w:ascii="Calibri" w:hAnsi="Calibri"/>
                <w:highlight w:val="yellow"/>
              </w:rPr>
            </w:rPrChange>
          </w:rPr>
          <w:delText>sixth</w:delText>
        </w:r>
        <w:r w:rsidR="00067895" w:rsidRPr="00901EF2" w:rsidDel="00046602">
          <w:rPr>
            <w:rFonts w:ascii="Calibri" w:hAnsi="Calibri"/>
            <w:rPrChange w:id="81" w:author="Anna Sivachenko" w:date="2015-02-10T09:59:00Z">
              <w:rPr>
                <w:rFonts w:ascii="Calibri" w:hAnsi="Calibri"/>
                <w:highlight w:val="yellow"/>
              </w:rPr>
            </w:rPrChange>
          </w:rPr>
          <w:delText xml:space="preserve"> rib, anterior axillary line, and left costal margin</w:delText>
        </w:r>
        <w:commentRangeEnd w:id="51"/>
        <w:r w:rsidR="007F23EF" w:rsidRPr="00901EF2" w:rsidDel="00046602">
          <w:rPr>
            <w:rStyle w:val="CommentReference"/>
          </w:rPr>
          <w:commentReference w:id="51"/>
        </w:r>
        <w:r w:rsidR="00067895" w:rsidRPr="00901EF2" w:rsidDel="00046602">
          <w:rPr>
            <w:rFonts w:ascii="Calibri" w:hAnsi="Calibri"/>
            <w:rPrChange w:id="82" w:author="Anna Sivachenko" w:date="2015-02-10T09:59:00Z">
              <w:rPr>
                <w:rFonts w:ascii="Calibri" w:hAnsi="Calibri"/>
                <w:highlight w:val="yellow"/>
              </w:rPr>
            </w:rPrChange>
          </w:rPr>
          <w:delText xml:space="preserve">. </w:delText>
        </w:r>
        <w:r w:rsidR="00067895" w:rsidRPr="00901EF2" w:rsidDel="00046602">
          <w:rPr>
            <w:rFonts w:ascii="Calibri" w:hAnsi="Calibri"/>
          </w:rPr>
          <w:delText>Left pleural effusion produce</w:delText>
        </w:r>
        <w:r w:rsidR="009371A6" w:rsidRPr="00901EF2" w:rsidDel="00046602">
          <w:rPr>
            <w:rFonts w:ascii="Calibri" w:hAnsi="Calibri"/>
          </w:rPr>
          <w:delText xml:space="preserve">s </w:delText>
        </w:r>
        <w:r w:rsidRPr="00901EF2" w:rsidDel="00046602">
          <w:rPr>
            <w:rFonts w:ascii="Calibri" w:hAnsi="Calibri"/>
          </w:rPr>
          <w:delText xml:space="preserve">a </w:delText>
        </w:r>
        <w:r w:rsidR="009371A6" w:rsidRPr="00901EF2" w:rsidDel="00046602">
          <w:rPr>
            <w:rFonts w:ascii="Calibri" w:hAnsi="Calibri"/>
          </w:rPr>
          <w:delText>dull percussion sound over</w:delText>
        </w:r>
        <w:r w:rsidR="00067895" w:rsidRPr="00901EF2" w:rsidDel="00046602">
          <w:rPr>
            <w:rFonts w:ascii="Calibri" w:hAnsi="Calibri"/>
          </w:rPr>
          <w:delText xml:space="preserve"> Traube’s space</w:delText>
        </w:r>
        <w:r w:rsidR="00195D53" w:rsidRPr="00901EF2" w:rsidDel="00046602">
          <w:rPr>
            <w:rFonts w:ascii="Calibri" w:hAnsi="Calibri"/>
          </w:rPr>
          <w:delText>.</w:delText>
        </w:r>
      </w:del>
    </w:p>
    <w:p w14:paraId="315FA15D" w14:textId="4A20EA44" w:rsidR="00067895" w:rsidRPr="00BA2190" w:rsidDel="00046602" w:rsidRDefault="00067895" w:rsidP="00C57D42">
      <w:pPr>
        <w:jc w:val="both"/>
        <w:rPr>
          <w:del w:id="83" w:author="Anna Sivachenko" w:date="2015-02-10T10:33:00Z"/>
          <w:rFonts w:ascii="Calibri" w:hAnsi="Calibri"/>
        </w:rPr>
      </w:pPr>
    </w:p>
    <w:p w14:paraId="4C82EC59" w14:textId="535D3E27" w:rsidR="00370C26" w:rsidDel="00046602" w:rsidRDefault="00E60770" w:rsidP="00C57D42">
      <w:pPr>
        <w:jc w:val="both"/>
        <w:rPr>
          <w:del w:id="84" w:author="Anna Sivachenko" w:date="2015-02-10T10:33:00Z"/>
          <w:rFonts w:ascii="Calibri" w:hAnsi="Calibri"/>
          <w:highlight w:val="yellow"/>
        </w:rPr>
      </w:pPr>
      <w:del w:id="85" w:author="Anna Sivachenko" w:date="2015-02-10T10:33:00Z">
        <w:r w:rsidDel="00046602">
          <w:rPr>
            <w:rFonts w:ascii="Calibri" w:hAnsi="Calibri"/>
            <w:highlight w:val="yellow"/>
          </w:rPr>
          <w:lastRenderedPageBreak/>
          <w:delText xml:space="preserve">2.8.4 </w:delText>
        </w:r>
        <w:r w:rsidR="00512895" w:rsidRPr="00BA2190" w:rsidDel="00046602">
          <w:rPr>
            <w:rFonts w:ascii="Calibri" w:hAnsi="Calibri"/>
            <w:highlight w:val="yellow"/>
          </w:rPr>
          <w:delText>A “</w:delText>
        </w:r>
        <w:r w:rsidR="00C57D42" w:rsidRPr="00BA2190" w:rsidDel="00046602">
          <w:rPr>
            <w:rFonts w:ascii="Calibri" w:hAnsi="Calibri"/>
            <w:highlight w:val="yellow"/>
          </w:rPr>
          <w:delText>Stony dull</w:delText>
        </w:r>
        <w:r w:rsidR="00512895" w:rsidRPr="00BA2190" w:rsidDel="00046602">
          <w:rPr>
            <w:rFonts w:ascii="Calibri" w:hAnsi="Calibri"/>
            <w:highlight w:val="yellow"/>
          </w:rPr>
          <w:delText>”</w:delText>
        </w:r>
        <w:r w:rsidR="00C57D42" w:rsidRPr="00BA2190" w:rsidDel="00046602">
          <w:rPr>
            <w:rFonts w:ascii="Calibri" w:hAnsi="Calibri"/>
            <w:highlight w:val="yellow"/>
          </w:rPr>
          <w:delText xml:space="preserve"> </w:delText>
        </w:r>
        <w:r w:rsidR="00116D38" w:rsidRPr="00BA2190" w:rsidDel="00046602">
          <w:rPr>
            <w:rFonts w:ascii="Calibri" w:hAnsi="Calibri"/>
            <w:highlight w:val="yellow"/>
          </w:rPr>
          <w:delText xml:space="preserve">or flat </w:delText>
        </w:r>
        <w:r w:rsidR="00C57D42" w:rsidRPr="00BA2190" w:rsidDel="00046602">
          <w:rPr>
            <w:rFonts w:ascii="Calibri" w:hAnsi="Calibri"/>
            <w:highlight w:val="yellow"/>
          </w:rPr>
          <w:delText>percussion</w:delText>
        </w:r>
        <w:r w:rsidR="00512895" w:rsidRPr="00BA2190" w:rsidDel="00046602">
          <w:rPr>
            <w:rFonts w:ascii="Calibri" w:hAnsi="Calibri"/>
            <w:highlight w:val="yellow"/>
          </w:rPr>
          <w:delText xml:space="preserve"> note </w:delText>
        </w:r>
        <w:r w:rsidR="00067895" w:rsidRPr="00BA2190" w:rsidDel="00046602">
          <w:rPr>
            <w:rFonts w:ascii="Calibri" w:hAnsi="Calibri"/>
            <w:highlight w:val="yellow"/>
          </w:rPr>
          <w:delText>sound</w:delText>
        </w:r>
        <w:r w:rsidR="00512895" w:rsidRPr="00BA2190" w:rsidDel="00046602">
          <w:rPr>
            <w:rFonts w:ascii="Calibri" w:hAnsi="Calibri"/>
            <w:highlight w:val="yellow"/>
          </w:rPr>
          <w:delText>s</w:delText>
        </w:r>
        <w:r w:rsidR="0008272C" w:rsidRPr="00BA2190" w:rsidDel="00046602">
          <w:rPr>
            <w:rFonts w:ascii="Calibri" w:hAnsi="Calibri"/>
            <w:highlight w:val="yellow"/>
          </w:rPr>
          <w:delText xml:space="preserve"> </w:delText>
        </w:r>
        <w:r w:rsidRPr="00BA2190" w:rsidDel="00046602">
          <w:rPr>
            <w:rFonts w:ascii="Calibri" w:hAnsi="Calibri"/>
            <w:highlight w:val="yellow"/>
          </w:rPr>
          <w:delText>duller</w:delText>
        </w:r>
        <w:r w:rsidR="00067895" w:rsidRPr="00BA2190" w:rsidDel="00046602">
          <w:rPr>
            <w:rFonts w:ascii="Calibri" w:hAnsi="Calibri"/>
            <w:highlight w:val="yellow"/>
          </w:rPr>
          <w:delText xml:space="preserve"> than the </w:delText>
        </w:r>
        <w:r w:rsidR="0008272C" w:rsidRPr="00BA2190" w:rsidDel="00046602">
          <w:rPr>
            <w:rFonts w:ascii="Calibri" w:hAnsi="Calibri"/>
            <w:highlight w:val="yellow"/>
          </w:rPr>
          <w:delText>“</w:delText>
        </w:r>
        <w:r w:rsidR="00067895" w:rsidRPr="00BA2190" w:rsidDel="00046602">
          <w:rPr>
            <w:rFonts w:ascii="Calibri" w:hAnsi="Calibri"/>
            <w:highlight w:val="yellow"/>
          </w:rPr>
          <w:delText>standard</w:delText>
        </w:r>
        <w:r w:rsidR="0008272C" w:rsidRPr="00BA2190" w:rsidDel="00046602">
          <w:rPr>
            <w:rFonts w:ascii="Calibri" w:hAnsi="Calibri"/>
            <w:highlight w:val="yellow"/>
          </w:rPr>
          <w:delText>”</w:delText>
        </w:r>
        <w:r w:rsidR="00067895" w:rsidRPr="00BA2190" w:rsidDel="00046602">
          <w:rPr>
            <w:rFonts w:ascii="Calibri" w:hAnsi="Calibri"/>
            <w:highlight w:val="yellow"/>
          </w:rPr>
          <w:delText xml:space="preserve"> dull sound</w:delText>
        </w:r>
        <w:r w:rsidDel="00046602">
          <w:rPr>
            <w:rFonts w:ascii="Calibri" w:hAnsi="Calibri"/>
            <w:highlight w:val="yellow"/>
          </w:rPr>
          <w:delText>.</w:delText>
        </w:r>
        <w:r w:rsidR="00067895" w:rsidRPr="00BA2190" w:rsidDel="00046602">
          <w:rPr>
            <w:rFonts w:ascii="Calibri" w:hAnsi="Calibri"/>
            <w:highlight w:val="yellow"/>
          </w:rPr>
          <w:delText xml:space="preserve"> </w:delText>
        </w:r>
        <w:r w:rsidDel="00046602">
          <w:rPr>
            <w:rFonts w:ascii="Calibri" w:hAnsi="Calibri"/>
            <w:highlight w:val="yellow"/>
          </w:rPr>
          <w:delText>I</w:delText>
        </w:r>
        <w:r w:rsidR="00116D38" w:rsidRPr="00BA2190" w:rsidDel="00046602">
          <w:rPr>
            <w:rFonts w:ascii="Calibri" w:hAnsi="Calibri"/>
            <w:highlight w:val="yellow"/>
          </w:rPr>
          <w:delText xml:space="preserve">t resembles the percussion note heard over the thigh and </w:delText>
        </w:r>
        <w:r w:rsidR="00067895" w:rsidRPr="00BA2190" w:rsidDel="00046602">
          <w:rPr>
            <w:rFonts w:ascii="Calibri" w:hAnsi="Calibri"/>
            <w:highlight w:val="yellow"/>
          </w:rPr>
          <w:delText>is i</w:delText>
        </w:r>
        <w:r w:rsidR="00C57D42" w:rsidRPr="00BA2190" w:rsidDel="00046602">
          <w:rPr>
            <w:rFonts w:ascii="Calibri" w:hAnsi="Calibri"/>
            <w:highlight w:val="yellow"/>
          </w:rPr>
          <w:delText xml:space="preserve">ndicative of </w:delText>
        </w:r>
        <w:r w:rsidR="00512895" w:rsidRPr="00BA2190" w:rsidDel="00046602">
          <w:rPr>
            <w:rFonts w:ascii="Calibri" w:hAnsi="Calibri"/>
            <w:highlight w:val="yellow"/>
          </w:rPr>
          <w:delText xml:space="preserve">a pleural effusion. </w:delText>
        </w:r>
      </w:del>
    </w:p>
    <w:p w14:paraId="282549FB" w14:textId="3B264E09" w:rsidR="00370C26" w:rsidDel="00046602" w:rsidRDefault="00370C26" w:rsidP="00C57D42">
      <w:pPr>
        <w:jc w:val="both"/>
        <w:rPr>
          <w:del w:id="86" w:author="Anna Sivachenko" w:date="2015-02-10T10:33:00Z"/>
          <w:rFonts w:ascii="Calibri" w:hAnsi="Calibri"/>
          <w:highlight w:val="yellow"/>
        </w:rPr>
      </w:pPr>
    </w:p>
    <w:p w14:paraId="3CBE4A39" w14:textId="0147AB2F" w:rsidR="00C57D42" w:rsidRPr="00BA2190" w:rsidDel="00046602" w:rsidRDefault="00370C26" w:rsidP="00C57D42">
      <w:pPr>
        <w:jc w:val="both"/>
        <w:rPr>
          <w:del w:id="87" w:author="Anna Sivachenko" w:date="2015-02-10T10:33:00Z"/>
          <w:rFonts w:ascii="Calibri" w:hAnsi="Calibri"/>
        </w:rPr>
      </w:pPr>
      <w:del w:id="88" w:author="Anna Sivachenko" w:date="2015-02-10T10:33:00Z">
        <w:r w:rsidDel="00046602">
          <w:rPr>
            <w:rFonts w:ascii="Calibri" w:hAnsi="Calibri"/>
            <w:highlight w:val="yellow"/>
          </w:rPr>
          <w:delText xml:space="preserve">2.8.5 </w:delText>
        </w:r>
        <w:r w:rsidR="00512895" w:rsidRPr="00BA2190" w:rsidDel="00046602">
          <w:rPr>
            <w:rFonts w:ascii="Calibri" w:hAnsi="Calibri"/>
            <w:highlight w:val="yellow"/>
          </w:rPr>
          <w:delText xml:space="preserve">A </w:delText>
        </w:r>
        <w:r w:rsidR="0008272C" w:rsidRPr="00BA2190" w:rsidDel="00046602">
          <w:rPr>
            <w:rFonts w:ascii="Calibri" w:hAnsi="Calibri"/>
            <w:highlight w:val="yellow"/>
          </w:rPr>
          <w:delText>h</w:delText>
        </w:r>
        <w:r w:rsidR="00C57D42" w:rsidRPr="00BA2190" w:rsidDel="00046602">
          <w:rPr>
            <w:rFonts w:ascii="Calibri" w:hAnsi="Calibri"/>
            <w:highlight w:val="yellow"/>
          </w:rPr>
          <w:delText>yper-resonant</w:delText>
        </w:r>
        <w:r w:rsidR="00067895" w:rsidRPr="00BA2190" w:rsidDel="00046602">
          <w:rPr>
            <w:rFonts w:ascii="Calibri" w:hAnsi="Calibri"/>
            <w:highlight w:val="yellow"/>
          </w:rPr>
          <w:delText xml:space="preserve"> percussion note is a pathological percussion sound that is i</w:delText>
        </w:r>
        <w:r w:rsidR="00C57D42" w:rsidRPr="00BA2190" w:rsidDel="00046602">
          <w:rPr>
            <w:rFonts w:ascii="Calibri" w:hAnsi="Calibri"/>
            <w:highlight w:val="yellow"/>
          </w:rPr>
          <w:delText>ndicative of hyper-inflated lungs from advanced</w:delText>
        </w:r>
        <w:r w:rsidR="00512895" w:rsidRPr="00BA2190" w:rsidDel="00046602">
          <w:rPr>
            <w:rFonts w:ascii="Calibri" w:hAnsi="Calibri"/>
            <w:highlight w:val="yellow"/>
          </w:rPr>
          <w:delText xml:space="preserve"> COPD, </w:delText>
        </w:r>
        <w:r w:rsidR="009D4042" w:rsidRPr="00BA2190" w:rsidDel="00046602">
          <w:rPr>
            <w:rFonts w:ascii="Calibri" w:hAnsi="Calibri"/>
            <w:highlight w:val="yellow"/>
          </w:rPr>
          <w:delText>emphysema</w:delText>
        </w:r>
        <w:r w:rsidDel="00046602">
          <w:rPr>
            <w:rFonts w:ascii="Calibri" w:hAnsi="Calibri"/>
            <w:highlight w:val="yellow"/>
          </w:rPr>
          <w:delText>,</w:delText>
        </w:r>
        <w:r w:rsidR="00512895" w:rsidRPr="00BA2190" w:rsidDel="00046602">
          <w:rPr>
            <w:rFonts w:ascii="Calibri" w:hAnsi="Calibri"/>
            <w:highlight w:val="yellow"/>
          </w:rPr>
          <w:delText xml:space="preserve"> or a</w:delText>
        </w:r>
        <w:r w:rsidR="00C57D42" w:rsidRPr="00BA2190" w:rsidDel="00046602">
          <w:rPr>
            <w:rFonts w:ascii="Calibri" w:hAnsi="Calibri"/>
            <w:highlight w:val="yellow"/>
          </w:rPr>
          <w:delText xml:space="preserve"> pneumothorax.</w:delText>
        </w:r>
        <w:r w:rsidR="00C57D42" w:rsidRPr="00BA2190" w:rsidDel="00046602">
          <w:rPr>
            <w:rFonts w:ascii="Calibri" w:hAnsi="Calibri"/>
          </w:rPr>
          <w:delText xml:space="preserve"> </w:delText>
        </w:r>
      </w:del>
    </w:p>
    <w:p w14:paraId="6B323396" w14:textId="5F39F991" w:rsidR="00C57D42" w:rsidRPr="00BA2190" w:rsidDel="00046602" w:rsidRDefault="00C57D42" w:rsidP="00C57D42">
      <w:pPr>
        <w:jc w:val="both"/>
        <w:rPr>
          <w:del w:id="89" w:author="Anna Sivachenko" w:date="2015-02-10T10:33:00Z"/>
          <w:rFonts w:ascii="Calibri" w:hAnsi="Calibri"/>
        </w:rPr>
      </w:pPr>
      <w:del w:id="90" w:author="Anna Sivachenko" w:date="2015-02-10T10:33:00Z">
        <w:r w:rsidRPr="00BA2190" w:rsidDel="00046602">
          <w:rPr>
            <w:rFonts w:ascii="Calibri" w:hAnsi="Calibri"/>
          </w:rPr>
          <w:tab/>
        </w:r>
      </w:del>
    </w:p>
    <w:p w14:paraId="0140A689" w14:textId="77777777" w:rsidR="00C57D42" w:rsidRPr="00BA2190" w:rsidRDefault="00C57D42" w:rsidP="00C57D42">
      <w:pPr>
        <w:jc w:val="both"/>
        <w:rPr>
          <w:rFonts w:ascii="Calibri" w:hAnsi="Calibri"/>
          <w:b/>
        </w:rPr>
      </w:pPr>
    </w:p>
    <w:p w14:paraId="284198FB" w14:textId="77777777" w:rsidR="00C57D42" w:rsidRPr="00BA2190" w:rsidRDefault="00811FAF" w:rsidP="00C57D42">
      <w:pPr>
        <w:jc w:val="both"/>
        <w:rPr>
          <w:rFonts w:ascii="Calibri" w:hAnsi="Calibri"/>
          <w:b/>
        </w:rPr>
      </w:pPr>
      <w:r w:rsidRPr="00BA2190">
        <w:rPr>
          <w:rFonts w:ascii="Calibri" w:hAnsi="Calibri"/>
          <w:b/>
        </w:rPr>
        <w:t>3</w:t>
      </w:r>
      <w:r w:rsidR="00C57D42" w:rsidRPr="00BA2190">
        <w:rPr>
          <w:rFonts w:ascii="Calibri" w:hAnsi="Calibri"/>
          <w:b/>
        </w:rPr>
        <w:t>.</w:t>
      </w:r>
      <w:r w:rsidRPr="00BA2190">
        <w:rPr>
          <w:rFonts w:ascii="Calibri" w:hAnsi="Calibri"/>
          <w:b/>
        </w:rPr>
        <w:t xml:space="preserve"> </w:t>
      </w:r>
      <w:r w:rsidR="00C57D42" w:rsidRPr="00BA2190">
        <w:rPr>
          <w:rFonts w:ascii="Calibri" w:hAnsi="Calibri"/>
          <w:b/>
        </w:rPr>
        <w:t>Auscultation</w:t>
      </w:r>
    </w:p>
    <w:p w14:paraId="7796AC66" w14:textId="77777777" w:rsidR="00811FAF" w:rsidRPr="00BA2190" w:rsidRDefault="00811FAF" w:rsidP="00C57D42">
      <w:pPr>
        <w:jc w:val="both"/>
        <w:rPr>
          <w:rFonts w:ascii="Calibri" w:hAnsi="Calibri"/>
        </w:rPr>
      </w:pPr>
    </w:p>
    <w:p w14:paraId="6A60BAE1" w14:textId="2585FDA2" w:rsidR="002852CC" w:rsidRPr="00BA2190" w:rsidRDefault="002852CC" w:rsidP="002852CC">
      <w:pPr>
        <w:jc w:val="both"/>
        <w:rPr>
          <w:rFonts w:ascii="Calibri" w:hAnsi="Calibri"/>
        </w:rPr>
      </w:pPr>
      <w:r w:rsidRPr="00BA2190">
        <w:rPr>
          <w:rFonts w:ascii="Calibri" w:hAnsi="Calibri"/>
          <w:highlight w:val="yellow"/>
        </w:rPr>
        <w:t>3.1 Position the patient: ask the patient to lean forward or sit upright in order to examine posteriorly. Asking the patient to fold their arms or place hands on opposing shoulders also helps to get maximal exposure to the lung fields.</w:t>
      </w:r>
    </w:p>
    <w:p w14:paraId="1BEE28AD" w14:textId="77777777" w:rsidR="002852CC" w:rsidRPr="00BA2190" w:rsidRDefault="002852CC" w:rsidP="002852CC">
      <w:pPr>
        <w:jc w:val="both"/>
        <w:rPr>
          <w:rFonts w:ascii="Calibri" w:hAnsi="Calibri"/>
        </w:rPr>
      </w:pPr>
    </w:p>
    <w:p w14:paraId="1A9B2DA5" w14:textId="20600592" w:rsidR="002852CC" w:rsidRPr="00BA2190" w:rsidRDefault="002852CC" w:rsidP="00C57D42">
      <w:pPr>
        <w:jc w:val="both"/>
        <w:rPr>
          <w:rFonts w:ascii="Calibri" w:hAnsi="Calibri"/>
        </w:rPr>
      </w:pPr>
      <w:r w:rsidRPr="00BA2190">
        <w:rPr>
          <w:rFonts w:ascii="Calibri" w:hAnsi="Calibri"/>
          <w:highlight w:val="yellow"/>
        </w:rPr>
        <w:t xml:space="preserve">3.2 </w:t>
      </w:r>
      <w:r w:rsidR="00C57D42" w:rsidRPr="00BA2190">
        <w:rPr>
          <w:rFonts w:ascii="Calibri" w:hAnsi="Calibri"/>
          <w:highlight w:val="yellow"/>
        </w:rPr>
        <w:t xml:space="preserve">Place the diaphragm of </w:t>
      </w:r>
      <w:r w:rsidR="00DF3FAF">
        <w:rPr>
          <w:rFonts w:ascii="Calibri" w:hAnsi="Calibri"/>
          <w:highlight w:val="yellow"/>
        </w:rPr>
        <w:t>the</w:t>
      </w:r>
      <w:r w:rsidR="00C57D42" w:rsidRPr="00BA2190">
        <w:rPr>
          <w:rFonts w:ascii="Calibri" w:hAnsi="Calibri"/>
          <w:highlight w:val="yellow"/>
        </w:rPr>
        <w:t xml:space="preserve"> stethoscope on the patient’s chest</w:t>
      </w:r>
      <w:r w:rsidR="00DF3FAF">
        <w:rPr>
          <w:rFonts w:ascii="Calibri" w:hAnsi="Calibri"/>
          <w:highlight w:val="yellow"/>
        </w:rPr>
        <w:t>,</w:t>
      </w:r>
      <w:r w:rsidR="00C57D42" w:rsidRPr="00BA2190">
        <w:rPr>
          <w:rFonts w:ascii="Calibri" w:hAnsi="Calibri"/>
          <w:highlight w:val="yellow"/>
        </w:rPr>
        <w:t xml:space="preserve"> and ask them to take deep breaths in and out through their mouth</w:t>
      </w:r>
      <w:r w:rsidR="00C57D42" w:rsidRPr="00BA2190">
        <w:rPr>
          <w:rFonts w:ascii="Calibri" w:hAnsi="Calibri"/>
        </w:rPr>
        <w:t>.</w:t>
      </w:r>
    </w:p>
    <w:p w14:paraId="4E32E0A4" w14:textId="77777777" w:rsidR="002852CC" w:rsidRPr="00BA2190" w:rsidRDefault="002852CC" w:rsidP="00C57D42">
      <w:pPr>
        <w:jc w:val="both"/>
        <w:rPr>
          <w:rFonts w:ascii="Calibri" w:hAnsi="Calibri"/>
        </w:rPr>
      </w:pPr>
    </w:p>
    <w:p w14:paraId="10E0DB48" w14:textId="131D78E8" w:rsidR="00811FAF" w:rsidRPr="00BA2190" w:rsidRDefault="002852CC" w:rsidP="00C57D42">
      <w:pPr>
        <w:jc w:val="both"/>
        <w:rPr>
          <w:rFonts w:ascii="Calibri" w:hAnsi="Calibri"/>
        </w:rPr>
      </w:pPr>
      <w:r w:rsidRPr="00BA2190">
        <w:rPr>
          <w:rFonts w:ascii="Calibri" w:hAnsi="Calibri"/>
          <w:highlight w:val="yellow"/>
        </w:rPr>
        <w:t xml:space="preserve">3.3 Auscultate </w:t>
      </w:r>
      <w:r w:rsidR="00811FAF" w:rsidRPr="00BA2190">
        <w:rPr>
          <w:rFonts w:ascii="Calibri" w:hAnsi="Calibri"/>
          <w:highlight w:val="yellow"/>
        </w:rPr>
        <w:t>at</w:t>
      </w:r>
      <w:r w:rsidR="00DF3FAF">
        <w:rPr>
          <w:rFonts w:ascii="Calibri" w:hAnsi="Calibri"/>
          <w:highlight w:val="yellow"/>
        </w:rPr>
        <w:t xml:space="preserve"> five</w:t>
      </w:r>
      <w:r w:rsidR="00811FAF" w:rsidRPr="00BA2190">
        <w:rPr>
          <w:rFonts w:ascii="Calibri" w:hAnsi="Calibri"/>
          <w:highlight w:val="yellow"/>
        </w:rPr>
        <w:t xml:space="preserve"> levels posteriorly and anteriorly, comparing side by side.</w:t>
      </w:r>
    </w:p>
    <w:p w14:paraId="1D491B9F" w14:textId="77777777" w:rsidR="002852CC" w:rsidRPr="00BA2190" w:rsidRDefault="002852CC" w:rsidP="00C57D42">
      <w:pPr>
        <w:jc w:val="both"/>
        <w:rPr>
          <w:rFonts w:ascii="Calibri" w:hAnsi="Calibri"/>
        </w:rPr>
      </w:pPr>
    </w:p>
    <w:p w14:paraId="18B55AA9" w14:textId="176DC8BC" w:rsidR="00C57D42" w:rsidRPr="00BA2190" w:rsidRDefault="00DF3FAF" w:rsidP="00C57D42">
      <w:pPr>
        <w:jc w:val="both"/>
        <w:rPr>
          <w:rFonts w:ascii="Calibri" w:hAnsi="Calibri"/>
        </w:rPr>
      </w:pPr>
      <w:r>
        <w:rPr>
          <w:rFonts w:ascii="Calibri" w:hAnsi="Calibri"/>
          <w:highlight w:val="yellow"/>
        </w:rPr>
        <w:t xml:space="preserve">3.3.1 </w:t>
      </w:r>
      <w:r w:rsidR="00C57D42" w:rsidRPr="00BA2190">
        <w:rPr>
          <w:rFonts w:ascii="Calibri" w:hAnsi="Calibri"/>
          <w:highlight w:val="yellow"/>
        </w:rPr>
        <w:t xml:space="preserve">Normal breath sounds are called </w:t>
      </w:r>
      <w:r w:rsidR="0008272C" w:rsidRPr="00BA2190">
        <w:rPr>
          <w:rFonts w:ascii="Calibri" w:hAnsi="Calibri"/>
          <w:highlight w:val="yellow"/>
        </w:rPr>
        <w:t>vesicular</w:t>
      </w:r>
      <w:r w:rsidR="00C57D42" w:rsidRPr="00BA2190">
        <w:rPr>
          <w:rFonts w:ascii="Calibri" w:hAnsi="Calibri"/>
          <w:highlight w:val="yellow"/>
        </w:rPr>
        <w:t xml:space="preserve"> breath sounds, which are low-pitched sounds louder on inspiration and softer on expiration. They should be symmetrical posteriorly.</w:t>
      </w:r>
    </w:p>
    <w:p w14:paraId="0063CC35" w14:textId="77777777" w:rsidR="005F180D" w:rsidRPr="00BA2190" w:rsidRDefault="005F180D" w:rsidP="00C57D42">
      <w:pPr>
        <w:jc w:val="both"/>
        <w:rPr>
          <w:rFonts w:ascii="Calibri" w:hAnsi="Calibri"/>
        </w:rPr>
      </w:pPr>
    </w:p>
    <w:p w14:paraId="0F9DB352" w14:textId="69BA8021" w:rsidR="004917B9" w:rsidRPr="00BA2190" w:rsidRDefault="005F180D" w:rsidP="00C57D42">
      <w:pPr>
        <w:jc w:val="both"/>
        <w:rPr>
          <w:rStyle w:val="CommentReference"/>
          <w:rFonts w:ascii="Calibri" w:hAnsi="Calibri"/>
          <w:sz w:val="24"/>
          <w:szCs w:val="24"/>
          <w:highlight w:val="yellow"/>
        </w:rPr>
      </w:pPr>
      <w:commentRangeStart w:id="91"/>
      <w:r w:rsidRPr="00BA2190">
        <w:rPr>
          <w:rFonts w:ascii="Calibri" w:hAnsi="Calibri"/>
          <w:highlight w:val="yellow"/>
        </w:rPr>
        <w:t>3.4 Note the presence and location of a</w:t>
      </w:r>
      <w:r w:rsidR="00C57D42" w:rsidRPr="00BA2190">
        <w:rPr>
          <w:rFonts w:ascii="Calibri" w:hAnsi="Calibri"/>
          <w:highlight w:val="yellow"/>
        </w:rPr>
        <w:t>bnormal (ad</w:t>
      </w:r>
      <w:r w:rsidRPr="00BA2190">
        <w:rPr>
          <w:rFonts w:ascii="Calibri" w:hAnsi="Calibri"/>
          <w:highlight w:val="yellow"/>
        </w:rPr>
        <w:t>ventitious) extra breath sounds, such as crackles, wheezing, rhonchi, stridor, o</w:t>
      </w:r>
      <w:r w:rsidR="0008272C" w:rsidRPr="00BA2190">
        <w:rPr>
          <w:rFonts w:ascii="Calibri" w:hAnsi="Calibri"/>
          <w:highlight w:val="yellow"/>
        </w:rPr>
        <w:t>r pleural friction rub (Table 1)</w:t>
      </w:r>
      <w:r w:rsidR="00DF3FAF">
        <w:rPr>
          <w:rFonts w:ascii="Calibri" w:hAnsi="Calibri"/>
          <w:highlight w:val="yellow"/>
        </w:rPr>
        <w:t>.</w:t>
      </w:r>
    </w:p>
    <w:p w14:paraId="2FF50EC2" w14:textId="77777777" w:rsidR="004917B9" w:rsidRPr="00BA2190" w:rsidRDefault="004917B9" w:rsidP="00C57D42">
      <w:pPr>
        <w:jc w:val="both"/>
        <w:rPr>
          <w:rStyle w:val="CommentReference"/>
          <w:rFonts w:ascii="Calibri" w:hAnsi="Calibri"/>
          <w:highlight w:val="yellow"/>
        </w:rPr>
      </w:pPr>
    </w:p>
    <w:p w14:paraId="6743F2A3" w14:textId="0093821D" w:rsidR="00C57D42" w:rsidRPr="00BA2190" w:rsidRDefault="005F180D" w:rsidP="00C57D42">
      <w:pPr>
        <w:jc w:val="both"/>
        <w:rPr>
          <w:rFonts w:ascii="Calibri" w:hAnsi="Calibri"/>
          <w:highlight w:val="yellow"/>
        </w:rPr>
      </w:pPr>
      <w:r w:rsidRPr="00BA2190">
        <w:rPr>
          <w:rFonts w:ascii="Calibri" w:hAnsi="Calibri"/>
          <w:highlight w:val="yellow"/>
        </w:rPr>
        <w:t>3.5 Note the following characteristics of any abnormal breath sounds</w:t>
      </w:r>
      <w:r w:rsidR="008270BD">
        <w:rPr>
          <w:rFonts w:ascii="Calibri" w:hAnsi="Calibri"/>
          <w:highlight w:val="yellow"/>
        </w:rPr>
        <w:t xml:space="preserve"> (if present)</w:t>
      </w:r>
      <w:r w:rsidRPr="00BA2190">
        <w:rPr>
          <w:rFonts w:ascii="Calibri" w:hAnsi="Calibri"/>
          <w:highlight w:val="yellow"/>
        </w:rPr>
        <w:t xml:space="preserve">: loudness, quality, duration, and whether they occur during inspiration or expiration </w:t>
      </w:r>
      <w:r w:rsidR="00A17368">
        <w:rPr>
          <w:rFonts w:ascii="Calibri" w:hAnsi="Calibri"/>
          <w:highlight w:val="yellow"/>
        </w:rPr>
        <w:t>(</w:t>
      </w:r>
      <w:r w:rsidRPr="00BA2190">
        <w:rPr>
          <w:rFonts w:ascii="Calibri" w:hAnsi="Calibri"/>
          <w:highlight w:val="yellow"/>
        </w:rPr>
        <w:t>i.e. timing in the respiratory cycle</w:t>
      </w:r>
      <w:r w:rsidR="00A17368">
        <w:rPr>
          <w:rFonts w:ascii="Calibri" w:hAnsi="Calibri"/>
          <w:highlight w:val="yellow"/>
        </w:rPr>
        <w:t>).</w:t>
      </w:r>
      <w:r w:rsidRPr="00BA2190">
        <w:rPr>
          <w:rFonts w:ascii="Calibri" w:hAnsi="Calibri"/>
          <w:highlight w:val="yellow"/>
        </w:rPr>
        <w:t xml:space="preserve"> </w:t>
      </w:r>
      <w:r w:rsidR="00A17368">
        <w:rPr>
          <w:rFonts w:ascii="Calibri" w:hAnsi="Calibri"/>
          <w:highlight w:val="yellow"/>
        </w:rPr>
        <w:t>Many</w:t>
      </w:r>
      <w:r w:rsidRPr="00BA2190">
        <w:rPr>
          <w:rFonts w:ascii="Calibri" w:hAnsi="Calibri"/>
          <w:highlight w:val="yellow"/>
        </w:rPr>
        <w:t xml:space="preserve"> abnormal breath sounds are best heard after asking the patient to cough.</w:t>
      </w:r>
      <w:r w:rsidR="0008272C" w:rsidRPr="00BA2190">
        <w:rPr>
          <w:rFonts w:ascii="Calibri" w:hAnsi="Calibri"/>
          <w:highlight w:val="yellow"/>
        </w:rPr>
        <w:tab/>
      </w:r>
      <w:commentRangeEnd w:id="91"/>
      <w:r w:rsidR="001D7B34">
        <w:rPr>
          <w:rStyle w:val="CommentReference"/>
        </w:rPr>
        <w:commentReference w:id="91"/>
      </w:r>
    </w:p>
    <w:p w14:paraId="34C0322E" w14:textId="77777777" w:rsidR="00C57D42" w:rsidRPr="00BA2190" w:rsidRDefault="00C57D42" w:rsidP="00C57D42">
      <w:pPr>
        <w:jc w:val="both"/>
        <w:rPr>
          <w:rFonts w:ascii="Calibri" w:hAnsi="Calibri"/>
          <w:highlight w:val="yellow"/>
        </w:rPr>
      </w:pPr>
    </w:p>
    <w:p w14:paraId="4C51D5D1" w14:textId="304E7CC4" w:rsidR="00C57D42" w:rsidRPr="00BA2190" w:rsidRDefault="00195D53" w:rsidP="00C57D42">
      <w:pPr>
        <w:jc w:val="both"/>
        <w:rPr>
          <w:rFonts w:ascii="Calibri" w:hAnsi="Calibri"/>
          <w:highlight w:val="yellow"/>
        </w:rPr>
      </w:pPr>
      <w:r w:rsidRPr="00BA2190">
        <w:rPr>
          <w:rFonts w:ascii="Calibri" w:hAnsi="Calibri"/>
          <w:highlight w:val="yellow"/>
        </w:rPr>
        <w:t xml:space="preserve">3.6 Assess for </w:t>
      </w:r>
      <w:proofErr w:type="spellStart"/>
      <w:r w:rsidRPr="00BA2190">
        <w:rPr>
          <w:rFonts w:ascii="Calibri" w:hAnsi="Calibri"/>
          <w:highlight w:val="yellow"/>
        </w:rPr>
        <w:t>bronchophony</w:t>
      </w:r>
      <w:proofErr w:type="spellEnd"/>
      <w:r w:rsidRPr="00BA2190">
        <w:rPr>
          <w:rFonts w:ascii="Calibri" w:hAnsi="Calibri"/>
          <w:highlight w:val="yellow"/>
        </w:rPr>
        <w:t>, an i</w:t>
      </w:r>
      <w:r w:rsidR="00C57D42" w:rsidRPr="00BA2190">
        <w:rPr>
          <w:rFonts w:ascii="Calibri" w:hAnsi="Calibri"/>
          <w:highlight w:val="yellow"/>
        </w:rPr>
        <w:t>ncreased sound transmission over</w:t>
      </w:r>
      <w:r w:rsidR="0074226F">
        <w:rPr>
          <w:rFonts w:ascii="Calibri" w:hAnsi="Calibri"/>
          <w:highlight w:val="yellow"/>
        </w:rPr>
        <w:t xml:space="preserve"> the</w:t>
      </w:r>
      <w:r w:rsidR="00C57D42" w:rsidRPr="00BA2190">
        <w:rPr>
          <w:rFonts w:ascii="Calibri" w:hAnsi="Calibri"/>
          <w:highlight w:val="yellow"/>
        </w:rPr>
        <w:t xml:space="preserve"> consolidated lung</w:t>
      </w:r>
      <w:r w:rsidR="0074226F">
        <w:rPr>
          <w:rFonts w:ascii="Calibri" w:hAnsi="Calibri"/>
          <w:highlight w:val="yellow"/>
        </w:rPr>
        <w:t>,</w:t>
      </w:r>
      <w:r w:rsidR="00C57D42" w:rsidRPr="00BA2190">
        <w:rPr>
          <w:rFonts w:ascii="Calibri" w:hAnsi="Calibri"/>
          <w:highlight w:val="yellow"/>
        </w:rPr>
        <w:t xml:space="preserve"> when asking the patient to say “99” or “1-2-1”. </w:t>
      </w:r>
      <w:proofErr w:type="spellStart"/>
      <w:r w:rsidR="00C57D42" w:rsidRPr="00BA2190">
        <w:rPr>
          <w:rFonts w:ascii="Calibri" w:hAnsi="Calibri"/>
          <w:highlight w:val="yellow"/>
        </w:rPr>
        <w:t>Egophony</w:t>
      </w:r>
      <w:proofErr w:type="spellEnd"/>
      <w:r w:rsidR="00C57D42" w:rsidRPr="00BA2190">
        <w:rPr>
          <w:rFonts w:ascii="Calibri" w:hAnsi="Calibri"/>
          <w:highlight w:val="yellow"/>
        </w:rPr>
        <w:t xml:space="preserve"> is when an “E” sound changes to an “A” over consolidated lung.</w:t>
      </w:r>
    </w:p>
    <w:p w14:paraId="7A849B39" w14:textId="77777777" w:rsidR="00C57D42" w:rsidRPr="00BA2190" w:rsidRDefault="00C57D42" w:rsidP="00C57D42">
      <w:pPr>
        <w:jc w:val="both"/>
        <w:rPr>
          <w:rFonts w:ascii="Calibri" w:hAnsi="Calibri"/>
          <w:highlight w:val="yellow"/>
        </w:rPr>
      </w:pPr>
    </w:p>
    <w:p w14:paraId="61259BBC" w14:textId="24A2E8C3" w:rsidR="00C57D42" w:rsidRPr="00BA2190" w:rsidRDefault="0008272C" w:rsidP="00C57D42">
      <w:pPr>
        <w:jc w:val="both"/>
        <w:rPr>
          <w:rFonts w:ascii="Calibri" w:hAnsi="Calibri"/>
        </w:rPr>
      </w:pPr>
      <w:r w:rsidRPr="00BA2190">
        <w:rPr>
          <w:rFonts w:ascii="Calibri" w:hAnsi="Calibri"/>
          <w:highlight w:val="yellow"/>
        </w:rPr>
        <w:t xml:space="preserve">3.7 </w:t>
      </w:r>
      <w:r w:rsidR="00195D53" w:rsidRPr="00BA2190">
        <w:rPr>
          <w:rFonts w:ascii="Calibri" w:hAnsi="Calibri"/>
          <w:highlight w:val="yellow"/>
        </w:rPr>
        <w:t>Assess for w</w:t>
      </w:r>
      <w:r w:rsidR="00C57D42" w:rsidRPr="00BA2190">
        <w:rPr>
          <w:rFonts w:ascii="Calibri" w:hAnsi="Calibri"/>
          <w:highlight w:val="yellow"/>
        </w:rPr>
        <w:t xml:space="preserve">hispering </w:t>
      </w:r>
      <w:proofErr w:type="spellStart"/>
      <w:r w:rsidR="00C57D42" w:rsidRPr="00BA2190">
        <w:rPr>
          <w:rFonts w:ascii="Calibri" w:hAnsi="Calibri"/>
          <w:highlight w:val="yellow"/>
        </w:rPr>
        <w:t>pectoriloquy</w:t>
      </w:r>
      <w:proofErr w:type="spellEnd"/>
      <w:r w:rsidR="00A17368">
        <w:rPr>
          <w:rFonts w:ascii="Calibri" w:hAnsi="Calibri"/>
          <w:highlight w:val="yellow"/>
        </w:rPr>
        <w:t>. W</w:t>
      </w:r>
      <w:r w:rsidR="00C57D42" w:rsidRPr="00BA2190">
        <w:rPr>
          <w:rFonts w:ascii="Calibri" w:hAnsi="Calibri"/>
          <w:highlight w:val="yellow"/>
        </w:rPr>
        <w:t>hile auscultating with the stethoscope</w:t>
      </w:r>
      <w:r w:rsidR="00A17368">
        <w:rPr>
          <w:rFonts w:ascii="Calibri" w:hAnsi="Calibri"/>
          <w:highlight w:val="yellow"/>
        </w:rPr>
        <w:t>,</w:t>
      </w:r>
      <w:r w:rsidR="00C57D42" w:rsidRPr="00BA2190">
        <w:rPr>
          <w:rFonts w:ascii="Calibri" w:hAnsi="Calibri"/>
          <w:highlight w:val="yellow"/>
        </w:rPr>
        <w:t xml:space="preserve"> ask the patient to whisper “99” or “1-2-1”. In </w:t>
      </w:r>
      <w:r w:rsidR="0074226F">
        <w:rPr>
          <w:rFonts w:ascii="Calibri" w:hAnsi="Calibri"/>
          <w:highlight w:val="yellow"/>
        </w:rPr>
        <w:t xml:space="preserve">the </w:t>
      </w:r>
      <w:r w:rsidR="00C57D42" w:rsidRPr="00BA2190">
        <w:rPr>
          <w:rFonts w:ascii="Calibri" w:hAnsi="Calibri"/>
          <w:highlight w:val="yellow"/>
        </w:rPr>
        <w:t xml:space="preserve">consolidated lung, the sound will actually be heard better and more clearly with </w:t>
      </w:r>
      <w:r w:rsidR="00A17368">
        <w:rPr>
          <w:rFonts w:ascii="Calibri" w:hAnsi="Calibri"/>
          <w:highlight w:val="yellow"/>
        </w:rPr>
        <w:t>the</w:t>
      </w:r>
      <w:r w:rsidR="00C57D42" w:rsidRPr="00BA2190">
        <w:rPr>
          <w:rFonts w:ascii="Calibri" w:hAnsi="Calibri"/>
          <w:highlight w:val="yellow"/>
        </w:rPr>
        <w:t xml:space="preserve"> stethoscope.</w:t>
      </w:r>
    </w:p>
    <w:p w14:paraId="4336DED2" w14:textId="77777777" w:rsidR="00C57D42" w:rsidRPr="00BA2190" w:rsidRDefault="00C57D42" w:rsidP="00C57D42">
      <w:pPr>
        <w:jc w:val="both"/>
        <w:rPr>
          <w:rFonts w:ascii="Calibri" w:hAnsi="Calibri"/>
        </w:rPr>
      </w:pPr>
    </w:p>
    <w:p w14:paraId="2B0EF7AE" w14:textId="77777777" w:rsidR="00C57D42" w:rsidRPr="00BA2190" w:rsidRDefault="00C57D42" w:rsidP="00C57D42">
      <w:pPr>
        <w:jc w:val="both"/>
        <w:rPr>
          <w:rFonts w:ascii="Calibri" w:hAnsi="Calibri"/>
          <w:b/>
          <w:sz w:val="28"/>
          <w:szCs w:val="28"/>
        </w:rPr>
      </w:pPr>
      <w:r w:rsidRPr="00BA2190">
        <w:rPr>
          <w:rFonts w:ascii="Calibri" w:hAnsi="Calibri"/>
          <w:b/>
          <w:sz w:val="28"/>
          <w:szCs w:val="28"/>
        </w:rPr>
        <w:t>Summary</w:t>
      </w:r>
    </w:p>
    <w:p w14:paraId="25E0C7E0" w14:textId="1917B33C" w:rsidR="00EA1D06" w:rsidRDefault="00C57D42" w:rsidP="00C57D42">
      <w:pPr>
        <w:jc w:val="both"/>
        <w:rPr>
          <w:rFonts w:ascii="Calibri" w:hAnsi="Calibri"/>
        </w:rPr>
      </w:pPr>
      <w:r w:rsidRPr="00BA2190">
        <w:rPr>
          <w:rFonts w:ascii="Calibri" w:hAnsi="Calibri"/>
        </w:rPr>
        <w:t>Percussion and auscultation should always be done in sequence whenever perform</w:t>
      </w:r>
      <w:r w:rsidR="00EA1D06">
        <w:rPr>
          <w:rFonts w:ascii="Calibri" w:hAnsi="Calibri"/>
        </w:rPr>
        <w:t>ing</w:t>
      </w:r>
      <w:r w:rsidRPr="00BA2190">
        <w:rPr>
          <w:rFonts w:ascii="Calibri" w:hAnsi="Calibri"/>
        </w:rPr>
        <w:t xml:space="preserve"> a full respiratory examination. </w:t>
      </w:r>
      <w:r w:rsidR="00A85FE9" w:rsidRPr="00BA2190">
        <w:rPr>
          <w:rFonts w:ascii="Calibri" w:hAnsi="Calibri"/>
        </w:rPr>
        <w:t>Learning how to percuss correctly</w:t>
      </w:r>
      <w:r w:rsidRPr="00BA2190">
        <w:rPr>
          <w:rFonts w:ascii="Calibri" w:hAnsi="Calibri"/>
        </w:rPr>
        <w:t xml:space="preserve"> takes time and practice (practice</w:t>
      </w:r>
      <w:r w:rsidR="00EA1D06">
        <w:rPr>
          <w:rFonts w:ascii="Calibri" w:hAnsi="Calibri"/>
        </w:rPr>
        <w:t xml:space="preserve"> can be done</w:t>
      </w:r>
      <w:r w:rsidRPr="00BA2190">
        <w:rPr>
          <w:rFonts w:ascii="Calibri" w:hAnsi="Calibri"/>
        </w:rPr>
        <w:t xml:space="preserve"> on yourself or other surfaces</w:t>
      </w:r>
      <w:r w:rsidR="00EA1D06">
        <w:rPr>
          <w:rFonts w:ascii="Calibri" w:hAnsi="Calibri"/>
        </w:rPr>
        <w:t>,</w:t>
      </w:r>
      <w:r w:rsidRPr="00BA2190">
        <w:rPr>
          <w:rFonts w:ascii="Calibri" w:hAnsi="Calibri"/>
        </w:rPr>
        <w:t xml:space="preserve"> such as a table). </w:t>
      </w:r>
      <w:r w:rsidR="00A85FE9" w:rsidRPr="00BA2190">
        <w:rPr>
          <w:rFonts w:ascii="Calibri" w:hAnsi="Calibri"/>
        </w:rPr>
        <w:t>Note how the percussion note changes naturally over air-f</w:t>
      </w:r>
      <w:r w:rsidR="00F83BBC" w:rsidRPr="00BA2190">
        <w:rPr>
          <w:rFonts w:ascii="Calibri" w:hAnsi="Calibri"/>
        </w:rPr>
        <w:t>illed lung, ribs</w:t>
      </w:r>
      <w:r w:rsidR="00EA1D06">
        <w:rPr>
          <w:rFonts w:ascii="Calibri" w:hAnsi="Calibri"/>
        </w:rPr>
        <w:t>,</w:t>
      </w:r>
      <w:r w:rsidR="00F83BBC" w:rsidRPr="00BA2190">
        <w:rPr>
          <w:rFonts w:ascii="Calibri" w:hAnsi="Calibri"/>
        </w:rPr>
        <w:t xml:space="preserve"> </w:t>
      </w:r>
      <w:r w:rsidR="00A85FE9" w:rsidRPr="00BA2190">
        <w:rPr>
          <w:rFonts w:ascii="Calibri" w:hAnsi="Calibri"/>
        </w:rPr>
        <w:t xml:space="preserve">and </w:t>
      </w:r>
      <w:r w:rsidR="00F83BBC" w:rsidRPr="00BA2190">
        <w:rPr>
          <w:rFonts w:ascii="Calibri" w:hAnsi="Calibri"/>
        </w:rPr>
        <w:t>solid organs</w:t>
      </w:r>
      <w:r w:rsidR="00EA1D06">
        <w:rPr>
          <w:rFonts w:ascii="Calibri" w:hAnsi="Calibri"/>
        </w:rPr>
        <w:t>,</w:t>
      </w:r>
      <w:r w:rsidR="00F83BBC" w:rsidRPr="00BA2190">
        <w:rPr>
          <w:rFonts w:ascii="Calibri" w:hAnsi="Calibri"/>
        </w:rPr>
        <w:t xml:space="preserve"> such as </w:t>
      </w:r>
      <w:r w:rsidR="00A85FE9" w:rsidRPr="00BA2190">
        <w:rPr>
          <w:rFonts w:ascii="Calibri" w:hAnsi="Calibri"/>
        </w:rPr>
        <w:t>the heart.</w:t>
      </w:r>
    </w:p>
    <w:p w14:paraId="78409C6F" w14:textId="3B60A043" w:rsidR="00A85FE9" w:rsidRPr="00BA2190" w:rsidRDefault="00A85FE9" w:rsidP="00C57D42">
      <w:pPr>
        <w:jc w:val="both"/>
        <w:rPr>
          <w:rFonts w:ascii="Calibri" w:hAnsi="Calibri"/>
        </w:rPr>
      </w:pPr>
      <w:r w:rsidRPr="00BA2190">
        <w:rPr>
          <w:rFonts w:ascii="Calibri" w:hAnsi="Calibri"/>
        </w:rPr>
        <w:t xml:space="preserve"> </w:t>
      </w:r>
    </w:p>
    <w:p w14:paraId="61BE4070" w14:textId="1C100A3F" w:rsidR="00F1340E" w:rsidRPr="00BA2190" w:rsidRDefault="00A85FE9" w:rsidP="00512895">
      <w:pPr>
        <w:jc w:val="both"/>
        <w:rPr>
          <w:rFonts w:ascii="Calibri" w:hAnsi="Calibri"/>
        </w:rPr>
      </w:pPr>
      <w:r w:rsidRPr="00BA2190">
        <w:rPr>
          <w:rFonts w:ascii="Calibri" w:hAnsi="Calibri"/>
        </w:rPr>
        <w:t>Auscultation must be perform</w:t>
      </w:r>
      <w:r w:rsidR="0017438B" w:rsidRPr="00BA2190">
        <w:rPr>
          <w:rFonts w:ascii="Calibri" w:hAnsi="Calibri"/>
        </w:rPr>
        <w:t>ed over each lung zone to give the physician</w:t>
      </w:r>
      <w:r w:rsidRPr="00BA2190">
        <w:rPr>
          <w:rFonts w:ascii="Calibri" w:hAnsi="Calibri"/>
        </w:rPr>
        <w:t xml:space="preserve"> the </w:t>
      </w:r>
      <w:r w:rsidR="0074226F">
        <w:rPr>
          <w:rFonts w:ascii="Calibri" w:hAnsi="Calibri"/>
        </w:rPr>
        <w:t>best</w:t>
      </w:r>
      <w:r w:rsidR="0074226F" w:rsidRPr="00BA2190">
        <w:rPr>
          <w:rFonts w:ascii="Calibri" w:hAnsi="Calibri"/>
        </w:rPr>
        <w:t xml:space="preserve"> </w:t>
      </w:r>
      <w:r w:rsidRPr="00BA2190">
        <w:rPr>
          <w:rFonts w:ascii="Calibri" w:hAnsi="Calibri"/>
        </w:rPr>
        <w:t xml:space="preserve">chance of identifying the focus of any lung pathology. </w:t>
      </w:r>
      <w:r w:rsidR="00C57D42" w:rsidRPr="00BA2190">
        <w:rPr>
          <w:rFonts w:ascii="Calibri" w:hAnsi="Calibri"/>
        </w:rPr>
        <w:t>Abnormal breath sounds should be easily recognizable when</w:t>
      </w:r>
      <w:r w:rsidR="000B49D3" w:rsidRPr="00BA2190">
        <w:rPr>
          <w:rFonts w:ascii="Calibri" w:hAnsi="Calibri"/>
        </w:rPr>
        <w:t xml:space="preserve"> occur</w:t>
      </w:r>
      <w:r w:rsidR="00EA1D06">
        <w:rPr>
          <w:rFonts w:ascii="Calibri" w:hAnsi="Calibri"/>
        </w:rPr>
        <w:t>ring</w:t>
      </w:r>
      <w:r w:rsidR="000B49D3" w:rsidRPr="00BA2190">
        <w:rPr>
          <w:rFonts w:ascii="Calibri" w:hAnsi="Calibri"/>
        </w:rPr>
        <w:t xml:space="preserve"> in </w:t>
      </w:r>
      <w:r w:rsidR="00EA1D06">
        <w:rPr>
          <w:rFonts w:ascii="Calibri" w:hAnsi="Calibri"/>
        </w:rPr>
        <w:t>a</w:t>
      </w:r>
      <w:r w:rsidR="000B49D3" w:rsidRPr="00BA2190">
        <w:rPr>
          <w:rFonts w:ascii="Calibri" w:hAnsi="Calibri"/>
        </w:rPr>
        <w:t xml:space="preserve"> patient. Allow</w:t>
      </w:r>
      <w:r w:rsidR="0081302E" w:rsidRPr="00BA2190">
        <w:rPr>
          <w:rFonts w:ascii="Calibri" w:hAnsi="Calibri"/>
        </w:rPr>
        <w:t xml:space="preserve"> enough time to classify </w:t>
      </w:r>
      <w:r w:rsidR="0017438B" w:rsidRPr="00BA2190">
        <w:rPr>
          <w:rFonts w:ascii="Calibri" w:hAnsi="Calibri"/>
        </w:rPr>
        <w:t>the breath sounds</w:t>
      </w:r>
      <w:r w:rsidR="0081302E" w:rsidRPr="00BA2190">
        <w:rPr>
          <w:rFonts w:ascii="Calibri" w:hAnsi="Calibri"/>
        </w:rPr>
        <w:t xml:space="preserve">. </w:t>
      </w:r>
      <w:r w:rsidRPr="00BA2190">
        <w:rPr>
          <w:rFonts w:ascii="Calibri" w:hAnsi="Calibri"/>
        </w:rPr>
        <w:t>Listen</w:t>
      </w:r>
      <w:r w:rsidR="00C57D42" w:rsidRPr="00BA2190">
        <w:rPr>
          <w:rFonts w:ascii="Calibri" w:hAnsi="Calibri"/>
        </w:rPr>
        <w:t xml:space="preserve"> for several breathing cycles in one area</w:t>
      </w:r>
      <w:r w:rsidR="00EA1D06">
        <w:rPr>
          <w:rFonts w:ascii="Calibri" w:hAnsi="Calibri"/>
        </w:rPr>
        <w:t>,</w:t>
      </w:r>
      <w:r w:rsidRPr="00BA2190">
        <w:rPr>
          <w:rFonts w:ascii="Calibri" w:hAnsi="Calibri"/>
        </w:rPr>
        <w:t xml:space="preserve"> if necessary</w:t>
      </w:r>
      <w:r w:rsidR="00EA1D06">
        <w:rPr>
          <w:rFonts w:ascii="Calibri" w:hAnsi="Calibri"/>
        </w:rPr>
        <w:t>,</w:t>
      </w:r>
      <w:r w:rsidR="0081302E" w:rsidRPr="00BA2190">
        <w:rPr>
          <w:rFonts w:ascii="Calibri" w:hAnsi="Calibri"/>
        </w:rPr>
        <w:t xml:space="preserve"> to hear the exact nature of the crackles, wheez</w:t>
      </w:r>
      <w:r w:rsidR="00EA1D06">
        <w:rPr>
          <w:rFonts w:ascii="Calibri" w:hAnsi="Calibri"/>
        </w:rPr>
        <w:t>es</w:t>
      </w:r>
      <w:r w:rsidR="0081302E" w:rsidRPr="00BA2190">
        <w:rPr>
          <w:rFonts w:ascii="Calibri" w:hAnsi="Calibri"/>
        </w:rPr>
        <w:t>, rhonchi</w:t>
      </w:r>
      <w:r w:rsidR="00EA1D06">
        <w:rPr>
          <w:rFonts w:ascii="Calibri" w:hAnsi="Calibri"/>
        </w:rPr>
        <w:t>,</w:t>
      </w:r>
      <w:r w:rsidR="0081302E" w:rsidRPr="00BA2190">
        <w:rPr>
          <w:rFonts w:ascii="Calibri" w:hAnsi="Calibri"/>
        </w:rPr>
        <w:t xml:space="preserve"> or other </w:t>
      </w:r>
      <w:r w:rsidR="00CB7DDA" w:rsidRPr="00BA2190">
        <w:rPr>
          <w:rFonts w:ascii="Calibri" w:hAnsi="Calibri"/>
        </w:rPr>
        <w:t>pathological findings</w:t>
      </w:r>
      <w:r w:rsidR="00C57D42" w:rsidRPr="00BA2190">
        <w:rPr>
          <w:rFonts w:ascii="Calibri" w:hAnsi="Calibri"/>
        </w:rPr>
        <w:t>. Distinguishing between certain breath sounds can occasionally seem subjective</w:t>
      </w:r>
      <w:r w:rsidR="00EA1D06">
        <w:rPr>
          <w:rFonts w:ascii="Calibri" w:hAnsi="Calibri"/>
        </w:rPr>
        <w:t xml:space="preserve">, </w:t>
      </w:r>
      <w:r w:rsidR="00C57D42" w:rsidRPr="00BA2190">
        <w:rPr>
          <w:rFonts w:ascii="Calibri" w:hAnsi="Calibri"/>
        </w:rPr>
        <w:t>but will become easier with practice</w:t>
      </w:r>
      <w:r w:rsidR="00EA1D06">
        <w:rPr>
          <w:rFonts w:ascii="Calibri" w:hAnsi="Calibri"/>
        </w:rPr>
        <w:t xml:space="preserve">, </w:t>
      </w:r>
      <w:r w:rsidR="00C57D42" w:rsidRPr="00BA2190">
        <w:rPr>
          <w:rFonts w:ascii="Calibri" w:hAnsi="Calibri"/>
        </w:rPr>
        <w:t xml:space="preserve">leading to a </w:t>
      </w:r>
      <w:r w:rsidR="00CB7DDA" w:rsidRPr="00BA2190">
        <w:rPr>
          <w:rFonts w:ascii="Calibri" w:hAnsi="Calibri"/>
        </w:rPr>
        <w:t>“</w:t>
      </w:r>
      <w:r w:rsidR="00C57D42" w:rsidRPr="00BA2190">
        <w:rPr>
          <w:rFonts w:ascii="Calibri" w:hAnsi="Calibri"/>
        </w:rPr>
        <w:t>spot diagnosis</w:t>
      </w:r>
      <w:r w:rsidR="00CB7DDA" w:rsidRPr="00BA2190">
        <w:rPr>
          <w:rFonts w:ascii="Calibri" w:hAnsi="Calibri"/>
        </w:rPr>
        <w:t>”</w:t>
      </w:r>
      <w:r w:rsidR="00C57D42" w:rsidRPr="00BA2190">
        <w:rPr>
          <w:rFonts w:ascii="Calibri" w:hAnsi="Calibri"/>
        </w:rPr>
        <w:t xml:space="preserve"> for many pulmonary conditions.</w:t>
      </w:r>
    </w:p>
    <w:p w14:paraId="523FFC4C" w14:textId="77777777" w:rsidR="001D7B34" w:rsidRPr="00BA2190" w:rsidRDefault="001D7B34" w:rsidP="00512895">
      <w:pPr>
        <w:jc w:val="both"/>
        <w:rPr>
          <w:rFonts w:ascii="Calibri" w:hAnsi="Calibri"/>
        </w:rPr>
      </w:pPr>
    </w:p>
    <w:p w14:paraId="5FD8E2BE" w14:textId="13D9140B" w:rsidR="001D7B34" w:rsidRPr="00BA2190" w:rsidRDefault="001B28C6" w:rsidP="00512895">
      <w:pPr>
        <w:jc w:val="both"/>
        <w:rPr>
          <w:rFonts w:ascii="Calibri" w:hAnsi="Calibri"/>
        </w:rPr>
      </w:pPr>
      <w:r>
        <w:rPr>
          <w:rFonts w:ascii="Calibri" w:hAnsi="Calibri"/>
          <w:b/>
          <w:sz w:val="28"/>
          <w:szCs w:val="28"/>
        </w:rPr>
        <w:t>Figures and Legends</w:t>
      </w:r>
    </w:p>
    <w:p w14:paraId="1E7F80F2" w14:textId="77777777" w:rsidR="001D7B34" w:rsidRDefault="001D7B34" w:rsidP="00512895">
      <w:pPr>
        <w:jc w:val="both"/>
        <w:rPr>
          <w:rFonts w:ascii="Calibri" w:hAnsi="Calibri"/>
        </w:rPr>
      </w:pPr>
      <w:commentRangeStart w:id="92"/>
      <w:r w:rsidRPr="00BA2190">
        <w:rPr>
          <w:rFonts w:ascii="Calibri" w:hAnsi="Calibri"/>
        </w:rPr>
        <w:t xml:space="preserve">Figure </w:t>
      </w:r>
      <w:r w:rsidR="00090A7F">
        <w:rPr>
          <w:rFonts w:ascii="Calibri" w:hAnsi="Calibri"/>
        </w:rPr>
        <w:t>1</w:t>
      </w:r>
      <w:r w:rsidR="00631470">
        <w:rPr>
          <w:rFonts w:ascii="Calibri" w:hAnsi="Calibri"/>
        </w:rPr>
        <w:t>. Anatomy of lungs with respect to the chest wall.</w:t>
      </w:r>
      <w:commentRangeEnd w:id="92"/>
      <w:r w:rsidR="005033BC">
        <w:rPr>
          <w:rStyle w:val="CommentReference"/>
        </w:rPr>
        <w:commentReference w:id="92"/>
      </w:r>
    </w:p>
    <w:p w14:paraId="1C82894D" w14:textId="19882A07" w:rsidR="005033BC" w:rsidRDefault="00631470" w:rsidP="00512895">
      <w:pPr>
        <w:jc w:val="both"/>
        <w:rPr>
          <w:rFonts w:ascii="Calibri" w:hAnsi="Calibri"/>
        </w:rPr>
      </w:pPr>
      <w:commentRangeStart w:id="93"/>
      <w:del w:id="94" w:author="Anna Sivachenko" w:date="2015-02-10T09:58:00Z">
        <w:r w:rsidDel="00901EF2">
          <w:rPr>
            <w:rFonts w:ascii="Calibri" w:hAnsi="Calibri"/>
          </w:rPr>
          <w:delText xml:space="preserve">Motion graphics showing </w:delText>
        </w:r>
      </w:del>
      <w:ins w:id="95" w:author="Anna Sivachenko" w:date="2015-02-10T09:58:00Z">
        <w:del w:id="96" w:author="Jacob Roundy" w:date="2015-02-13T10:26:00Z">
          <w:r w:rsidR="00901EF2" w:rsidDel="00323274">
            <w:rPr>
              <w:rFonts w:ascii="Calibri" w:hAnsi="Calibri"/>
            </w:rPr>
            <w:delText>An a</w:delText>
          </w:r>
        </w:del>
      </w:ins>
      <w:del w:id="97" w:author="Anna Sivachenko" w:date="2015-02-10T09:58:00Z">
        <w:r w:rsidDel="00901EF2">
          <w:rPr>
            <w:rFonts w:ascii="Calibri" w:hAnsi="Calibri"/>
          </w:rPr>
          <w:delText>a</w:delText>
        </w:r>
      </w:del>
      <w:del w:id="98" w:author="Jacob Roundy" w:date="2015-02-13T10:26:00Z">
        <w:r w:rsidDel="00323274">
          <w:rPr>
            <w:rFonts w:ascii="Calibri" w:hAnsi="Calibri"/>
          </w:rPr>
          <w:delText>pproximate</w:delText>
        </w:r>
      </w:del>
      <w:ins w:id="99" w:author="Jacob Roundy" w:date="2015-02-13T10:26:00Z">
        <w:r w:rsidR="00323274">
          <w:rPr>
            <w:rFonts w:ascii="Calibri" w:hAnsi="Calibri"/>
          </w:rPr>
          <w:t>An approximate</w:t>
        </w:r>
      </w:ins>
      <w:r>
        <w:rPr>
          <w:rFonts w:ascii="Calibri" w:hAnsi="Calibri"/>
        </w:rPr>
        <w:t xml:space="preserve"> projection</w:t>
      </w:r>
      <w:del w:id="100" w:author="Jacob Roundy" w:date="2015-02-13T10:27:00Z">
        <w:r w:rsidDel="00323274">
          <w:rPr>
            <w:rFonts w:ascii="Calibri" w:hAnsi="Calibri"/>
          </w:rPr>
          <w:delText>s</w:delText>
        </w:r>
      </w:del>
      <w:r>
        <w:rPr>
          <w:rFonts w:ascii="Calibri" w:hAnsi="Calibri"/>
        </w:rPr>
        <w:t xml:space="preserve"> of lungs and their fissu</w:t>
      </w:r>
      <w:r w:rsidR="005033BC">
        <w:rPr>
          <w:rFonts w:ascii="Calibri" w:hAnsi="Calibri"/>
        </w:rPr>
        <w:t>res and lobes to the chest wall anteriorly (A) and posteriorly (B).</w:t>
      </w:r>
      <w:commentRangeEnd w:id="93"/>
      <w:r w:rsidR="007F23EF">
        <w:rPr>
          <w:rStyle w:val="CommentReference"/>
        </w:rPr>
        <w:commentReference w:id="93"/>
      </w:r>
    </w:p>
    <w:p w14:paraId="281FD7AD" w14:textId="44BEA886" w:rsidR="00D76223" w:rsidRDefault="00631470" w:rsidP="00512895">
      <w:pPr>
        <w:jc w:val="both"/>
        <w:rPr>
          <w:rFonts w:ascii="Calibri" w:hAnsi="Calibri"/>
        </w:rPr>
      </w:pPr>
      <w:r>
        <w:rPr>
          <w:rFonts w:ascii="Calibri" w:hAnsi="Calibri"/>
        </w:rPr>
        <w:t>RUL – Right Upper Lobe</w:t>
      </w:r>
      <w:r w:rsidR="00EA1D06">
        <w:rPr>
          <w:rFonts w:ascii="Calibri" w:hAnsi="Calibri"/>
        </w:rPr>
        <w:t>;</w:t>
      </w:r>
      <w:r>
        <w:rPr>
          <w:rFonts w:ascii="Calibri" w:hAnsi="Calibri"/>
        </w:rPr>
        <w:t xml:space="preserve"> RML</w:t>
      </w:r>
      <w:r w:rsidR="00EA1D06">
        <w:rPr>
          <w:rFonts w:ascii="Calibri" w:hAnsi="Calibri"/>
        </w:rPr>
        <w:t xml:space="preserve"> –</w:t>
      </w:r>
      <w:r>
        <w:rPr>
          <w:rFonts w:ascii="Calibri" w:hAnsi="Calibri"/>
        </w:rPr>
        <w:t xml:space="preserve"> Right Middle Lobe</w:t>
      </w:r>
      <w:r w:rsidR="00EA1D06">
        <w:rPr>
          <w:rFonts w:ascii="Calibri" w:hAnsi="Calibri"/>
        </w:rPr>
        <w:t>;</w:t>
      </w:r>
      <w:r>
        <w:rPr>
          <w:rFonts w:ascii="Calibri" w:hAnsi="Calibri"/>
        </w:rPr>
        <w:t xml:space="preserve"> RLL – Right Lo</w:t>
      </w:r>
      <w:r w:rsidR="00EA1D06">
        <w:rPr>
          <w:rFonts w:ascii="Calibri" w:hAnsi="Calibri"/>
        </w:rPr>
        <w:t>w</w:t>
      </w:r>
      <w:r>
        <w:rPr>
          <w:rFonts w:ascii="Calibri" w:hAnsi="Calibri"/>
        </w:rPr>
        <w:t xml:space="preserve">er </w:t>
      </w:r>
      <w:r w:rsidR="00EA1D06">
        <w:rPr>
          <w:rFonts w:ascii="Calibri" w:hAnsi="Calibri"/>
        </w:rPr>
        <w:t>L</w:t>
      </w:r>
      <w:r>
        <w:rPr>
          <w:rFonts w:ascii="Calibri" w:hAnsi="Calibri"/>
        </w:rPr>
        <w:t>obe</w:t>
      </w:r>
      <w:r w:rsidR="00EA1D06">
        <w:rPr>
          <w:rFonts w:ascii="Calibri" w:hAnsi="Calibri"/>
        </w:rPr>
        <w:t>;</w:t>
      </w:r>
      <w:r>
        <w:rPr>
          <w:rFonts w:ascii="Calibri" w:hAnsi="Calibri"/>
        </w:rPr>
        <w:t xml:space="preserve"> LUL –</w:t>
      </w:r>
      <w:r w:rsidR="00EA1D06">
        <w:rPr>
          <w:rFonts w:ascii="Calibri" w:hAnsi="Calibri"/>
        </w:rPr>
        <w:t xml:space="preserve"> </w:t>
      </w:r>
      <w:r>
        <w:rPr>
          <w:rFonts w:ascii="Calibri" w:hAnsi="Calibri"/>
        </w:rPr>
        <w:t>Left Upper Lobe</w:t>
      </w:r>
      <w:r w:rsidR="00EA1D06">
        <w:rPr>
          <w:rFonts w:ascii="Calibri" w:hAnsi="Calibri"/>
        </w:rPr>
        <w:t>;</w:t>
      </w:r>
      <w:r>
        <w:rPr>
          <w:rFonts w:ascii="Calibri" w:hAnsi="Calibri"/>
        </w:rPr>
        <w:t xml:space="preserve"> LLL –</w:t>
      </w:r>
      <w:r w:rsidR="00EA1D06">
        <w:rPr>
          <w:rFonts w:ascii="Calibri" w:hAnsi="Calibri"/>
        </w:rPr>
        <w:t xml:space="preserve"> </w:t>
      </w:r>
      <w:r>
        <w:rPr>
          <w:rFonts w:ascii="Calibri" w:hAnsi="Calibri"/>
        </w:rPr>
        <w:t xml:space="preserve">Left </w:t>
      </w:r>
      <w:r w:rsidR="001B28C6">
        <w:rPr>
          <w:rFonts w:ascii="Calibri" w:hAnsi="Calibri"/>
        </w:rPr>
        <w:t>Lower</w:t>
      </w:r>
      <w:r>
        <w:rPr>
          <w:rFonts w:ascii="Calibri" w:hAnsi="Calibri"/>
        </w:rPr>
        <w:t xml:space="preserve"> </w:t>
      </w:r>
      <w:r w:rsidR="00EA1D06">
        <w:rPr>
          <w:rFonts w:ascii="Calibri" w:hAnsi="Calibri"/>
        </w:rPr>
        <w:t>L</w:t>
      </w:r>
      <w:r>
        <w:rPr>
          <w:rFonts w:ascii="Calibri" w:hAnsi="Calibri"/>
        </w:rPr>
        <w:t>obe.</w:t>
      </w:r>
    </w:p>
    <w:p w14:paraId="68A1E25C" w14:textId="77777777" w:rsidR="00D76223" w:rsidRDefault="00D76223" w:rsidP="00512895">
      <w:pPr>
        <w:jc w:val="both"/>
        <w:rPr>
          <w:rFonts w:ascii="Calibri" w:hAnsi="Calibri"/>
        </w:rPr>
      </w:pPr>
    </w:p>
    <w:p w14:paraId="138A1488" w14:textId="6154049B" w:rsidR="001D7B34" w:rsidRPr="00BA2190" w:rsidRDefault="001D7B34" w:rsidP="00512895">
      <w:pPr>
        <w:jc w:val="both"/>
        <w:rPr>
          <w:rFonts w:ascii="Calibri" w:hAnsi="Calibri"/>
        </w:rPr>
      </w:pPr>
      <w:r w:rsidRPr="00BA2190">
        <w:rPr>
          <w:rFonts w:ascii="Calibri" w:hAnsi="Calibri"/>
        </w:rPr>
        <w:t>Table 1.</w:t>
      </w:r>
      <w:r w:rsidR="00EA1D06">
        <w:rPr>
          <w:rFonts w:ascii="Calibri" w:hAnsi="Calibri"/>
        </w:rPr>
        <w:t xml:space="preserve"> </w:t>
      </w:r>
      <w:r w:rsidRPr="00BA2190">
        <w:rPr>
          <w:rFonts w:ascii="Calibri" w:hAnsi="Calibri"/>
        </w:rPr>
        <w:t>Abnormal lung sounds.</w:t>
      </w:r>
    </w:p>
    <w:p w14:paraId="14EB15AC" w14:textId="0DE66670" w:rsidR="001D7B34" w:rsidRPr="00BA2190" w:rsidRDefault="001D7B34" w:rsidP="00512895">
      <w:pPr>
        <w:jc w:val="both"/>
        <w:rPr>
          <w:rFonts w:ascii="Calibri" w:hAnsi="Calibri"/>
        </w:rPr>
      </w:pPr>
      <w:r w:rsidRPr="00BA2190">
        <w:rPr>
          <w:rFonts w:ascii="Calibri" w:hAnsi="Calibri"/>
        </w:rPr>
        <w:t>A table summarizing potential abnormal findings during auscultation of the lungs.</w:t>
      </w:r>
    </w:p>
    <w:sectPr w:rsidR="001D7B34" w:rsidRPr="00BA2190" w:rsidSect="00F1340E">
      <w:headerReference w:type="default" r:id="rId9"/>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1" w:author="Aaron Kolski-Andreaco" w:date="2015-02-06T12:46:00Z" w:initials="AK">
    <w:p w14:paraId="6608C4C6" w14:textId="2711D0ED" w:rsidR="00DD02AB" w:rsidRDefault="00DD02AB">
      <w:pPr>
        <w:pStyle w:val="CommentText"/>
      </w:pPr>
      <w:r>
        <w:rPr>
          <w:rStyle w:val="CommentReference"/>
        </w:rPr>
        <w:annotationRef/>
      </w:r>
      <w:r>
        <w:t xml:space="preserve">If this part is meant to be </w:t>
      </w:r>
      <w:r w:rsidR="009C768D">
        <w:t>included in the video</w:t>
      </w:r>
      <w:r>
        <w:t xml:space="preserve">, then it simply needs to be highlighted like the rest of the text.   In short, the highlighting designates the sections of the protocol necessary for scripting and therefore </w:t>
      </w:r>
      <w:r w:rsidR="009C768D">
        <w:t>“</w:t>
      </w:r>
      <w:r>
        <w:t>demonstration</w:t>
      </w:r>
      <w:r w:rsidR="009C768D">
        <w:t>”</w:t>
      </w:r>
      <w:r>
        <w:t>.</w:t>
      </w:r>
      <w:r w:rsidR="009C768D">
        <w:t xml:space="preserve">   Production notes should clearly specify how this “demonstration” is different from the rest.   </w:t>
      </w:r>
    </w:p>
  </w:comment>
  <w:comment w:id="91" w:author="Anna Sivachenko" w:date="2015-01-27T11:24:00Z" w:initials="AS">
    <w:p w14:paraId="087794DE" w14:textId="77777777" w:rsidR="00DD02AB" w:rsidRDefault="00DD02AB">
      <w:pPr>
        <w:pStyle w:val="CommentText"/>
      </w:pPr>
      <w:r>
        <w:rPr>
          <w:rStyle w:val="CommentReference"/>
        </w:rPr>
        <w:annotationRef/>
      </w:r>
      <w:r>
        <w:t>If we don’t get any recording for this part will be just a narrative, all of it.</w:t>
      </w:r>
    </w:p>
  </w:comment>
  <w:comment w:id="92" w:author="Darwin" w:date="2015-01-28T16:32:00Z" w:initials="D">
    <w:p w14:paraId="6E96CD21" w14:textId="77777777" w:rsidR="00DD02AB" w:rsidRDefault="00DD02AB">
      <w:pPr>
        <w:pStyle w:val="CommentText"/>
      </w:pPr>
      <w:r>
        <w:rPr>
          <w:rStyle w:val="CommentReference"/>
        </w:rPr>
        <w:annotationRef/>
      </w:r>
      <w:r>
        <w:rPr>
          <w:rStyle w:val="CommentReference"/>
        </w:rPr>
        <w:t xml:space="preserve">This is a motion graphics picture that </w:t>
      </w:r>
      <w:proofErr w:type="spellStart"/>
      <w:r>
        <w:rPr>
          <w:rStyle w:val="CommentReference"/>
        </w:rPr>
        <w:t>Dr</w:t>
      </w:r>
      <w:proofErr w:type="spellEnd"/>
      <w:r>
        <w:rPr>
          <w:rStyle w:val="CommentReference"/>
        </w:rPr>
        <w:t xml:space="preserve"> </w:t>
      </w:r>
      <w:proofErr w:type="spellStart"/>
      <w:r>
        <w:rPr>
          <w:rStyle w:val="CommentReference"/>
        </w:rPr>
        <w:t>Dhang</w:t>
      </w:r>
      <w:proofErr w:type="spellEnd"/>
      <w:r>
        <w:rPr>
          <w:rStyle w:val="CommentReference"/>
        </w:rPr>
        <w:t xml:space="preserve"> asked to recreate.</w:t>
      </w:r>
    </w:p>
  </w:comment>
  <w:comment w:id="93" w:author="Aaron Kolski-Andreaco" w:date="2015-02-06T12:14:00Z" w:initials="AK">
    <w:p w14:paraId="0C31168D" w14:textId="2C7306CB" w:rsidR="00DD02AB" w:rsidRDefault="00DD02AB">
      <w:pPr>
        <w:pStyle w:val="CommentText"/>
      </w:pPr>
      <w:r>
        <w:rPr>
          <w:rStyle w:val="CommentReference"/>
        </w:rPr>
        <w:annotationRef/>
      </w:r>
      <w:r>
        <w:t xml:space="preserve">The submitted text in these manuscripts should not contain terminology pertaining to video production.   The legend should describe the figure like any other legend in a manuscript.  This text will be displayed on the website.   It should sound like the figure legend from a paper.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08C4C6" w15:done="0"/>
  <w15:commentEx w15:paraId="087794DE" w15:done="0"/>
  <w15:commentEx w15:paraId="6E96CD21" w15:done="0"/>
  <w15:commentEx w15:paraId="0C3116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B0A19" w14:textId="77777777" w:rsidR="009444AB" w:rsidRDefault="009444AB" w:rsidP="0011536E">
      <w:r>
        <w:separator/>
      </w:r>
    </w:p>
  </w:endnote>
  <w:endnote w:type="continuationSeparator" w:id="0">
    <w:p w14:paraId="2AD57027" w14:textId="77777777" w:rsidR="009444AB" w:rsidRDefault="009444AB" w:rsidP="0011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18B59C" w14:textId="77777777" w:rsidR="009444AB" w:rsidRDefault="009444AB" w:rsidP="0011536E">
      <w:r>
        <w:separator/>
      </w:r>
    </w:p>
  </w:footnote>
  <w:footnote w:type="continuationSeparator" w:id="0">
    <w:p w14:paraId="63DE6E6B" w14:textId="77777777" w:rsidR="009444AB" w:rsidRDefault="009444AB" w:rsidP="00115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234C3" w14:textId="77777777" w:rsidR="00DD02AB" w:rsidRDefault="00DD02AB">
    <w:pPr>
      <w:pStyle w:val="Header"/>
      <w:jc w:val="right"/>
    </w:pPr>
    <w:r>
      <w:fldChar w:fldCharType="begin"/>
    </w:r>
    <w:r>
      <w:instrText xml:space="preserve"> PAGE   \* MERGEFORMAT </w:instrText>
    </w:r>
    <w:r>
      <w:fldChar w:fldCharType="separate"/>
    </w:r>
    <w:r w:rsidR="001F6AA4">
      <w:rPr>
        <w:noProof/>
      </w:rPr>
      <w:t>4</w:t>
    </w:r>
    <w:r>
      <w:rPr>
        <w:noProof/>
      </w:rPr>
      <w:fldChar w:fldCharType="end"/>
    </w:r>
  </w:p>
  <w:p w14:paraId="491EFB2D" w14:textId="77777777" w:rsidR="00DD02AB" w:rsidRDefault="00DD02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5D2BC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7135ED5"/>
    <w:multiLevelType w:val="multilevel"/>
    <w:tmpl w:val="C67297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6896109F"/>
    <w:multiLevelType w:val="multilevel"/>
    <w:tmpl w:val="D1B497B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arwin">
    <w15:presenceInfo w15:providerId="None" w15:userId="Darw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513"/>
    <w:rsid w:val="00046602"/>
    <w:rsid w:val="00054FDD"/>
    <w:rsid w:val="00067895"/>
    <w:rsid w:val="0008272C"/>
    <w:rsid w:val="00090A7F"/>
    <w:rsid w:val="000A63C7"/>
    <w:rsid w:val="000B4279"/>
    <w:rsid w:val="000B49D3"/>
    <w:rsid w:val="0011536E"/>
    <w:rsid w:val="00116D38"/>
    <w:rsid w:val="0017438B"/>
    <w:rsid w:val="001800F7"/>
    <w:rsid w:val="00192F62"/>
    <w:rsid w:val="00195D53"/>
    <w:rsid w:val="001A0937"/>
    <w:rsid w:val="001B28C6"/>
    <w:rsid w:val="001D7B34"/>
    <w:rsid w:val="001F6AA4"/>
    <w:rsid w:val="00220377"/>
    <w:rsid w:val="00256E5D"/>
    <w:rsid w:val="002852CC"/>
    <w:rsid w:val="002A07FB"/>
    <w:rsid w:val="002F3F2B"/>
    <w:rsid w:val="00323274"/>
    <w:rsid w:val="00356437"/>
    <w:rsid w:val="00364EF6"/>
    <w:rsid w:val="00370C26"/>
    <w:rsid w:val="00391757"/>
    <w:rsid w:val="003A497F"/>
    <w:rsid w:val="004917B9"/>
    <w:rsid w:val="004F5246"/>
    <w:rsid w:val="005033BC"/>
    <w:rsid w:val="00510E75"/>
    <w:rsid w:val="00512895"/>
    <w:rsid w:val="00525531"/>
    <w:rsid w:val="00531513"/>
    <w:rsid w:val="00544E52"/>
    <w:rsid w:val="0058457F"/>
    <w:rsid w:val="005D5F84"/>
    <w:rsid w:val="005F0697"/>
    <w:rsid w:val="005F180D"/>
    <w:rsid w:val="005F3E39"/>
    <w:rsid w:val="00601AF2"/>
    <w:rsid w:val="006145E2"/>
    <w:rsid w:val="006216EB"/>
    <w:rsid w:val="00631470"/>
    <w:rsid w:val="00642E08"/>
    <w:rsid w:val="00670387"/>
    <w:rsid w:val="00693232"/>
    <w:rsid w:val="006D2C7D"/>
    <w:rsid w:val="006E70F1"/>
    <w:rsid w:val="00727CCA"/>
    <w:rsid w:val="0074226F"/>
    <w:rsid w:val="0078192A"/>
    <w:rsid w:val="007A316E"/>
    <w:rsid w:val="007F23EF"/>
    <w:rsid w:val="00811FAF"/>
    <w:rsid w:val="0081302E"/>
    <w:rsid w:val="008270BD"/>
    <w:rsid w:val="00854760"/>
    <w:rsid w:val="008C0D37"/>
    <w:rsid w:val="00901EF2"/>
    <w:rsid w:val="009371A6"/>
    <w:rsid w:val="009444AB"/>
    <w:rsid w:val="00990F5E"/>
    <w:rsid w:val="009C768D"/>
    <w:rsid w:val="009D4042"/>
    <w:rsid w:val="009E1703"/>
    <w:rsid w:val="009F56C9"/>
    <w:rsid w:val="00A11E59"/>
    <w:rsid w:val="00A17368"/>
    <w:rsid w:val="00A239D7"/>
    <w:rsid w:val="00A85FE9"/>
    <w:rsid w:val="00AD520B"/>
    <w:rsid w:val="00B10740"/>
    <w:rsid w:val="00B764C2"/>
    <w:rsid w:val="00BA2190"/>
    <w:rsid w:val="00C57D42"/>
    <w:rsid w:val="00C63380"/>
    <w:rsid w:val="00C80C25"/>
    <w:rsid w:val="00CB0ACC"/>
    <w:rsid w:val="00CB7DDA"/>
    <w:rsid w:val="00CC7DA9"/>
    <w:rsid w:val="00CE32F8"/>
    <w:rsid w:val="00D72EFF"/>
    <w:rsid w:val="00D76223"/>
    <w:rsid w:val="00DD02AB"/>
    <w:rsid w:val="00DF3FAF"/>
    <w:rsid w:val="00E36251"/>
    <w:rsid w:val="00E60770"/>
    <w:rsid w:val="00E93D7E"/>
    <w:rsid w:val="00E94CF4"/>
    <w:rsid w:val="00EA1D06"/>
    <w:rsid w:val="00F029FC"/>
    <w:rsid w:val="00F11B57"/>
    <w:rsid w:val="00F1340E"/>
    <w:rsid w:val="00F32A1E"/>
    <w:rsid w:val="00F42E0C"/>
    <w:rsid w:val="00F83BBC"/>
    <w:rsid w:val="00F93640"/>
    <w:rsid w:val="00FA3E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E2EE4"/>
  <w14:defaultImageDpi w14:val="300"/>
  <w15:docId w15:val="{17A0D4F0-2B0E-4F97-B754-83956A231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36E"/>
    <w:pPr>
      <w:tabs>
        <w:tab w:val="center" w:pos="4680"/>
        <w:tab w:val="right" w:pos="9360"/>
      </w:tabs>
    </w:pPr>
  </w:style>
  <w:style w:type="character" w:customStyle="1" w:styleId="HeaderChar">
    <w:name w:val="Header Char"/>
    <w:link w:val="Header"/>
    <w:uiPriority w:val="99"/>
    <w:rsid w:val="0011536E"/>
    <w:rPr>
      <w:sz w:val="24"/>
      <w:szCs w:val="24"/>
    </w:rPr>
  </w:style>
  <w:style w:type="paragraph" w:styleId="Footer">
    <w:name w:val="footer"/>
    <w:basedOn w:val="Normal"/>
    <w:link w:val="FooterChar"/>
    <w:uiPriority w:val="99"/>
    <w:unhideWhenUsed/>
    <w:rsid w:val="0011536E"/>
    <w:pPr>
      <w:tabs>
        <w:tab w:val="center" w:pos="4680"/>
        <w:tab w:val="right" w:pos="9360"/>
      </w:tabs>
    </w:pPr>
  </w:style>
  <w:style w:type="character" w:customStyle="1" w:styleId="FooterChar">
    <w:name w:val="Footer Char"/>
    <w:link w:val="Footer"/>
    <w:uiPriority w:val="99"/>
    <w:rsid w:val="0011536E"/>
    <w:rPr>
      <w:sz w:val="24"/>
      <w:szCs w:val="24"/>
    </w:rPr>
  </w:style>
  <w:style w:type="character" w:styleId="CommentReference">
    <w:name w:val="annotation reference"/>
    <w:uiPriority w:val="99"/>
    <w:semiHidden/>
    <w:unhideWhenUsed/>
    <w:rsid w:val="00A11E59"/>
    <w:rPr>
      <w:sz w:val="16"/>
      <w:szCs w:val="16"/>
    </w:rPr>
  </w:style>
  <w:style w:type="paragraph" w:styleId="CommentText">
    <w:name w:val="annotation text"/>
    <w:basedOn w:val="Normal"/>
    <w:link w:val="CommentTextChar"/>
    <w:uiPriority w:val="99"/>
    <w:semiHidden/>
    <w:unhideWhenUsed/>
    <w:rsid w:val="00A11E59"/>
    <w:rPr>
      <w:sz w:val="20"/>
      <w:szCs w:val="20"/>
    </w:rPr>
  </w:style>
  <w:style w:type="character" w:customStyle="1" w:styleId="CommentTextChar">
    <w:name w:val="Comment Text Char"/>
    <w:basedOn w:val="DefaultParagraphFont"/>
    <w:link w:val="CommentText"/>
    <w:uiPriority w:val="99"/>
    <w:semiHidden/>
    <w:rsid w:val="00A11E59"/>
  </w:style>
  <w:style w:type="paragraph" w:styleId="CommentSubject">
    <w:name w:val="annotation subject"/>
    <w:basedOn w:val="CommentText"/>
    <w:next w:val="CommentText"/>
    <w:link w:val="CommentSubjectChar"/>
    <w:uiPriority w:val="99"/>
    <w:semiHidden/>
    <w:unhideWhenUsed/>
    <w:rsid w:val="00A11E59"/>
    <w:rPr>
      <w:b/>
      <w:bCs/>
    </w:rPr>
  </w:style>
  <w:style w:type="character" w:customStyle="1" w:styleId="CommentSubjectChar">
    <w:name w:val="Comment Subject Char"/>
    <w:link w:val="CommentSubject"/>
    <w:uiPriority w:val="99"/>
    <w:semiHidden/>
    <w:rsid w:val="00A11E59"/>
    <w:rPr>
      <w:b/>
      <w:bCs/>
    </w:rPr>
  </w:style>
  <w:style w:type="paragraph" w:styleId="BalloonText">
    <w:name w:val="Balloon Text"/>
    <w:basedOn w:val="Normal"/>
    <w:link w:val="BalloonTextChar"/>
    <w:uiPriority w:val="99"/>
    <w:semiHidden/>
    <w:unhideWhenUsed/>
    <w:rsid w:val="00A11E59"/>
    <w:rPr>
      <w:rFonts w:ascii="Segoe UI" w:hAnsi="Segoe UI" w:cs="Segoe UI"/>
      <w:sz w:val="18"/>
      <w:szCs w:val="18"/>
    </w:rPr>
  </w:style>
  <w:style w:type="character" w:customStyle="1" w:styleId="BalloonTextChar">
    <w:name w:val="Balloon Text Char"/>
    <w:link w:val="BalloonText"/>
    <w:uiPriority w:val="99"/>
    <w:semiHidden/>
    <w:rsid w:val="00A11E59"/>
    <w:rPr>
      <w:rFonts w:ascii="Segoe UI" w:hAnsi="Segoe UI" w:cs="Segoe UI"/>
      <w:sz w:val="18"/>
      <w:szCs w:val="18"/>
    </w:rPr>
  </w:style>
  <w:style w:type="character" w:styleId="Emphasis">
    <w:name w:val="Emphasis"/>
    <w:uiPriority w:val="20"/>
    <w:qFormat/>
    <w:rsid w:val="006314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Suneel Dhand</dc:creator>
  <cp:lastModifiedBy>Dennis McGonagle</cp:lastModifiedBy>
  <cp:revision>2</cp:revision>
  <dcterms:created xsi:type="dcterms:W3CDTF">2015-02-13T21:50:00Z</dcterms:created>
  <dcterms:modified xsi:type="dcterms:W3CDTF">2015-02-13T21:50:00Z</dcterms:modified>
</cp:coreProperties>
</file>