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949BA" w14:textId="135322EE" w:rsidR="00F00CF4" w:rsidRDefault="00F00CF4">
      <w:pPr>
        <w:rPr>
          <w:b/>
          <w:sz w:val="28"/>
        </w:rPr>
      </w:pPr>
      <w:r w:rsidRPr="00C436F9">
        <w:rPr>
          <w:b/>
        </w:rPr>
        <w:t xml:space="preserve">PI: </w:t>
      </w:r>
      <w:r w:rsidR="00696FB2" w:rsidRPr="00696FB2">
        <w:rPr>
          <w:b/>
        </w:rPr>
        <w:t>Andrew Duffy</w:t>
      </w:r>
    </w:p>
    <w:p w14:paraId="69DE436D" w14:textId="0571E128" w:rsidR="00BB422C" w:rsidRPr="00407C15" w:rsidRDefault="00696FB2">
      <w:pPr>
        <w:rPr>
          <w:b/>
          <w:sz w:val="28"/>
        </w:rPr>
      </w:pPr>
      <w:r>
        <w:rPr>
          <w:b/>
          <w:sz w:val="28"/>
        </w:rPr>
        <w:t>Physics</w:t>
      </w:r>
      <w:r w:rsidR="006F3094">
        <w:rPr>
          <w:b/>
          <w:sz w:val="28"/>
        </w:rPr>
        <w:t xml:space="preserve"> Education </w:t>
      </w:r>
      <w:r w:rsidR="006006DC" w:rsidRPr="00407C15">
        <w:rPr>
          <w:b/>
          <w:sz w:val="28"/>
        </w:rPr>
        <w:t xml:space="preserve">Title: </w:t>
      </w:r>
    </w:p>
    <w:p w14:paraId="033188BC" w14:textId="346EA23F" w:rsidR="006006DC" w:rsidRPr="00407C15" w:rsidRDefault="00696FB2" w:rsidP="0036543D">
      <w:pPr>
        <w:jc w:val="center"/>
      </w:pPr>
      <w:r>
        <w:rPr>
          <w:b/>
          <w:sz w:val="28"/>
        </w:rPr>
        <w:t>Forces Between Carts: An Exploration of Newton’s Third Law</w:t>
      </w:r>
    </w:p>
    <w:p w14:paraId="71C179D1" w14:textId="72AE1B76" w:rsidR="00C24001" w:rsidRDefault="00C63471" w:rsidP="00696FB2">
      <w:r w:rsidRPr="00407C15">
        <w:rPr>
          <w:b/>
          <w:sz w:val="28"/>
        </w:rPr>
        <w:t>Overview:</w:t>
      </w:r>
      <w:r w:rsidRPr="00407C15">
        <w:t xml:space="preserve"> </w:t>
      </w:r>
      <w:r w:rsidR="007B7FCF">
        <w:br/>
      </w:r>
      <w:r w:rsidR="001E7A79">
        <w:t>This experiment looks</w:t>
      </w:r>
      <w:r w:rsidR="00696FB2">
        <w:t xml:space="preserve"> at various situations involving two interacting objects. </w:t>
      </w:r>
    </w:p>
    <w:p w14:paraId="7876B8F4" w14:textId="1C60680B" w:rsidR="005E549E" w:rsidRPr="00407C15" w:rsidRDefault="00696FB2" w:rsidP="00696FB2">
      <w:r>
        <w:t xml:space="preserve">First, </w:t>
      </w:r>
      <w:r w:rsidR="001E7A79">
        <w:t xml:space="preserve">the experiment examines </w:t>
      </w:r>
      <w:r>
        <w:t xml:space="preserve">the forces that two objects apply to one another while they are colliding. The objects are wheeled carts, which have a variable mass. The point </w:t>
      </w:r>
      <w:r w:rsidR="00C24001">
        <w:t xml:space="preserve">of this </w:t>
      </w:r>
      <w:r w:rsidR="0036543D">
        <w:t>experiment</w:t>
      </w:r>
      <w:r w:rsidR="00C24001">
        <w:t xml:space="preserve"> </w:t>
      </w:r>
      <w:r>
        <w:t xml:space="preserve">is to </w:t>
      </w:r>
      <w:r w:rsidR="00C24001">
        <w:t xml:space="preserve">discover </w:t>
      </w:r>
      <w:r>
        <w:t>when the force th</w:t>
      </w:r>
      <w:r w:rsidR="00C24001">
        <w:t>e first</w:t>
      </w:r>
      <w:r>
        <w:t xml:space="preserve"> cart exerts on the other is the same magnitude as the force the second cart exerts back on the first, and when these two forces have different magnitudes.</w:t>
      </w:r>
    </w:p>
    <w:p w14:paraId="3ED54431" w14:textId="031A0DBF" w:rsidR="00AD19C7" w:rsidRDefault="00696FB2" w:rsidP="008D7B30">
      <w:pPr>
        <w:rPr>
          <w:b/>
          <w:sz w:val="28"/>
          <w:szCs w:val="28"/>
        </w:rPr>
      </w:pPr>
      <w:r>
        <w:t xml:space="preserve">Second, </w:t>
      </w:r>
      <w:r w:rsidR="001E7A79">
        <w:t xml:space="preserve">it examines </w:t>
      </w:r>
      <w:r>
        <w:t xml:space="preserve">the forces that two objects exert on one another while one cart is pushing or pulling the second one. Again, the focus </w:t>
      </w:r>
      <w:r w:rsidR="00D23DA4">
        <w:t>is</w:t>
      </w:r>
      <w:r>
        <w:t xml:space="preserve"> on exploring in what situations the two forces have the same magnitude, and in what situations they have different magnitudes.</w:t>
      </w:r>
    </w:p>
    <w:p w14:paraId="28360E9C" w14:textId="234C3FB6" w:rsidR="008D7B30" w:rsidRPr="00BE5CFE" w:rsidRDefault="008D7B30" w:rsidP="008D7B30">
      <w:r>
        <w:rPr>
          <w:b/>
          <w:sz w:val="28"/>
          <w:szCs w:val="28"/>
        </w:rPr>
        <w:t>Principles:</w:t>
      </w:r>
      <w:r>
        <w:t xml:space="preserve"> </w:t>
      </w:r>
      <w:r w:rsidR="007B7FCF">
        <w:br/>
      </w:r>
      <w:r>
        <w:t xml:space="preserve">The primary goal of the experiment is to explore Newton’s third law. </w:t>
      </w:r>
      <w:commentRangeStart w:id="0"/>
      <w:del w:id="1" w:author="Dennis McGonagle" w:date="2015-02-03T17:20:00Z">
        <w:r w:rsidDel="007F44D4">
          <w:delText>Newton’s third law states that whenever two objects interact, the second object exerts a force on the first object that is equal in magnitude, and opposite in direction, to the force the first object exerts on the second object. This is simple to state, but can be hard to accept, with it often assumed that a larger object will exert a larger force on a smaller object than the smaller object exerts back on the larger object.</w:delText>
        </w:r>
      </w:del>
      <w:commentRangeEnd w:id="0"/>
      <w:r w:rsidR="007F44D4">
        <w:rPr>
          <w:rStyle w:val="CommentReference"/>
        </w:rPr>
        <w:commentReference w:id="0"/>
      </w:r>
    </w:p>
    <w:p w14:paraId="616CE6EE" w14:textId="29E42FD3" w:rsidR="008D7B30" w:rsidRPr="007109CF" w:rsidRDefault="0002642A" w:rsidP="007109CF">
      <w:pPr>
        <w:widowControl w:val="0"/>
        <w:autoSpaceDE w:val="0"/>
        <w:autoSpaceDN w:val="0"/>
        <w:adjustRightInd w:val="0"/>
        <w:jc w:val="both"/>
        <w:rPr>
          <w:b/>
          <w:lang w:val="en-GB"/>
        </w:rPr>
      </w:pPr>
      <w:r w:rsidRPr="007109CF">
        <w:rPr>
          <w:b/>
          <w:lang w:val="en-GB"/>
        </w:rPr>
        <w:t>Understanding the apparatus</w:t>
      </w:r>
    </w:p>
    <w:p w14:paraId="16A5EA23" w14:textId="61D71533" w:rsidR="00AD19C7" w:rsidRDefault="00D23DA4" w:rsidP="008D7B30">
      <w:pPr>
        <w:rPr>
          <w:lang w:val="en-GB"/>
        </w:rPr>
      </w:pPr>
      <w:r>
        <w:rPr>
          <w:lang w:val="en-GB"/>
        </w:rPr>
        <w:t>The</w:t>
      </w:r>
      <w:r w:rsidR="00DB7214" w:rsidRPr="007109CF">
        <w:rPr>
          <w:lang w:val="en-GB"/>
        </w:rPr>
        <w:t xml:space="preserve"> apparatus consists of two carts, each with a force sensor mounted on top</w:t>
      </w:r>
      <w:r>
        <w:rPr>
          <w:lang w:val="en-GB"/>
        </w:rPr>
        <w:t xml:space="preserve"> (Figure 1)</w:t>
      </w:r>
      <w:r w:rsidR="00DB7214" w:rsidRPr="007109CF">
        <w:rPr>
          <w:lang w:val="en-GB"/>
        </w:rPr>
        <w:t>. The force sensors are connected to a computer via a dedicated computer interface. Each force sensor measures the force exerted on it by the other force sensor during the collision (or, later, during the pushing or pulling situation).</w:t>
      </w:r>
    </w:p>
    <w:p w14:paraId="153C740B" w14:textId="75B26292" w:rsidR="007109CF" w:rsidRPr="007109CF" w:rsidRDefault="007109CF" w:rsidP="008D7B30">
      <w:pPr>
        <w:rPr>
          <w:rFonts w:cs="Arial"/>
          <w:b/>
          <w:sz w:val="28"/>
          <w:szCs w:val="28"/>
        </w:rPr>
      </w:pPr>
      <w:r w:rsidRPr="007109CF">
        <w:rPr>
          <w:rFonts w:cs="Arial"/>
          <w:b/>
          <w:sz w:val="28"/>
          <w:szCs w:val="28"/>
        </w:rPr>
        <w:t>Procedure</w:t>
      </w:r>
      <w:r w:rsidR="007B7FCF">
        <w:rPr>
          <w:rFonts w:cs="Arial"/>
          <w:b/>
          <w:sz w:val="28"/>
          <w:szCs w:val="28"/>
        </w:rPr>
        <w:t>:</w:t>
      </w:r>
    </w:p>
    <w:p w14:paraId="4ECB29E9" w14:textId="37C1BCD0" w:rsidR="007109CF" w:rsidRDefault="007109CF" w:rsidP="007109CF">
      <w:pPr>
        <w:pStyle w:val="ListParagraph"/>
        <w:widowControl w:val="0"/>
        <w:numPr>
          <w:ilvl w:val="0"/>
          <w:numId w:val="10"/>
        </w:numPr>
        <w:autoSpaceDE w:val="0"/>
        <w:autoSpaceDN w:val="0"/>
        <w:adjustRightInd w:val="0"/>
        <w:jc w:val="both"/>
        <w:rPr>
          <w:lang w:val="en-GB"/>
        </w:rPr>
      </w:pPr>
      <w:r>
        <w:rPr>
          <w:rFonts w:cs="Arial"/>
          <w:b/>
        </w:rPr>
        <w:t>Collision Situations</w:t>
      </w:r>
    </w:p>
    <w:p w14:paraId="7049BBA6" w14:textId="77777777" w:rsidR="00896046" w:rsidRPr="00407C15" w:rsidRDefault="00896046" w:rsidP="004E3B6C">
      <w:pPr>
        <w:pStyle w:val="ListParagraph"/>
        <w:widowControl w:val="0"/>
        <w:autoSpaceDE w:val="0"/>
        <w:autoSpaceDN w:val="0"/>
        <w:adjustRightInd w:val="0"/>
        <w:ind w:left="1080"/>
        <w:jc w:val="both"/>
        <w:rPr>
          <w:lang w:val="en-GB"/>
        </w:rPr>
      </w:pPr>
    </w:p>
    <w:p w14:paraId="0B204ADA" w14:textId="13553074" w:rsidR="00331B96" w:rsidRDefault="00331B96" w:rsidP="004E3B6C">
      <w:pPr>
        <w:pStyle w:val="ListParagraph"/>
        <w:widowControl w:val="0"/>
        <w:numPr>
          <w:ilvl w:val="1"/>
          <w:numId w:val="10"/>
        </w:numPr>
        <w:autoSpaceDE w:val="0"/>
        <w:autoSpaceDN w:val="0"/>
        <w:adjustRightInd w:val="0"/>
        <w:spacing w:after="0"/>
        <w:jc w:val="both"/>
        <w:rPr>
          <w:lang w:val="en-GB"/>
        </w:rPr>
      </w:pPr>
      <w:r>
        <w:rPr>
          <w:lang w:val="en-GB"/>
        </w:rPr>
        <w:t xml:space="preserve">Screw either a rubber bumper or a hook into each force sensor. For the collision situations, the rubber bumpers </w:t>
      </w:r>
      <w:r w:rsidR="00D23DA4">
        <w:rPr>
          <w:lang w:val="en-GB"/>
        </w:rPr>
        <w:t>(</w:t>
      </w:r>
      <w:r w:rsidRPr="00780E4C">
        <w:rPr>
          <w:lang w:val="en-GB"/>
        </w:rPr>
        <w:t>Figure 1</w:t>
      </w:r>
      <w:r>
        <w:rPr>
          <w:lang w:val="en-GB"/>
        </w:rPr>
        <w:t>) are used.</w:t>
      </w:r>
      <w:r>
        <w:rPr>
          <w:lang w:val="en-GB"/>
        </w:rPr>
        <w:br/>
      </w:r>
    </w:p>
    <w:p w14:paraId="57A87998" w14:textId="5E2CEF97" w:rsidR="00C32B9A" w:rsidRPr="00D23224" w:rsidRDefault="00331B96" w:rsidP="00D23224">
      <w:pPr>
        <w:pStyle w:val="ListParagraph"/>
        <w:widowControl w:val="0"/>
        <w:numPr>
          <w:ilvl w:val="1"/>
          <w:numId w:val="10"/>
        </w:numPr>
        <w:autoSpaceDE w:val="0"/>
        <w:autoSpaceDN w:val="0"/>
        <w:adjustRightInd w:val="0"/>
        <w:spacing w:after="0"/>
        <w:jc w:val="both"/>
        <w:rPr>
          <w:lang w:val="en-GB"/>
        </w:rPr>
      </w:pPr>
      <w:r>
        <w:rPr>
          <w:lang w:val="en-GB"/>
        </w:rPr>
        <w:t>Set each</w:t>
      </w:r>
      <w:r w:rsidR="00561B6A" w:rsidRPr="00D23224">
        <w:rPr>
          <w:lang w:val="en-GB"/>
        </w:rPr>
        <w:t xml:space="preserve"> force sensor</w:t>
      </w:r>
      <w:r w:rsidR="00561B6A" w:rsidRPr="00E73F76">
        <w:rPr>
          <w:lang w:val="en-GB"/>
        </w:rPr>
        <w:t xml:space="preserve"> on the 50 N setting</w:t>
      </w:r>
      <w:r w:rsidR="00561B6A" w:rsidRPr="00FB3F3F">
        <w:rPr>
          <w:lang w:val="en-GB"/>
        </w:rPr>
        <w:t>.</w:t>
      </w:r>
    </w:p>
    <w:p w14:paraId="44C64C0D" w14:textId="77777777" w:rsidR="00C32B9A" w:rsidRDefault="00C32B9A" w:rsidP="008D7B30">
      <w:pPr>
        <w:pStyle w:val="ListParagraph"/>
        <w:widowControl w:val="0"/>
        <w:autoSpaceDE w:val="0"/>
        <w:autoSpaceDN w:val="0"/>
        <w:adjustRightInd w:val="0"/>
        <w:spacing w:after="0"/>
        <w:ind w:left="1440"/>
        <w:jc w:val="both"/>
        <w:rPr>
          <w:lang w:val="en-GB"/>
        </w:rPr>
      </w:pPr>
    </w:p>
    <w:p w14:paraId="3246BAC5" w14:textId="42C1F136" w:rsidR="004E3B6C" w:rsidRDefault="00331B96" w:rsidP="004E3B6C">
      <w:pPr>
        <w:pStyle w:val="ListParagraph"/>
        <w:widowControl w:val="0"/>
        <w:numPr>
          <w:ilvl w:val="1"/>
          <w:numId w:val="10"/>
        </w:numPr>
        <w:autoSpaceDE w:val="0"/>
        <w:autoSpaceDN w:val="0"/>
        <w:adjustRightInd w:val="0"/>
        <w:spacing w:after="0"/>
        <w:jc w:val="both"/>
        <w:rPr>
          <w:lang w:val="en-GB"/>
        </w:rPr>
      </w:pPr>
      <w:r>
        <w:rPr>
          <w:lang w:val="en-GB"/>
        </w:rPr>
        <w:t>Zero the force sensors before each trial (next to the green arrow that starts data collection, there is a zero button).</w:t>
      </w:r>
    </w:p>
    <w:p w14:paraId="3496AC9D" w14:textId="77777777" w:rsidR="00C32B9A" w:rsidRPr="00C32B9A" w:rsidRDefault="00C32B9A" w:rsidP="008D7B30">
      <w:pPr>
        <w:widowControl w:val="0"/>
        <w:autoSpaceDE w:val="0"/>
        <w:autoSpaceDN w:val="0"/>
        <w:adjustRightInd w:val="0"/>
        <w:spacing w:after="0"/>
        <w:jc w:val="both"/>
        <w:rPr>
          <w:lang w:val="en-GB"/>
        </w:rPr>
      </w:pPr>
    </w:p>
    <w:p w14:paraId="5A7AAA6F" w14:textId="77777777" w:rsidR="00D23224" w:rsidRDefault="00C32B9A" w:rsidP="00D23224">
      <w:pPr>
        <w:pStyle w:val="ListParagraph"/>
        <w:widowControl w:val="0"/>
        <w:numPr>
          <w:ilvl w:val="1"/>
          <w:numId w:val="10"/>
        </w:numPr>
        <w:autoSpaceDE w:val="0"/>
        <w:autoSpaceDN w:val="0"/>
        <w:adjustRightInd w:val="0"/>
        <w:spacing w:after="0"/>
        <w:jc w:val="both"/>
        <w:rPr>
          <w:lang w:val="en-GB"/>
        </w:rPr>
      </w:pPr>
      <w:r>
        <w:rPr>
          <w:lang w:val="en-GB"/>
        </w:rPr>
        <w:lastRenderedPageBreak/>
        <w:t xml:space="preserve">Check to see that </w:t>
      </w:r>
      <w:r w:rsidR="00FC455E">
        <w:rPr>
          <w:lang w:val="en-GB"/>
        </w:rPr>
        <w:t xml:space="preserve">the positive direction </w:t>
      </w:r>
      <w:r w:rsidR="00D23224">
        <w:rPr>
          <w:lang w:val="en-GB"/>
        </w:rPr>
        <w:t xml:space="preserve">(to the right) </w:t>
      </w:r>
      <w:r w:rsidR="00FC455E">
        <w:rPr>
          <w:lang w:val="en-GB"/>
        </w:rPr>
        <w:t>is defined appropriately for each force sensor.</w:t>
      </w:r>
    </w:p>
    <w:p w14:paraId="4977CF96" w14:textId="77777777" w:rsidR="00D23224" w:rsidRPr="004E7621" w:rsidRDefault="00D23224" w:rsidP="0036543D">
      <w:pPr>
        <w:rPr>
          <w:lang w:val="en-GB"/>
        </w:rPr>
      </w:pPr>
    </w:p>
    <w:p w14:paraId="26E675F8" w14:textId="17ABA29F" w:rsidR="00D23224" w:rsidRPr="00D23224" w:rsidRDefault="00D23224" w:rsidP="0036543D">
      <w:pPr>
        <w:pStyle w:val="ListParagraph"/>
        <w:widowControl w:val="0"/>
        <w:numPr>
          <w:ilvl w:val="2"/>
          <w:numId w:val="10"/>
        </w:numPr>
        <w:autoSpaceDE w:val="0"/>
        <w:autoSpaceDN w:val="0"/>
        <w:adjustRightInd w:val="0"/>
        <w:spacing w:after="0"/>
        <w:jc w:val="both"/>
        <w:rPr>
          <w:lang w:val="en-GB"/>
        </w:rPr>
      </w:pPr>
      <w:r w:rsidRPr="00D23224">
        <w:rPr>
          <w:lang w:val="en-GB"/>
        </w:rPr>
        <w:t xml:space="preserve">Pushing in on the force sensor mounted on the right of the car should result in a positive force reading. Pushing in on the force sensor mounted on the left of the cart should result in a negative force reading. </w:t>
      </w:r>
      <w:r w:rsidR="0036543D">
        <w:rPr>
          <w:lang w:val="en-GB"/>
        </w:rPr>
        <w:br/>
      </w:r>
    </w:p>
    <w:p w14:paraId="44FC5F57" w14:textId="2E8A6223" w:rsidR="00E73F76" w:rsidRDefault="00D23224" w:rsidP="0036543D">
      <w:pPr>
        <w:pStyle w:val="ListParagraph"/>
        <w:widowControl w:val="0"/>
        <w:numPr>
          <w:ilvl w:val="2"/>
          <w:numId w:val="10"/>
        </w:numPr>
        <w:autoSpaceDE w:val="0"/>
        <w:autoSpaceDN w:val="0"/>
        <w:adjustRightInd w:val="0"/>
        <w:spacing w:after="0"/>
        <w:jc w:val="both"/>
        <w:rPr>
          <w:lang w:val="en-GB"/>
        </w:rPr>
      </w:pPr>
      <w:r w:rsidRPr="00D23224">
        <w:rPr>
          <w:lang w:val="en-GB"/>
        </w:rPr>
        <w:t>If both are wrong, simply reverse the position of the carts.</w:t>
      </w:r>
      <w:r w:rsidR="0036543D">
        <w:rPr>
          <w:lang w:val="en-GB"/>
        </w:rPr>
        <w:br/>
      </w:r>
    </w:p>
    <w:p w14:paraId="3C58C552" w14:textId="6F408306" w:rsidR="00C32B9A" w:rsidRPr="00FB3F3F" w:rsidRDefault="00E73F76" w:rsidP="0036543D">
      <w:pPr>
        <w:pStyle w:val="ListParagraph"/>
        <w:widowControl w:val="0"/>
        <w:numPr>
          <w:ilvl w:val="2"/>
          <w:numId w:val="10"/>
        </w:numPr>
        <w:autoSpaceDE w:val="0"/>
        <w:autoSpaceDN w:val="0"/>
        <w:adjustRightInd w:val="0"/>
        <w:spacing w:after="0"/>
        <w:jc w:val="both"/>
        <w:rPr>
          <w:lang w:val="en-GB"/>
        </w:rPr>
      </w:pPr>
      <w:r>
        <w:rPr>
          <w:lang w:val="en-GB"/>
        </w:rPr>
        <w:t xml:space="preserve">If only one is wrong, go to the </w:t>
      </w:r>
      <w:r w:rsidR="00CC3683" w:rsidRPr="00FB3F3F">
        <w:rPr>
          <w:lang w:val="en-GB"/>
        </w:rPr>
        <w:t>Experiment menu, select “Setup Sensors”. Choose the appropriate force sensor and select “Reverse Direction.”</w:t>
      </w:r>
    </w:p>
    <w:p w14:paraId="4E6FBCB7" w14:textId="77777777" w:rsidR="008328FF" w:rsidRDefault="008328FF" w:rsidP="00E954CA">
      <w:pPr>
        <w:pStyle w:val="ListParagraph"/>
        <w:widowControl w:val="0"/>
        <w:autoSpaceDE w:val="0"/>
        <w:autoSpaceDN w:val="0"/>
        <w:adjustRightInd w:val="0"/>
        <w:spacing w:after="0"/>
        <w:ind w:left="1440"/>
        <w:jc w:val="both"/>
        <w:rPr>
          <w:lang w:val="en-GB"/>
        </w:rPr>
      </w:pPr>
    </w:p>
    <w:p w14:paraId="45EB1B1F" w14:textId="4FAAE2C0" w:rsidR="003F3830" w:rsidRPr="0036543D" w:rsidRDefault="008328FF" w:rsidP="008D7B30">
      <w:pPr>
        <w:pStyle w:val="ListParagraph"/>
        <w:widowControl w:val="0"/>
        <w:numPr>
          <w:ilvl w:val="1"/>
          <w:numId w:val="10"/>
        </w:numPr>
        <w:autoSpaceDE w:val="0"/>
        <w:autoSpaceDN w:val="0"/>
        <w:adjustRightInd w:val="0"/>
        <w:spacing w:after="0"/>
        <w:jc w:val="both"/>
        <w:rPr>
          <w:lang w:val="en-GB"/>
        </w:rPr>
      </w:pPr>
      <w:r>
        <w:rPr>
          <w:rFonts w:cs="Arial"/>
        </w:rPr>
        <w:t xml:space="preserve">The first collision involves carts of equal mass. Designate one cart to be stationary prior to the collision. </w:t>
      </w:r>
      <w:ins w:id="2" w:author="Andrew Duffy" w:date="2015-02-03T08:05:00Z">
        <w:r w:rsidR="00EC0FB8">
          <w:rPr>
            <w:rFonts w:cs="Arial"/>
          </w:rPr>
          <w:t>The other cart</w:t>
        </w:r>
      </w:ins>
      <w:ins w:id="3" w:author="Jacob Roundy" w:date="2015-02-04T14:59:00Z">
        <w:r w:rsidR="00537F58">
          <w:rPr>
            <w:rFonts w:cs="Arial"/>
          </w:rPr>
          <w:t xml:space="preserve"> is</w:t>
        </w:r>
      </w:ins>
      <w:ins w:id="4" w:author="Andrew Duffy" w:date="2015-02-03T08:05:00Z">
        <w:r w:rsidR="00EC0FB8">
          <w:rPr>
            <w:rFonts w:cs="Arial"/>
          </w:rPr>
          <w:t xml:space="preserve"> given an initial velocity toward the stationary cart, so the carts collide. </w:t>
        </w:r>
      </w:ins>
    </w:p>
    <w:p w14:paraId="11FBE183" w14:textId="344FF33B" w:rsidR="003F3830" w:rsidRPr="0036543D" w:rsidRDefault="003F3830" w:rsidP="0036543D">
      <w:pPr>
        <w:pStyle w:val="ListParagraph"/>
        <w:widowControl w:val="0"/>
        <w:autoSpaceDE w:val="0"/>
        <w:autoSpaceDN w:val="0"/>
        <w:adjustRightInd w:val="0"/>
        <w:spacing w:after="0"/>
        <w:ind w:left="1440"/>
        <w:jc w:val="both"/>
        <w:rPr>
          <w:lang w:val="en-GB"/>
        </w:rPr>
      </w:pPr>
    </w:p>
    <w:p w14:paraId="213E9F6E" w14:textId="5CBA387E" w:rsidR="009239E4" w:rsidRPr="0036543D" w:rsidDel="00EC0FB8" w:rsidRDefault="0036543D" w:rsidP="008D7B30">
      <w:pPr>
        <w:pStyle w:val="ListParagraph"/>
        <w:widowControl w:val="0"/>
        <w:numPr>
          <w:ilvl w:val="1"/>
          <w:numId w:val="10"/>
        </w:numPr>
        <w:autoSpaceDE w:val="0"/>
        <w:autoSpaceDN w:val="0"/>
        <w:adjustRightInd w:val="0"/>
        <w:spacing w:after="0"/>
        <w:jc w:val="both"/>
        <w:rPr>
          <w:del w:id="5" w:author="Andrew Duffy" w:date="2015-02-03T08:07:00Z"/>
          <w:lang w:val="en-GB"/>
        </w:rPr>
      </w:pPr>
      <w:commentRangeStart w:id="6"/>
      <w:del w:id="7" w:author="Andrew Duffy" w:date="2015-02-03T08:07:00Z">
        <w:r w:rsidDel="00EC0FB8">
          <w:rPr>
            <w:rFonts w:cs="Arial"/>
          </w:rPr>
          <w:delText xml:space="preserve">Give </w:delText>
        </w:r>
        <w:r w:rsidR="008328FF" w:rsidDel="00EC0FB8">
          <w:rPr>
            <w:rFonts w:cs="Arial"/>
          </w:rPr>
          <w:delText>an initial velocity</w:delText>
        </w:r>
        <w:r w:rsidDel="00EC0FB8">
          <w:rPr>
            <w:rFonts w:cs="Arial"/>
          </w:rPr>
          <w:delText xml:space="preserve"> to the second cart</w:delText>
        </w:r>
        <w:r w:rsidR="008328FF" w:rsidDel="00EC0FB8">
          <w:rPr>
            <w:rFonts w:cs="Arial"/>
          </w:rPr>
          <w:delText xml:space="preserve"> toward the stationary cart. </w:delText>
        </w:r>
        <w:commentRangeEnd w:id="6"/>
        <w:r w:rsidR="004E175A" w:rsidDel="00EC0FB8">
          <w:rPr>
            <w:rStyle w:val="CommentReference"/>
          </w:rPr>
          <w:commentReference w:id="6"/>
        </w:r>
      </w:del>
    </w:p>
    <w:p w14:paraId="44F7E201" w14:textId="6F1631CE" w:rsidR="009239E4" w:rsidRPr="00FB3F3F" w:rsidDel="00EC0FB8" w:rsidRDefault="009239E4" w:rsidP="0036543D">
      <w:pPr>
        <w:pStyle w:val="ListParagraph"/>
        <w:rPr>
          <w:del w:id="8" w:author="Andrew Duffy" w:date="2015-02-03T08:07:00Z"/>
          <w:rFonts w:cs="Arial"/>
        </w:rPr>
      </w:pPr>
    </w:p>
    <w:p w14:paraId="6B153B62" w14:textId="09C9B811" w:rsidR="00A40261" w:rsidRPr="0036543D" w:rsidDel="00EC0FB8" w:rsidRDefault="009239E4" w:rsidP="008D7B30">
      <w:pPr>
        <w:pStyle w:val="ListParagraph"/>
        <w:widowControl w:val="0"/>
        <w:numPr>
          <w:ilvl w:val="1"/>
          <w:numId w:val="10"/>
        </w:numPr>
        <w:autoSpaceDE w:val="0"/>
        <w:autoSpaceDN w:val="0"/>
        <w:adjustRightInd w:val="0"/>
        <w:spacing w:after="0"/>
        <w:jc w:val="both"/>
        <w:rPr>
          <w:del w:id="9" w:author="Andrew Duffy" w:date="2015-02-03T08:07:00Z"/>
          <w:lang w:val="en-GB"/>
        </w:rPr>
      </w:pPr>
      <w:commentRangeStart w:id="10"/>
      <w:commentRangeStart w:id="11"/>
      <w:del w:id="12" w:author="Andrew Duffy" w:date="2015-02-03T08:07:00Z">
        <w:r w:rsidDel="00EC0FB8">
          <w:rPr>
            <w:rFonts w:cs="Arial"/>
          </w:rPr>
          <w:delText>P</w:delText>
        </w:r>
        <w:r w:rsidR="00BD2DA8" w:rsidDel="00EC0FB8">
          <w:rPr>
            <w:rFonts w:cs="Arial"/>
          </w:rPr>
          <w:delText xml:space="preserve">redict which </w:delText>
        </w:r>
        <w:commentRangeEnd w:id="10"/>
        <w:r w:rsidR="00D41E3A" w:rsidDel="00EC0FB8">
          <w:rPr>
            <w:rStyle w:val="CommentReference"/>
          </w:rPr>
          <w:commentReference w:id="10"/>
        </w:r>
        <w:commentRangeEnd w:id="11"/>
        <w:r w:rsidR="0031107B" w:rsidDel="00EC0FB8">
          <w:rPr>
            <w:rStyle w:val="CommentReference"/>
          </w:rPr>
          <w:commentReference w:id="11"/>
        </w:r>
        <w:r w:rsidR="00BD2DA8" w:rsidDel="00EC0FB8">
          <w:rPr>
            <w:rFonts w:cs="Arial"/>
          </w:rPr>
          <w:delText xml:space="preserve">cart will experience a larger force in this collision. </w:delText>
        </w:r>
      </w:del>
    </w:p>
    <w:p w14:paraId="53CDE056" w14:textId="1AA72118" w:rsidR="00A40261" w:rsidRPr="00FB3F3F" w:rsidDel="00EC0FB8" w:rsidRDefault="00A40261" w:rsidP="0036543D">
      <w:pPr>
        <w:pStyle w:val="ListParagraph"/>
        <w:rPr>
          <w:del w:id="13" w:author="Andrew Duffy" w:date="2015-02-03T08:07:00Z"/>
          <w:rFonts w:cs="Arial"/>
        </w:rPr>
      </w:pPr>
    </w:p>
    <w:p w14:paraId="4593156E" w14:textId="5DDE6B3A" w:rsidR="0032268A" w:rsidRPr="0036543D" w:rsidRDefault="00A40261" w:rsidP="008D7B30">
      <w:pPr>
        <w:pStyle w:val="ListParagraph"/>
        <w:widowControl w:val="0"/>
        <w:numPr>
          <w:ilvl w:val="1"/>
          <w:numId w:val="10"/>
        </w:numPr>
        <w:autoSpaceDE w:val="0"/>
        <w:autoSpaceDN w:val="0"/>
        <w:adjustRightInd w:val="0"/>
        <w:spacing w:after="0"/>
        <w:jc w:val="both"/>
        <w:rPr>
          <w:lang w:val="en-GB"/>
        </w:rPr>
      </w:pPr>
      <w:r>
        <w:rPr>
          <w:rFonts w:cs="Arial"/>
        </w:rPr>
        <w:t>H</w:t>
      </w:r>
      <w:r w:rsidR="00BD2DA8">
        <w:rPr>
          <w:rFonts w:cs="Arial"/>
        </w:rPr>
        <w:t xml:space="preserve">it the Collect button </w:t>
      </w:r>
      <w:r w:rsidR="00561B6A">
        <w:rPr>
          <w:rFonts w:cs="Arial"/>
        </w:rPr>
        <w:t>(the green arrow)</w:t>
      </w:r>
      <w:r>
        <w:rPr>
          <w:rFonts w:cs="Arial"/>
        </w:rPr>
        <w:t>,</w:t>
      </w:r>
      <w:r w:rsidR="00561B6A">
        <w:rPr>
          <w:rFonts w:cs="Arial"/>
        </w:rPr>
        <w:t xml:space="preserve"> </w:t>
      </w:r>
      <w:r w:rsidR="00BD2DA8">
        <w:rPr>
          <w:rFonts w:cs="Arial"/>
        </w:rPr>
        <w:t>and push one cart toward the</w:t>
      </w:r>
      <w:r w:rsidR="003A317D">
        <w:rPr>
          <w:rFonts w:cs="Arial"/>
        </w:rPr>
        <w:t xml:space="preserve"> other.</w:t>
      </w:r>
      <w:ins w:id="14" w:author="Andrew Duffy" w:date="2015-02-03T08:07:00Z">
        <w:r w:rsidR="00EC0FB8">
          <w:rPr>
            <w:rFonts w:cs="Arial"/>
          </w:rPr>
          <w:t xml:space="preserve"> </w:t>
        </w:r>
      </w:ins>
      <w:bookmarkStart w:id="15" w:name="_GoBack"/>
      <w:bookmarkEnd w:id="15"/>
      <w:r w:rsidR="00835C77">
        <w:rPr>
          <w:rFonts w:cs="Arial"/>
        </w:rPr>
        <w:t>G</w:t>
      </w:r>
      <w:ins w:id="16" w:author="Andrew Duffy" w:date="2015-02-03T08:08:00Z">
        <w:r w:rsidR="00EC0FB8">
          <w:rPr>
            <w:rFonts w:cs="Arial"/>
          </w:rPr>
          <w:t>ive one cart a small shove</w:t>
        </w:r>
        <w:r w:rsidR="0063782C">
          <w:rPr>
            <w:rFonts w:cs="Arial"/>
          </w:rPr>
          <w:t>, release the cart</w:t>
        </w:r>
        <w:r w:rsidR="00EC0FB8">
          <w:rPr>
            <w:rFonts w:cs="Arial"/>
          </w:rPr>
          <w:t>, and observe the collision</w:t>
        </w:r>
      </w:ins>
      <w:ins w:id="17" w:author="Andrew Duffy" w:date="2015-02-03T08:07:00Z">
        <w:r w:rsidR="00EC0FB8">
          <w:rPr>
            <w:rFonts w:cs="Arial"/>
          </w:rPr>
          <w:t>.</w:t>
        </w:r>
      </w:ins>
      <w:ins w:id="18" w:author="Andrew Duffy" w:date="2015-02-03T08:09:00Z">
        <w:r w:rsidR="00EC0FB8">
          <w:rPr>
            <w:rFonts w:cs="Arial"/>
          </w:rPr>
          <w:t xml:space="preserve"> Peak force values between </w:t>
        </w:r>
      </w:ins>
      <w:ins w:id="19" w:author="Andrew Duffy" w:date="2015-02-03T08:15:00Z">
        <w:r w:rsidR="0063782C">
          <w:rPr>
            <w:rFonts w:cs="Arial"/>
          </w:rPr>
          <w:t xml:space="preserve">about </w:t>
        </w:r>
      </w:ins>
      <w:ins w:id="20" w:author="Andrew Duffy" w:date="2015-02-03T08:09:00Z">
        <w:r w:rsidR="00EC0FB8">
          <w:rPr>
            <w:rFonts w:cs="Arial"/>
          </w:rPr>
          <w:t xml:space="preserve">8 and 20 </w:t>
        </w:r>
        <w:proofErr w:type="spellStart"/>
        <w:r w:rsidR="00EC0FB8">
          <w:rPr>
            <w:rFonts w:cs="Arial"/>
          </w:rPr>
          <w:t>newtons</w:t>
        </w:r>
      </w:ins>
      <w:proofErr w:type="spellEnd"/>
      <w:ins w:id="21" w:author="Andrew Duffy" w:date="2015-02-03T08:07:00Z">
        <w:r w:rsidR="00EC0FB8">
          <w:rPr>
            <w:rFonts w:cs="Arial"/>
          </w:rPr>
          <w:t xml:space="preserve"> </w:t>
        </w:r>
      </w:ins>
      <w:r w:rsidR="00835C77">
        <w:rPr>
          <w:rFonts w:cs="Arial"/>
        </w:rPr>
        <w:t>a</w:t>
      </w:r>
      <w:ins w:id="22" w:author="Andrew Duffy" w:date="2015-02-03T08:14:00Z">
        <w:r w:rsidR="0063782C">
          <w:rPr>
            <w:rFonts w:cs="Arial"/>
          </w:rPr>
          <w:t xml:space="preserve">re what </w:t>
        </w:r>
      </w:ins>
      <w:ins w:id="23" w:author="Andrew Duffy" w:date="2015-02-03T08:15:00Z">
        <w:r w:rsidR="0063782C">
          <w:rPr>
            <w:rFonts w:cs="Arial"/>
          </w:rPr>
          <w:t xml:space="preserve">should </w:t>
        </w:r>
      </w:ins>
      <w:ins w:id="24" w:author="Andrew Duffy" w:date="2015-02-03T08:21:00Z">
        <w:r w:rsidR="0063782C">
          <w:rPr>
            <w:rFonts w:cs="Arial"/>
          </w:rPr>
          <w:t xml:space="preserve">be </w:t>
        </w:r>
      </w:ins>
      <w:ins w:id="25" w:author="Andrew Duffy" w:date="2015-02-03T08:15:00Z">
        <w:r w:rsidR="0063782C">
          <w:rPr>
            <w:rFonts w:cs="Arial"/>
          </w:rPr>
          <w:t>observe</w:t>
        </w:r>
      </w:ins>
      <w:ins w:id="26" w:author="Andrew Duffy" w:date="2015-02-03T08:21:00Z">
        <w:r w:rsidR="0063782C">
          <w:rPr>
            <w:rFonts w:cs="Arial"/>
          </w:rPr>
          <w:t>d</w:t>
        </w:r>
      </w:ins>
      <w:ins w:id="27" w:author="Andrew Duffy" w:date="2015-02-03T08:15:00Z">
        <w:r w:rsidR="0063782C">
          <w:rPr>
            <w:rFonts w:cs="Arial"/>
          </w:rPr>
          <w:t xml:space="preserve"> in a typical trial. Adjust the push if the peak force values are</w:t>
        </w:r>
      </w:ins>
      <w:ins w:id="28" w:author="Andrew Duffy" w:date="2015-02-03T08:17:00Z">
        <w:r w:rsidR="0063782C">
          <w:rPr>
            <w:rFonts w:cs="Arial"/>
          </w:rPr>
          <w:t xml:space="preserve"> much smaller than or much larger than this range.</w:t>
        </w:r>
      </w:ins>
    </w:p>
    <w:p w14:paraId="2FDB7A40" w14:textId="77777777" w:rsidR="0032268A" w:rsidRPr="00FB3F3F" w:rsidRDefault="0032268A" w:rsidP="0036543D">
      <w:pPr>
        <w:pStyle w:val="ListParagraph"/>
        <w:rPr>
          <w:rFonts w:cs="Arial"/>
        </w:rPr>
      </w:pPr>
    </w:p>
    <w:p w14:paraId="32E0F18C" w14:textId="7C714FA3" w:rsidR="00FB3F3F" w:rsidRPr="0036543D" w:rsidRDefault="0032268A" w:rsidP="0036543D">
      <w:pPr>
        <w:pStyle w:val="ListParagraph"/>
        <w:widowControl w:val="0"/>
        <w:numPr>
          <w:ilvl w:val="1"/>
          <w:numId w:val="10"/>
        </w:numPr>
        <w:autoSpaceDE w:val="0"/>
        <w:autoSpaceDN w:val="0"/>
        <w:adjustRightInd w:val="0"/>
        <w:spacing w:after="0"/>
        <w:jc w:val="both"/>
        <w:rPr>
          <w:lang w:val="en-GB"/>
        </w:rPr>
      </w:pPr>
      <w:r>
        <w:rPr>
          <w:rFonts w:cs="Arial"/>
        </w:rPr>
        <w:t>Once completed, t</w:t>
      </w:r>
      <w:r w:rsidR="003A317D">
        <w:rPr>
          <w:rFonts w:cs="Arial"/>
        </w:rPr>
        <w:t>he computer will display</w:t>
      </w:r>
      <w:r w:rsidR="00BD2DA8">
        <w:rPr>
          <w:rFonts w:cs="Arial"/>
        </w:rPr>
        <w:t xml:space="preserve"> a graph of </w:t>
      </w:r>
      <w:r w:rsidR="00A40261">
        <w:rPr>
          <w:rFonts w:cs="Arial"/>
        </w:rPr>
        <w:t>“</w:t>
      </w:r>
      <w:r w:rsidR="00BD2DA8">
        <w:rPr>
          <w:rFonts w:cs="Arial"/>
        </w:rPr>
        <w:t>force vs. time</w:t>
      </w:r>
      <w:r w:rsidR="00A40261">
        <w:rPr>
          <w:rFonts w:cs="Arial"/>
        </w:rPr>
        <w:t>”</w:t>
      </w:r>
      <w:r w:rsidR="00BD2DA8">
        <w:rPr>
          <w:rFonts w:cs="Arial"/>
        </w:rPr>
        <w:t xml:space="preserve"> as recorded by each force sensor.</w:t>
      </w:r>
    </w:p>
    <w:p w14:paraId="7158E178" w14:textId="77777777" w:rsidR="004E7621" w:rsidRPr="005E3B2A" w:rsidRDefault="004E7621" w:rsidP="0036543D">
      <w:pPr>
        <w:pStyle w:val="ListParagraph"/>
        <w:rPr>
          <w:lang w:val="en-GB"/>
        </w:rPr>
      </w:pPr>
    </w:p>
    <w:p w14:paraId="2F59F2F8" w14:textId="77777777" w:rsidR="004E7621" w:rsidRDefault="004E7621" w:rsidP="0036543D">
      <w:pPr>
        <w:pStyle w:val="ListParagraph"/>
        <w:widowControl w:val="0"/>
        <w:numPr>
          <w:ilvl w:val="1"/>
          <w:numId w:val="10"/>
        </w:numPr>
        <w:autoSpaceDE w:val="0"/>
        <w:autoSpaceDN w:val="0"/>
        <w:adjustRightInd w:val="0"/>
        <w:spacing w:after="0"/>
        <w:jc w:val="both"/>
        <w:rPr>
          <w:lang w:val="en-GB"/>
        </w:rPr>
      </w:pPr>
      <w:r w:rsidRPr="004E7621">
        <w:rPr>
          <w:lang w:val="en-GB"/>
        </w:rPr>
        <w:t xml:space="preserve">If the graphs don’t show up, reverse the triggering. </w:t>
      </w:r>
    </w:p>
    <w:p w14:paraId="07C40D4A" w14:textId="77777777" w:rsidR="004E7621" w:rsidRPr="005E3B2A" w:rsidRDefault="004E7621" w:rsidP="0036543D">
      <w:pPr>
        <w:pStyle w:val="ListParagraph"/>
        <w:rPr>
          <w:lang w:val="en-GB"/>
        </w:rPr>
      </w:pPr>
    </w:p>
    <w:p w14:paraId="0FB8E108" w14:textId="38C4852F" w:rsidR="00AD49DB" w:rsidRDefault="004E7621" w:rsidP="0036543D">
      <w:pPr>
        <w:pStyle w:val="ListParagraph"/>
        <w:widowControl w:val="0"/>
        <w:numPr>
          <w:ilvl w:val="2"/>
          <w:numId w:val="10"/>
        </w:numPr>
        <w:autoSpaceDE w:val="0"/>
        <w:autoSpaceDN w:val="0"/>
        <w:adjustRightInd w:val="0"/>
        <w:spacing w:after="0"/>
        <w:jc w:val="both"/>
        <w:rPr>
          <w:lang w:val="en-GB"/>
        </w:rPr>
      </w:pPr>
      <w:r w:rsidRPr="004E7621">
        <w:rPr>
          <w:lang w:val="en-GB"/>
        </w:rPr>
        <w:t>After hit</w:t>
      </w:r>
      <w:r w:rsidR="00835C77">
        <w:rPr>
          <w:lang w:val="en-GB"/>
        </w:rPr>
        <w:t>ting</w:t>
      </w:r>
      <w:r w:rsidRPr="004E7621">
        <w:rPr>
          <w:lang w:val="en-GB"/>
        </w:rPr>
        <w:t xml:space="preserve"> the Collect button, no data is actually recorded until one of the force sensors records a value above (or below) a certain trigger level. However, if the trigger level is set to a positive value and the force sensor is only giving negative force values, or vice versa, the computer will never get the signal telling it to record</w:t>
      </w:r>
      <w:ins w:id="29" w:author="Jacob Roundy" w:date="2015-02-04T14:43:00Z">
        <w:r w:rsidR="00835C77">
          <w:rPr>
            <w:lang w:val="en-GB"/>
          </w:rPr>
          <w:t xml:space="preserve"> </w:t>
        </w:r>
      </w:ins>
      <w:del w:id="30" w:author="Jacob Roundy" w:date="2015-02-04T14:43:00Z">
        <w:r w:rsidRPr="004E7621" w:rsidDel="00835C77">
          <w:rPr>
            <w:lang w:val="en-GB"/>
          </w:rPr>
          <w:delText xml:space="preserve"> </w:delText>
        </w:r>
      </w:del>
      <w:r w:rsidRPr="004E7621">
        <w:rPr>
          <w:lang w:val="en-GB"/>
        </w:rPr>
        <w:t xml:space="preserve">data. </w:t>
      </w:r>
      <w:r w:rsidR="00456243">
        <w:rPr>
          <w:lang w:val="en-GB"/>
        </w:rPr>
        <w:br/>
      </w:r>
    </w:p>
    <w:p w14:paraId="3404DE9D" w14:textId="50C8880A" w:rsidR="00AD49DB" w:rsidRDefault="004E7621" w:rsidP="00456243">
      <w:pPr>
        <w:pStyle w:val="ListParagraph"/>
        <w:widowControl w:val="0"/>
        <w:numPr>
          <w:ilvl w:val="2"/>
          <w:numId w:val="10"/>
        </w:numPr>
        <w:autoSpaceDE w:val="0"/>
        <w:autoSpaceDN w:val="0"/>
        <w:adjustRightInd w:val="0"/>
        <w:spacing w:after="0"/>
        <w:rPr>
          <w:lang w:val="en-GB"/>
        </w:rPr>
      </w:pPr>
      <w:r w:rsidRPr="004E7621">
        <w:rPr>
          <w:lang w:val="en-GB"/>
        </w:rPr>
        <w:t xml:space="preserve">To check, or reverse, the trigger setting, press the Data Collection icon (immediately to the left of the Zero icon), and select the “Triggering” tab. </w:t>
      </w:r>
      <w:r w:rsidR="00456243">
        <w:rPr>
          <w:lang w:val="en-GB"/>
        </w:rPr>
        <w:br/>
      </w:r>
    </w:p>
    <w:p w14:paraId="5476EC6D" w14:textId="6636323D" w:rsidR="004E7621" w:rsidRPr="00456243" w:rsidRDefault="004E7621" w:rsidP="0036543D">
      <w:pPr>
        <w:pStyle w:val="ListParagraph"/>
        <w:widowControl w:val="0"/>
        <w:numPr>
          <w:ilvl w:val="2"/>
          <w:numId w:val="10"/>
        </w:numPr>
        <w:autoSpaceDE w:val="0"/>
        <w:autoSpaceDN w:val="0"/>
        <w:adjustRightInd w:val="0"/>
        <w:spacing w:after="0"/>
        <w:jc w:val="both"/>
        <w:rPr>
          <w:lang w:val="en-GB"/>
        </w:rPr>
      </w:pPr>
      <w:r w:rsidRPr="004E7621">
        <w:rPr>
          <w:lang w:val="en-GB"/>
        </w:rPr>
        <w:lastRenderedPageBreak/>
        <w:t xml:space="preserve">The two options </w:t>
      </w:r>
      <w:r w:rsidR="00835C77">
        <w:rPr>
          <w:lang w:val="en-GB"/>
        </w:rPr>
        <w:t>used</w:t>
      </w:r>
      <w:r w:rsidRPr="004E7621">
        <w:rPr>
          <w:lang w:val="en-GB"/>
        </w:rPr>
        <w:t xml:space="preserve"> in this experiment are Increasing across 0.2 N, or Decreasing across –0.2 N. If one of those settings is not causing the necessary triggering, switch to the other one.</w:t>
      </w:r>
    </w:p>
    <w:p w14:paraId="18F97896" w14:textId="6B999E71" w:rsidR="008328FF" w:rsidRPr="003A317D" w:rsidRDefault="008328FF" w:rsidP="008D7B30">
      <w:pPr>
        <w:pStyle w:val="ListParagraph"/>
        <w:widowControl w:val="0"/>
        <w:autoSpaceDE w:val="0"/>
        <w:autoSpaceDN w:val="0"/>
        <w:adjustRightInd w:val="0"/>
        <w:spacing w:after="0"/>
        <w:ind w:left="1440"/>
        <w:jc w:val="both"/>
        <w:rPr>
          <w:lang w:val="en-GB"/>
        </w:rPr>
      </w:pPr>
    </w:p>
    <w:p w14:paraId="191CF033" w14:textId="48324A04" w:rsidR="005E3B2A" w:rsidRPr="00456243" w:rsidRDefault="008328FF" w:rsidP="008328FF">
      <w:pPr>
        <w:pStyle w:val="ListParagraph"/>
        <w:widowControl w:val="0"/>
        <w:numPr>
          <w:ilvl w:val="1"/>
          <w:numId w:val="10"/>
        </w:numPr>
        <w:autoSpaceDE w:val="0"/>
        <w:autoSpaceDN w:val="0"/>
        <w:adjustRightInd w:val="0"/>
        <w:spacing w:after="0"/>
        <w:jc w:val="both"/>
        <w:rPr>
          <w:lang w:val="en-GB"/>
        </w:rPr>
      </w:pPr>
      <w:r w:rsidRPr="005E3B2A">
        <w:rPr>
          <w:rFonts w:cs="Arial"/>
        </w:rPr>
        <w:t>In the second collision</w:t>
      </w:r>
      <w:r w:rsidR="00C32B9A" w:rsidRPr="005E3B2A">
        <w:rPr>
          <w:rFonts w:cs="Arial"/>
        </w:rPr>
        <w:t>,</w:t>
      </w:r>
      <w:r w:rsidRPr="005E3B2A">
        <w:rPr>
          <w:rFonts w:cs="Arial"/>
        </w:rPr>
        <w:t xml:space="preserve"> the stationary cart has </w:t>
      </w:r>
      <w:commentRangeStart w:id="31"/>
      <w:r w:rsidRPr="005E3B2A">
        <w:rPr>
          <w:rFonts w:cs="Arial"/>
        </w:rPr>
        <w:t>2-3 times the mass of the cart that is moving before the collision.</w:t>
      </w:r>
      <w:r w:rsidR="005E3B2A">
        <w:rPr>
          <w:rFonts w:cs="Arial"/>
        </w:rPr>
        <w:t xml:space="preserve"> </w:t>
      </w:r>
      <w:commentRangeEnd w:id="31"/>
      <w:r w:rsidR="00407189">
        <w:rPr>
          <w:rStyle w:val="CommentReference"/>
        </w:rPr>
        <w:commentReference w:id="31"/>
      </w:r>
      <w:ins w:id="32" w:author="Andrew Duffy" w:date="2015-02-03T08:17:00Z">
        <w:r w:rsidR="0063782C">
          <w:rPr>
            <w:rFonts w:cs="Arial"/>
          </w:rPr>
          <w:t>To achieve that, add one or more</w:t>
        </w:r>
      </w:ins>
      <w:ins w:id="33" w:author="Dennis McGonagle" w:date="2015-02-03T16:56:00Z">
        <w:r w:rsidR="00780E4C">
          <w:rPr>
            <w:rFonts w:cs="Arial"/>
          </w:rPr>
          <w:t xml:space="preserve"> </w:t>
        </w:r>
      </w:ins>
      <w:ins w:id="34" w:author="Andrew Duffy" w:date="2015-02-03T08:17:00Z">
        <w:del w:id="35" w:author="Dennis McGonagle" w:date="2015-02-03T16:56:00Z">
          <w:r w:rsidR="0063782C" w:rsidDel="00780E4C">
            <w:rPr>
              <w:rFonts w:cs="Arial"/>
            </w:rPr>
            <w:delText xml:space="preserve"> </w:delText>
          </w:r>
        </w:del>
        <w:r w:rsidR="0063782C">
          <w:rPr>
            <w:rFonts w:cs="Arial"/>
          </w:rPr>
          <w:t xml:space="preserve">weights to the stationary cart. </w:t>
        </w:r>
      </w:ins>
      <w:r w:rsidR="005E3B2A">
        <w:rPr>
          <w:rFonts w:cs="Arial"/>
        </w:rPr>
        <w:t xml:space="preserve">Repeat the </w:t>
      </w:r>
      <w:r w:rsidR="00F240F3">
        <w:rPr>
          <w:rFonts w:cs="Arial"/>
        </w:rPr>
        <w:t>process (see steps below)</w:t>
      </w:r>
      <w:r w:rsidR="005E3B2A">
        <w:rPr>
          <w:rFonts w:cs="Arial"/>
        </w:rPr>
        <w:t>.</w:t>
      </w:r>
    </w:p>
    <w:p w14:paraId="41849418" w14:textId="77777777" w:rsidR="005E3B2A" w:rsidRPr="00456243" w:rsidRDefault="005E3B2A" w:rsidP="00456243">
      <w:pPr>
        <w:pStyle w:val="ListParagraph"/>
        <w:widowControl w:val="0"/>
        <w:autoSpaceDE w:val="0"/>
        <w:autoSpaceDN w:val="0"/>
        <w:adjustRightInd w:val="0"/>
        <w:spacing w:after="0"/>
        <w:ind w:left="1440"/>
        <w:jc w:val="both"/>
        <w:rPr>
          <w:lang w:val="en-GB"/>
        </w:rPr>
      </w:pPr>
    </w:p>
    <w:p w14:paraId="713F4822" w14:textId="009CE860" w:rsidR="005E3B2A" w:rsidRDefault="005E3B2A" w:rsidP="00780E4C">
      <w:pPr>
        <w:pStyle w:val="ListParagraph"/>
        <w:widowControl w:val="0"/>
        <w:numPr>
          <w:ilvl w:val="2"/>
          <w:numId w:val="10"/>
        </w:numPr>
        <w:autoSpaceDE w:val="0"/>
        <w:autoSpaceDN w:val="0"/>
        <w:adjustRightInd w:val="0"/>
        <w:spacing w:after="0"/>
        <w:rPr>
          <w:lang w:val="en-GB"/>
        </w:rPr>
      </w:pPr>
      <w:r>
        <w:rPr>
          <w:lang w:val="en-GB"/>
        </w:rPr>
        <w:t xml:space="preserve">Designate </w:t>
      </w:r>
      <w:del w:id="36" w:author="Andrew Duffy" w:date="2015-02-03T08:18:00Z">
        <w:r w:rsidDel="0063782C">
          <w:rPr>
            <w:lang w:val="en-GB"/>
          </w:rPr>
          <w:delText xml:space="preserve">one </w:delText>
        </w:r>
      </w:del>
      <w:ins w:id="37" w:author="Andrew Duffy" w:date="2015-02-03T08:18:00Z">
        <w:r w:rsidR="0063782C">
          <w:rPr>
            <w:lang w:val="en-GB"/>
          </w:rPr>
          <w:t xml:space="preserve">the higher-mass cart </w:t>
        </w:r>
      </w:ins>
      <w:r>
        <w:rPr>
          <w:lang w:val="en-GB"/>
        </w:rPr>
        <w:t>to be stationary prior to the</w:t>
      </w:r>
      <w:r w:rsidR="00780E4C">
        <w:rPr>
          <w:lang w:val="en-GB"/>
        </w:rPr>
        <w:t xml:space="preserve"> </w:t>
      </w:r>
      <w:r>
        <w:rPr>
          <w:lang w:val="en-GB"/>
        </w:rPr>
        <w:t>collision</w:t>
      </w:r>
      <w:r w:rsidR="0063782C">
        <w:rPr>
          <w:lang w:val="en-GB"/>
        </w:rPr>
        <w:t>.</w:t>
      </w:r>
      <w:ins w:id="38" w:author="Andrew Duffy" w:date="2015-02-03T08:19:00Z">
        <w:r w:rsidR="0063782C">
          <w:rPr>
            <w:lang w:val="en-GB"/>
          </w:rPr>
          <w:t xml:space="preserve"> </w:t>
        </w:r>
      </w:ins>
      <w:r w:rsidR="00456243">
        <w:rPr>
          <w:lang w:val="en-GB"/>
        </w:rPr>
        <w:br/>
      </w:r>
    </w:p>
    <w:p w14:paraId="59F704F2" w14:textId="7AF2F4F2" w:rsidR="005E3B2A" w:rsidDel="0063782C" w:rsidRDefault="005E3B2A" w:rsidP="00456243">
      <w:pPr>
        <w:pStyle w:val="ListParagraph"/>
        <w:widowControl w:val="0"/>
        <w:numPr>
          <w:ilvl w:val="2"/>
          <w:numId w:val="10"/>
        </w:numPr>
        <w:autoSpaceDE w:val="0"/>
        <w:autoSpaceDN w:val="0"/>
        <w:adjustRightInd w:val="0"/>
        <w:spacing w:after="0"/>
        <w:jc w:val="both"/>
        <w:rPr>
          <w:del w:id="39" w:author="Andrew Duffy" w:date="2015-02-03T08:20:00Z"/>
          <w:lang w:val="en-GB"/>
        </w:rPr>
      </w:pPr>
      <w:del w:id="40" w:author="Andrew Duffy" w:date="2015-02-03T08:20:00Z">
        <w:r w:rsidDel="0063782C">
          <w:rPr>
            <w:lang w:val="en-GB"/>
          </w:rPr>
          <w:delText>P</w:delText>
        </w:r>
        <w:r w:rsidRPr="005E3B2A" w:rsidDel="0063782C">
          <w:rPr>
            <w:lang w:val="en-GB"/>
          </w:rPr>
          <w:delText xml:space="preserve">redict which of the carts will experience a larger force in this collision. </w:delText>
        </w:r>
        <w:r w:rsidR="00456243" w:rsidDel="0063782C">
          <w:rPr>
            <w:lang w:val="en-GB"/>
          </w:rPr>
          <w:br/>
        </w:r>
      </w:del>
    </w:p>
    <w:p w14:paraId="3740FBF9" w14:textId="55504B73" w:rsidR="005E3B2A" w:rsidRDefault="005E3B2A" w:rsidP="00456243">
      <w:pPr>
        <w:pStyle w:val="ListParagraph"/>
        <w:widowControl w:val="0"/>
        <w:numPr>
          <w:ilvl w:val="2"/>
          <w:numId w:val="10"/>
        </w:numPr>
        <w:autoSpaceDE w:val="0"/>
        <w:autoSpaceDN w:val="0"/>
        <w:adjustRightInd w:val="0"/>
        <w:spacing w:after="0"/>
        <w:rPr>
          <w:lang w:val="en-GB"/>
        </w:rPr>
      </w:pPr>
      <w:r>
        <w:rPr>
          <w:lang w:val="en-GB"/>
        </w:rPr>
        <w:t>H</w:t>
      </w:r>
      <w:r w:rsidRPr="005E3B2A">
        <w:rPr>
          <w:lang w:val="en-GB"/>
        </w:rPr>
        <w:t>it the Collect button</w:t>
      </w:r>
      <w:r>
        <w:rPr>
          <w:lang w:val="en-GB"/>
        </w:rPr>
        <w:t>,</w:t>
      </w:r>
      <w:r w:rsidRPr="005E3B2A">
        <w:rPr>
          <w:lang w:val="en-GB"/>
        </w:rPr>
        <w:t xml:space="preserve"> and push the lower-mass cart toward the higher-mass cart. </w:t>
      </w:r>
      <w:r w:rsidR="00456243">
        <w:rPr>
          <w:lang w:val="en-GB"/>
        </w:rPr>
        <w:br/>
      </w:r>
    </w:p>
    <w:p w14:paraId="5EDE7B81" w14:textId="340F3760" w:rsidR="005E3B2A" w:rsidRPr="00456243" w:rsidRDefault="005E3B2A" w:rsidP="00456243">
      <w:pPr>
        <w:pStyle w:val="ListParagraph"/>
        <w:widowControl w:val="0"/>
        <w:numPr>
          <w:ilvl w:val="2"/>
          <w:numId w:val="10"/>
        </w:numPr>
        <w:autoSpaceDE w:val="0"/>
        <w:autoSpaceDN w:val="0"/>
        <w:adjustRightInd w:val="0"/>
        <w:spacing w:after="0"/>
        <w:jc w:val="both"/>
        <w:rPr>
          <w:lang w:val="en-GB"/>
        </w:rPr>
      </w:pPr>
      <w:r w:rsidRPr="005E3B2A">
        <w:rPr>
          <w:lang w:val="en-GB"/>
        </w:rPr>
        <w:t>The comp</w:t>
      </w:r>
      <w:r>
        <w:rPr>
          <w:lang w:val="en-GB"/>
        </w:rPr>
        <w:t>uter will display the two “force</w:t>
      </w:r>
      <w:r w:rsidRPr="005E3B2A">
        <w:rPr>
          <w:lang w:val="en-GB"/>
        </w:rPr>
        <w:t xml:space="preserve"> vs. time</w:t>
      </w:r>
      <w:r>
        <w:rPr>
          <w:lang w:val="en-GB"/>
        </w:rPr>
        <w:t>”</w:t>
      </w:r>
      <w:r w:rsidRPr="005E3B2A">
        <w:rPr>
          <w:lang w:val="en-GB"/>
        </w:rPr>
        <w:t xml:space="preserve"> graphs.</w:t>
      </w:r>
    </w:p>
    <w:p w14:paraId="4A1B15FD" w14:textId="77777777" w:rsidR="008328FF" w:rsidRPr="005E3B2A" w:rsidRDefault="008328FF" w:rsidP="00456243">
      <w:pPr>
        <w:widowControl w:val="0"/>
        <w:autoSpaceDE w:val="0"/>
        <w:autoSpaceDN w:val="0"/>
        <w:adjustRightInd w:val="0"/>
        <w:spacing w:after="0"/>
        <w:jc w:val="both"/>
        <w:rPr>
          <w:lang w:val="en-GB"/>
        </w:rPr>
      </w:pPr>
    </w:p>
    <w:p w14:paraId="617801D9" w14:textId="40112BEB" w:rsidR="00F240F3" w:rsidRPr="00456243" w:rsidRDefault="008328FF">
      <w:pPr>
        <w:pStyle w:val="ListParagraph"/>
        <w:widowControl w:val="0"/>
        <w:numPr>
          <w:ilvl w:val="1"/>
          <w:numId w:val="10"/>
        </w:numPr>
        <w:autoSpaceDE w:val="0"/>
        <w:autoSpaceDN w:val="0"/>
        <w:adjustRightInd w:val="0"/>
        <w:spacing w:after="0"/>
        <w:jc w:val="both"/>
        <w:rPr>
          <w:lang w:val="en-GB"/>
        </w:rPr>
      </w:pPr>
      <w:r>
        <w:rPr>
          <w:rFonts w:cs="Arial"/>
        </w:rPr>
        <w:t xml:space="preserve">In the third collision, the cart that is moving before </w:t>
      </w:r>
      <w:commentRangeStart w:id="41"/>
      <w:r>
        <w:rPr>
          <w:rFonts w:cs="Arial"/>
        </w:rPr>
        <w:t xml:space="preserve">the collision has 2-3 times the mass of the </w:t>
      </w:r>
      <w:r w:rsidR="00F240F3">
        <w:rPr>
          <w:rFonts w:cs="Arial"/>
        </w:rPr>
        <w:t xml:space="preserve">stationary </w:t>
      </w:r>
      <w:r>
        <w:rPr>
          <w:rFonts w:cs="Arial"/>
        </w:rPr>
        <w:t xml:space="preserve">cart. </w:t>
      </w:r>
      <w:commentRangeEnd w:id="41"/>
      <w:r w:rsidR="00407189">
        <w:rPr>
          <w:rStyle w:val="CommentReference"/>
        </w:rPr>
        <w:commentReference w:id="41"/>
      </w:r>
      <w:ins w:id="42" w:author="Andrew Duffy" w:date="2015-02-03T08:20:00Z">
        <w:r w:rsidR="0063782C">
          <w:rPr>
            <w:rFonts w:cs="Arial"/>
          </w:rPr>
          <w:t xml:space="preserve">Achieve that by transferring the extra weight(s) from one cart to the other. </w:t>
        </w:r>
      </w:ins>
      <w:r w:rsidR="003A317D">
        <w:rPr>
          <w:rFonts w:cs="Arial"/>
        </w:rPr>
        <w:t>Repeat the process</w:t>
      </w:r>
      <w:ins w:id="43" w:author="Andrew Duffy" w:date="2015-02-03T08:20:00Z">
        <w:r w:rsidR="0063782C">
          <w:rPr>
            <w:rFonts w:cs="Arial"/>
          </w:rPr>
          <w:t xml:space="preserve"> of carrying out the collision and collecting data</w:t>
        </w:r>
      </w:ins>
      <w:r w:rsidR="00F240F3">
        <w:rPr>
          <w:rFonts w:cs="Arial"/>
        </w:rPr>
        <w:t>.</w:t>
      </w:r>
    </w:p>
    <w:p w14:paraId="7757218B" w14:textId="77777777" w:rsidR="00C07471" w:rsidRPr="00407C15" w:rsidRDefault="00C07471" w:rsidP="00456243">
      <w:pPr>
        <w:spacing w:before="240" w:after="0"/>
        <w:jc w:val="both"/>
        <w:outlineLvl w:val="0"/>
        <w:rPr>
          <w:rFonts w:cs="Arial"/>
          <w:sz w:val="22"/>
        </w:rPr>
      </w:pPr>
    </w:p>
    <w:p w14:paraId="64AEB79F" w14:textId="0C7E1336" w:rsidR="005B0E4D" w:rsidRPr="00407C15" w:rsidRDefault="001C4B2A" w:rsidP="005B0E4D">
      <w:pPr>
        <w:pStyle w:val="ListParagraph"/>
        <w:widowControl w:val="0"/>
        <w:numPr>
          <w:ilvl w:val="0"/>
          <w:numId w:val="10"/>
        </w:numPr>
        <w:autoSpaceDE w:val="0"/>
        <w:autoSpaceDN w:val="0"/>
        <w:adjustRightInd w:val="0"/>
        <w:spacing w:after="0"/>
        <w:jc w:val="both"/>
        <w:rPr>
          <w:b/>
          <w:lang w:val="en-GB"/>
        </w:rPr>
      </w:pPr>
      <w:r>
        <w:rPr>
          <w:rFonts w:cs="Arial"/>
          <w:b/>
        </w:rPr>
        <w:t xml:space="preserve">Pushing and </w:t>
      </w:r>
      <w:r w:rsidR="00F240F3">
        <w:rPr>
          <w:rFonts w:cs="Arial"/>
          <w:b/>
        </w:rPr>
        <w:t>P</w:t>
      </w:r>
      <w:r>
        <w:rPr>
          <w:rFonts w:cs="Arial"/>
          <w:b/>
        </w:rPr>
        <w:t xml:space="preserve">ulling </w:t>
      </w:r>
      <w:r w:rsidR="00F240F3">
        <w:rPr>
          <w:rFonts w:cs="Arial"/>
          <w:b/>
        </w:rPr>
        <w:t>S</w:t>
      </w:r>
      <w:r>
        <w:rPr>
          <w:rFonts w:cs="Arial"/>
          <w:b/>
        </w:rPr>
        <w:t>ituations</w:t>
      </w:r>
    </w:p>
    <w:p w14:paraId="1DC73EC8" w14:textId="77777777" w:rsidR="005B0E4D" w:rsidRPr="00407C15" w:rsidRDefault="005B0E4D" w:rsidP="005B0E4D">
      <w:pPr>
        <w:pStyle w:val="ListParagraph"/>
        <w:widowControl w:val="0"/>
        <w:autoSpaceDE w:val="0"/>
        <w:autoSpaceDN w:val="0"/>
        <w:adjustRightInd w:val="0"/>
        <w:spacing w:after="0"/>
        <w:jc w:val="both"/>
        <w:rPr>
          <w:b/>
          <w:lang w:val="en-GB"/>
        </w:rPr>
      </w:pPr>
    </w:p>
    <w:p w14:paraId="7E0BC653" w14:textId="5DE855A0" w:rsidR="00965902" w:rsidRDefault="00BA2D98" w:rsidP="00E954CA">
      <w:pPr>
        <w:numPr>
          <w:ilvl w:val="1"/>
          <w:numId w:val="10"/>
        </w:numPr>
        <w:spacing w:before="240" w:after="0"/>
        <w:jc w:val="both"/>
        <w:outlineLvl w:val="0"/>
        <w:rPr>
          <w:rFonts w:cs="Arial"/>
        </w:rPr>
      </w:pPr>
      <w:r>
        <w:rPr>
          <w:rFonts w:cs="Arial"/>
        </w:rPr>
        <w:t xml:space="preserve">Replace the rubber bumpers </w:t>
      </w:r>
      <w:r w:rsidR="00965902">
        <w:rPr>
          <w:rFonts w:cs="Arial"/>
        </w:rPr>
        <w:t xml:space="preserve">with hooks </w:t>
      </w:r>
      <w:r>
        <w:rPr>
          <w:rFonts w:cs="Arial"/>
        </w:rPr>
        <w:t>on each force sensor</w:t>
      </w:r>
      <w:r w:rsidR="00965902">
        <w:rPr>
          <w:rFonts w:cs="Arial"/>
        </w:rPr>
        <w:t>.</w:t>
      </w:r>
    </w:p>
    <w:p w14:paraId="620298B4" w14:textId="540CA646" w:rsidR="00FC455E" w:rsidRDefault="00965902" w:rsidP="00E954CA">
      <w:pPr>
        <w:numPr>
          <w:ilvl w:val="1"/>
          <w:numId w:val="10"/>
        </w:numPr>
        <w:spacing w:before="240" w:after="0"/>
        <w:jc w:val="both"/>
        <w:outlineLvl w:val="0"/>
        <w:rPr>
          <w:rFonts w:cs="Arial"/>
        </w:rPr>
      </w:pPr>
      <w:r>
        <w:rPr>
          <w:rFonts w:cs="Arial"/>
        </w:rPr>
        <w:t>H</w:t>
      </w:r>
      <w:r w:rsidR="00BA2D98">
        <w:rPr>
          <w:rFonts w:cs="Arial"/>
        </w:rPr>
        <w:t>ook the carts together</w:t>
      </w:r>
      <w:r w:rsidR="00835C77">
        <w:rPr>
          <w:rFonts w:cs="Arial"/>
        </w:rPr>
        <w:t xml:space="preserve"> to </w:t>
      </w:r>
      <w:r w:rsidR="00BA2D98">
        <w:rPr>
          <w:rFonts w:cs="Arial"/>
        </w:rPr>
        <w:t>allow one cart to push or pull the other cart.</w:t>
      </w:r>
    </w:p>
    <w:p w14:paraId="67A7A96A" w14:textId="5A92D3E0" w:rsidR="00561B6A" w:rsidRDefault="00561B6A" w:rsidP="00E954CA">
      <w:pPr>
        <w:numPr>
          <w:ilvl w:val="1"/>
          <w:numId w:val="10"/>
        </w:numPr>
        <w:spacing w:before="240" w:after="0"/>
        <w:jc w:val="both"/>
        <w:outlineLvl w:val="0"/>
        <w:rPr>
          <w:rFonts w:cs="Arial"/>
        </w:rPr>
      </w:pPr>
      <w:r>
        <w:rPr>
          <w:rFonts w:cs="Arial"/>
        </w:rPr>
        <w:t xml:space="preserve">Reverse the triggering condition, as described </w:t>
      </w:r>
      <w:r w:rsidR="00965902">
        <w:rPr>
          <w:rFonts w:cs="Arial"/>
        </w:rPr>
        <w:t>in</w:t>
      </w:r>
      <w:r>
        <w:rPr>
          <w:rFonts w:cs="Arial"/>
        </w:rPr>
        <w:t xml:space="preserve"> step 1.</w:t>
      </w:r>
      <w:r w:rsidR="00965902">
        <w:rPr>
          <w:rFonts w:cs="Arial"/>
        </w:rPr>
        <w:t>10</w:t>
      </w:r>
      <w:r>
        <w:rPr>
          <w:rFonts w:cs="Arial"/>
        </w:rPr>
        <w:t>.</w:t>
      </w:r>
    </w:p>
    <w:p w14:paraId="06240EB1" w14:textId="7787106C" w:rsidR="00D514CB" w:rsidRDefault="00E954CA" w:rsidP="00E954CA">
      <w:pPr>
        <w:numPr>
          <w:ilvl w:val="1"/>
          <w:numId w:val="10"/>
        </w:numPr>
        <w:spacing w:before="240" w:after="0"/>
        <w:jc w:val="both"/>
        <w:outlineLvl w:val="0"/>
        <w:rPr>
          <w:rFonts w:cs="Arial"/>
        </w:rPr>
      </w:pPr>
      <w:r w:rsidRPr="00E954CA">
        <w:rPr>
          <w:rFonts w:cs="Arial"/>
        </w:rPr>
        <w:t xml:space="preserve">Start </w:t>
      </w:r>
      <w:r w:rsidR="00CD3C42" w:rsidRPr="00E954CA">
        <w:rPr>
          <w:rFonts w:cs="Arial"/>
        </w:rPr>
        <w:t>with carts of equal mass</w:t>
      </w:r>
      <w:r w:rsidR="00835C77">
        <w:rPr>
          <w:rFonts w:cs="Arial"/>
        </w:rPr>
        <w:t>.</w:t>
      </w:r>
      <w:r w:rsidR="00BD2DA8">
        <w:rPr>
          <w:rFonts w:cs="Arial"/>
        </w:rPr>
        <w:t xml:space="preserve"> </w:t>
      </w:r>
    </w:p>
    <w:p w14:paraId="2D37BA75" w14:textId="77777777" w:rsidR="00D514CB" w:rsidRDefault="00477718" w:rsidP="00E954CA">
      <w:pPr>
        <w:numPr>
          <w:ilvl w:val="1"/>
          <w:numId w:val="10"/>
        </w:numPr>
        <w:spacing w:before="240" w:after="0"/>
        <w:jc w:val="both"/>
        <w:outlineLvl w:val="0"/>
        <w:rPr>
          <w:rFonts w:cs="Arial"/>
        </w:rPr>
      </w:pPr>
      <w:r>
        <w:rPr>
          <w:rFonts w:cs="Arial"/>
        </w:rPr>
        <w:t>Hit the Collect button</w:t>
      </w:r>
      <w:r w:rsidR="00D514CB">
        <w:rPr>
          <w:rFonts w:cs="Arial"/>
        </w:rPr>
        <w:t>.</w:t>
      </w:r>
    </w:p>
    <w:p w14:paraId="3F8F9164" w14:textId="5E9A573F" w:rsidR="007109CF" w:rsidRDefault="00D514CB" w:rsidP="00E954CA">
      <w:pPr>
        <w:numPr>
          <w:ilvl w:val="1"/>
          <w:numId w:val="10"/>
        </w:numPr>
        <w:spacing w:before="240" w:after="0"/>
        <w:jc w:val="both"/>
        <w:outlineLvl w:val="0"/>
        <w:rPr>
          <w:rFonts w:cs="Arial"/>
        </w:rPr>
      </w:pPr>
      <w:r>
        <w:rPr>
          <w:rFonts w:cs="Arial"/>
        </w:rPr>
        <w:t>E</w:t>
      </w:r>
      <w:r w:rsidR="00BD2DA8">
        <w:rPr>
          <w:rFonts w:cs="Arial"/>
        </w:rPr>
        <w:t xml:space="preserve">ither pull or push one of the carts so it pulls or pushes the other cart, or rock it back and forth so there is both pulling and pushing </w:t>
      </w:r>
      <w:r>
        <w:rPr>
          <w:rFonts w:cs="Arial"/>
        </w:rPr>
        <w:t>happening</w:t>
      </w:r>
      <w:r w:rsidR="00BD2DA8">
        <w:rPr>
          <w:rFonts w:cs="Arial"/>
        </w:rPr>
        <w:t>.</w:t>
      </w:r>
    </w:p>
    <w:p w14:paraId="7891A0F5" w14:textId="647B6B17" w:rsidR="00D514CB" w:rsidRDefault="00477718">
      <w:pPr>
        <w:numPr>
          <w:ilvl w:val="1"/>
          <w:numId w:val="10"/>
        </w:numPr>
        <w:spacing w:before="240" w:after="0"/>
        <w:jc w:val="both"/>
        <w:outlineLvl w:val="0"/>
        <w:rPr>
          <w:rFonts w:cs="Arial"/>
        </w:rPr>
      </w:pPr>
      <w:r w:rsidRPr="00D514CB">
        <w:rPr>
          <w:rFonts w:cs="Arial"/>
        </w:rPr>
        <w:t xml:space="preserve">Designate </w:t>
      </w:r>
      <w:r w:rsidR="00456243">
        <w:rPr>
          <w:rFonts w:cs="Arial"/>
        </w:rPr>
        <w:t xml:space="preserve">that </w:t>
      </w:r>
      <w:r w:rsidRPr="00D514CB">
        <w:rPr>
          <w:rFonts w:cs="Arial"/>
        </w:rPr>
        <w:t>the cart being pulled and/or pushed has 2-3 times the mass of the other cart.</w:t>
      </w:r>
      <w:r w:rsidR="00BD2DA8" w:rsidRPr="00D514CB">
        <w:rPr>
          <w:rFonts w:cs="Arial"/>
        </w:rPr>
        <w:t xml:space="preserve"> Repeat the proces</w:t>
      </w:r>
      <w:r w:rsidR="00D514CB" w:rsidRPr="00D514CB">
        <w:rPr>
          <w:rFonts w:cs="Arial"/>
        </w:rPr>
        <w:t xml:space="preserve">s. </w:t>
      </w:r>
    </w:p>
    <w:p w14:paraId="1540D167" w14:textId="34D947F4" w:rsidR="00477718" w:rsidRPr="00D514CB" w:rsidRDefault="00835C77" w:rsidP="00456243">
      <w:pPr>
        <w:numPr>
          <w:ilvl w:val="2"/>
          <w:numId w:val="10"/>
        </w:numPr>
        <w:spacing w:before="240" w:after="0"/>
        <w:jc w:val="both"/>
        <w:outlineLvl w:val="0"/>
        <w:rPr>
          <w:rFonts w:cs="Arial"/>
        </w:rPr>
      </w:pPr>
      <w:r>
        <w:rPr>
          <w:rFonts w:cs="Arial"/>
        </w:rPr>
        <w:lastRenderedPageBreak/>
        <w:t xml:space="preserve">Record </w:t>
      </w:r>
      <w:r w:rsidR="00D514CB" w:rsidRPr="00D514CB">
        <w:rPr>
          <w:rFonts w:cs="Arial"/>
        </w:rPr>
        <w:t>“</w:t>
      </w:r>
      <w:r w:rsidR="00BD2DA8" w:rsidRPr="00D514CB">
        <w:rPr>
          <w:rFonts w:cs="Arial"/>
        </w:rPr>
        <w:t>force vs. time</w:t>
      </w:r>
      <w:r w:rsidR="00D514CB" w:rsidRPr="00D514CB">
        <w:rPr>
          <w:rFonts w:cs="Arial"/>
        </w:rPr>
        <w:t>”</w:t>
      </w:r>
      <w:r w:rsidR="00BD2DA8" w:rsidRPr="00D514CB">
        <w:rPr>
          <w:rFonts w:cs="Arial"/>
        </w:rPr>
        <w:t xml:space="preserve"> data in a pushing/pulling scenario.</w:t>
      </w:r>
    </w:p>
    <w:p w14:paraId="105746E4" w14:textId="7B216273" w:rsidR="00D514CB" w:rsidRDefault="00477718" w:rsidP="00477718">
      <w:pPr>
        <w:numPr>
          <w:ilvl w:val="1"/>
          <w:numId w:val="10"/>
        </w:numPr>
        <w:spacing w:before="240" w:after="0"/>
        <w:jc w:val="both"/>
        <w:outlineLvl w:val="0"/>
        <w:rPr>
          <w:rFonts w:cs="Arial"/>
        </w:rPr>
      </w:pPr>
      <w:r>
        <w:rPr>
          <w:rFonts w:cs="Arial"/>
        </w:rPr>
        <w:t>Designat</w:t>
      </w:r>
      <w:r w:rsidR="00D514CB">
        <w:rPr>
          <w:rFonts w:cs="Arial"/>
        </w:rPr>
        <w:t>e</w:t>
      </w:r>
      <w:r>
        <w:rPr>
          <w:rFonts w:cs="Arial"/>
        </w:rPr>
        <w:t xml:space="preserve"> the cart doing the pulling and/or pushing has 2-3 times the mass of the other cart</w:t>
      </w:r>
      <w:r w:rsidRPr="00407C15">
        <w:rPr>
          <w:rFonts w:cs="Arial"/>
        </w:rPr>
        <w:t>.</w:t>
      </w:r>
      <w:r w:rsidR="00BD2DA8">
        <w:rPr>
          <w:rFonts w:cs="Arial"/>
        </w:rPr>
        <w:t xml:space="preserve"> Repeat the process</w:t>
      </w:r>
      <w:r w:rsidR="00D514CB">
        <w:rPr>
          <w:rFonts w:cs="Arial"/>
        </w:rPr>
        <w:t>.</w:t>
      </w:r>
    </w:p>
    <w:p w14:paraId="5A7209BA" w14:textId="0C6251F4" w:rsidR="00477718" w:rsidRPr="00477718" w:rsidRDefault="00835C77" w:rsidP="00456243">
      <w:pPr>
        <w:numPr>
          <w:ilvl w:val="2"/>
          <w:numId w:val="10"/>
        </w:numPr>
        <w:spacing w:before="240" w:after="0"/>
        <w:jc w:val="both"/>
        <w:outlineLvl w:val="0"/>
        <w:rPr>
          <w:rFonts w:cs="Arial"/>
        </w:rPr>
      </w:pPr>
      <w:r>
        <w:rPr>
          <w:rFonts w:cs="Arial"/>
        </w:rPr>
        <w:t xml:space="preserve">Record </w:t>
      </w:r>
      <w:r w:rsidR="00D514CB">
        <w:rPr>
          <w:rFonts w:cs="Arial"/>
        </w:rPr>
        <w:t>“</w:t>
      </w:r>
      <w:r w:rsidR="00BD2DA8">
        <w:rPr>
          <w:rFonts w:cs="Arial"/>
        </w:rPr>
        <w:t>force vs. time</w:t>
      </w:r>
      <w:r w:rsidR="00D514CB">
        <w:rPr>
          <w:rFonts w:cs="Arial"/>
        </w:rPr>
        <w:t>”</w:t>
      </w:r>
      <w:r w:rsidR="00BD2DA8">
        <w:rPr>
          <w:rFonts w:cs="Arial"/>
        </w:rPr>
        <w:t xml:space="preserve"> data in a pushing/pulling scenario.</w:t>
      </w:r>
    </w:p>
    <w:p w14:paraId="79D3A413" w14:textId="77777777" w:rsidR="004862F4" w:rsidRDefault="004862F4" w:rsidP="0030488D">
      <w:pPr>
        <w:rPr>
          <w:b/>
          <w:sz w:val="28"/>
          <w:szCs w:val="28"/>
        </w:rPr>
      </w:pPr>
    </w:p>
    <w:p w14:paraId="24005F45" w14:textId="5C741AB0" w:rsidR="00E954CA" w:rsidRDefault="00E954CA">
      <w:commentRangeStart w:id="44"/>
      <w:commentRangeStart w:id="45"/>
      <w:commentRangeStart w:id="46"/>
      <w:r w:rsidRPr="00456243">
        <w:rPr>
          <w:b/>
          <w:sz w:val="28"/>
          <w:szCs w:val="28"/>
        </w:rPr>
        <w:t>Application</w:t>
      </w:r>
      <w:r w:rsidR="00FF6B19" w:rsidRPr="00456243">
        <w:rPr>
          <w:b/>
          <w:sz w:val="28"/>
          <w:szCs w:val="28"/>
        </w:rPr>
        <w:t>s</w:t>
      </w:r>
      <w:proofErr w:type="gramStart"/>
      <w:r w:rsidRPr="00456243">
        <w:rPr>
          <w:b/>
          <w:sz w:val="28"/>
          <w:szCs w:val="28"/>
        </w:rPr>
        <w:t>:</w:t>
      </w:r>
      <w:commentRangeEnd w:id="44"/>
      <w:proofErr w:type="gramEnd"/>
      <w:r w:rsidR="006F1E07">
        <w:rPr>
          <w:rStyle w:val="CommentReference"/>
        </w:rPr>
        <w:commentReference w:id="44"/>
      </w:r>
      <w:commentRangeEnd w:id="46"/>
      <w:r w:rsidR="00A21713">
        <w:rPr>
          <w:rStyle w:val="CommentReference"/>
        </w:rPr>
        <w:commentReference w:id="46"/>
      </w:r>
      <w:r w:rsidRPr="00456243">
        <w:rPr>
          <w:sz w:val="28"/>
          <w:szCs w:val="28"/>
        </w:rPr>
        <w:br/>
      </w:r>
      <w:commentRangeStart w:id="47"/>
      <w:commentRangeStart w:id="48"/>
      <w:r w:rsidR="00735F69">
        <w:t xml:space="preserve">The concept addressed in this experiment, that in all interactions the force that one object applies to another is equal in magnitude and opposite in direction to the force </w:t>
      </w:r>
      <w:r w:rsidR="00FA7EF5">
        <w:t>applied by the second object back on the first</w:t>
      </w:r>
      <w:commentRangeEnd w:id="47"/>
      <w:r w:rsidR="006F1E07">
        <w:rPr>
          <w:rStyle w:val="CommentReference"/>
        </w:rPr>
        <w:commentReference w:id="47"/>
      </w:r>
      <w:commentRangeEnd w:id="48"/>
      <w:r w:rsidR="00A21713">
        <w:rPr>
          <w:rStyle w:val="CommentReference"/>
        </w:rPr>
        <w:commentReference w:id="48"/>
      </w:r>
      <w:r w:rsidR="00FA7EF5">
        <w:t xml:space="preserve">, </w:t>
      </w:r>
      <w:commentRangeEnd w:id="45"/>
      <w:r w:rsidR="0063782C">
        <w:rPr>
          <w:rStyle w:val="CommentReference"/>
        </w:rPr>
        <w:commentReference w:id="45"/>
      </w:r>
      <w:r w:rsidR="00FA7EF5">
        <w:t>has many applications. A small sample includes:</w:t>
      </w:r>
    </w:p>
    <w:p w14:paraId="437C89B9" w14:textId="5E90C0D7" w:rsidR="00FA7EF5" w:rsidRDefault="00FA7EF5" w:rsidP="002A2A08">
      <w:pPr>
        <w:pStyle w:val="ListParagraph"/>
        <w:numPr>
          <w:ilvl w:val="0"/>
          <w:numId w:val="15"/>
        </w:numPr>
      </w:pPr>
      <w:r>
        <w:t>The gravitational force the Sun applies to the Earth is equal and opposite to the gravitational force the Earth applies to the Sun</w:t>
      </w:r>
      <w:r w:rsidR="007B7EC6">
        <w:t xml:space="preserve">. </w:t>
      </w:r>
    </w:p>
    <w:p w14:paraId="487A9F62" w14:textId="657F0944" w:rsidR="007B7EC6" w:rsidRDefault="007B7EC6" w:rsidP="007B7EC6">
      <w:pPr>
        <w:pStyle w:val="ListParagraph"/>
        <w:numPr>
          <w:ilvl w:val="0"/>
          <w:numId w:val="15"/>
        </w:numPr>
      </w:pPr>
      <w:r>
        <w:t xml:space="preserve">The gravitational force the Earth applies to the Moon is equal and opposite to the gravitational force the Moon applies to the Earth. </w:t>
      </w:r>
      <w:ins w:id="49" w:author="Dennis McGonagle" w:date="2015-02-03T17:15:00Z">
        <w:r w:rsidR="00A21713">
          <w:t>(Figure 8)</w:t>
        </w:r>
      </w:ins>
    </w:p>
    <w:p w14:paraId="4759E41B" w14:textId="1F464CB2" w:rsidR="007B7EC6" w:rsidRDefault="007B7EC6" w:rsidP="002A2A08">
      <w:pPr>
        <w:pStyle w:val="ListParagraph"/>
        <w:numPr>
          <w:ilvl w:val="0"/>
          <w:numId w:val="15"/>
        </w:numPr>
      </w:pPr>
      <w:r>
        <w:t>The gravitational force the Earth exerts on an apple is equal and opposite to the gravitational force the apple applies to the Earth.</w:t>
      </w:r>
    </w:p>
    <w:p w14:paraId="14DA8C55" w14:textId="659A33C7" w:rsidR="007B7EC6" w:rsidRDefault="007B7EC6" w:rsidP="002A2A08">
      <w:pPr>
        <w:pStyle w:val="ListParagraph"/>
        <w:numPr>
          <w:ilvl w:val="0"/>
          <w:numId w:val="15"/>
        </w:numPr>
      </w:pPr>
      <w:r>
        <w:t>In a collision, such as that between a car and a truck on the street, or between two football players</w:t>
      </w:r>
      <w:ins w:id="50" w:author="Dennis McGonagle" w:date="2015-02-03T17:14:00Z">
        <w:r w:rsidR="00A21713">
          <w:t xml:space="preserve"> (Fig</w:t>
        </w:r>
      </w:ins>
      <w:ins w:id="51" w:author="Dennis McGonagle" w:date="2015-02-03T17:15:00Z">
        <w:r w:rsidR="00A21713">
          <w:t>ure</w:t>
        </w:r>
      </w:ins>
      <w:ins w:id="52" w:author="Dennis McGonagle" w:date="2015-02-03T17:14:00Z">
        <w:r w:rsidR="00A21713">
          <w:t xml:space="preserve"> </w:t>
        </w:r>
      </w:ins>
      <w:ins w:id="53" w:author="Dennis McGonagle" w:date="2015-02-03T17:16:00Z">
        <w:r w:rsidR="00A21713">
          <w:t>9</w:t>
        </w:r>
      </w:ins>
      <w:ins w:id="54" w:author="Dennis McGonagle" w:date="2015-02-03T17:14:00Z">
        <w:r w:rsidR="00A21713">
          <w:t>)</w:t>
        </w:r>
      </w:ins>
      <w:r>
        <w:t>, the forces are always equal-and-opposite, no matter how the masses compare.</w:t>
      </w:r>
    </w:p>
    <w:p w14:paraId="66F90025" w14:textId="6E56540E" w:rsidR="007B7EC6" w:rsidRDefault="007B7EC6" w:rsidP="002A2A08">
      <w:pPr>
        <w:pStyle w:val="ListParagraph"/>
        <w:numPr>
          <w:ilvl w:val="0"/>
          <w:numId w:val="15"/>
        </w:numPr>
      </w:pPr>
      <w:r>
        <w:t xml:space="preserve">When </w:t>
      </w:r>
      <w:r w:rsidR="00835C77">
        <w:t xml:space="preserve">a person </w:t>
      </w:r>
      <w:r>
        <w:t>stand</w:t>
      </w:r>
      <w:r w:rsidR="00835C77">
        <w:t>s</w:t>
      </w:r>
      <w:r>
        <w:t xml:space="preserve"> on a floor, or sit</w:t>
      </w:r>
      <w:r w:rsidR="00835C77">
        <w:t>s</w:t>
      </w:r>
      <w:r>
        <w:t xml:space="preserve"> on a chair, the force exerted o</w:t>
      </w:r>
      <w:r w:rsidR="00835C77">
        <w:t>n them</w:t>
      </w:r>
      <w:r>
        <w:t xml:space="preserve"> by the floor or the chair is equal-and-opposite to the force </w:t>
      </w:r>
      <w:r w:rsidR="00835C77">
        <w:t>they</w:t>
      </w:r>
      <w:r>
        <w:t xml:space="preserve"> exert on the floor or chair.</w:t>
      </w:r>
    </w:p>
    <w:p w14:paraId="6E385443" w14:textId="77777777" w:rsidR="007F44D4" w:rsidRPr="00BE5CFE" w:rsidRDefault="007F44D4" w:rsidP="007F44D4">
      <w:pPr>
        <w:rPr>
          <w:ins w:id="55" w:author="Dennis McGonagle" w:date="2015-02-03T17:20:00Z"/>
        </w:rPr>
      </w:pPr>
      <w:ins w:id="56" w:author="Dennis McGonagle" w:date="2015-02-03T17:20:00Z">
        <w:r>
          <w:rPr>
            <w:b/>
          </w:rPr>
          <w:t>Results:</w:t>
        </w:r>
        <w:r>
          <w:rPr>
            <w:b/>
          </w:rPr>
          <w:br/>
        </w:r>
        <w:r>
          <w:t>Newton’s third law states that whenever two objects interact, the second object exerts a force on the first object that is equal in magnitude, and opposite in direction, to the force the first object exerts on the second object. This is simple to state, but can be hard to accept, with it often assumed that a larger object will exert a larger force on a smaller object than the smaller object exerts back on the larger object.</w:t>
        </w:r>
      </w:ins>
    </w:p>
    <w:p w14:paraId="36017893" w14:textId="3F34F8C4" w:rsidR="007B7FCF" w:rsidRPr="007F44D4" w:rsidRDefault="007B7FCF" w:rsidP="007B7FCF">
      <w:pPr>
        <w:rPr>
          <w:b/>
        </w:rPr>
      </w:pPr>
    </w:p>
    <w:p w14:paraId="302F61C1" w14:textId="77777777" w:rsidR="007B7FCF" w:rsidRPr="002A2A08" w:rsidRDefault="007B7FCF" w:rsidP="007B7FCF">
      <w:pPr>
        <w:rPr>
          <w:b/>
          <w:sz w:val="28"/>
          <w:szCs w:val="28"/>
        </w:rPr>
      </w:pPr>
      <w:r w:rsidRPr="002A2A08">
        <w:rPr>
          <w:b/>
          <w:sz w:val="28"/>
          <w:szCs w:val="28"/>
        </w:rPr>
        <w:t>Legend:</w:t>
      </w:r>
    </w:p>
    <w:p w14:paraId="24C5F398" w14:textId="77777777" w:rsidR="007B7FCF" w:rsidRDefault="007B7FCF" w:rsidP="007B7FCF">
      <w:r w:rsidRPr="00E62043">
        <w:rPr>
          <w:rFonts w:cs="Arial"/>
          <w:b/>
        </w:rPr>
        <w:t xml:space="preserve">Figure 1. </w:t>
      </w:r>
      <w:r>
        <w:rPr>
          <w:rFonts w:cs="Arial"/>
          <w:b/>
        </w:rPr>
        <w:t>The basic setup</w:t>
      </w:r>
      <w:r w:rsidRPr="00E62043">
        <w:rPr>
          <w:rFonts w:cs="Arial"/>
          <w:b/>
        </w:rPr>
        <w:t xml:space="preserve">. </w:t>
      </w:r>
      <w:r>
        <w:rPr>
          <w:rFonts w:cs="Arial"/>
        </w:rPr>
        <w:t>Key components of the apparatus are the two wheeled carts, each with a force sensor mounted on top, and a computer interface.</w:t>
      </w:r>
    </w:p>
    <w:p w14:paraId="591ED6D3" w14:textId="77777777" w:rsidR="007B7FCF" w:rsidRDefault="007B7FCF" w:rsidP="007B7FCF">
      <w:pPr>
        <w:widowControl w:val="0"/>
        <w:autoSpaceDE w:val="0"/>
        <w:autoSpaceDN w:val="0"/>
        <w:adjustRightInd w:val="0"/>
        <w:spacing w:after="0"/>
        <w:jc w:val="both"/>
        <w:rPr>
          <w:rFonts w:cs="Arial"/>
        </w:rPr>
      </w:pPr>
      <w:r>
        <w:rPr>
          <w:rFonts w:cs="Arial"/>
          <w:b/>
        </w:rPr>
        <w:t>Figure 2</w:t>
      </w:r>
      <w:r w:rsidRPr="00E62043">
        <w:rPr>
          <w:rFonts w:cs="Arial"/>
          <w:b/>
        </w:rPr>
        <w:t xml:space="preserve">. </w:t>
      </w:r>
      <w:r>
        <w:rPr>
          <w:rFonts w:cs="Arial"/>
          <w:b/>
        </w:rPr>
        <w:t>Result of the first collision</w:t>
      </w:r>
      <w:r w:rsidRPr="00E62043">
        <w:rPr>
          <w:rFonts w:cs="Arial"/>
          <w:b/>
        </w:rPr>
        <w:t xml:space="preserve">. </w:t>
      </w:r>
      <w:r>
        <w:rPr>
          <w:rFonts w:cs="Arial"/>
        </w:rPr>
        <w:t>The forces experienced by the carts are equal and opposite.</w:t>
      </w:r>
    </w:p>
    <w:p w14:paraId="0F2436DF" w14:textId="77777777" w:rsidR="007B7FCF" w:rsidRDefault="007B7FCF" w:rsidP="007B7FCF">
      <w:pPr>
        <w:widowControl w:val="0"/>
        <w:autoSpaceDE w:val="0"/>
        <w:autoSpaceDN w:val="0"/>
        <w:adjustRightInd w:val="0"/>
        <w:spacing w:after="0"/>
        <w:jc w:val="both"/>
        <w:rPr>
          <w:rFonts w:cs="Arial"/>
          <w:b/>
        </w:rPr>
      </w:pPr>
    </w:p>
    <w:p w14:paraId="7B59B0CC" w14:textId="77777777" w:rsidR="007B7FCF" w:rsidRPr="00520731" w:rsidRDefault="007B7FCF" w:rsidP="007B7FCF">
      <w:pPr>
        <w:widowControl w:val="0"/>
        <w:autoSpaceDE w:val="0"/>
        <w:autoSpaceDN w:val="0"/>
        <w:adjustRightInd w:val="0"/>
        <w:spacing w:after="0"/>
        <w:jc w:val="both"/>
        <w:rPr>
          <w:rFonts w:cs="Arial"/>
        </w:rPr>
      </w:pPr>
      <w:r>
        <w:rPr>
          <w:rFonts w:cs="Arial"/>
          <w:b/>
        </w:rPr>
        <w:t>Figure 3</w:t>
      </w:r>
      <w:r w:rsidRPr="00E62043">
        <w:rPr>
          <w:rFonts w:cs="Arial"/>
          <w:b/>
        </w:rPr>
        <w:t xml:space="preserve">. </w:t>
      </w:r>
      <w:r>
        <w:rPr>
          <w:rFonts w:cs="Arial"/>
          <w:b/>
        </w:rPr>
        <w:t>Result of the second collision</w:t>
      </w:r>
      <w:r w:rsidRPr="00E62043">
        <w:rPr>
          <w:rFonts w:cs="Arial"/>
          <w:b/>
        </w:rPr>
        <w:t xml:space="preserve">. </w:t>
      </w:r>
      <w:r>
        <w:rPr>
          <w:rFonts w:cs="Arial"/>
        </w:rPr>
        <w:t>The forces experienced by the carts are equal and opposite.</w:t>
      </w:r>
    </w:p>
    <w:p w14:paraId="3AE06D42" w14:textId="77777777" w:rsidR="007B7FCF" w:rsidRDefault="007B7FCF" w:rsidP="007B7FCF">
      <w:pPr>
        <w:widowControl w:val="0"/>
        <w:autoSpaceDE w:val="0"/>
        <w:autoSpaceDN w:val="0"/>
        <w:adjustRightInd w:val="0"/>
        <w:spacing w:after="0"/>
        <w:jc w:val="both"/>
        <w:rPr>
          <w:b/>
        </w:rPr>
      </w:pPr>
    </w:p>
    <w:p w14:paraId="4ECC4D39" w14:textId="77777777" w:rsidR="007B7FCF" w:rsidRPr="00520731" w:rsidRDefault="007B7FCF" w:rsidP="007B7FCF">
      <w:pPr>
        <w:widowControl w:val="0"/>
        <w:autoSpaceDE w:val="0"/>
        <w:autoSpaceDN w:val="0"/>
        <w:adjustRightInd w:val="0"/>
        <w:spacing w:after="0"/>
        <w:jc w:val="both"/>
        <w:rPr>
          <w:rFonts w:cs="Arial"/>
        </w:rPr>
      </w:pPr>
      <w:r>
        <w:rPr>
          <w:rFonts w:cs="Arial"/>
          <w:b/>
        </w:rPr>
        <w:t>Figure 4</w:t>
      </w:r>
      <w:r w:rsidRPr="00E62043">
        <w:rPr>
          <w:rFonts w:cs="Arial"/>
          <w:b/>
        </w:rPr>
        <w:t xml:space="preserve">. </w:t>
      </w:r>
      <w:r>
        <w:rPr>
          <w:rFonts w:cs="Arial"/>
          <w:b/>
        </w:rPr>
        <w:t>Result of the third collision</w:t>
      </w:r>
      <w:r w:rsidRPr="00E62043">
        <w:rPr>
          <w:rFonts w:cs="Arial"/>
          <w:b/>
        </w:rPr>
        <w:t xml:space="preserve">. </w:t>
      </w:r>
      <w:r>
        <w:rPr>
          <w:rFonts w:cs="Arial"/>
        </w:rPr>
        <w:t>The forces experienced by the carts are equal and opposite.</w:t>
      </w:r>
    </w:p>
    <w:p w14:paraId="0EBB7228" w14:textId="77777777" w:rsidR="007B7FCF" w:rsidRDefault="007B7FCF" w:rsidP="007B7FCF">
      <w:pPr>
        <w:widowControl w:val="0"/>
        <w:autoSpaceDE w:val="0"/>
        <w:autoSpaceDN w:val="0"/>
        <w:adjustRightInd w:val="0"/>
        <w:spacing w:after="0"/>
        <w:jc w:val="both"/>
        <w:rPr>
          <w:rFonts w:cs="Arial"/>
          <w:b/>
        </w:rPr>
      </w:pPr>
    </w:p>
    <w:p w14:paraId="481711F7" w14:textId="77777777" w:rsidR="007B7FCF" w:rsidRPr="00407C15" w:rsidRDefault="007B7FCF" w:rsidP="007B7FCF">
      <w:pPr>
        <w:widowControl w:val="0"/>
        <w:autoSpaceDE w:val="0"/>
        <w:autoSpaceDN w:val="0"/>
        <w:adjustRightInd w:val="0"/>
        <w:spacing w:after="0"/>
        <w:jc w:val="both"/>
        <w:rPr>
          <w:rFonts w:cs="Arial"/>
        </w:rPr>
      </w:pPr>
      <w:r>
        <w:rPr>
          <w:rFonts w:cs="Arial"/>
          <w:b/>
        </w:rPr>
        <w:t>Figure 5</w:t>
      </w:r>
      <w:r w:rsidRPr="00E62043">
        <w:rPr>
          <w:rFonts w:cs="Arial"/>
          <w:b/>
        </w:rPr>
        <w:t xml:space="preserve">. </w:t>
      </w:r>
      <w:r>
        <w:rPr>
          <w:rFonts w:cs="Arial"/>
          <w:b/>
        </w:rPr>
        <w:t>Result of the first pushing and pulling situation</w:t>
      </w:r>
      <w:r w:rsidRPr="00E62043">
        <w:rPr>
          <w:rFonts w:cs="Arial"/>
          <w:b/>
        </w:rPr>
        <w:t xml:space="preserve">. </w:t>
      </w:r>
      <w:r>
        <w:rPr>
          <w:rFonts w:cs="Arial"/>
        </w:rPr>
        <w:t>The forces experienced by the carts are equal and opposite.</w:t>
      </w:r>
    </w:p>
    <w:p w14:paraId="38191BBB" w14:textId="77777777" w:rsidR="007B7FCF" w:rsidRDefault="007B7FCF" w:rsidP="007B7FCF">
      <w:pPr>
        <w:widowControl w:val="0"/>
        <w:autoSpaceDE w:val="0"/>
        <w:autoSpaceDN w:val="0"/>
        <w:adjustRightInd w:val="0"/>
        <w:spacing w:after="0"/>
        <w:jc w:val="both"/>
        <w:rPr>
          <w:rFonts w:cs="Arial"/>
          <w:b/>
        </w:rPr>
      </w:pPr>
    </w:p>
    <w:p w14:paraId="36499719" w14:textId="77777777" w:rsidR="007B7FCF" w:rsidRDefault="007B7FCF" w:rsidP="007B7FCF">
      <w:pPr>
        <w:widowControl w:val="0"/>
        <w:autoSpaceDE w:val="0"/>
        <w:autoSpaceDN w:val="0"/>
        <w:adjustRightInd w:val="0"/>
        <w:spacing w:after="0"/>
        <w:jc w:val="both"/>
        <w:rPr>
          <w:rFonts w:cs="Arial"/>
        </w:rPr>
      </w:pPr>
      <w:r>
        <w:rPr>
          <w:rFonts w:cs="Arial"/>
          <w:b/>
        </w:rPr>
        <w:t>Figure 6</w:t>
      </w:r>
      <w:r w:rsidRPr="00E62043">
        <w:rPr>
          <w:rFonts w:cs="Arial"/>
          <w:b/>
        </w:rPr>
        <w:t xml:space="preserve">. </w:t>
      </w:r>
      <w:r>
        <w:rPr>
          <w:rFonts w:cs="Arial"/>
          <w:b/>
        </w:rPr>
        <w:t>Result of the second pushing and pulling situation</w:t>
      </w:r>
      <w:r w:rsidRPr="00E62043">
        <w:rPr>
          <w:rFonts w:cs="Arial"/>
          <w:b/>
        </w:rPr>
        <w:t xml:space="preserve">. </w:t>
      </w:r>
      <w:r>
        <w:rPr>
          <w:rFonts w:cs="Arial"/>
        </w:rPr>
        <w:t>The forces experienced by the carts are equal and opposite.</w:t>
      </w:r>
    </w:p>
    <w:p w14:paraId="40365C78" w14:textId="77777777" w:rsidR="007B7FCF" w:rsidRDefault="007B7FCF" w:rsidP="007B7FCF">
      <w:pPr>
        <w:widowControl w:val="0"/>
        <w:autoSpaceDE w:val="0"/>
        <w:autoSpaceDN w:val="0"/>
        <w:adjustRightInd w:val="0"/>
        <w:spacing w:after="0"/>
        <w:jc w:val="both"/>
        <w:rPr>
          <w:b/>
        </w:rPr>
      </w:pPr>
    </w:p>
    <w:p w14:paraId="5F3E1F45" w14:textId="39275565" w:rsidR="007B7FCF" w:rsidRDefault="007B7FCF" w:rsidP="002A2A08">
      <w:pPr>
        <w:widowControl w:val="0"/>
        <w:autoSpaceDE w:val="0"/>
        <w:autoSpaceDN w:val="0"/>
        <w:adjustRightInd w:val="0"/>
        <w:spacing w:after="0"/>
        <w:jc w:val="both"/>
        <w:rPr>
          <w:rFonts w:cs="Arial"/>
        </w:rPr>
      </w:pPr>
      <w:r>
        <w:rPr>
          <w:rFonts w:cs="Arial"/>
          <w:b/>
        </w:rPr>
        <w:t>Figure 7</w:t>
      </w:r>
      <w:r w:rsidRPr="00E62043">
        <w:rPr>
          <w:rFonts w:cs="Arial"/>
          <w:b/>
        </w:rPr>
        <w:t xml:space="preserve">. </w:t>
      </w:r>
      <w:r>
        <w:rPr>
          <w:rFonts w:cs="Arial"/>
          <w:b/>
        </w:rPr>
        <w:t>Result of the third pushing and pulling situation</w:t>
      </w:r>
      <w:r w:rsidRPr="00E62043">
        <w:rPr>
          <w:rFonts w:cs="Arial"/>
          <w:b/>
        </w:rPr>
        <w:t xml:space="preserve">. </w:t>
      </w:r>
      <w:r>
        <w:rPr>
          <w:rFonts w:cs="Arial"/>
        </w:rPr>
        <w:t>The forces experienced by the carts are equal and opposite.</w:t>
      </w:r>
    </w:p>
    <w:p w14:paraId="67C13CDF" w14:textId="6215A735" w:rsidR="00A21713" w:rsidRDefault="00A21713" w:rsidP="002A2A08">
      <w:pPr>
        <w:widowControl w:val="0"/>
        <w:autoSpaceDE w:val="0"/>
        <w:autoSpaceDN w:val="0"/>
        <w:adjustRightInd w:val="0"/>
        <w:spacing w:after="0"/>
        <w:jc w:val="both"/>
        <w:rPr>
          <w:rFonts w:cs="Arial"/>
        </w:rPr>
      </w:pPr>
      <w:r>
        <w:rPr>
          <w:rFonts w:cs="Arial"/>
        </w:rPr>
        <w:br/>
      </w:r>
      <w:r w:rsidRPr="00A21713">
        <w:rPr>
          <w:rFonts w:cs="Arial"/>
          <w:b/>
        </w:rPr>
        <w:t>Figure 8.</w:t>
      </w:r>
      <w:r>
        <w:rPr>
          <w:rFonts w:cs="Arial"/>
        </w:rPr>
        <w:t xml:space="preserve"> If an object with comparable mass to that of the Earth were to fall towards it, then the corresponding acceleration of the Earth would be observable. </w:t>
      </w:r>
    </w:p>
    <w:p w14:paraId="73BC8AD8" w14:textId="5C7BF21B" w:rsidR="00A21713" w:rsidRDefault="00A21713" w:rsidP="002A2A08">
      <w:pPr>
        <w:widowControl w:val="0"/>
        <w:autoSpaceDE w:val="0"/>
        <w:autoSpaceDN w:val="0"/>
        <w:adjustRightInd w:val="0"/>
        <w:spacing w:after="0"/>
        <w:jc w:val="both"/>
        <w:rPr>
          <w:rFonts w:cs="Arial"/>
        </w:rPr>
      </w:pPr>
      <w:r w:rsidRPr="00A21713">
        <w:rPr>
          <w:rFonts w:cs="Arial"/>
        </w:rPr>
        <w:t>"Gravity action-reaction" by Orion 8 - Own work. Licensed under CC BY-SA 3.0 via Wikimedia Commons</w:t>
      </w:r>
    </w:p>
    <w:p w14:paraId="1A03D366" w14:textId="4657E287" w:rsidR="00A21713" w:rsidRPr="007B7FCF" w:rsidRDefault="00A21713" w:rsidP="002A2A08">
      <w:pPr>
        <w:widowControl w:val="0"/>
        <w:autoSpaceDE w:val="0"/>
        <w:autoSpaceDN w:val="0"/>
        <w:adjustRightInd w:val="0"/>
        <w:spacing w:after="0"/>
        <w:jc w:val="both"/>
        <w:rPr>
          <w:rFonts w:cs="Arial"/>
        </w:rPr>
      </w:pPr>
      <w:r>
        <w:rPr>
          <w:rFonts w:cs="Arial"/>
        </w:rPr>
        <w:br/>
      </w:r>
      <w:r w:rsidRPr="00A21713">
        <w:rPr>
          <w:rFonts w:cs="Arial"/>
          <w:b/>
        </w:rPr>
        <w:t>Figure 9.</w:t>
      </w:r>
      <w:r>
        <w:rPr>
          <w:rFonts w:cs="Arial"/>
        </w:rPr>
        <w:t xml:space="preserve"> Two American football players</w:t>
      </w:r>
      <w:r w:rsidR="007F44D4">
        <w:rPr>
          <w:rFonts w:cs="Arial"/>
        </w:rPr>
        <w:t>.</w:t>
      </w:r>
    </w:p>
    <w:sectPr w:rsidR="00A21713" w:rsidRPr="007B7FCF" w:rsidSect="0031638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2-03T17:23:00Z" w:initials="DM">
    <w:p w14:paraId="02744BA2" w14:textId="342F47B9" w:rsidR="007F44D4" w:rsidRDefault="007F44D4">
      <w:pPr>
        <w:pStyle w:val="CommentText"/>
      </w:pPr>
      <w:r>
        <w:rPr>
          <w:rStyle w:val="CommentReference"/>
        </w:rPr>
        <w:annotationRef/>
      </w:r>
      <w:r>
        <w:t>Moved to Results.</w:t>
      </w:r>
    </w:p>
  </w:comment>
  <w:comment w:id="6" w:author="Andrew" w:date="2015-01-29T16:16:00Z" w:initials="A">
    <w:p w14:paraId="61A9540D" w14:textId="1BDC1C95" w:rsidR="0063782C" w:rsidRDefault="0063782C">
      <w:pPr>
        <w:pStyle w:val="CommentText"/>
      </w:pPr>
      <w:r>
        <w:rPr>
          <w:rStyle w:val="CommentReference"/>
        </w:rPr>
        <w:annotationRef/>
      </w:r>
      <w:r>
        <w:t>Is there a range of acceptable velocities? Do you just push it with your hand?</w:t>
      </w:r>
    </w:p>
  </w:comment>
  <w:comment w:id="10" w:author="Andrew" w:date="2015-01-30T10:22:00Z" w:initials="A">
    <w:p w14:paraId="18074B1A" w14:textId="68D05590" w:rsidR="0063782C" w:rsidRDefault="0063782C">
      <w:pPr>
        <w:pStyle w:val="CommentText"/>
      </w:pPr>
      <w:r>
        <w:rPr>
          <w:rStyle w:val="CommentReference"/>
        </w:rPr>
        <w:annotationRef/>
      </w:r>
      <w:r>
        <w:t>This step (and the other “predict” steps) are more appropriate in a lab exercise, less in a demonstration video.</w:t>
      </w:r>
    </w:p>
  </w:comment>
  <w:comment w:id="11" w:author="Dennis McGonagle" w:date="2015-02-02T13:46:00Z" w:initials="DM">
    <w:p w14:paraId="70A8079A" w14:textId="07A0DBA2" w:rsidR="0063782C" w:rsidRDefault="0063782C">
      <w:pPr>
        <w:pStyle w:val="CommentText"/>
      </w:pPr>
      <w:r>
        <w:rPr>
          <w:rStyle w:val="CommentReference"/>
        </w:rPr>
        <w:annotationRef/>
      </w:r>
      <w:r>
        <w:t xml:space="preserve">Understood, we can skip it. </w:t>
      </w:r>
    </w:p>
  </w:comment>
  <w:comment w:id="31" w:author="Andrew" w:date="2015-01-29T16:23:00Z" w:initials="A">
    <w:p w14:paraId="76182731" w14:textId="1C7C381C" w:rsidR="0063782C" w:rsidRDefault="0063782C">
      <w:pPr>
        <w:pStyle w:val="CommentText"/>
      </w:pPr>
      <w:r>
        <w:rPr>
          <w:rStyle w:val="CommentReference"/>
        </w:rPr>
        <w:annotationRef/>
      </w:r>
      <w:r>
        <w:t>When/how do you increase the mass?</w:t>
      </w:r>
    </w:p>
  </w:comment>
  <w:comment w:id="41" w:author="Andrew" w:date="2015-01-29T16:24:00Z" w:initials="A">
    <w:p w14:paraId="64815AF1" w14:textId="663D9F1F" w:rsidR="0063782C" w:rsidRDefault="0063782C">
      <w:pPr>
        <w:pStyle w:val="CommentText"/>
      </w:pPr>
      <w:r>
        <w:rPr>
          <w:rStyle w:val="CommentReference"/>
        </w:rPr>
        <w:annotationRef/>
      </w:r>
      <w:r>
        <w:t xml:space="preserve">As above, include a step where you increase the mass. </w:t>
      </w:r>
    </w:p>
  </w:comment>
  <w:comment w:id="44" w:author="Andrew" w:date="2015-01-30T10:40:00Z" w:initials="A">
    <w:p w14:paraId="24AFED14" w14:textId="646C4807" w:rsidR="0063782C" w:rsidRDefault="0063782C">
      <w:pPr>
        <w:pStyle w:val="CommentText"/>
      </w:pPr>
      <w:r>
        <w:rPr>
          <w:rStyle w:val="CommentReference"/>
        </w:rPr>
        <w:annotationRef/>
      </w:r>
      <w:r>
        <w:t xml:space="preserve">As this is a video, we need visuals to go with any applications we cover. Which of these applications can you provide visuals and/or data for? </w:t>
      </w:r>
    </w:p>
  </w:comment>
  <w:comment w:id="46" w:author="Dennis McGonagle" w:date="2015-02-03T17:09:00Z" w:initials="DM">
    <w:p w14:paraId="4F92C7AB" w14:textId="4E1E4373" w:rsidR="00A21713" w:rsidRDefault="00A21713">
      <w:pPr>
        <w:pStyle w:val="CommentText"/>
      </w:pPr>
      <w:r>
        <w:rPr>
          <w:rStyle w:val="CommentReference"/>
        </w:rPr>
        <w:annotationRef/>
      </w:r>
      <w:r>
        <w:t xml:space="preserve">I’ve added a couple. </w:t>
      </w:r>
    </w:p>
  </w:comment>
  <w:comment w:id="47" w:author="Andrew" w:date="2015-01-30T10:45:00Z" w:initials="A">
    <w:p w14:paraId="67B91A56" w14:textId="44BFA1A3" w:rsidR="0063782C" w:rsidRDefault="0063782C">
      <w:pPr>
        <w:pStyle w:val="CommentText"/>
      </w:pPr>
      <w:r>
        <w:rPr>
          <w:rStyle w:val="CommentReference"/>
        </w:rPr>
        <w:annotationRef/>
      </w:r>
      <w:r>
        <w:t>Add a Results section that covers this idea, and expands on it.</w:t>
      </w:r>
    </w:p>
  </w:comment>
  <w:comment w:id="48" w:author="Dennis McGonagle" w:date="2015-02-03T17:09:00Z" w:initials="DM">
    <w:p w14:paraId="7A0E6AF7" w14:textId="09D3190A" w:rsidR="00A21713" w:rsidRDefault="00A21713">
      <w:pPr>
        <w:pStyle w:val="CommentText"/>
      </w:pPr>
      <w:r>
        <w:rPr>
          <w:rStyle w:val="CommentReference"/>
        </w:rPr>
        <w:annotationRef/>
      </w:r>
      <w:r>
        <w:t xml:space="preserve">His comment above about having the Principles be at the end is in response to this comment. </w:t>
      </w:r>
      <w:r w:rsidR="007F44D4">
        <w:t xml:space="preserve">I’ve modified the manuscript to reflect that, though it leaves the Principles section a bit thin. </w:t>
      </w:r>
    </w:p>
  </w:comment>
  <w:comment w:id="45" w:author="Andrew Duffy" w:date="2015-02-03T09:19:00Z" w:initials="AD">
    <w:p w14:paraId="4A135421" w14:textId="6D404EAD" w:rsidR="0063782C" w:rsidRDefault="0063782C">
      <w:pPr>
        <w:pStyle w:val="CommentText"/>
      </w:pPr>
      <w:r>
        <w:rPr>
          <w:rStyle w:val="CommentReference"/>
        </w:rPr>
        <w:annotationRef/>
      </w:r>
      <w:r w:rsidR="006B62BB">
        <w:t>I’m pretty sure the manuscript I originally submitted had the Principles section toward the end – it is quite important not to have that at the beginning, otherwise there’s not a lot of point to going through the rest, because that gives away the result. Can we move that text back to here</w:t>
      </w:r>
      <w:r w:rsidR="002A32CB">
        <w:t>?</w:t>
      </w:r>
      <w:r w:rsidR="006B62BB">
        <w:t xml:space="preserve"> Feel free to re-title it Results. This lab is a bit different from others </w:t>
      </w:r>
      <w:proofErr w:type="gramStart"/>
      <w:r w:rsidR="006B62BB">
        <w:t>-  we</w:t>
      </w:r>
      <w:proofErr w:type="gramEnd"/>
      <w:r w:rsidR="006B62BB">
        <w:t xml:space="preserve"> don’t want to give the main result away at the beginning.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744BA2" w15:done="0"/>
  <w15:commentEx w15:paraId="61A9540D" w15:done="0"/>
  <w15:commentEx w15:paraId="18074B1A" w15:done="0"/>
  <w15:commentEx w15:paraId="70A8079A" w15:paraIdParent="18074B1A" w15:done="0"/>
  <w15:commentEx w15:paraId="76182731" w15:done="0"/>
  <w15:commentEx w15:paraId="64815AF1" w15:done="0"/>
  <w15:commentEx w15:paraId="24AFED14" w15:done="0"/>
  <w15:commentEx w15:paraId="4F92C7AB" w15:paraIdParent="24AFED14" w15:done="0"/>
  <w15:commentEx w15:paraId="67B91A56" w15:done="0"/>
  <w15:commentEx w15:paraId="7A0E6AF7" w15:paraIdParent="67B91A56" w15:done="0"/>
  <w15:commentEx w15:paraId="4A13542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3BD7912"/>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930B02"/>
    <w:multiLevelType w:val="hybridMultilevel"/>
    <w:tmpl w:val="17CAF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576A4AB9"/>
    <w:multiLevelType w:val="multilevel"/>
    <w:tmpl w:val="9D38DFB0"/>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3"/>
  </w:num>
  <w:num w:numId="2">
    <w:abstractNumId w:val="5"/>
  </w:num>
  <w:num w:numId="3">
    <w:abstractNumId w:val="10"/>
  </w:num>
  <w:num w:numId="4">
    <w:abstractNumId w:val="0"/>
  </w:num>
  <w:num w:numId="5">
    <w:abstractNumId w:val="14"/>
  </w:num>
  <w:num w:numId="6">
    <w:abstractNumId w:val="15"/>
  </w:num>
  <w:num w:numId="7">
    <w:abstractNumId w:val="3"/>
  </w:num>
  <w:num w:numId="8">
    <w:abstractNumId w:val="7"/>
  </w:num>
  <w:num w:numId="9">
    <w:abstractNumId w:val="1"/>
  </w:num>
  <w:num w:numId="10">
    <w:abstractNumId w:val="16"/>
  </w:num>
  <w:num w:numId="11">
    <w:abstractNumId w:val="9"/>
  </w:num>
  <w:num w:numId="12">
    <w:abstractNumId w:val="6"/>
  </w:num>
  <w:num w:numId="13">
    <w:abstractNumId w:val="8"/>
  </w:num>
  <w:num w:numId="14">
    <w:abstractNumId w:val="11"/>
  </w:num>
  <w:num w:numId="15">
    <w:abstractNumId w:val="4"/>
  </w:num>
  <w:num w:numId="16">
    <w:abstractNumId w:val="2"/>
  </w:num>
  <w:num w:numId="1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2642A"/>
    <w:rsid w:val="0006126D"/>
    <w:rsid w:val="000D734B"/>
    <w:rsid w:val="000F082E"/>
    <w:rsid w:val="000F333C"/>
    <w:rsid w:val="00111454"/>
    <w:rsid w:val="00111E04"/>
    <w:rsid w:val="0012387D"/>
    <w:rsid w:val="00133ED8"/>
    <w:rsid w:val="001454D5"/>
    <w:rsid w:val="001C4B2A"/>
    <w:rsid w:val="001E7A79"/>
    <w:rsid w:val="001E7C57"/>
    <w:rsid w:val="001F2725"/>
    <w:rsid w:val="00211663"/>
    <w:rsid w:val="00215808"/>
    <w:rsid w:val="00251BB4"/>
    <w:rsid w:val="00277077"/>
    <w:rsid w:val="002805A6"/>
    <w:rsid w:val="002825ED"/>
    <w:rsid w:val="002A1295"/>
    <w:rsid w:val="002A2A08"/>
    <w:rsid w:val="002A32CB"/>
    <w:rsid w:val="002C6242"/>
    <w:rsid w:val="002D02B9"/>
    <w:rsid w:val="002E2DAB"/>
    <w:rsid w:val="0030488D"/>
    <w:rsid w:val="0031107B"/>
    <w:rsid w:val="0031638B"/>
    <w:rsid w:val="0032268A"/>
    <w:rsid w:val="00331B96"/>
    <w:rsid w:val="00333C33"/>
    <w:rsid w:val="0036543D"/>
    <w:rsid w:val="003A163D"/>
    <w:rsid w:val="003A317D"/>
    <w:rsid w:val="003C50E8"/>
    <w:rsid w:val="003E55C2"/>
    <w:rsid w:val="003F3830"/>
    <w:rsid w:val="00400ABC"/>
    <w:rsid w:val="00407189"/>
    <w:rsid w:val="00407C15"/>
    <w:rsid w:val="00430EF8"/>
    <w:rsid w:val="004361C6"/>
    <w:rsid w:val="00447498"/>
    <w:rsid w:val="00456243"/>
    <w:rsid w:val="00474E08"/>
    <w:rsid w:val="00477718"/>
    <w:rsid w:val="004862F4"/>
    <w:rsid w:val="004C4211"/>
    <w:rsid w:val="004E175A"/>
    <w:rsid w:val="004E3A4C"/>
    <w:rsid w:val="004E3B6C"/>
    <w:rsid w:val="004E7621"/>
    <w:rsid w:val="00520731"/>
    <w:rsid w:val="00525732"/>
    <w:rsid w:val="00537F58"/>
    <w:rsid w:val="0054062F"/>
    <w:rsid w:val="00560211"/>
    <w:rsid w:val="00561B6A"/>
    <w:rsid w:val="00561F73"/>
    <w:rsid w:val="005B0E4D"/>
    <w:rsid w:val="005C3C72"/>
    <w:rsid w:val="005E3B2A"/>
    <w:rsid w:val="005E549E"/>
    <w:rsid w:val="006006DC"/>
    <w:rsid w:val="0063782C"/>
    <w:rsid w:val="00670262"/>
    <w:rsid w:val="00696FB2"/>
    <w:rsid w:val="006B4D1F"/>
    <w:rsid w:val="006B62BB"/>
    <w:rsid w:val="006D6A8D"/>
    <w:rsid w:val="006E23D8"/>
    <w:rsid w:val="006F1E07"/>
    <w:rsid w:val="006F3094"/>
    <w:rsid w:val="007109CF"/>
    <w:rsid w:val="00735F69"/>
    <w:rsid w:val="0075133C"/>
    <w:rsid w:val="00754C37"/>
    <w:rsid w:val="00780E4C"/>
    <w:rsid w:val="007B7DC1"/>
    <w:rsid w:val="007B7EC6"/>
    <w:rsid w:val="007B7FCF"/>
    <w:rsid w:val="007F44D4"/>
    <w:rsid w:val="00805A1A"/>
    <w:rsid w:val="00817794"/>
    <w:rsid w:val="008328FF"/>
    <w:rsid w:val="00835C77"/>
    <w:rsid w:val="00840D5E"/>
    <w:rsid w:val="00884438"/>
    <w:rsid w:val="00896046"/>
    <w:rsid w:val="0089760C"/>
    <w:rsid w:val="008C2FF3"/>
    <w:rsid w:val="008D7B30"/>
    <w:rsid w:val="008E7E85"/>
    <w:rsid w:val="008F2F39"/>
    <w:rsid w:val="009239E4"/>
    <w:rsid w:val="00932788"/>
    <w:rsid w:val="00965902"/>
    <w:rsid w:val="00967467"/>
    <w:rsid w:val="009705A8"/>
    <w:rsid w:val="00981131"/>
    <w:rsid w:val="00A07429"/>
    <w:rsid w:val="00A21713"/>
    <w:rsid w:val="00A220F5"/>
    <w:rsid w:val="00A40261"/>
    <w:rsid w:val="00AD19C7"/>
    <w:rsid w:val="00AD49DB"/>
    <w:rsid w:val="00B21313"/>
    <w:rsid w:val="00B501AD"/>
    <w:rsid w:val="00B81C7D"/>
    <w:rsid w:val="00BA2D98"/>
    <w:rsid w:val="00BB422C"/>
    <w:rsid w:val="00BD2DA8"/>
    <w:rsid w:val="00BE5CFE"/>
    <w:rsid w:val="00BF6326"/>
    <w:rsid w:val="00C07471"/>
    <w:rsid w:val="00C24001"/>
    <w:rsid w:val="00C32B9A"/>
    <w:rsid w:val="00C436F9"/>
    <w:rsid w:val="00C446FD"/>
    <w:rsid w:val="00C63471"/>
    <w:rsid w:val="00CC3683"/>
    <w:rsid w:val="00CC5C75"/>
    <w:rsid w:val="00CD3C42"/>
    <w:rsid w:val="00CE75CF"/>
    <w:rsid w:val="00D000CD"/>
    <w:rsid w:val="00D23224"/>
    <w:rsid w:val="00D23DA4"/>
    <w:rsid w:val="00D41E3A"/>
    <w:rsid w:val="00D514CB"/>
    <w:rsid w:val="00D553B8"/>
    <w:rsid w:val="00D66985"/>
    <w:rsid w:val="00D76961"/>
    <w:rsid w:val="00DB0136"/>
    <w:rsid w:val="00DB6D55"/>
    <w:rsid w:val="00DB7214"/>
    <w:rsid w:val="00DE2EA3"/>
    <w:rsid w:val="00E01DB2"/>
    <w:rsid w:val="00E07D27"/>
    <w:rsid w:val="00E57A8D"/>
    <w:rsid w:val="00E62043"/>
    <w:rsid w:val="00E70F2A"/>
    <w:rsid w:val="00E73F76"/>
    <w:rsid w:val="00E954CA"/>
    <w:rsid w:val="00EB03BE"/>
    <w:rsid w:val="00EC0FB8"/>
    <w:rsid w:val="00ED59AA"/>
    <w:rsid w:val="00EE57D8"/>
    <w:rsid w:val="00F00CF4"/>
    <w:rsid w:val="00F240F3"/>
    <w:rsid w:val="00F86702"/>
    <w:rsid w:val="00FA7EF5"/>
    <w:rsid w:val="00FB3F3F"/>
    <w:rsid w:val="00FC455E"/>
    <w:rsid w:val="00FF6B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FFA3BE6"/>
  <w15:docId w15:val="{C510FC19-D28D-4479-98C5-D677DC5DB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 w:type="paragraph" w:customStyle="1" w:styleId="List1">
    <w:name w:val="List1"/>
    <w:basedOn w:val="Normal"/>
    <w:rsid w:val="00561B6A"/>
    <w:pPr>
      <w:spacing w:before="240" w:after="0"/>
      <w:ind w:left="440" w:hanging="440"/>
      <w:jc w:val="both"/>
    </w:pPr>
    <w:rPr>
      <w:rFonts w:ascii="Times" w:eastAsia="Times New Roman"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B5277-F0C5-47C6-8CBD-D0D6373D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Kolski-Andreaco</dc:creator>
  <cp:keywords/>
  <cp:lastModifiedBy>Dennis McGonagle</cp:lastModifiedBy>
  <cp:revision>2</cp:revision>
  <dcterms:created xsi:type="dcterms:W3CDTF">2015-02-03T22:23:00Z</dcterms:created>
  <dcterms:modified xsi:type="dcterms:W3CDTF">2015-02-03T22:23:00Z</dcterms:modified>
</cp:coreProperties>
</file>