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AAA" w:rsidRDefault="00572AAA" w:rsidP="00572AAA">
      <w:pPr>
        <w:rPr>
          <w:b/>
          <w:sz w:val="32"/>
          <w:szCs w:val="28"/>
        </w:rPr>
      </w:pPr>
      <w:r>
        <w:rPr>
          <w:b/>
          <w:sz w:val="32"/>
          <w:szCs w:val="28"/>
        </w:rPr>
        <w:t>Author Name: Alan Lester, University of Colorado Boulder</w:t>
      </w:r>
    </w:p>
    <w:p w:rsidR="00572AAA" w:rsidRPr="00ED12CA" w:rsidRDefault="00572AAA" w:rsidP="00572AAA">
      <w:pPr>
        <w:rPr>
          <w:b/>
          <w:sz w:val="32"/>
          <w:szCs w:val="28"/>
        </w:rPr>
      </w:pPr>
      <w:r>
        <w:rPr>
          <w:b/>
          <w:sz w:val="32"/>
          <w:szCs w:val="28"/>
        </w:rPr>
        <w:t>Earth Science Education Title: Intrusive Igneous Rocks</w:t>
      </w:r>
    </w:p>
    <w:p w:rsidR="00572AAA" w:rsidRDefault="00572AAA" w:rsidP="00572AAA">
      <w:pPr>
        <w:rPr>
          <w:b/>
          <w:sz w:val="28"/>
          <w:szCs w:val="28"/>
        </w:rPr>
      </w:pPr>
      <w:r>
        <w:rPr>
          <w:b/>
          <w:sz w:val="28"/>
          <w:szCs w:val="28"/>
        </w:rPr>
        <w:t>Overview</w:t>
      </w:r>
    </w:p>
    <w:p w:rsidR="00572AAA" w:rsidRDefault="00572AAA" w:rsidP="00572AAA">
      <w:pPr>
        <w:rPr>
          <w:sz w:val="24"/>
        </w:rPr>
      </w:pPr>
      <w:r>
        <w:rPr>
          <w:sz w:val="24"/>
        </w:rPr>
        <w:t>Igneous rocks are p</w:t>
      </w:r>
      <w:r w:rsidR="00BC12B3">
        <w:rPr>
          <w:sz w:val="24"/>
        </w:rPr>
        <w:t xml:space="preserve">roducts of </w:t>
      </w:r>
      <w:r w:rsidR="00A73336">
        <w:rPr>
          <w:sz w:val="24"/>
        </w:rPr>
        <w:t xml:space="preserve">the </w:t>
      </w:r>
      <w:r w:rsidR="00BC12B3">
        <w:rPr>
          <w:sz w:val="24"/>
        </w:rPr>
        <w:t xml:space="preserve">cooling and </w:t>
      </w:r>
      <w:r w:rsidR="00A73336">
        <w:rPr>
          <w:sz w:val="24"/>
        </w:rPr>
        <w:t>crystallization of</w:t>
      </w:r>
      <w:r w:rsidR="00BC12B3">
        <w:rPr>
          <w:sz w:val="24"/>
        </w:rPr>
        <w:t xml:space="preserve"> </w:t>
      </w:r>
      <w:r w:rsidR="004820E7">
        <w:rPr>
          <w:sz w:val="24"/>
        </w:rPr>
        <w:t xml:space="preserve">high temperature </w:t>
      </w:r>
      <w:r>
        <w:rPr>
          <w:sz w:val="24"/>
        </w:rPr>
        <w:t>l</w:t>
      </w:r>
      <w:r w:rsidR="00BC12B3">
        <w:rPr>
          <w:sz w:val="24"/>
        </w:rPr>
        <w:t>iquid rock, called magma</w:t>
      </w:r>
      <w:r>
        <w:rPr>
          <w:sz w:val="24"/>
        </w:rPr>
        <w:t xml:space="preserve">.  </w:t>
      </w:r>
      <w:r w:rsidR="004820E7">
        <w:rPr>
          <w:sz w:val="24"/>
        </w:rPr>
        <w:t>Magmatic temperatures</w:t>
      </w:r>
      <w:r w:rsidR="00AB76FB">
        <w:rPr>
          <w:sz w:val="24"/>
        </w:rPr>
        <w:t xml:space="preserve"> typically</w:t>
      </w:r>
      <w:r w:rsidR="004820E7">
        <w:rPr>
          <w:sz w:val="24"/>
        </w:rPr>
        <w:t xml:space="preserve"> range from approximately 800C to 1200C.  </w:t>
      </w:r>
      <w:r>
        <w:rPr>
          <w:sz w:val="24"/>
        </w:rPr>
        <w:t>Molten rock is, perhaps luckily</w:t>
      </w:r>
      <w:r w:rsidR="007C3153">
        <w:rPr>
          <w:sz w:val="24"/>
        </w:rPr>
        <w:t xml:space="preserve"> for us humans</w:t>
      </w:r>
      <w:r>
        <w:rPr>
          <w:sz w:val="24"/>
        </w:rPr>
        <w:t xml:space="preserve">, an anomaly on planet earth.  </w:t>
      </w:r>
      <w:r w:rsidR="004820E7">
        <w:rPr>
          <w:sz w:val="24"/>
        </w:rPr>
        <w:t>If we were to punch a</w:t>
      </w:r>
      <w:r>
        <w:rPr>
          <w:sz w:val="24"/>
        </w:rPr>
        <w:t xml:space="preserve"> r</w:t>
      </w:r>
      <w:r w:rsidR="00A73336">
        <w:rPr>
          <w:sz w:val="24"/>
        </w:rPr>
        <w:t xml:space="preserve">andom and imaginary drill hole </w:t>
      </w:r>
      <w:r w:rsidR="004820E7">
        <w:rPr>
          <w:sz w:val="24"/>
        </w:rPr>
        <w:t xml:space="preserve">into the earth, it </w:t>
      </w:r>
      <w:r>
        <w:rPr>
          <w:sz w:val="24"/>
        </w:rPr>
        <w:t xml:space="preserve">would </w:t>
      </w:r>
      <w:r w:rsidR="004820E7">
        <w:rPr>
          <w:sz w:val="24"/>
        </w:rPr>
        <w:t xml:space="preserve">most likely </w:t>
      </w:r>
      <w:r w:rsidR="003B7A97">
        <w:rPr>
          <w:sz w:val="24"/>
        </w:rPr>
        <w:t xml:space="preserve">not </w:t>
      </w:r>
      <w:r>
        <w:rPr>
          <w:sz w:val="24"/>
        </w:rPr>
        <w:t xml:space="preserve">reach a region of truly and </w:t>
      </w:r>
      <w:r w:rsidR="009669EA">
        <w:rPr>
          <w:sz w:val="24"/>
        </w:rPr>
        <w:t>totally</w:t>
      </w:r>
      <w:r>
        <w:rPr>
          <w:sz w:val="24"/>
        </w:rPr>
        <w:t xml:space="preserve"> molten material until the outer core, at nearly 2900km beneath the surface (earth’s radius is 6370km)</w:t>
      </w:r>
      <w:r w:rsidR="007C3153">
        <w:rPr>
          <w:sz w:val="24"/>
        </w:rPr>
        <w:t>. E</w:t>
      </w:r>
      <w:r w:rsidR="00BC12B3">
        <w:rPr>
          <w:sz w:val="24"/>
        </w:rPr>
        <w:t>ven there, this</w:t>
      </w:r>
      <w:r>
        <w:rPr>
          <w:sz w:val="24"/>
        </w:rPr>
        <w:t xml:space="preserve"> </w:t>
      </w:r>
      <w:r w:rsidR="003B7A97">
        <w:rPr>
          <w:sz w:val="24"/>
        </w:rPr>
        <w:t xml:space="preserve">molten material </w:t>
      </w:r>
      <w:r>
        <w:rPr>
          <w:sz w:val="24"/>
        </w:rPr>
        <w:t xml:space="preserve">would </w:t>
      </w:r>
      <w:r w:rsidR="007C3153">
        <w:rPr>
          <w:sz w:val="24"/>
        </w:rPr>
        <w:t>pre</w:t>
      </w:r>
      <w:r w:rsidR="003B7A97">
        <w:rPr>
          <w:sz w:val="24"/>
        </w:rPr>
        <w:t>dominantly</w:t>
      </w:r>
      <w:r w:rsidR="007C3153">
        <w:rPr>
          <w:sz w:val="24"/>
        </w:rPr>
        <w:t xml:space="preserve"> consist of</w:t>
      </w:r>
      <w:r>
        <w:rPr>
          <w:sz w:val="24"/>
        </w:rPr>
        <w:t xml:space="preserve"> liquid iron, not </w:t>
      </w:r>
      <w:r w:rsidR="004820E7">
        <w:rPr>
          <w:sz w:val="24"/>
        </w:rPr>
        <w:t xml:space="preserve">true </w:t>
      </w:r>
      <w:r w:rsidR="003B7A97">
        <w:rPr>
          <w:sz w:val="24"/>
        </w:rPr>
        <w:t xml:space="preserve">silicate rock, and </w:t>
      </w:r>
      <w:r w:rsidR="007C3153">
        <w:rPr>
          <w:sz w:val="24"/>
        </w:rPr>
        <w:t xml:space="preserve">be </w:t>
      </w:r>
      <w:r w:rsidR="003B7A97">
        <w:rPr>
          <w:sz w:val="24"/>
        </w:rPr>
        <w:t>incapable of ever reaching earth’s surface.</w:t>
      </w:r>
    </w:p>
    <w:p w:rsidR="00A73336" w:rsidRDefault="007C3153" w:rsidP="00572AAA">
      <w:pPr>
        <w:rPr>
          <w:sz w:val="24"/>
        </w:rPr>
      </w:pPr>
      <w:r>
        <w:rPr>
          <w:sz w:val="24"/>
        </w:rPr>
        <w:t>V</w:t>
      </w:r>
      <w:r w:rsidR="00572AAA">
        <w:rPr>
          <w:sz w:val="24"/>
        </w:rPr>
        <w:t>olcan</w:t>
      </w:r>
      <w:r w:rsidR="004820E7">
        <w:rPr>
          <w:sz w:val="24"/>
        </w:rPr>
        <w:t>ic eruptions</w:t>
      </w:r>
      <w:r w:rsidR="00572AAA">
        <w:rPr>
          <w:sz w:val="24"/>
        </w:rPr>
        <w:t xml:space="preserve"> and igneous rocks </w:t>
      </w:r>
      <w:r w:rsidR="003B7A97">
        <w:rPr>
          <w:sz w:val="24"/>
        </w:rPr>
        <w:t>do occur</w:t>
      </w:r>
      <w:r>
        <w:rPr>
          <w:sz w:val="24"/>
        </w:rPr>
        <w:t xml:space="preserve"> though</w:t>
      </w:r>
      <w:r w:rsidR="003B7A97">
        <w:rPr>
          <w:sz w:val="24"/>
        </w:rPr>
        <w:t xml:space="preserve">, and they </w:t>
      </w:r>
      <w:r w:rsidR="00572AAA">
        <w:rPr>
          <w:sz w:val="24"/>
        </w:rPr>
        <w:t>are evidence that the</w:t>
      </w:r>
      <w:r w:rsidR="009669EA">
        <w:rPr>
          <w:sz w:val="24"/>
        </w:rPr>
        <w:t xml:space="preserve">re are </w:t>
      </w:r>
      <w:r w:rsidR="004820E7">
        <w:rPr>
          <w:sz w:val="24"/>
        </w:rPr>
        <w:t xml:space="preserve">indeed </w:t>
      </w:r>
      <w:r w:rsidR="009669EA">
        <w:rPr>
          <w:sz w:val="24"/>
        </w:rPr>
        <w:t xml:space="preserve">isolated regions of </w:t>
      </w:r>
      <w:r w:rsidR="00A73336">
        <w:rPr>
          <w:sz w:val="24"/>
        </w:rPr>
        <w:t>melting and magma generation within the earth</w:t>
      </w:r>
      <w:r w:rsidR="004820E7">
        <w:rPr>
          <w:sz w:val="24"/>
        </w:rPr>
        <w:t>.</w:t>
      </w:r>
      <w:r w:rsidR="00572AAA">
        <w:rPr>
          <w:sz w:val="24"/>
        </w:rPr>
        <w:t xml:space="preserve">  </w:t>
      </w:r>
      <w:r w:rsidR="009669EA">
        <w:rPr>
          <w:sz w:val="24"/>
        </w:rPr>
        <w:t xml:space="preserve">There are </w:t>
      </w:r>
      <w:r w:rsidR="00A73336">
        <w:rPr>
          <w:sz w:val="24"/>
        </w:rPr>
        <w:t>three</w:t>
      </w:r>
      <w:r w:rsidR="009669EA">
        <w:rPr>
          <w:sz w:val="24"/>
        </w:rPr>
        <w:t xml:space="preserve"> primary</w:t>
      </w:r>
      <w:r w:rsidR="00A73336">
        <w:rPr>
          <w:sz w:val="24"/>
        </w:rPr>
        <w:t xml:space="preserve"> mechanisms for rock melting within the earth:</w:t>
      </w:r>
      <w:r w:rsidR="00572AAA">
        <w:rPr>
          <w:sz w:val="24"/>
        </w:rPr>
        <w:t xml:space="preserve"> </w:t>
      </w:r>
    </w:p>
    <w:p w:rsidR="0068338A" w:rsidRDefault="0068338A" w:rsidP="00572AAA">
      <w:pPr>
        <w:rPr>
          <w:sz w:val="24"/>
        </w:rPr>
      </w:pPr>
      <w:r>
        <w:rPr>
          <w:sz w:val="24"/>
        </w:rPr>
        <w:t xml:space="preserve">1) </w:t>
      </w:r>
      <w:r w:rsidRPr="004820E7">
        <w:rPr>
          <w:i/>
          <w:sz w:val="24"/>
        </w:rPr>
        <w:t>A</w:t>
      </w:r>
      <w:r w:rsidR="00572AAA" w:rsidRPr="004820E7">
        <w:rPr>
          <w:i/>
          <w:sz w:val="24"/>
        </w:rPr>
        <w:t>ddition of heat</w:t>
      </w:r>
    </w:p>
    <w:p w:rsidR="00572AAA" w:rsidRDefault="00A85CEC" w:rsidP="00572AAA">
      <w:pPr>
        <w:rPr>
          <w:sz w:val="24"/>
        </w:rPr>
      </w:pPr>
      <w:r>
        <w:rPr>
          <w:sz w:val="24"/>
        </w:rPr>
        <w:t xml:space="preserve">Melting </w:t>
      </w:r>
      <w:r w:rsidR="004820E7">
        <w:rPr>
          <w:sz w:val="24"/>
        </w:rPr>
        <w:t>can occur</w:t>
      </w:r>
      <w:r>
        <w:rPr>
          <w:sz w:val="24"/>
        </w:rPr>
        <w:t xml:space="preserve"> when rocks in </w:t>
      </w:r>
      <w:r w:rsidR="007C3153">
        <w:rPr>
          <w:sz w:val="24"/>
        </w:rPr>
        <w:t xml:space="preserve">the </w:t>
      </w:r>
      <w:r>
        <w:rPr>
          <w:sz w:val="24"/>
        </w:rPr>
        <w:t>earth’s mantle or crust experience a</w:t>
      </w:r>
      <w:r w:rsidR="004820E7">
        <w:rPr>
          <w:sz w:val="24"/>
        </w:rPr>
        <w:t>n</w:t>
      </w:r>
      <w:r>
        <w:rPr>
          <w:sz w:val="24"/>
        </w:rPr>
        <w:t xml:space="preserve"> increase in ambient temperature</w:t>
      </w:r>
      <w:r w:rsidR="00AB76FB">
        <w:rPr>
          <w:sz w:val="24"/>
        </w:rPr>
        <w:t>.</w:t>
      </w:r>
      <w:r w:rsidR="007C3153">
        <w:rPr>
          <w:sz w:val="24"/>
        </w:rPr>
        <w:t xml:space="preserve"> </w:t>
      </w:r>
      <w:r w:rsidR="00AB76FB">
        <w:rPr>
          <w:sz w:val="24"/>
        </w:rPr>
        <w:t>T</w:t>
      </w:r>
      <w:r w:rsidR="007C3153">
        <w:rPr>
          <w:sz w:val="24"/>
        </w:rPr>
        <w:t>his</w:t>
      </w:r>
      <w:r w:rsidR="004820E7">
        <w:rPr>
          <w:sz w:val="24"/>
        </w:rPr>
        <w:t xml:space="preserve"> </w:t>
      </w:r>
      <w:r w:rsidR="009A5D02">
        <w:rPr>
          <w:sz w:val="24"/>
        </w:rPr>
        <w:t xml:space="preserve">is </w:t>
      </w:r>
      <w:r w:rsidR="004820E7">
        <w:rPr>
          <w:sz w:val="24"/>
        </w:rPr>
        <w:t>a result of high temperature magma coming into contact with rocks that have a lower melting temperature.</w:t>
      </w:r>
    </w:p>
    <w:p w:rsidR="0068338A" w:rsidRDefault="0068338A" w:rsidP="00572AAA">
      <w:pPr>
        <w:rPr>
          <w:sz w:val="24"/>
        </w:rPr>
      </w:pPr>
      <w:r>
        <w:rPr>
          <w:sz w:val="24"/>
        </w:rPr>
        <w:t xml:space="preserve">2) </w:t>
      </w:r>
      <w:r w:rsidRPr="004820E7">
        <w:rPr>
          <w:i/>
          <w:sz w:val="24"/>
        </w:rPr>
        <w:t>A</w:t>
      </w:r>
      <w:r w:rsidR="00572AAA" w:rsidRPr="004820E7">
        <w:rPr>
          <w:i/>
          <w:sz w:val="24"/>
        </w:rPr>
        <w:t>ddition of volatiles</w:t>
      </w:r>
    </w:p>
    <w:p w:rsidR="00572AAA" w:rsidRDefault="00A85CEC" w:rsidP="00572AAA">
      <w:pPr>
        <w:rPr>
          <w:sz w:val="24"/>
        </w:rPr>
      </w:pPr>
      <w:r>
        <w:rPr>
          <w:sz w:val="24"/>
        </w:rPr>
        <w:t xml:space="preserve">Melting occurs in </w:t>
      </w:r>
      <w:r w:rsidR="007C3153">
        <w:rPr>
          <w:sz w:val="24"/>
        </w:rPr>
        <w:t xml:space="preserve">the </w:t>
      </w:r>
      <w:r>
        <w:rPr>
          <w:sz w:val="24"/>
        </w:rPr>
        <w:t>earth’s mantle when volatile components (generally H2O, but other components</w:t>
      </w:r>
      <w:r w:rsidR="00B438A8">
        <w:rPr>
          <w:sz w:val="24"/>
        </w:rPr>
        <w:t>,</w:t>
      </w:r>
      <w:r>
        <w:rPr>
          <w:sz w:val="24"/>
        </w:rPr>
        <w:t xml:space="preserve"> such as CO2</w:t>
      </w:r>
      <w:r w:rsidR="00B438A8">
        <w:rPr>
          <w:sz w:val="24"/>
        </w:rPr>
        <w:t>,</w:t>
      </w:r>
      <w:r>
        <w:rPr>
          <w:sz w:val="24"/>
        </w:rPr>
        <w:t xml:space="preserve"> are possible) </w:t>
      </w:r>
      <w:r w:rsidR="003B7A97">
        <w:rPr>
          <w:sz w:val="24"/>
        </w:rPr>
        <w:t>diffuse</w:t>
      </w:r>
      <w:r>
        <w:rPr>
          <w:sz w:val="24"/>
        </w:rPr>
        <w:t xml:space="preserve"> into a zone of rocks </w:t>
      </w:r>
      <w:r w:rsidR="004820E7">
        <w:rPr>
          <w:sz w:val="24"/>
        </w:rPr>
        <w:t>that are near but not quite at</w:t>
      </w:r>
      <w:r>
        <w:rPr>
          <w:sz w:val="24"/>
        </w:rPr>
        <w:t xml:space="preserve"> their melting temperature.</w:t>
      </w:r>
      <w:r w:rsidR="004820E7">
        <w:rPr>
          <w:sz w:val="24"/>
        </w:rPr>
        <w:t xml:space="preserve">  This is called flux melting and is analogous to a welder using a flux to lower the temperature of melting for the metals that </w:t>
      </w:r>
      <w:r w:rsidR="00AB76FB">
        <w:rPr>
          <w:sz w:val="24"/>
        </w:rPr>
        <w:t>they are</w:t>
      </w:r>
      <w:r w:rsidR="004820E7">
        <w:rPr>
          <w:sz w:val="24"/>
        </w:rPr>
        <w:t xml:space="preserve"> working with.  This is the primary mechanism </w:t>
      </w:r>
      <w:r w:rsidR="0007744A">
        <w:rPr>
          <w:sz w:val="24"/>
        </w:rPr>
        <w:t xml:space="preserve">for </w:t>
      </w:r>
      <w:r w:rsidR="004820E7">
        <w:rPr>
          <w:sz w:val="24"/>
        </w:rPr>
        <w:t xml:space="preserve">melting above a down-going slab at a subduction zone, where volatiles escaping from the </w:t>
      </w:r>
      <w:proofErr w:type="spellStart"/>
      <w:r w:rsidR="003B7A97">
        <w:rPr>
          <w:sz w:val="24"/>
        </w:rPr>
        <w:t>subducting</w:t>
      </w:r>
      <w:proofErr w:type="spellEnd"/>
      <w:r w:rsidR="003B7A97">
        <w:rPr>
          <w:sz w:val="24"/>
        </w:rPr>
        <w:t xml:space="preserve"> oceanic lithosphere </w:t>
      </w:r>
      <w:r w:rsidR="004820E7">
        <w:rPr>
          <w:sz w:val="24"/>
        </w:rPr>
        <w:t xml:space="preserve">enter the overlying mantle and bring about flux melting.  Above subduction zones, we often see a chain of volcanoes, e.g. </w:t>
      </w:r>
      <w:r w:rsidR="0007744A">
        <w:rPr>
          <w:sz w:val="24"/>
        </w:rPr>
        <w:t xml:space="preserve">the </w:t>
      </w:r>
      <w:r w:rsidR="004820E7">
        <w:rPr>
          <w:sz w:val="24"/>
        </w:rPr>
        <w:t>Cascade and Andes mountains.</w:t>
      </w:r>
    </w:p>
    <w:p w:rsidR="0068338A" w:rsidRDefault="0068338A" w:rsidP="00572AAA">
      <w:pPr>
        <w:rPr>
          <w:sz w:val="24"/>
        </w:rPr>
      </w:pPr>
      <w:r>
        <w:rPr>
          <w:sz w:val="24"/>
        </w:rPr>
        <w:t xml:space="preserve">3) </w:t>
      </w:r>
      <w:r w:rsidRPr="004820E7">
        <w:rPr>
          <w:i/>
          <w:sz w:val="24"/>
        </w:rPr>
        <w:t>D</w:t>
      </w:r>
      <w:r w:rsidR="00572AAA" w:rsidRPr="004820E7">
        <w:rPr>
          <w:i/>
          <w:sz w:val="24"/>
        </w:rPr>
        <w:t>ecompression</w:t>
      </w:r>
    </w:p>
    <w:p w:rsidR="004820E7" w:rsidRDefault="00A85CEC" w:rsidP="00572AAA">
      <w:pPr>
        <w:rPr>
          <w:sz w:val="24"/>
        </w:rPr>
      </w:pPr>
      <w:r>
        <w:rPr>
          <w:sz w:val="24"/>
        </w:rPr>
        <w:t>Melting occurs in</w:t>
      </w:r>
      <w:r w:rsidR="007C3153">
        <w:rPr>
          <w:sz w:val="24"/>
        </w:rPr>
        <w:t xml:space="preserve"> the</w:t>
      </w:r>
      <w:r>
        <w:rPr>
          <w:sz w:val="24"/>
        </w:rPr>
        <w:t xml:space="preserve"> earth’s mantle when </w:t>
      </w:r>
      <w:r w:rsidR="007C3153">
        <w:rPr>
          <w:sz w:val="24"/>
        </w:rPr>
        <w:t xml:space="preserve">the </w:t>
      </w:r>
      <w:r w:rsidR="0007744A">
        <w:rPr>
          <w:sz w:val="24"/>
        </w:rPr>
        <w:t xml:space="preserve">plastic and mobile </w:t>
      </w:r>
      <w:proofErr w:type="spellStart"/>
      <w:r>
        <w:rPr>
          <w:sz w:val="24"/>
        </w:rPr>
        <w:t>asthenospheric</w:t>
      </w:r>
      <w:proofErr w:type="spellEnd"/>
      <w:r>
        <w:rPr>
          <w:sz w:val="24"/>
        </w:rPr>
        <w:t xml:space="preserve"> mantle rises and undergoes decompression.  </w:t>
      </w:r>
      <w:r w:rsidR="007C3153">
        <w:rPr>
          <w:sz w:val="24"/>
        </w:rPr>
        <w:t xml:space="preserve">This rising </w:t>
      </w:r>
      <w:r w:rsidR="004820E7">
        <w:rPr>
          <w:sz w:val="24"/>
        </w:rPr>
        <w:t>mantle experience</w:t>
      </w:r>
      <w:r w:rsidR="0007744A">
        <w:rPr>
          <w:sz w:val="24"/>
        </w:rPr>
        <w:t>s</w:t>
      </w:r>
      <w:r w:rsidR="004820E7">
        <w:rPr>
          <w:sz w:val="24"/>
        </w:rPr>
        <w:t xml:space="preserve"> relatively</w:t>
      </w:r>
      <w:r>
        <w:rPr>
          <w:sz w:val="24"/>
        </w:rPr>
        <w:t xml:space="preserve"> minimal heat loss (as rocks are poor conductors of heat)</w:t>
      </w:r>
      <w:r w:rsidR="00077D78">
        <w:rPr>
          <w:sz w:val="24"/>
        </w:rPr>
        <w:t>,</w:t>
      </w:r>
      <w:r>
        <w:rPr>
          <w:sz w:val="24"/>
        </w:rPr>
        <w:t xml:space="preserve"> and </w:t>
      </w:r>
      <w:r w:rsidR="004820E7">
        <w:rPr>
          <w:sz w:val="24"/>
        </w:rPr>
        <w:t xml:space="preserve">since </w:t>
      </w:r>
      <w:r w:rsidR="004820E7">
        <w:rPr>
          <w:sz w:val="24"/>
        </w:rPr>
        <w:lastRenderedPageBreak/>
        <w:t xml:space="preserve">melting is pressure dependent, the loss of pressure can </w:t>
      </w:r>
      <w:r w:rsidR="0007744A">
        <w:rPr>
          <w:sz w:val="24"/>
        </w:rPr>
        <w:t xml:space="preserve">cause the rising </w:t>
      </w:r>
      <w:proofErr w:type="spellStart"/>
      <w:r w:rsidR="0007744A">
        <w:rPr>
          <w:sz w:val="24"/>
        </w:rPr>
        <w:t>asthenospheric</w:t>
      </w:r>
      <w:proofErr w:type="spellEnd"/>
      <w:r w:rsidR="0007744A">
        <w:rPr>
          <w:sz w:val="24"/>
        </w:rPr>
        <w:t xml:space="preserve"> mantle to </w:t>
      </w:r>
      <w:r w:rsidR="004820E7">
        <w:rPr>
          <w:sz w:val="24"/>
        </w:rPr>
        <w:t>melt.</w:t>
      </w:r>
    </w:p>
    <w:p w:rsidR="0068338A" w:rsidRPr="004820E7" w:rsidRDefault="004820E7" w:rsidP="00572AAA">
      <w:pPr>
        <w:rPr>
          <w:b/>
          <w:sz w:val="24"/>
        </w:rPr>
      </w:pPr>
      <w:r w:rsidRPr="004820E7">
        <w:rPr>
          <w:b/>
          <w:sz w:val="24"/>
        </w:rPr>
        <w:t>Cooling and Crystallization of Magma:</w:t>
      </w:r>
    </w:p>
    <w:p w:rsidR="00BF75E7" w:rsidRDefault="0068338A" w:rsidP="00572AAA">
      <w:pPr>
        <w:rPr>
          <w:sz w:val="24"/>
        </w:rPr>
      </w:pPr>
      <w:r>
        <w:rPr>
          <w:sz w:val="24"/>
        </w:rPr>
        <w:t>Magmatic cooling and crystallization can occur in a variety of environments</w:t>
      </w:r>
      <w:r w:rsidR="007C3153">
        <w:rPr>
          <w:sz w:val="24"/>
        </w:rPr>
        <w:t>. However</w:t>
      </w:r>
      <w:r>
        <w:rPr>
          <w:sz w:val="24"/>
        </w:rPr>
        <w:t xml:space="preserve">, we distinguish between </w:t>
      </w:r>
      <w:r w:rsidR="00FC1670">
        <w:rPr>
          <w:sz w:val="24"/>
        </w:rPr>
        <w:t xml:space="preserve">the two key circumstances of surface (rapid) cooling and earth interior (slow) cooling.  These generate rocks </w:t>
      </w:r>
      <w:r w:rsidR="004820E7">
        <w:rPr>
          <w:sz w:val="24"/>
        </w:rPr>
        <w:t>with different crysta</w:t>
      </w:r>
      <w:r w:rsidR="003B7A97">
        <w:rPr>
          <w:sz w:val="24"/>
        </w:rPr>
        <w:t>l size, shape, and arrangement</w:t>
      </w:r>
      <w:r w:rsidR="0025504A">
        <w:rPr>
          <w:sz w:val="24"/>
        </w:rPr>
        <w:t xml:space="preserve"> </w:t>
      </w:r>
      <w:r w:rsidR="003B7A97">
        <w:rPr>
          <w:sz w:val="24"/>
        </w:rPr>
        <w:t>—</w:t>
      </w:r>
      <w:r w:rsidR="0025504A">
        <w:rPr>
          <w:sz w:val="24"/>
        </w:rPr>
        <w:t xml:space="preserve"> </w:t>
      </w:r>
      <w:r w:rsidR="003B7A97">
        <w:rPr>
          <w:sz w:val="24"/>
        </w:rPr>
        <w:t>the</w:t>
      </w:r>
      <w:r w:rsidR="004820E7">
        <w:rPr>
          <w:sz w:val="24"/>
        </w:rPr>
        <w:t xml:space="preserve"> combination of factors that</w:t>
      </w:r>
      <w:r w:rsidR="00FC1670">
        <w:rPr>
          <w:sz w:val="24"/>
        </w:rPr>
        <w:t xml:space="preserve"> geologists </w:t>
      </w:r>
      <w:r w:rsidR="004820E7">
        <w:rPr>
          <w:sz w:val="24"/>
        </w:rPr>
        <w:t>refer to as</w:t>
      </w:r>
      <w:r w:rsidR="00FC1670">
        <w:rPr>
          <w:sz w:val="24"/>
        </w:rPr>
        <w:t xml:space="preserve"> </w:t>
      </w:r>
      <w:r w:rsidR="00FC1670" w:rsidRPr="00BB5AA9">
        <w:rPr>
          <w:sz w:val="24"/>
        </w:rPr>
        <w:t>texture</w:t>
      </w:r>
      <w:r w:rsidR="004820E7">
        <w:rPr>
          <w:sz w:val="24"/>
        </w:rPr>
        <w:t>.</w:t>
      </w:r>
      <w:r w:rsidR="00FC1670">
        <w:rPr>
          <w:sz w:val="24"/>
        </w:rPr>
        <w:t xml:space="preserve">  Surface </w:t>
      </w:r>
      <w:r w:rsidR="00BF75E7">
        <w:rPr>
          <w:sz w:val="24"/>
        </w:rPr>
        <w:t>(rapid) cooling generates rocks that are collectively called extrusive.  Extrusive igneous rocks are characterized by very small crystals (invisible to the naked eye), a kind of texture referred to as aphanitic</w:t>
      </w:r>
      <w:r w:rsidR="00BB5AA9">
        <w:rPr>
          <w:sz w:val="24"/>
        </w:rPr>
        <w:t>.</w:t>
      </w:r>
    </w:p>
    <w:p w:rsidR="005878E1" w:rsidRDefault="004820E7" w:rsidP="00572AAA">
      <w:pPr>
        <w:numPr>
          <w:ins w:id="0" w:author="melissa lester" w:date="2015-01-09T12:28:00Z"/>
        </w:numPr>
        <w:rPr>
          <w:sz w:val="24"/>
        </w:rPr>
      </w:pPr>
      <w:r>
        <w:rPr>
          <w:sz w:val="24"/>
        </w:rPr>
        <w:t>In contrast, cooling that takes place as a result of magma bodies solidifying in the</w:t>
      </w:r>
      <w:r w:rsidR="00FC1670">
        <w:rPr>
          <w:sz w:val="24"/>
        </w:rPr>
        <w:t xml:space="preserve"> earth</w:t>
      </w:r>
      <w:r>
        <w:rPr>
          <w:sz w:val="24"/>
        </w:rPr>
        <w:t>’s</w:t>
      </w:r>
      <w:r w:rsidR="00FC1670">
        <w:rPr>
          <w:sz w:val="24"/>
        </w:rPr>
        <w:t xml:space="preserve"> interior </w:t>
      </w:r>
      <w:r>
        <w:rPr>
          <w:sz w:val="24"/>
        </w:rPr>
        <w:t xml:space="preserve">(i.e. </w:t>
      </w:r>
      <w:r w:rsidR="00FC1670">
        <w:rPr>
          <w:sz w:val="24"/>
        </w:rPr>
        <w:t xml:space="preserve">subsurface </w:t>
      </w:r>
      <w:r>
        <w:rPr>
          <w:sz w:val="24"/>
        </w:rPr>
        <w:t>cooling) is much slower, and</w:t>
      </w:r>
      <w:r w:rsidR="00FC1670">
        <w:rPr>
          <w:sz w:val="24"/>
        </w:rPr>
        <w:t xml:space="preserve"> </w:t>
      </w:r>
      <w:r>
        <w:rPr>
          <w:sz w:val="24"/>
        </w:rPr>
        <w:t xml:space="preserve">this </w:t>
      </w:r>
      <w:r w:rsidR="003B7A97">
        <w:rPr>
          <w:sz w:val="24"/>
        </w:rPr>
        <w:t>leads to</w:t>
      </w:r>
      <w:r w:rsidR="00FC1670">
        <w:rPr>
          <w:sz w:val="24"/>
        </w:rPr>
        <w:t xml:space="preserve"> rocks with relatively large </w:t>
      </w:r>
      <w:r>
        <w:rPr>
          <w:sz w:val="24"/>
        </w:rPr>
        <w:t>crystals, visible to the naked eye, and are collectively called intrusive igneous rocks.</w:t>
      </w:r>
      <w:r w:rsidR="00BF75E7">
        <w:rPr>
          <w:sz w:val="24"/>
        </w:rPr>
        <w:t xml:space="preserve">  The coarser and larger grain sizes generate a texture referred to as </w:t>
      </w:r>
      <w:proofErr w:type="spellStart"/>
      <w:r w:rsidR="0007744A">
        <w:rPr>
          <w:sz w:val="24"/>
        </w:rPr>
        <w:t>phaneritic</w:t>
      </w:r>
      <w:proofErr w:type="spellEnd"/>
      <w:r w:rsidR="00DC0FE0">
        <w:rPr>
          <w:sz w:val="24"/>
        </w:rPr>
        <w:t xml:space="preserve"> (figure 1)</w:t>
      </w:r>
      <w:r w:rsidR="00BB5AA9">
        <w:rPr>
          <w:sz w:val="24"/>
        </w:rPr>
        <w:t>.</w:t>
      </w:r>
      <w:del w:id="1" w:author="Dennis McGonagle" w:date="2015-01-21T17:32:00Z">
        <w:r w:rsidR="0007744A" w:rsidDel="00BB5AA9">
          <w:rPr>
            <w:sz w:val="24"/>
          </w:rPr>
          <w:delText xml:space="preserve"> </w:delText>
        </w:r>
      </w:del>
    </w:p>
    <w:p w:rsidR="004820E7" w:rsidRPr="004820E7" w:rsidRDefault="004820E7" w:rsidP="00572AAA">
      <w:pPr>
        <w:rPr>
          <w:b/>
          <w:sz w:val="24"/>
        </w:rPr>
      </w:pPr>
      <w:r w:rsidRPr="004820E7">
        <w:rPr>
          <w:b/>
          <w:sz w:val="24"/>
        </w:rPr>
        <w:t>Composition of Magma:</w:t>
      </w:r>
    </w:p>
    <w:p w:rsidR="0068338A" w:rsidRDefault="00FC1670" w:rsidP="00572AAA">
      <w:pPr>
        <w:rPr>
          <w:sz w:val="24"/>
        </w:rPr>
      </w:pPr>
      <w:r>
        <w:rPr>
          <w:sz w:val="24"/>
        </w:rPr>
        <w:t xml:space="preserve">Ultimately, </w:t>
      </w:r>
      <w:r w:rsidR="0007744A">
        <w:rPr>
          <w:sz w:val="24"/>
        </w:rPr>
        <w:t xml:space="preserve">as described above, </w:t>
      </w:r>
      <w:r>
        <w:rPr>
          <w:sz w:val="24"/>
        </w:rPr>
        <w:t xml:space="preserve">igneous rocks are classified on the basis of </w:t>
      </w:r>
      <w:r w:rsidR="009669EA">
        <w:rPr>
          <w:sz w:val="24"/>
        </w:rPr>
        <w:t>two features</w:t>
      </w:r>
      <w:r w:rsidR="0025504A">
        <w:rPr>
          <w:sz w:val="24"/>
        </w:rPr>
        <w:t xml:space="preserve"> </w:t>
      </w:r>
      <w:r w:rsidR="009669EA">
        <w:rPr>
          <w:sz w:val="24"/>
        </w:rPr>
        <w:t>—</w:t>
      </w:r>
      <w:r>
        <w:rPr>
          <w:sz w:val="24"/>
        </w:rPr>
        <w:t xml:space="preserve"> texture (which </w:t>
      </w:r>
      <w:r w:rsidR="006A0B6F">
        <w:rPr>
          <w:sz w:val="24"/>
        </w:rPr>
        <w:t xml:space="preserve">is </w:t>
      </w:r>
      <w:r>
        <w:rPr>
          <w:sz w:val="24"/>
        </w:rPr>
        <w:t xml:space="preserve">generally </w:t>
      </w:r>
      <w:r w:rsidR="006A0B6F">
        <w:rPr>
          <w:sz w:val="24"/>
        </w:rPr>
        <w:t>a consequence of the</w:t>
      </w:r>
      <w:r>
        <w:rPr>
          <w:sz w:val="24"/>
        </w:rPr>
        <w:t xml:space="preserve"> environment of cooling</w:t>
      </w:r>
      <w:r w:rsidR="009669EA">
        <w:rPr>
          <w:sz w:val="24"/>
        </w:rPr>
        <w:t xml:space="preserve">, i.e. </w:t>
      </w:r>
      <w:r>
        <w:rPr>
          <w:sz w:val="24"/>
        </w:rPr>
        <w:t>surface or subsurface)</w:t>
      </w:r>
      <w:r w:rsidR="009669EA">
        <w:rPr>
          <w:sz w:val="24"/>
        </w:rPr>
        <w:t xml:space="preserve"> and their composition.  Compositionally, igneous rocks span a range of felsic to </w:t>
      </w:r>
      <w:r w:rsidR="004820E7">
        <w:rPr>
          <w:sz w:val="24"/>
        </w:rPr>
        <w:t xml:space="preserve">intermediate to </w:t>
      </w:r>
      <w:r w:rsidR="009669EA">
        <w:rPr>
          <w:sz w:val="24"/>
        </w:rPr>
        <w:t xml:space="preserve">mafic.  Felsic </w:t>
      </w:r>
      <w:r w:rsidR="00957CAF">
        <w:rPr>
          <w:sz w:val="24"/>
        </w:rPr>
        <w:t xml:space="preserve">rocks are </w:t>
      </w:r>
      <w:r w:rsidR="009669EA">
        <w:rPr>
          <w:sz w:val="24"/>
        </w:rPr>
        <w:t>rich in aluminum and silica (silicon and oxygen)</w:t>
      </w:r>
      <w:r w:rsidR="00957CAF">
        <w:rPr>
          <w:sz w:val="24"/>
        </w:rPr>
        <w:t>,</w:t>
      </w:r>
      <w:r w:rsidR="009669EA">
        <w:rPr>
          <w:sz w:val="24"/>
        </w:rPr>
        <w:t xml:space="preserve"> whereas mafic refers to rocks that contain less silica and more iron and magnesium.  </w:t>
      </w:r>
      <w:r w:rsidR="00E62AE1">
        <w:rPr>
          <w:sz w:val="24"/>
        </w:rPr>
        <w:t>Magmas compositions can range the entire spectrum between felsic and mafic</w:t>
      </w:r>
      <w:r w:rsidR="00957CAF">
        <w:rPr>
          <w:sz w:val="24"/>
        </w:rPr>
        <w:t>. Those</w:t>
      </w:r>
      <w:r w:rsidR="00E62AE1">
        <w:rPr>
          <w:sz w:val="24"/>
        </w:rPr>
        <w:t xml:space="preserve"> that are neither highly felsic nor highly mafic are referred to as intermediate.  </w:t>
      </w:r>
      <w:r w:rsidR="009669EA">
        <w:rPr>
          <w:sz w:val="24"/>
        </w:rPr>
        <w:t xml:space="preserve">In a quantitative sense, felsic rocks contain </w:t>
      </w:r>
      <w:r w:rsidR="0007744A">
        <w:rPr>
          <w:sz w:val="24"/>
        </w:rPr>
        <w:t xml:space="preserve">approximately </w:t>
      </w:r>
      <w:r w:rsidR="009669EA">
        <w:rPr>
          <w:sz w:val="24"/>
        </w:rPr>
        <w:t xml:space="preserve">60-75% </w:t>
      </w:r>
      <w:r w:rsidR="004820E7">
        <w:rPr>
          <w:sz w:val="24"/>
        </w:rPr>
        <w:t xml:space="preserve">(by weight) </w:t>
      </w:r>
      <w:r w:rsidR="009669EA">
        <w:rPr>
          <w:sz w:val="24"/>
        </w:rPr>
        <w:t xml:space="preserve">SiO2, and </w:t>
      </w:r>
      <w:r w:rsidR="00E62AE1">
        <w:rPr>
          <w:sz w:val="24"/>
        </w:rPr>
        <w:t>are broadly called granitic</w:t>
      </w:r>
      <w:r w:rsidR="00957CAF">
        <w:rPr>
          <w:sz w:val="24"/>
        </w:rPr>
        <w:t>.</w:t>
      </w:r>
      <w:r w:rsidR="00E62AE1">
        <w:rPr>
          <w:sz w:val="24"/>
        </w:rPr>
        <w:t xml:space="preserve"> </w:t>
      </w:r>
      <w:r w:rsidR="00957CAF">
        <w:rPr>
          <w:sz w:val="24"/>
        </w:rPr>
        <w:t xml:space="preserve">Mafic </w:t>
      </w:r>
      <w:r w:rsidR="009669EA">
        <w:rPr>
          <w:sz w:val="24"/>
        </w:rPr>
        <w:t xml:space="preserve">rocks contain </w:t>
      </w:r>
      <w:r w:rsidR="0007744A">
        <w:rPr>
          <w:sz w:val="24"/>
        </w:rPr>
        <w:t xml:space="preserve">approximately </w:t>
      </w:r>
      <w:r w:rsidR="009669EA">
        <w:rPr>
          <w:sz w:val="24"/>
        </w:rPr>
        <w:t>45-60%</w:t>
      </w:r>
      <w:r w:rsidR="004820E7">
        <w:rPr>
          <w:sz w:val="24"/>
        </w:rPr>
        <w:t xml:space="preserve"> (by weight)</w:t>
      </w:r>
      <w:r w:rsidR="009669EA">
        <w:rPr>
          <w:sz w:val="24"/>
        </w:rPr>
        <w:t xml:space="preserve"> SiO2</w:t>
      </w:r>
      <w:r w:rsidR="00E62AE1">
        <w:rPr>
          <w:sz w:val="24"/>
        </w:rPr>
        <w:t>, and are broadly basaltic in composition</w:t>
      </w:r>
      <w:r w:rsidR="00957CAF">
        <w:rPr>
          <w:sz w:val="24"/>
        </w:rPr>
        <w:t>.</w:t>
      </w:r>
      <w:r w:rsidR="00E62AE1">
        <w:rPr>
          <w:sz w:val="24"/>
        </w:rPr>
        <w:t xml:space="preserve"> </w:t>
      </w:r>
      <w:r w:rsidR="00957CAF">
        <w:rPr>
          <w:sz w:val="24"/>
        </w:rPr>
        <w:t>I</w:t>
      </w:r>
      <w:r w:rsidR="00E62AE1">
        <w:rPr>
          <w:sz w:val="24"/>
        </w:rPr>
        <w:t xml:space="preserve">ntermediate compositions are in the 55-63% SiO2 range, and </w:t>
      </w:r>
      <w:r w:rsidR="0007744A">
        <w:rPr>
          <w:sz w:val="24"/>
        </w:rPr>
        <w:t>are “</w:t>
      </w:r>
      <w:r w:rsidR="00E62AE1">
        <w:rPr>
          <w:sz w:val="24"/>
        </w:rPr>
        <w:t>andesitic</w:t>
      </w:r>
      <w:r w:rsidR="0007744A">
        <w:rPr>
          <w:sz w:val="24"/>
        </w:rPr>
        <w:t>”</w:t>
      </w:r>
      <w:r w:rsidR="00E62AE1">
        <w:rPr>
          <w:sz w:val="24"/>
        </w:rPr>
        <w:t xml:space="preserve"> in composition.</w:t>
      </w:r>
    </w:p>
    <w:p w:rsidR="009669EA" w:rsidRDefault="00572AAA" w:rsidP="00572AAA">
      <w:pPr>
        <w:rPr>
          <w:b/>
          <w:sz w:val="28"/>
          <w:szCs w:val="28"/>
        </w:rPr>
      </w:pPr>
      <w:r>
        <w:rPr>
          <w:b/>
          <w:sz w:val="28"/>
          <w:szCs w:val="28"/>
        </w:rPr>
        <w:t>Principles:</w:t>
      </w:r>
    </w:p>
    <w:p w:rsidR="00862681" w:rsidRDefault="00862681" w:rsidP="00572AAA">
      <w:pPr>
        <w:rPr>
          <w:sz w:val="24"/>
          <w:szCs w:val="28"/>
        </w:rPr>
      </w:pPr>
      <w:r>
        <w:rPr>
          <w:sz w:val="24"/>
          <w:szCs w:val="28"/>
        </w:rPr>
        <w:t>Two experiments are performed that relate to the principles of igneous rock formation.  The first experiment demonstrates a key principle of melting in the earth, and the second relates to the process of crystallization.</w:t>
      </w:r>
    </w:p>
    <w:p w:rsidR="00EE0E85" w:rsidRDefault="00862681" w:rsidP="00572AAA">
      <w:pPr>
        <w:rPr>
          <w:sz w:val="24"/>
          <w:szCs w:val="28"/>
        </w:rPr>
      </w:pPr>
      <w:r>
        <w:rPr>
          <w:sz w:val="24"/>
          <w:szCs w:val="28"/>
        </w:rPr>
        <w:t xml:space="preserve">1) </w:t>
      </w:r>
      <w:r w:rsidR="00EE0E85">
        <w:rPr>
          <w:sz w:val="24"/>
          <w:szCs w:val="28"/>
        </w:rPr>
        <w:t xml:space="preserve">A key </w:t>
      </w:r>
      <w:r>
        <w:rPr>
          <w:sz w:val="24"/>
          <w:szCs w:val="28"/>
        </w:rPr>
        <w:t>aspect of</w:t>
      </w:r>
      <w:r w:rsidR="00EE0E85">
        <w:rPr>
          <w:sz w:val="24"/>
          <w:szCs w:val="28"/>
        </w:rPr>
        <w:t xml:space="preserve"> magma generation (whether it occurs </w:t>
      </w:r>
      <w:r w:rsidR="006A0B6F">
        <w:rPr>
          <w:sz w:val="24"/>
          <w:szCs w:val="28"/>
        </w:rPr>
        <w:t>via</w:t>
      </w:r>
      <w:r w:rsidR="00EE0E85">
        <w:rPr>
          <w:sz w:val="24"/>
          <w:szCs w:val="28"/>
        </w:rPr>
        <w:t xml:space="preserve"> heat addition, volatile addition, or decompression) is that the composition of the initial melt is </w:t>
      </w:r>
      <w:r>
        <w:rPr>
          <w:sz w:val="24"/>
          <w:szCs w:val="28"/>
        </w:rPr>
        <w:t xml:space="preserve">typically </w:t>
      </w:r>
      <w:r w:rsidR="00EE0E85">
        <w:rPr>
          <w:sz w:val="24"/>
          <w:szCs w:val="28"/>
        </w:rPr>
        <w:t>different from the composition of the</w:t>
      </w:r>
      <w:r w:rsidR="006A0B6F">
        <w:rPr>
          <w:sz w:val="24"/>
          <w:szCs w:val="28"/>
        </w:rPr>
        <w:t xml:space="preserve"> mantle or crustal rock that undergoes </w:t>
      </w:r>
      <w:r w:rsidR="00EE0E85">
        <w:rPr>
          <w:sz w:val="24"/>
          <w:szCs w:val="28"/>
        </w:rPr>
        <w:t xml:space="preserve">melting.  </w:t>
      </w:r>
      <w:r w:rsidR="00EE0E85">
        <w:rPr>
          <w:sz w:val="24"/>
          <w:szCs w:val="28"/>
        </w:rPr>
        <w:lastRenderedPageBreak/>
        <w:t xml:space="preserve">This is </w:t>
      </w:r>
      <w:r>
        <w:rPr>
          <w:sz w:val="24"/>
          <w:szCs w:val="28"/>
        </w:rPr>
        <w:t xml:space="preserve">called partial melting and it simply means that when </w:t>
      </w:r>
      <w:r w:rsidR="00EE0E85">
        <w:rPr>
          <w:sz w:val="24"/>
          <w:szCs w:val="28"/>
        </w:rPr>
        <w:t>melting occurs</w:t>
      </w:r>
      <w:r>
        <w:rPr>
          <w:sz w:val="24"/>
          <w:szCs w:val="28"/>
        </w:rPr>
        <w:t xml:space="preserve"> in the earth</w:t>
      </w:r>
      <w:r w:rsidR="00EE0E85">
        <w:rPr>
          <w:sz w:val="24"/>
          <w:szCs w:val="28"/>
        </w:rPr>
        <w:t xml:space="preserve">, the </w:t>
      </w:r>
      <w:r>
        <w:rPr>
          <w:sz w:val="24"/>
          <w:szCs w:val="28"/>
        </w:rPr>
        <w:t>initial liquid (</w:t>
      </w:r>
      <w:r w:rsidR="00EE0E85">
        <w:rPr>
          <w:sz w:val="24"/>
          <w:szCs w:val="28"/>
        </w:rPr>
        <w:t>melt fraction</w:t>
      </w:r>
      <w:r>
        <w:rPr>
          <w:sz w:val="24"/>
          <w:szCs w:val="28"/>
        </w:rPr>
        <w:t>) will be more silica-rich (</w:t>
      </w:r>
      <w:r w:rsidR="00EE0E85">
        <w:rPr>
          <w:sz w:val="24"/>
          <w:szCs w:val="28"/>
        </w:rPr>
        <w:t>more felsic</w:t>
      </w:r>
      <w:r>
        <w:rPr>
          <w:sz w:val="24"/>
          <w:szCs w:val="28"/>
        </w:rPr>
        <w:t>)</w:t>
      </w:r>
      <w:r w:rsidR="00EE0E85">
        <w:rPr>
          <w:sz w:val="24"/>
          <w:szCs w:val="28"/>
        </w:rPr>
        <w:t xml:space="preserve"> compared to the </w:t>
      </w:r>
      <w:r w:rsidR="003B7A97">
        <w:rPr>
          <w:sz w:val="24"/>
          <w:szCs w:val="28"/>
        </w:rPr>
        <w:t xml:space="preserve">parent </w:t>
      </w:r>
      <w:r w:rsidR="00EE0E85">
        <w:rPr>
          <w:sz w:val="24"/>
          <w:szCs w:val="28"/>
        </w:rPr>
        <w:t xml:space="preserve">rock that is </w:t>
      </w:r>
      <w:r w:rsidR="006A0B6F">
        <w:rPr>
          <w:sz w:val="24"/>
          <w:szCs w:val="28"/>
        </w:rPr>
        <w:t>being</w:t>
      </w:r>
      <w:r w:rsidR="00EE0E85">
        <w:rPr>
          <w:sz w:val="24"/>
          <w:szCs w:val="28"/>
        </w:rPr>
        <w:t xml:space="preserve"> melt</w:t>
      </w:r>
      <w:r w:rsidR="006A0B6F">
        <w:rPr>
          <w:sz w:val="24"/>
          <w:szCs w:val="28"/>
        </w:rPr>
        <w:t>ed</w:t>
      </w:r>
      <w:r w:rsidR="00EE0E85">
        <w:rPr>
          <w:sz w:val="24"/>
          <w:szCs w:val="28"/>
        </w:rPr>
        <w:t>.</w:t>
      </w:r>
    </w:p>
    <w:p w:rsidR="00862681" w:rsidRDefault="00EE0E85" w:rsidP="00572AAA">
      <w:pPr>
        <w:rPr>
          <w:sz w:val="24"/>
          <w:szCs w:val="28"/>
        </w:rPr>
      </w:pPr>
      <w:r>
        <w:rPr>
          <w:sz w:val="24"/>
          <w:szCs w:val="28"/>
        </w:rPr>
        <w:t>A demonstration of partial melting is the squeezing of frozen grape juice.  When squeezed, the liquid that oozes out is generally more purple-</w:t>
      </w:r>
      <w:r w:rsidR="003B7A97">
        <w:rPr>
          <w:sz w:val="24"/>
          <w:szCs w:val="28"/>
        </w:rPr>
        <w:t xml:space="preserve"> or grape-</w:t>
      </w:r>
      <w:r>
        <w:rPr>
          <w:sz w:val="24"/>
          <w:szCs w:val="28"/>
        </w:rPr>
        <w:t xml:space="preserve">colored than the remaining frozen material.  In other words, there is a difference in composition between the liquid (melt fraction) and the remaining frozen (solid) </w:t>
      </w:r>
      <w:r w:rsidR="003B7A97">
        <w:rPr>
          <w:sz w:val="24"/>
          <w:szCs w:val="28"/>
        </w:rPr>
        <w:t xml:space="preserve">parent </w:t>
      </w:r>
      <w:r>
        <w:rPr>
          <w:sz w:val="24"/>
          <w:szCs w:val="28"/>
        </w:rPr>
        <w:t>material.</w:t>
      </w:r>
    </w:p>
    <w:p w:rsidR="006A0B6F" w:rsidRPr="006A0B6F" w:rsidRDefault="00862681" w:rsidP="006A0B6F">
      <w:pPr>
        <w:rPr>
          <w:sz w:val="24"/>
          <w:szCs w:val="28"/>
        </w:rPr>
      </w:pPr>
      <w:r>
        <w:rPr>
          <w:sz w:val="24"/>
          <w:szCs w:val="28"/>
        </w:rPr>
        <w:t>2) A key aspect of igneous rock crystallization, as discussed</w:t>
      </w:r>
      <w:r w:rsidR="006A0B6F">
        <w:rPr>
          <w:sz w:val="24"/>
          <w:szCs w:val="28"/>
        </w:rPr>
        <w:t xml:space="preserve"> above, relates to cooling rate, and its associated control on grain size.  Although rocks can be melted in the lab, it requires highly specialized equipment and temperatures in excess of 800C.  However, we can demonstrate the relationship between cooling rate and crystal size with a low melting point (and non-toxic) organic compound, </w:t>
      </w:r>
      <w:proofErr w:type="spellStart"/>
      <w:r w:rsidR="006A0B6F">
        <w:rPr>
          <w:sz w:val="24"/>
          <w:szCs w:val="28"/>
        </w:rPr>
        <w:t>thymol</w:t>
      </w:r>
      <w:proofErr w:type="spellEnd"/>
      <w:r w:rsidR="006A0B6F">
        <w:rPr>
          <w:sz w:val="24"/>
          <w:szCs w:val="28"/>
        </w:rPr>
        <w:t xml:space="preserve"> (oil of thyme), </w:t>
      </w:r>
      <w:r w:rsidR="006A0B6F" w:rsidRPr="006A0B6F">
        <w:rPr>
          <w:sz w:val="24"/>
          <w:szCs w:val="28"/>
        </w:rPr>
        <w:t>C</w:t>
      </w:r>
      <w:r w:rsidR="006A0B6F" w:rsidRPr="006A0B6F">
        <w:rPr>
          <w:sz w:val="24"/>
          <w:szCs w:val="28"/>
          <w:vertAlign w:val="subscript"/>
        </w:rPr>
        <w:t>10</w:t>
      </w:r>
      <w:r w:rsidR="006A0B6F" w:rsidRPr="006A0B6F">
        <w:rPr>
          <w:sz w:val="24"/>
          <w:szCs w:val="28"/>
        </w:rPr>
        <w:t>H</w:t>
      </w:r>
      <w:r w:rsidR="006A0B6F" w:rsidRPr="006A0B6F">
        <w:rPr>
          <w:sz w:val="24"/>
          <w:szCs w:val="28"/>
          <w:vertAlign w:val="subscript"/>
        </w:rPr>
        <w:t>14</w:t>
      </w:r>
      <w:r w:rsidR="006A0B6F" w:rsidRPr="006A0B6F">
        <w:rPr>
          <w:sz w:val="24"/>
          <w:szCs w:val="28"/>
        </w:rPr>
        <w:t>O</w:t>
      </w:r>
      <w:r w:rsidR="006A0B6F">
        <w:rPr>
          <w:sz w:val="24"/>
          <w:szCs w:val="28"/>
        </w:rPr>
        <w:t>.</w:t>
      </w:r>
    </w:p>
    <w:p w:rsidR="00572AAA" w:rsidRDefault="00572AAA" w:rsidP="00572AAA">
      <w:pPr>
        <w:rPr>
          <w:sz w:val="24"/>
          <w:szCs w:val="28"/>
        </w:rPr>
      </w:pPr>
    </w:p>
    <w:p w:rsidR="00572AAA" w:rsidRDefault="00572AAA" w:rsidP="00572AAA">
      <w:pPr>
        <w:rPr>
          <w:b/>
          <w:sz w:val="28"/>
          <w:szCs w:val="28"/>
        </w:rPr>
      </w:pPr>
      <w:r>
        <w:rPr>
          <w:b/>
          <w:sz w:val="28"/>
          <w:szCs w:val="28"/>
        </w:rPr>
        <w:t>PROCEDURE</w:t>
      </w:r>
    </w:p>
    <w:p w:rsidR="00572AAA" w:rsidRDefault="00572AAA" w:rsidP="00572AAA">
      <w:pPr>
        <w:rPr>
          <w:sz w:val="24"/>
          <w:szCs w:val="28"/>
        </w:rPr>
      </w:pPr>
      <w:r w:rsidRPr="0060431B">
        <w:rPr>
          <w:sz w:val="24"/>
          <w:szCs w:val="28"/>
        </w:rPr>
        <w:t xml:space="preserve">1) </w:t>
      </w:r>
      <w:r w:rsidR="008D7446">
        <w:rPr>
          <w:sz w:val="24"/>
          <w:szCs w:val="28"/>
        </w:rPr>
        <w:t>Grape Juice</w:t>
      </w:r>
      <w:r w:rsidR="00035F42">
        <w:rPr>
          <w:sz w:val="24"/>
          <w:szCs w:val="28"/>
        </w:rPr>
        <w:t xml:space="preserve"> experiment</w:t>
      </w:r>
    </w:p>
    <w:p w:rsidR="00572AAA" w:rsidRDefault="00572AAA" w:rsidP="00572AAA">
      <w:pPr>
        <w:rPr>
          <w:sz w:val="24"/>
          <w:szCs w:val="28"/>
        </w:rPr>
      </w:pPr>
      <w:r w:rsidRPr="0060431B">
        <w:rPr>
          <w:sz w:val="24"/>
          <w:szCs w:val="28"/>
        </w:rPr>
        <w:t xml:space="preserve">1.1 </w:t>
      </w:r>
      <w:r w:rsidR="003B7A97">
        <w:rPr>
          <w:sz w:val="24"/>
          <w:szCs w:val="28"/>
        </w:rPr>
        <w:t xml:space="preserve">Open </w:t>
      </w:r>
      <w:r w:rsidR="00957CAF">
        <w:rPr>
          <w:sz w:val="24"/>
          <w:szCs w:val="28"/>
        </w:rPr>
        <w:t xml:space="preserve">a </w:t>
      </w:r>
      <w:r w:rsidR="003B7A97">
        <w:rPr>
          <w:sz w:val="24"/>
          <w:szCs w:val="28"/>
        </w:rPr>
        <w:t>canister of store-bought artificial grape juice.</w:t>
      </w:r>
    </w:p>
    <w:p w:rsidR="00572AAA" w:rsidRDefault="00572AAA" w:rsidP="00572AAA">
      <w:pPr>
        <w:rPr>
          <w:sz w:val="24"/>
          <w:szCs w:val="28"/>
        </w:rPr>
      </w:pPr>
      <w:r>
        <w:rPr>
          <w:sz w:val="24"/>
          <w:szCs w:val="28"/>
        </w:rPr>
        <w:t xml:space="preserve">1.2 </w:t>
      </w:r>
      <w:r w:rsidR="003B7A97">
        <w:rPr>
          <w:sz w:val="24"/>
          <w:szCs w:val="28"/>
        </w:rPr>
        <w:t>Empty some of the contents into hands and squeeze</w:t>
      </w:r>
      <w:r w:rsidR="00957CAF">
        <w:rPr>
          <w:sz w:val="24"/>
          <w:szCs w:val="28"/>
        </w:rPr>
        <w:t>.</w:t>
      </w:r>
    </w:p>
    <w:p w:rsidR="00572AAA" w:rsidRDefault="00572AAA" w:rsidP="00572AAA">
      <w:pPr>
        <w:rPr>
          <w:sz w:val="24"/>
          <w:szCs w:val="28"/>
        </w:rPr>
      </w:pPr>
      <w:r>
        <w:rPr>
          <w:sz w:val="24"/>
          <w:szCs w:val="28"/>
        </w:rPr>
        <w:t xml:space="preserve">1.3 </w:t>
      </w:r>
      <w:r w:rsidR="003B7A97">
        <w:rPr>
          <w:sz w:val="24"/>
          <w:szCs w:val="28"/>
        </w:rPr>
        <w:t>Note that the liquid is a deep purple color, and the remaining solid has lost some of its purple coloration and is now more like clear ice.</w:t>
      </w:r>
    </w:p>
    <w:p w:rsidR="008D7446" w:rsidRDefault="00862681" w:rsidP="00572AAA">
      <w:pPr>
        <w:rPr>
          <w:sz w:val="24"/>
          <w:szCs w:val="28"/>
        </w:rPr>
      </w:pPr>
      <w:r>
        <w:rPr>
          <w:sz w:val="24"/>
          <w:szCs w:val="28"/>
        </w:rPr>
        <w:t xml:space="preserve">2) </w:t>
      </w:r>
      <w:r w:rsidR="00957CAF">
        <w:rPr>
          <w:sz w:val="24"/>
          <w:szCs w:val="28"/>
        </w:rPr>
        <w:t>Cooling Rate and Crystal Size</w:t>
      </w:r>
    </w:p>
    <w:p w:rsidR="008D7446" w:rsidRDefault="00957CAF" w:rsidP="00572AAA">
      <w:pPr>
        <w:rPr>
          <w:sz w:val="24"/>
          <w:szCs w:val="28"/>
        </w:rPr>
      </w:pPr>
      <w:r>
        <w:rPr>
          <w:sz w:val="24"/>
          <w:szCs w:val="28"/>
        </w:rPr>
        <w:t>2.1 Sprinkle</w:t>
      </w:r>
      <w:r w:rsidR="008D7446">
        <w:rPr>
          <w:sz w:val="24"/>
          <w:szCs w:val="28"/>
        </w:rPr>
        <w:t xml:space="preserve"> a layer of </w:t>
      </w:r>
      <w:proofErr w:type="spellStart"/>
      <w:r w:rsidR="008D7446">
        <w:rPr>
          <w:sz w:val="24"/>
          <w:szCs w:val="28"/>
        </w:rPr>
        <w:t>thymol</w:t>
      </w:r>
      <w:proofErr w:type="spellEnd"/>
      <w:r w:rsidR="008D7446">
        <w:rPr>
          <w:sz w:val="24"/>
          <w:szCs w:val="28"/>
        </w:rPr>
        <w:t xml:space="preserve"> crystals in the bottom of </w:t>
      </w:r>
      <w:r>
        <w:rPr>
          <w:sz w:val="24"/>
          <w:szCs w:val="28"/>
        </w:rPr>
        <w:t xml:space="preserve">a </w:t>
      </w:r>
      <w:r w:rsidR="008D7446">
        <w:rPr>
          <w:sz w:val="24"/>
          <w:szCs w:val="28"/>
        </w:rPr>
        <w:t>petri dish, just covering the bottom of the dish.</w:t>
      </w:r>
    </w:p>
    <w:p w:rsidR="008D2C9D" w:rsidRDefault="00957CAF" w:rsidP="00572AAA">
      <w:pPr>
        <w:rPr>
          <w:sz w:val="24"/>
          <w:szCs w:val="28"/>
        </w:rPr>
      </w:pPr>
      <w:r>
        <w:rPr>
          <w:sz w:val="24"/>
          <w:szCs w:val="28"/>
        </w:rPr>
        <w:t>2.2 Set</w:t>
      </w:r>
      <w:r w:rsidR="008D7446">
        <w:rPr>
          <w:sz w:val="24"/>
          <w:szCs w:val="28"/>
        </w:rPr>
        <w:t xml:space="preserve"> </w:t>
      </w:r>
      <w:r w:rsidR="008D2C9D">
        <w:rPr>
          <w:sz w:val="24"/>
          <w:szCs w:val="28"/>
        </w:rPr>
        <w:t xml:space="preserve">petri dish </w:t>
      </w:r>
      <w:r w:rsidR="008D7446">
        <w:rPr>
          <w:sz w:val="24"/>
          <w:szCs w:val="28"/>
        </w:rPr>
        <w:t>on hot plate, in well</w:t>
      </w:r>
      <w:r w:rsidR="00DD1973">
        <w:rPr>
          <w:sz w:val="24"/>
          <w:szCs w:val="28"/>
        </w:rPr>
        <w:t>-</w:t>
      </w:r>
      <w:r w:rsidR="008D7446">
        <w:rPr>
          <w:sz w:val="24"/>
          <w:szCs w:val="28"/>
        </w:rPr>
        <w:t xml:space="preserve">ventilated area.  </w:t>
      </w:r>
    </w:p>
    <w:p w:rsidR="008D7446" w:rsidRDefault="00957CAF" w:rsidP="00572AAA">
      <w:pPr>
        <w:rPr>
          <w:sz w:val="24"/>
          <w:szCs w:val="28"/>
        </w:rPr>
      </w:pPr>
      <w:r>
        <w:rPr>
          <w:sz w:val="24"/>
          <w:szCs w:val="28"/>
        </w:rPr>
        <w:t>2.</w:t>
      </w:r>
      <w:r w:rsidR="008D2C9D">
        <w:rPr>
          <w:sz w:val="24"/>
          <w:szCs w:val="28"/>
        </w:rPr>
        <w:t xml:space="preserve">3 </w:t>
      </w:r>
      <w:r w:rsidR="008D7446">
        <w:rPr>
          <w:sz w:val="24"/>
          <w:szCs w:val="28"/>
        </w:rPr>
        <w:t xml:space="preserve">Set heat of </w:t>
      </w:r>
      <w:r w:rsidR="008D2C9D">
        <w:rPr>
          <w:sz w:val="24"/>
          <w:szCs w:val="28"/>
        </w:rPr>
        <w:t xml:space="preserve">the plate on a </w:t>
      </w:r>
      <w:r w:rsidR="008D7446">
        <w:rPr>
          <w:sz w:val="24"/>
          <w:szCs w:val="28"/>
        </w:rPr>
        <w:t>very low setting, just enough to begin melting.  Low heat is important, otherwise the crystals will volatilize.</w:t>
      </w:r>
    </w:p>
    <w:p w:rsidR="008D7446" w:rsidRDefault="00957CAF" w:rsidP="00572AAA">
      <w:pPr>
        <w:rPr>
          <w:sz w:val="24"/>
          <w:szCs w:val="28"/>
        </w:rPr>
      </w:pPr>
      <w:r>
        <w:rPr>
          <w:sz w:val="24"/>
          <w:szCs w:val="28"/>
        </w:rPr>
        <w:t>2.</w:t>
      </w:r>
      <w:r w:rsidR="00C76950">
        <w:rPr>
          <w:sz w:val="24"/>
          <w:szCs w:val="28"/>
        </w:rPr>
        <w:t>4</w:t>
      </w:r>
      <w:r>
        <w:rPr>
          <w:sz w:val="24"/>
          <w:szCs w:val="28"/>
        </w:rPr>
        <w:t xml:space="preserve"> Once</w:t>
      </w:r>
      <w:r w:rsidR="008D7446">
        <w:rPr>
          <w:sz w:val="24"/>
          <w:szCs w:val="28"/>
        </w:rPr>
        <w:t xml:space="preserve"> melted, take </w:t>
      </w:r>
      <w:r w:rsidR="00C76950">
        <w:rPr>
          <w:sz w:val="24"/>
          <w:szCs w:val="28"/>
        </w:rPr>
        <w:t xml:space="preserve">the </w:t>
      </w:r>
      <w:r w:rsidR="008D7446">
        <w:rPr>
          <w:sz w:val="24"/>
          <w:szCs w:val="28"/>
        </w:rPr>
        <w:t xml:space="preserve">dish and set on </w:t>
      </w:r>
      <w:r w:rsidR="00C76950">
        <w:rPr>
          <w:sz w:val="24"/>
          <w:szCs w:val="28"/>
        </w:rPr>
        <w:t xml:space="preserve">a </w:t>
      </w:r>
      <w:r w:rsidR="008D7446">
        <w:rPr>
          <w:sz w:val="24"/>
          <w:szCs w:val="28"/>
        </w:rPr>
        <w:t>table to watch cool.</w:t>
      </w:r>
    </w:p>
    <w:p w:rsidR="008D7446" w:rsidRDefault="00957CAF" w:rsidP="00572AAA">
      <w:pPr>
        <w:rPr>
          <w:sz w:val="24"/>
          <w:szCs w:val="28"/>
        </w:rPr>
      </w:pPr>
      <w:r>
        <w:rPr>
          <w:sz w:val="24"/>
          <w:szCs w:val="28"/>
        </w:rPr>
        <w:t>2.</w:t>
      </w:r>
      <w:r w:rsidR="00C76950">
        <w:rPr>
          <w:sz w:val="24"/>
          <w:szCs w:val="28"/>
        </w:rPr>
        <w:t xml:space="preserve">5 </w:t>
      </w:r>
      <w:r w:rsidR="008D7446">
        <w:rPr>
          <w:sz w:val="24"/>
          <w:szCs w:val="28"/>
        </w:rPr>
        <w:t>Repeat the above steps (</w:t>
      </w:r>
      <w:r>
        <w:rPr>
          <w:sz w:val="24"/>
          <w:szCs w:val="28"/>
        </w:rPr>
        <w:t>2.</w:t>
      </w:r>
      <w:r w:rsidR="008D7446">
        <w:rPr>
          <w:sz w:val="24"/>
          <w:szCs w:val="28"/>
        </w:rPr>
        <w:t>1-</w:t>
      </w:r>
      <w:r>
        <w:rPr>
          <w:sz w:val="24"/>
          <w:szCs w:val="28"/>
        </w:rPr>
        <w:t>2.</w:t>
      </w:r>
      <w:r w:rsidR="008D7446">
        <w:rPr>
          <w:sz w:val="24"/>
          <w:szCs w:val="28"/>
        </w:rPr>
        <w:t xml:space="preserve">3) with </w:t>
      </w:r>
      <w:r w:rsidR="00C76950">
        <w:rPr>
          <w:sz w:val="24"/>
          <w:szCs w:val="28"/>
        </w:rPr>
        <w:t xml:space="preserve">a </w:t>
      </w:r>
      <w:r w:rsidR="008D7446">
        <w:rPr>
          <w:sz w:val="24"/>
          <w:szCs w:val="28"/>
        </w:rPr>
        <w:t>second petri dish, but once melted, take dish and set on top of an ice</w:t>
      </w:r>
      <w:r w:rsidR="00C76950">
        <w:rPr>
          <w:sz w:val="24"/>
          <w:szCs w:val="28"/>
        </w:rPr>
        <w:t xml:space="preserve"> </w:t>
      </w:r>
      <w:r w:rsidR="008D7446">
        <w:rPr>
          <w:sz w:val="24"/>
          <w:szCs w:val="28"/>
        </w:rPr>
        <w:t>water bath.</w:t>
      </w:r>
    </w:p>
    <w:p w:rsidR="008D7446" w:rsidRDefault="002646B6" w:rsidP="00572AAA">
      <w:pPr>
        <w:rPr>
          <w:sz w:val="24"/>
          <w:szCs w:val="28"/>
        </w:rPr>
      </w:pPr>
      <w:r w:rsidRPr="002646B6">
        <w:rPr>
          <w:sz w:val="24"/>
          <w:szCs w:val="28"/>
        </w:rPr>
        <w:lastRenderedPageBreak/>
        <w:t>2.6</w:t>
      </w:r>
      <w:r>
        <w:rPr>
          <w:b/>
          <w:sz w:val="24"/>
          <w:szCs w:val="28"/>
        </w:rPr>
        <w:t xml:space="preserve"> </w:t>
      </w:r>
      <w:r w:rsidRPr="002646B6">
        <w:rPr>
          <w:sz w:val="24"/>
          <w:szCs w:val="28"/>
        </w:rPr>
        <w:t>Compare</w:t>
      </w:r>
      <w:r w:rsidR="008D7446">
        <w:rPr>
          <w:sz w:val="24"/>
          <w:szCs w:val="28"/>
        </w:rPr>
        <w:t xml:space="preserve"> the crystal size between the petri dish that underwent slow cooling on a table to the petri dish that underwent rapid cooling atop the ice</w:t>
      </w:r>
      <w:r w:rsidR="00C76950">
        <w:rPr>
          <w:sz w:val="24"/>
          <w:szCs w:val="28"/>
        </w:rPr>
        <w:t xml:space="preserve"> </w:t>
      </w:r>
      <w:r w:rsidR="008D7446">
        <w:rPr>
          <w:sz w:val="24"/>
          <w:szCs w:val="28"/>
        </w:rPr>
        <w:t>water bath.</w:t>
      </w:r>
    </w:p>
    <w:p w:rsidR="00862681" w:rsidRPr="008D7446" w:rsidRDefault="008D7446" w:rsidP="00572AAA">
      <w:pPr>
        <w:rPr>
          <w:b/>
          <w:sz w:val="24"/>
          <w:szCs w:val="28"/>
        </w:rPr>
      </w:pPr>
      <w:r w:rsidRPr="008D7446">
        <w:rPr>
          <w:b/>
          <w:sz w:val="24"/>
          <w:szCs w:val="28"/>
        </w:rPr>
        <w:t>Results</w:t>
      </w:r>
    </w:p>
    <w:p w:rsidR="008D7446" w:rsidRDefault="008D7446" w:rsidP="00572AAA">
      <w:pPr>
        <w:rPr>
          <w:sz w:val="24"/>
          <w:szCs w:val="28"/>
        </w:rPr>
      </w:pPr>
      <w:r>
        <w:rPr>
          <w:sz w:val="24"/>
          <w:szCs w:val="28"/>
        </w:rPr>
        <w:t>1) The grape juice experiment demonstrates the concept of partial melting.  Where an initial liquid (melt) is typically of a different composition than the parent rock that undergoes melting.</w:t>
      </w:r>
    </w:p>
    <w:p w:rsidR="008D7446" w:rsidRDefault="008D7446" w:rsidP="00572AAA">
      <w:pPr>
        <w:rPr>
          <w:sz w:val="24"/>
          <w:szCs w:val="28"/>
        </w:rPr>
      </w:pPr>
      <w:r>
        <w:rPr>
          <w:sz w:val="24"/>
          <w:szCs w:val="28"/>
        </w:rPr>
        <w:t xml:space="preserve">2) The </w:t>
      </w:r>
      <w:proofErr w:type="spellStart"/>
      <w:r>
        <w:rPr>
          <w:sz w:val="24"/>
          <w:szCs w:val="28"/>
        </w:rPr>
        <w:t>thymol</w:t>
      </w:r>
      <w:proofErr w:type="spellEnd"/>
      <w:r>
        <w:rPr>
          <w:sz w:val="24"/>
          <w:szCs w:val="28"/>
        </w:rPr>
        <w:t xml:space="preserve"> experiment demonstrates the concept of igneous rock grain size as being related to cooling rate.  Rapid cooling generates smaller crystals than slow cooling.</w:t>
      </w:r>
    </w:p>
    <w:p w:rsidR="00572AAA" w:rsidRDefault="00572AAA" w:rsidP="00572AAA">
      <w:pPr>
        <w:spacing w:after="0"/>
        <w:rPr>
          <w:b/>
          <w:sz w:val="28"/>
          <w:szCs w:val="28"/>
        </w:rPr>
      </w:pPr>
      <w:r>
        <w:rPr>
          <w:b/>
          <w:sz w:val="28"/>
          <w:szCs w:val="28"/>
        </w:rPr>
        <w:t>APPLICATION</w:t>
      </w:r>
    </w:p>
    <w:p w:rsidR="00D35208" w:rsidRPr="003B7A97" w:rsidRDefault="00854BD3" w:rsidP="00120F2E">
      <w:pPr>
        <w:rPr>
          <w:sz w:val="24"/>
        </w:rPr>
      </w:pPr>
      <w:r w:rsidRPr="003B7A97">
        <w:rPr>
          <w:sz w:val="24"/>
        </w:rPr>
        <w:t>Igneous rocks are of substantial importance.</w:t>
      </w:r>
      <w:r w:rsidR="003B7A97">
        <w:rPr>
          <w:sz w:val="24"/>
        </w:rPr>
        <w:br/>
      </w:r>
      <w:r w:rsidRPr="003B7A97">
        <w:rPr>
          <w:sz w:val="24"/>
        </w:rPr>
        <w:t>Geologists identify and map intrusive igneous rocks for a variety of reasons.</w:t>
      </w:r>
    </w:p>
    <w:p w:rsidR="00D35208" w:rsidRPr="003B7A97" w:rsidRDefault="00D35208" w:rsidP="00120F2E">
      <w:pPr>
        <w:rPr>
          <w:sz w:val="24"/>
        </w:rPr>
      </w:pPr>
      <w:r w:rsidRPr="003B7A97">
        <w:rPr>
          <w:sz w:val="24"/>
        </w:rPr>
        <w:t xml:space="preserve">1) </w:t>
      </w:r>
      <w:r w:rsidR="00854BD3" w:rsidRPr="003B7A97">
        <w:rPr>
          <w:sz w:val="24"/>
        </w:rPr>
        <w:t xml:space="preserve">Intrusive igneous rocks can be markers of certain kinds of ore deposits.  For example, felsic to intermediate composition intrusive magma bodies can act as the heat sources that drive hydrothermal circulation systems, and concomitant precipitation within fractures </w:t>
      </w:r>
      <w:r w:rsidR="003B7A97">
        <w:rPr>
          <w:sz w:val="24"/>
        </w:rPr>
        <w:t xml:space="preserve">(veins) </w:t>
      </w:r>
      <w:r w:rsidR="00854BD3" w:rsidRPr="003B7A97">
        <w:rPr>
          <w:sz w:val="24"/>
        </w:rPr>
        <w:t xml:space="preserve">of ore minerals including Cu, Mo, Au, Ag, and others.  </w:t>
      </w:r>
      <w:r w:rsidR="003B7A97">
        <w:rPr>
          <w:sz w:val="24"/>
        </w:rPr>
        <w:t>In contrast, m</w:t>
      </w:r>
      <w:r w:rsidR="00854BD3" w:rsidRPr="003B7A97">
        <w:rPr>
          <w:sz w:val="24"/>
        </w:rPr>
        <w:t xml:space="preserve">afic to ultramafic intrusions are associated with Cr, Pt, </w:t>
      </w:r>
      <w:r w:rsidR="00C76950">
        <w:rPr>
          <w:sz w:val="24"/>
        </w:rPr>
        <w:t xml:space="preserve">and </w:t>
      </w:r>
      <w:r w:rsidR="00854BD3" w:rsidRPr="003B7A97">
        <w:rPr>
          <w:sz w:val="24"/>
        </w:rPr>
        <w:t>Ni deposits.</w:t>
      </w:r>
    </w:p>
    <w:p w:rsidR="005878E1" w:rsidRPr="003B7A97" w:rsidRDefault="00D35208" w:rsidP="00120F2E">
      <w:pPr>
        <w:rPr>
          <w:sz w:val="24"/>
        </w:rPr>
      </w:pPr>
      <w:r w:rsidRPr="003B7A97">
        <w:rPr>
          <w:sz w:val="24"/>
        </w:rPr>
        <w:t xml:space="preserve">2) </w:t>
      </w:r>
      <w:r w:rsidR="00854BD3" w:rsidRPr="003B7A97">
        <w:rPr>
          <w:sz w:val="24"/>
        </w:rPr>
        <w:t>I</w:t>
      </w:r>
      <w:r w:rsidR="005878E1" w:rsidRPr="003B7A97">
        <w:rPr>
          <w:sz w:val="24"/>
        </w:rPr>
        <w:t xml:space="preserve">ntrusive igneous rocks can be </w:t>
      </w:r>
      <w:r w:rsidR="00854BD3" w:rsidRPr="003B7A97">
        <w:rPr>
          <w:sz w:val="24"/>
        </w:rPr>
        <w:t>marker</w:t>
      </w:r>
      <w:r w:rsidR="005878E1" w:rsidRPr="003B7A97">
        <w:rPr>
          <w:sz w:val="24"/>
        </w:rPr>
        <w:t>s</w:t>
      </w:r>
      <w:r w:rsidR="00854BD3" w:rsidRPr="003B7A97">
        <w:rPr>
          <w:sz w:val="24"/>
        </w:rPr>
        <w:t xml:space="preserve"> of past magmatic activity</w:t>
      </w:r>
      <w:r w:rsidR="005878E1" w:rsidRPr="003B7A97">
        <w:rPr>
          <w:sz w:val="24"/>
        </w:rPr>
        <w:t>.  If</w:t>
      </w:r>
      <w:r w:rsidR="00854BD3" w:rsidRPr="003B7A97">
        <w:rPr>
          <w:sz w:val="24"/>
        </w:rPr>
        <w:t xml:space="preserve"> magmas breach the surface, then volcanic eruptions occur.  </w:t>
      </w:r>
      <w:r w:rsidR="00C76950">
        <w:rPr>
          <w:sz w:val="24"/>
        </w:rPr>
        <w:t>Therefore</w:t>
      </w:r>
      <w:r w:rsidR="00C76950" w:rsidRPr="003B7A97">
        <w:rPr>
          <w:sz w:val="24"/>
        </w:rPr>
        <w:t xml:space="preserve"> </w:t>
      </w:r>
      <w:r w:rsidR="005878E1" w:rsidRPr="003B7A97">
        <w:rPr>
          <w:sz w:val="24"/>
        </w:rPr>
        <w:t xml:space="preserve">the recognition of intrusive igneous </w:t>
      </w:r>
      <w:r w:rsidR="00333A88">
        <w:rPr>
          <w:sz w:val="24"/>
        </w:rPr>
        <w:t xml:space="preserve">rocks </w:t>
      </w:r>
      <w:r w:rsidR="005878E1" w:rsidRPr="003B7A97">
        <w:rPr>
          <w:sz w:val="24"/>
        </w:rPr>
        <w:t xml:space="preserve">will lead </w:t>
      </w:r>
      <w:r w:rsidR="00C76950">
        <w:rPr>
          <w:sz w:val="24"/>
        </w:rPr>
        <w:t>a</w:t>
      </w:r>
      <w:r w:rsidR="00C76950" w:rsidRPr="003B7A97">
        <w:rPr>
          <w:sz w:val="24"/>
        </w:rPr>
        <w:t xml:space="preserve"> </w:t>
      </w:r>
      <w:r w:rsidR="005878E1" w:rsidRPr="003B7A97">
        <w:rPr>
          <w:sz w:val="24"/>
        </w:rPr>
        <w:t>field geologist to assess whether or not any associated volcanic rocks are present.</w:t>
      </w:r>
    </w:p>
    <w:p w:rsidR="00572AAA" w:rsidRPr="003B7A97" w:rsidRDefault="00D35208" w:rsidP="00120F2E">
      <w:pPr>
        <w:rPr>
          <w:sz w:val="24"/>
        </w:rPr>
      </w:pPr>
      <w:r w:rsidRPr="003B7A97">
        <w:rPr>
          <w:sz w:val="24"/>
        </w:rPr>
        <w:t xml:space="preserve">3) </w:t>
      </w:r>
      <w:r w:rsidR="005878E1" w:rsidRPr="003B7A97">
        <w:rPr>
          <w:sz w:val="24"/>
        </w:rPr>
        <w:t xml:space="preserve">Intrusive igneous rocks are part of deciphering </w:t>
      </w:r>
      <w:r w:rsidR="00C76950">
        <w:rPr>
          <w:sz w:val="24"/>
        </w:rPr>
        <w:t>E</w:t>
      </w:r>
      <w:r w:rsidR="00C76950" w:rsidRPr="003B7A97">
        <w:rPr>
          <w:sz w:val="24"/>
        </w:rPr>
        <w:t>arth</w:t>
      </w:r>
      <w:r w:rsidR="00C76950">
        <w:rPr>
          <w:sz w:val="24"/>
        </w:rPr>
        <w:t>’s</w:t>
      </w:r>
      <w:r w:rsidR="00C76950" w:rsidRPr="003B7A97">
        <w:rPr>
          <w:sz w:val="24"/>
        </w:rPr>
        <w:t xml:space="preserve"> </w:t>
      </w:r>
      <w:r w:rsidR="005878E1" w:rsidRPr="003B7A97">
        <w:rPr>
          <w:sz w:val="24"/>
        </w:rPr>
        <w:t xml:space="preserve">history.  This is partly because intrusive igneous rocks are relatively easy to date using isotopic techniques, and </w:t>
      </w:r>
      <w:r w:rsidR="00C76950">
        <w:rPr>
          <w:sz w:val="24"/>
        </w:rPr>
        <w:t xml:space="preserve">because </w:t>
      </w:r>
      <w:r w:rsidR="005878E1" w:rsidRPr="003B7A97">
        <w:rPr>
          <w:sz w:val="24"/>
        </w:rPr>
        <w:t xml:space="preserve">the type of igneous rock can be a marker of a past plate tectonic setting.  For example, felsic rocks are characteristic of melting within </w:t>
      </w:r>
      <w:r w:rsidR="0007744A">
        <w:rPr>
          <w:sz w:val="24"/>
        </w:rPr>
        <w:t xml:space="preserve">the </w:t>
      </w:r>
      <w:r w:rsidR="005878E1" w:rsidRPr="003B7A97">
        <w:rPr>
          <w:sz w:val="24"/>
        </w:rPr>
        <w:t>continental crust (i.e. intraplate magmatism)</w:t>
      </w:r>
      <w:r w:rsidR="00C76950">
        <w:rPr>
          <w:sz w:val="24"/>
        </w:rPr>
        <w:t>.</w:t>
      </w:r>
      <w:r w:rsidR="005878E1" w:rsidRPr="003B7A97">
        <w:rPr>
          <w:sz w:val="24"/>
        </w:rPr>
        <w:t xml:space="preserve"> </w:t>
      </w:r>
      <w:r w:rsidR="00C76950">
        <w:rPr>
          <w:sz w:val="24"/>
        </w:rPr>
        <w:t>I</w:t>
      </w:r>
      <w:r w:rsidR="005878E1" w:rsidRPr="003B7A97">
        <w:rPr>
          <w:sz w:val="24"/>
        </w:rPr>
        <w:t>ntermediate rocks are characteristic of subduction zone settings</w:t>
      </w:r>
      <w:r w:rsidR="00C76950">
        <w:rPr>
          <w:sz w:val="24"/>
        </w:rPr>
        <w:t>.</w:t>
      </w:r>
      <w:r w:rsidR="005878E1" w:rsidRPr="003B7A97">
        <w:rPr>
          <w:sz w:val="24"/>
        </w:rPr>
        <w:t xml:space="preserve"> </w:t>
      </w:r>
      <w:r w:rsidR="00C76950">
        <w:rPr>
          <w:sz w:val="24"/>
        </w:rPr>
        <w:t>M</w:t>
      </w:r>
      <w:r w:rsidR="00C76950" w:rsidRPr="003B7A97">
        <w:rPr>
          <w:sz w:val="24"/>
        </w:rPr>
        <w:t xml:space="preserve">afic </w:t>
      </w:r>
      <w:r w:rsidR="005878E1" w:rsidRPr="003B7A97">
        <w:rPr>
          <w:sz w:val="24"/>
        </w:rPr>
        <w:t>rocks are characteristic of mid</w:t>
      </w:r>
      <w:r w:rsidR="00676B56">
        <w:rPr>
          <w:sz w:val="24"/>
        </w:rPr>
        <w:t>-</w:t>
      </w:r>
      <w:r w:rsidR="005878E1" w:rsidRPr="003B7A97">
        <w:rPr>
          <w:sz w:val="24"/>
        </w:rPr>
        <w:t>ocean ridges and continental rift zones.</w:t>
      </w:r>
    </w:p>
    <w:p w:rsidR="00980466" w:rsidRPr="003B7A97" w:rsidRDefault="00DC0FE0" w:rsidP="00BB5AA9">
      <w:pPr>
        <w:numPr>
          <w:ins w:id="2" w:author="Unknown"/>
        </w:numPr>
        <w:rPr>
          <w:sz w:val="24"/>
        </w:rPr>
      </w:pPr>
      <w:r>
        <w:rPr>
          <w:sz w:val="24"/>
        </w:rPr>
        <w:t>Figure 1: Granite</w:t>
      </w:r>
      <w:r>
        <w:rPr>
          <w:sz w:val="24"/>
        </w:rPr>
        <w:br/>
      </w:r>
      <w:proofErr w:type="spellStart"/>
      <w:r>
        <w:rPr>
          <w:sz w:val="24"/>
        </w:rPr>
        <w:t>Granite</w:t>
      </w:r>
      <w:proofErr w:type="spellEnd"/>
      <w:r>
        <w:rPr>
          <w:sz w:val="24"/>
        </w:rPr>
        <w:t xml:space="preserve"> is a common type of intrusive, felsic, igneous rock which is granular and </w:t>
      </w:r>
      <w:proofErr w:type="spellStart"/>
      <w:r>
        <w:rPr>
          <w:sz w:val="24"/>
        </w:rPr>
        <w:t>phaneritic</w:t>
      </w:r>
      <w:proofErr w:type="spellEnd"/>
      <w:r>
        <w:rPr>
          <w:sz w:val="24"/>
        </w:rPr>
        <w:t xml:space="preserve"> in texture. </w:t>
      </w:r>
      <w:bookmarkStart w:id="3" w:name="_GoBack"/>
      <w:bookmarkEnd w:id="3"/>
    </w:p>
    <w:sectPr w:rsidR="00980466" w:rsidRPr="003B7A97" w:rsidSect="00572AA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572AAA"/>
    <w:rsid w:val="00035F42"/>
    <w:rsid w:val="00044A66"/>
    <w:rsid w:val="0007744A"/>
    <w:rsid w:val="00077D78"/>
    <w:rsid w:val="000B6CD3"/>
    <w:rsid w:val="00120F2E"/>
    <w:rsid w:val="0025504A"/>
    <w:rsid w:val="002646B6"/>
    <w:rsid w:val="002E4DCE"/>
    <w:rsid w:val="00333A88"/>
    <w:rsid w:val="00345BF3"/>
    <w:rsid w:val="003961B3"/>
    <w:rsid w:val="003B6944"/>
    <w:rsid w:val="003B7A97"/>
    <w:rsid w:val="003D65CE"/>
    <w:rsid w:val="004820E7"/>
    <w:rsid w:val="005215C9"/>
    <w:rsid w:val="00564121"/>
    <w:rsid w:val="00572AAA"/>
    <w:rsid w:val="005878E1"/>
    <w:rsid w:val="005C61AD"/>
    <w:rsid w:val="00671815"/>
    <w:rsid w:val="00674626"/>
    <w:rsid w:val="00676B56"/>
    <w:rsid w:val="0068338A"/>
    <w:rsid w:val="006A0B6F"/>
    <w:rsid w:val="00766B74"/>
    <w:rsid w:val="007B4E1D"/>
    <w:rsid w:val="007C3153"/>
    <w:rsid w:val="00854BD3"/>
    <w:rsid w:val="00862681"/>
    <w:rsid w:val="008D2C9D"/>
    <w:rsid w:val="008D7446"/>
    <w:rsid w:val="008F54D9"/>
    <w:rsid w:val="00950296"/>
    <w:rsid w:val="00957CAF"/>
    <w:rsid w:val="009669EA"/>
    <w:rsid w:val="00980466"/>
    <w:rsid w:val="00986295"/>
    <w:rsid w:val="009A5D02"/>
    <w:rsid w:val="009A5FBC"/>
    <w:rsid w:val="009B46AF"/>
    <w:rsid w:val="009D5CA6"/>
    <w:rsid w:val="00A60D11"/>
    <w:rsid w:val="00A73336"/>
    <w:rsid w:val="00A77FED"/>
    <w:rsid w:val="00A85CEC"/>
    <w:rsid w:val="00AA405B"/>
    <w:rsid w:val="00AB76FB"/>
    <w:rsid w:val="00B035B5"/>
    <w:rsid w:val="00B438A8"/>
    <w:rsid w:val="00B66342"/>
    <w:rsid w:val="00B67152"/>
    <w:rsid w:val="00B9087B"/>
    <w:rsid w:val="00BB5AA9"/>
    <w:rsid w:val="00BC12B3"/>
    <w:rsid w:val="00BF75E7"/>
    <w:rsid w:val="00C0794C"/>
    <w:rsid w:val="00C445EC"/>
    <w:rsid w:val="00C573A6"/>
    <w:rsid w:val="00C76950"/>
    <w:rsid w:val="00C81E85"/>
    <w:rsid w:val="00CB7F13"/>
    <w:rsid w:val="00D35208"/>
    <w:rsid w:val="00DC0FE0"/>
    <w:rsid w:val="00DD1973"/>
    <w:rsid w:val="00E628E8"/>
    <w:rsid w:val="00E62AE1"/>
    <w:rsid w:val="00EA62FB"/>
    <w:rsid w:val="00EE0E85"/>
    <w:rsid w:val="00EF127E"/>
    <w:rsid w:val="00F443F0"/>
    <w:rsid w:val="00FA4BC9"/>
    <w:rsid w:val="00FC1670"/>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EF5213-9F63-428A-BA27-332917765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AA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rsid w:val="00572AAA"/>
    <w:rPr>
      <w:sz w:val="20"/>
      <w:szCs w:val="20"/>
    </w:rPr>
  </w:style>
  <w:style w:type="paragraph" w:styleId="CommentText">
    <w:name w:val="annotation text"/>
    <w:basedOn w:val="Normal"/>
    <w:link w:val="CommentTextChar"/>
    <w:uiPriority w:val="99"/>
    <w:semiHidden/>
    <w:unhideWhenUsed/>
    <w:rsid w:val="00572AAA"/>
    <w:pPr>
      <w:spacing w:line="240" w:lineRule="auto"/>
    </w:pPr>
    <w:rPr>
      <w:sz w:val="20"/>
      <w:szCs w:val="20"/>
    </w:rPr>
  </w:style>
  <w:style w:type="character" w:customStyle="1" w:styleId="CommentSubjectChar">
    <w:name w:val="Comment Subject Char"/>
    <w:basedOn w:val="CommentTextChar"/>
    <w:link w:val="CommentSubject"/>
    <w:uiPriority w:val="99"/>
    <w:semiHidden/>
    <w:rsid w:val="00572AAA"/>
    <w:rPr>
      <w:b/>
      <w:bCs/>
      <w:sz w:val="20"/>
      <w:szCs w:val="20"/>
    </w:rPr>
  </w:style>
  <w:style w:type="paragraph" w:styleId="CommentSubject">
    <w:name w:val="annotation subject"/>
    <w:basedOn w:val="CommentText"/>
    <w:next w:val="CommentText"/>
    <w:link w:val="CommentSubjectChar"/>
    <w:uiPriority w:val="99"/>
    <w:semiHidden/>
    <w:unhideWhenUsed/>
    <w:rsid w:val="00572AAA"/>
    <w:rPr>
      <w:b/>
      <w:bCs/>
    </w:rPr>
  </w:style>
  <w:style w:type="character" w:customStyle="1" w:styleId="BalloonTextChar">
    <w:name w:val="Balloon Text Char"/>
    <w:basedOn w:val="DefaultParagraphFont"/>
    <w:link w:val="BalloonText"/>
    <w:uiPriority w:val="99"/>
    <w:semiHidden/>
    <w:rsid w:val="00572AAA"/>
    <w:rPr>
      <w:rFonts w:ascii="Segoe UI" w:hAnsi="Segoe UI" w:cs="Segoe UI"/>
      <w:sz w:val="18"/>
      <w:szCs w:val="18"/>
    </w:rPr>
  </w:style>
  <w:style w:type="paragraph" w:styleId="BalloonText">
    <w:name w:val="Balloon Text"/>
    <w:basedOn w:val="Normal"/>
    <w:link w:val="BalloonTextChar"/>
    <w:uiPriority w:val="99"/>
    <w:semiHidden/>
    <w:unhideWhenUsed/>
    <w:rsid w:val="00572AAA"/>
    <w:pPr>
      <w:spacing w:after="0" w:line="240" w:lineRule="auto"/>
    </w:pPr>
    <w:rPr>
      <w:rFonts w:ascii="Segoe UI" w:hAnsi="Segoe UI" w:cs="Segoe UI"/>
      <w:sz w:val="18"/>
      <w:szCs w:val="18"/>
    </w:rPr>
  </w:style>
  <w:style w:type="character" w:styleId="Hyperlink">
    <w:name w:val="Hyperlink"/>
    <w:basedOn w:val="DefaultParagraphFont"/>
    <w:rsid w:val="00572AAA"/>
    <w:rPr>
      <w:color w:val="0000FF" w:themeColor="hyperlink"/>
      <w:u w:val="single"/>
    </w:rPr>
  </w:style>
  <w:style w:type="paragraph" w:styleId="NormalWeb">
    <w:name w:val="Normal (Web)"/>
    <w:basedOn w:val="Normal"/>
    <w:uiPriority w:val="99"/>
    <w:rsid w:val="00572AAA"/>
    <w:pPr>
      <w:spacing w:beforeLines="1" w:afterLines="1" w:line="240" w:lineRule="auto"/>
    </w:pPr>
    <w:rPr>
      <w:rFonts w:ascii="Times" w:eastAsiaTheme="minorEastAsia" w:hAnsi="Times" w:cs="Times New Roman"/>
      <w:sz w:val="20"/>
      <w:szCs w:val="20"/>
    </w:rPr>
  </w:style>
  <w:style w:type="character" w:styleId="CommentReference">
    <w:name w:val="annotation reference"/>
    <w:basedOn w:val="DefaultParagraphFont"/>
    <w:uiPriority w:val="99"/>
    <w:semiHidden/>
    <w:unhideWhenUsed/>
    <w:rsid w:val="007C315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cp:lastModifiedBy>Dennis McGonagle</cp:lastModifiedBy>
  <cp:revision>2</cp:revision>
  <dcterms:created xsi:type="dcterms:W3CDTF">2015-01-23T19:49:00Z</dcterms:created>
  <dcterms:modified xsi:type="dcterms:W3CDTF">2015-01-23T19:49:00Z</dcterms:modified>
</cp:coreProperties>
</file>