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D4AD3B" w14:textId="78BF76D5" w:rsidR="007420AF" w:rsidRPr="0047219B" w:rsidRDefault="009E5A8C" w:rsidP="005E29EE">
      <w:pPr>
        <w:spacing w:after="0"/>
        <w:rPr>
          <w:rFonts w:ascii="Candara" w:hAnsi="Candara"/>
          <w:b/>
          <w:color w:val="000000" w:themeColor="text1"/>
          <w:sz w:val="28"/>
          <w:szCs w:val="28"/>
        </w:rPr>
      </w:pPr>
      <w:r w:rsidRPr="0047219B">
        <w:rPr>
          <w:rFonts w:ascii="Candara" w:hAnsi="Candara"/>
          <w:b/>
          <w:color w:val="000000" w:themeColor="text1"/>
          <w:sz w:val="28"/>
          <w:szCs w:val="28"/>
        </w:rPr>
        <w:t xml:space="preserve">PI: </w:t>
      </w:r>
      <w:r w:rsidRPr="0047219B">
        <w:rPr>
          <w:rFonts w:ascii="Candara" w:hAnsi="Candara"/>
          <w:color w:val="000000" w:themeColor="text1"/>
          <w:sz w:val="28"/>
          <w:szCs w:val="28"/>
        </w:rPr>
        <w:t xml:space="preserve">Gary </w:t>
      </w:r>
      <w:r w:rsidR="007420AF" w:rsidRPr="0047219B">
        <w:rPr>
          <w:rFonts w:ascii="Candara" w:hAnsi="Candara"/>
          <w:color w:val="000000" w:themeColor="text1"/>
          <w:sz w:val="28"/>
          <w:szCs w:val="28"/>
        </w:rPr>
        <w:t xml:space="preserve">Lewandowski, </w:t>
      </w:r>
      <w:r w:rsidRPr="0047219B">
        <w:rPr>
          <w:rFonts w:ascii="Candara" w:hAnsi="Candara"/>
          <w:color w:val="000000" w:themeColor="text1"/>
          <w:sz w:val="28"/>
          <w:szCs w:val="28"/>
        </w:rPr>
        <w:t xml:space="preserve">David </w:t>
      </w:r>
      <w:proofErr w:type="spellStart"/>
      <w:r w:rsidRPr="0047219B">
        <w:rPr>
          <w:rFonts w:ascii="Candara" w:hAnsi="Candara"/>
          <w:color w:val="000000" w:themeColor="text1"/>
          <w:sz w:val="28"/>
          <w:szCs w:val="28"/>
        </w:rPr>
        <w:t>Strohmetz</w:t>
      </w:r>
      <w:proofErr w:type="spellEnd"/>
      <w:r w:rsidR="007420AF" w:rsidRPr="0047219B">
        <w:rPr>
          <w:rFonts w:ascii="Candara" w:hAnsi="Candara"/>
          <w:color w:val="000000" w:themeColor="text1"/>
          <w:sz w:val="28"/>
          <w:szCs w:val="28"/>
        </w:rPr>
        <w:t xml:space="preserve"> &amp; </w:t>
      </w:r>
      <w:r w:rsidRPr="0047219B">
        <w:rPr>
          <w:rFonts w:ascii="Candara" w:hAnsi="Candara"/>
          <w:color w:val="000000" w:themeColor="text1"/>
          <w:sz w:val="28"/>
          <w:szCs w:val="28"/>
        </w:rPr>
        <w:t xml:space="preserve">Natalie </w:t>
      </w:r>
      <w:proofErr w:type="spellStart"/>
      <w:r w:rsidR="007420AF" w:rsidRPr="0047219B">
        <w:rPr>
          <w:rFonts w:ascii="Candara" w:hAnsi="Candara"/>
          <w:color w:val="000000" w:themeColor="text1"/>
          <w:sz w:val="28"/>
          <w:szCs w:val="28"/>
        </w:rPr>
        <w:t>Ciarocco</w:t>
      </w:r>
      <w:proofErr w:type="spellEnd"/>
    </w:p>
    <w:p w14:paraId="5006851A" w14:textId="77777777" w:rsidR="001E31F3" w:rsidRPr="0047219B" w:rsidRDefault="001E31F3" w:rsidP="005E29EE">
      <w:pPr>
        <w:spacing w:after="0"/>
        <w:rPr>
          <w:rFonts w:ascii="Candara" w:hAnsi="Candara"/>
          <w:b/>
          <w:color w:val="000000" w:themeColor="text1"/>
          <w:sz w:val="28"/>
          <w:szCs w:val="28"/>
        </w:rPr>
      </w:pPr>
    </w:p>
    <w:p w14:paraId="252D1A07" w14:textId="1EFDEB79" w:rsidR="001E31F3" w:rsidRDefault="009E5A8C" w:rsidP="005E29EE">
      <w:pPr>
        <w:spacing w:after="0"/>
        <w:rPr>
          <w:rFonts w:ascii="Candara" w:hAnsi="Candara"/>
          <w:b/>
          <w:color w:val="000000" w:themeColor="text1"/>
          <w:sz w:val="28"/>
          <w:szCs w:val="28"/>
        </w:rPr>
      </w:pPr>
      <w:r w:rsidRPr="0047219B">
        <w:rPr>
          <w:rFonts w:ascii="Candara" w:hAnsi="Candara"/>
          <w:b/>
          <w:color w:val="000000" w:themeColor="text1"/>
          <w:sz w:val="28"/>
          <w:szCs w:val="28"/>
        </w:rPr>
        <w:t>Psychology Education</w:t>
      </w:r>
      <w:r w:rsidR="007420AF" w:rsidRPr="0047219B">
        <w:rPr>
          <w:rFonts w:ascii="Candara" w:hAnsi="Candara"/>
          <w:b/>
          <w:color w:val="000000" w:themeColor="text1"/>
          <w:sz w:val="28"/>
          <w:szCs w:val="28"/>
        </w:rPr>
        <w:t xml:space="preserve"> Title: </w:t>
      </w:r>
    </w:p>
    <w:p w14:paraId="7CE1B6FD" w14:textId="77777777" w:rsidR="00650C97" w:rsidRPr="0047219B" w:rsidRDefault="00650C97" w:rsidP="005E29EE">
      <w:pPr>
        <w:spacing w:after="0"/>
        <w:rPr>
          <w:rFonts w:ascii="Candara" w:hAnsi="Candara"/>
          <w:b/>
          <w:color w:val="000000" w:themeColor="text1"/>
          <w:sz w:val="28"/>
          <w:szCs w:val="28"/>
        </w:rPr>
      </w:pPr>
    </w:p>
    <w:p w14:paraId="489EB7FD" w14:textId="6F653495" w:rsidR="007D7B26" w:rsidRPr="0047219B" w:rsidRDefault="00577032" w:rsidP="005E29EE">
      <w:pPr>
        <w:spacing w:after="0"/>
        <w:rPr>
          <w:rFonts w:ascii="Candara" w:eastAsia="Times New Roman" w:hAnsi="Candara" w:cs="Times New Roman"/>
          <w:color w:val="000000" w:themeColor="text1"/>
        </w:rPr>
      </w:pPr>
      <w:r>
        <w:rPr>
          <w:rFonts w:ascii="Candara" w:eastAsia="MS Mincho" w:hAnsi="Candara" w:cs="Times New Roman"/>
          <w:color w:val="000000" w:themeColor="text1"/>
          <w:sz w:val="28"/>
          <w:szCs w:val="28"/>
        </w:rPr>
        <w:t xml:space="preserve">Within-Subjects </w:t>
      </w:r>
      <w:r w:rsidR="00365FFF">
        <w:rPr>
          <w:rFonts w:ascii="Candara" w:eastAsia="MS Mincho" w:hAnsi="Candara" w:cs="Times New Roman"/>
          <w:color w:val="000000" w:themeColor="text1"/>
          <w:sz w:val="28"/>
          <w:szCs w:val="28"/>
        </w:rPr>
        <w:t xml:space="preserve">Repeated-Measures </w:t>
      </w:r>
      <w:r>
        <w:rPr>
          <w:rFonts w:ascii="Candara" w:eastAsia="MS Mincho" w:hAnsi="Candara" w:cs="Times New Roman"/>
          <w:color w:val="000000" w:themeColor="text1"/>
          <w:sz w:val="28"/>
          <w:szCs w:val="28"/>
        </w:rPr>
        <w:t>Design</w:t>
      </w:r>
    </w:p>
    <w:p w14:paraId="0244928B" w14:textId="77777777" w:rsidR="00EC4040" w:rsidRPr="0047219B" w:rsidRDefault="00EC4040" w:rsidP="005E29EE">
      <w:pPr>
        <w:spacing w:after="0"/>
        <w:rPr>
          <w:rFonts w:ascii="Candara" w:hAnsi="Candara"/>
          <w:b/>
          <w:color w:val="000000" w:themeColor="text1"/>
          <w:sz w:val="28"/>
          <w:szCs w:val="28"/>
        </w:rPr>
      </w:pPr>
    </w:p>
    <w:p w14:paraId="47DF109E" w14:textId="77777777" w:rsidR="00903500" w:rsidRDefault="000856A1" w:rsidP="005E29EE">
      <w:pPr>
        <w:spacing w:after="0"/>
        <w:rPr>
          <w:rFonts w:ascii="Candara" w:hAnsi="Candara"/>
          <w:color w:val="000000" w:themeColor="text1"/>
          <w:sz w:val="28"/>
          <w:szCs w:val="28"/>
        </w:rPr>
      </w:pPr>
      <w:r w:rsidRPr="0047219B">
        <w:rPr>
          <w:rFonts w:ascii="Candara" w:hAnsi="Candara"/>
          <w:b/>
          <w:color w:val="000000" w:themeColor="text1"/>
          <w:sz w:val="28"/>
          <w:szCs w:val="28"/>
        </w:rPr>
        <w:t xml:space="preserve">Overview: </w:t>
      </w:r>
      <w:r w:rsidR="00D21442" w:rsidRPr="0047219B">
        <w:rPr>
          <w:rFonts w:ascii="Candara" w:hAnsi="Candara"/>
          <w:color w:val="000000" w:themeColor="text1"/>
          <w:sz w:val="28"/>
          <w:szCs w:val="28"/>
        </w:rPr>
        <w:t xml:space="preserve"> </w:t>
      </w:r>
    </w:p>
    <w:p w14:paraId="73A5B0B1" w14:textId="77777777" w:rsidR="00F60E2B" w:rsidRDefault="00F60E2B" w:rsidP="005E29EE">
      <w:pPr>
        <w:spacing w:after="0"/>
        <w:rPr>
          <w:rFonts w:ascii="Candara" w:hAnsi="Candara"/>
          <w:color w:val="000000" w:themeColor="text1"/>
          <w:sz w:val="28"/>
          <w:szCs w:val="28"/>
        </w:rPr>
      </w:pPr>
    </w:p>
    <w:p w14:paraId="36536CE4" w14:textId="426A7176" w:rsidR="005A695A" w:rsidRDefault="00903500" w:rsidP="00365FFF">
      <w:pPr>
        <w:spacing w:after="0"/>
        <w:rPr>
          <w:rFonts w:ascii="Candara" w:hAnsi="Candara"/>
          <w:color w:val="000000" w:themeColor="text1"/>
          <w:sz w:val="28"/>
          <w:szCs w:val="28"/>
        </w:rPr>
      </w:pPr>
      <w:r w:rsidRPr="00A0514A">
        <w:rPr>
          <w:rFonts w:ascii="Candara" w:hAnsi="Candara"/>
          <w:color w:val="000000" w:themeColor="text1"/>
          <w:sz w:val="28"/>
          <w:szCs w:val="28"/>
        </w:rPr>
        <w:t>A</w:t>
      </w:r>
      <w:r>
        <w:rPr>
          <w:rFonts w:ascii="Candara" w:hAnsi="Candara"/>
          <w:color w:val="000000" w:themeColor="text1"/>
          <w:sz w:val="28"/>
          <w:szCs w:val="28"/>
        </w:rPr>
        <w:t xml:space="preserve"> within-subjects </w:t>
      </w:r>
      <w:r w:rsidRPr="00A0514A">
        <w:rPr>
          <w:rFonts w:ascii="Candara" w:hAnsi="Candara"/>
          <w:color w:val="000000" w:themeColor="text1"/>
          <w:sz w:val="28"/>
          <w:szCs w:val="28"/>
        </w:rPr>
        <w:t xml:space="preserve">design is an experimental design </w:t>
      </w:r>
      <w:r>
        <w:rPr>
          <w:rFonts w:ascii="Candara" w:hAnsi="Candara"/>
          <w:color w:val="000000" w:themeColor="text1"/>
          <w:sz w:val="28"/>
          <w:szCs w:val="28"/>
        </w:rPr>
        <w:t xml:space="preserve">where </w:t>
      </w:r>
      <w:r w:rsidR="005A695A">
        <w:rPr>
          <w:rFonts w:ascii="Candara" w:hAnsi="Candara"/>
          <w:color w:val="000000" w:themeColor="text1"/>
          <w:sz w:val="28"/>
          <w:szCs w:val="28"/>
        </w:rPr>
        <w:t xml:space="preserve">all </w:t>
      </w:r>
      <w:r>
        <w:rPr>
          <w:rFonts w:ascii="Candara" w:hAnsi="Candara"/>
          <w:color w:val="000000" w:themeColor="text1"/>
          <w:sz w:val="28"/>
          <w:szCs w:val="28"/>
        </w:rPr>
        <w:t>the participant</w:t>
      </w:r>
      <w:r w:rsidR="005A695A">
        <w:rPr>
          <w:rFonts w:ascii="Candara" w:hAnsi="Candara"/>
          <w:color w:val="000000" w:themeColor="text1"/>
          <w:sz w:val="28"/>
          <w:szCs w:val="28"/>
        </w:rPr>
        <w:t>s</w:t>
      </w:r>
      <w:r>
        <w:rPr>
          <w:rFonts w:ascii="Candara" w:hAnsi="Candara"/>
          <w:color w:val="000000" w:themeColor="text1"/>
          <w:sz w:val="28"/>
          <w:szCs w:val="28"/>
        </w:rPr>
        <w:t xml:space="preserve"> receive every level of the treatment</w:t>
      </w:r>
      <w:r w:rsidR="005A695A">
        <w:rPr>
          <w:rFonts w:ascii="Candara" w:hAnsi="Candara"/>
          <w:color w:val="000000" w:themeColor="text1"/>
          <w:sz w:val="28"/>
          <w:szCs w:val="28"/>
        </w:rPr>
        <w:t xml:space="preserve">, i.e. every </w:t>
      </w:r>
      <w:r w:rsidRPr="00A0514A">
        <w:rPr>
          <w:rFonts w:ascii="Candara" w:hAnsi="Candara"/>
          <w:color w:val="000000" w:themeColor="text1"/>
          <w:sz w:val="28"/>
          <w:szCs w:val="28"/>
        </w:rPr>
        <w:t xml:space="preserve">independent variable. </w:t>
      </w:r>
      <w:r w:rsidR="009A0B3D">
        <w:rPr>
          <w:rFonts w:ascii="Candara" w:hAnsi="Candara"/>
          <w:color w:val="000000" w:themeColor="text1"/>
          <w:sz w:val="28"/>
          <w:szCs w:val="28"/>
        </w:rPr>
        <w:t>For example</w:t>
      </w:r>
      <w:r w:rsidR="006834CF">
        <w:rPr>
          <w:rFonts w:ascii="Candara" w:hAnsi="Candara"/>
          <w:color w:val="000000" w:themeColor="text1"/>
          <w:sz w:val="28"/>
          <w:szCs w:val="28"/>
        </w:rPr>
        <w:t>,</w:t>
      </w:r>
      <w:r w:rsidR="009A0B3D">
        <w:rPr>
          <w:rFonts w:ascii="Candara" w:hAnsi="Candara"/>
          <w:color w:val="000000" w:themeColor="text1"/>
          <w:sz w:val="28"/>
          <w:szCs w:val="28"/>
        </w:rPr>
        <w:t xml:space="preserve"> in a candy taste test, the researcher would want every participant to taste and rate each type of candy.</w:t>
      </w:r>
    </w:p>
    <w:p w14:paraId="49258540" w14:textId="77777777" w:rsidR="005A695A" w:rsidRDefault="005A695A" w:rsidP="00365FFF">
      <w:pPr>
        <w:spacing w:after="0"/>
        <w:rPr>
          <w:rFonts w:ascii="Candara" w:hAnsi="Candara"/>
          <w:color w:val="000000" w:themeColor="text1"/>
          <w:sz w:val="28"/>
          <w:szCs w:val="28"/>
        </w:rPr>
      </w:pPr>
    </w:p>
    <w:p w14:paraId="6C47897A" w14:textId="11F39A07" w:rsidR="00BB5081" w:rsidRDefault="00903500" w:rsidP="00365FFF">
      <w:pPr>
        <w:spacing w:after="0"/>
        <w:rPr>
          <w:rFonts w:ascii="Candara" w:eastAsia="MS Mincho" w:hAnsi="Candara" w:cs="Times New Roman"/>
          <w:sz w:val="28"/>
          <w:szCs w:val="28"/>
        </w:rPr>
      </w:pPr>
      <w:r w:rsidRPr="00A0514A">
        <w:rPr>
          <w:rFonts w:ascii="Candara" w:eastAsia="MS Mincho" w:hAnsi="Candara" w:cs="Times New Roman"/>
          <w:color w:val="000000" w:themeColor="text1"/>
          <w:sz w:val="28"/>
          <w:szCs w:val="28"/>
        </w:rPr>
        <w:t xml:space="preserve">This video demonstrates a </w:t>
      </w:r>
      <w:r w:rsidR="009A0B3D">
        <w:rPr>
          <w:rFonts w:ascii="Candara" w:eastAsia="MS Mincho" w:hAnsi="Candara" w:cs="Times New Roman"/>
          <w:color w:val="000000" w:themeColor="text1"/>
          <w:sz w:val="28"/>
          <w:szCs w:val="28"/>
        </w:rPr>
        <w:t>within-subjects</w:t>
      </w:r>
      <w:r>
        <w:rPr>
          <w:rFonts w:ascii="Candara" w:eastAsia="MS Mincho" w:hAnsi="Candara" w:cs="Times New Roman"/>
          <w:color w:val="000000" w:themeColor="text1"/>
          <w:sz w:val="28"/>
          <w:szCs w:val="28"/>
        </w:rPr>
        <w:t xml:space="preserve"> </w:t>
      </w:r>
      <w:r w:rsidRPr="00A0514A">
        <w:rPr>
          <w:rFonts w:ascii="Candara" w:eastAsia="MS Mincho" w:hAnsi="Candara" w:cs="Times New Roman"/>
          <w:color w:val="000000" w:themeColor="text1"/>
          <w:sz w:val="28"/>
          <w:szCs w:val="28"/>
        </w:rPr>
        <w:t>experiment</w:t>
      </w:r>
      <w:r w:rsidR="009A0B3D">
        <w:rPr>
          <w:rFonts w:ascii="Candara" w:eastAsia="MS Mincho" w:hAnsi="Candara" w:cs="Times New Roman"/>
          <w:color w:val="000000" w:themeColor="text1"/>
          <w:sz w:val="28"/>
          <w:szCs w:val="28"/>
        </w:rPr>
        <w:t xml:space="preserve"> (i.e., one where there is one independent variable with several variations or levels) </w:t>
      </w:r>
      <w:r w:rsidRPr="00A0514A">
        <w:rPr>
          <w:rFonts w:ascii="Candara" w:eastAsia="MS Mincho" w:hAnsi="Candara" w:cs="Times New Roman"/>
          <w:color w:val="000000" w:themeColor="text1"/>
          <w:sz w:val="28"/>
          <w:szCs w:val="28"/>
        </w:rPr>
        <w:t>that examines how different</w:t>
      </w:r>
      <w:r>
        <w:rPr>
          <w:rFonts w:ascii="Candara" w:eastAsia="MS Mincho" w:hAnsi="Candara" w:cs="Times New Roman"/>
          <w:color w:val="000000" w:themeColor="text1"/>
          <w:sz w:val="28"/>
          <w:szCs w:val="28"/>
        </w:rPr>
        <w:t xml:space="preserve"> motivational messages (e.g.,</w:t>
      </w:r>
      <w:r w:rsidR="001D282A">
        <w:rPr>
          <w:rFonts w:ascii="Candara" w:eastAsia="MS Mincho" w:hAnsi="Candara" w:cs="Times New Roman"/>
          <w:color w:val="000000" w:themeColor="text1"/>
          <w:sz w:val="28"/>
          <w:szCs w:val="28"/>
        </w:rPr>
        <w:t xml:space="preserve"> hard work, self-affirmation, outcomes, positive affect</w:t>
      </w:r>
      <w:r>
        <w:rPr>
          <w:rFonts w:ascii="Candara" w:eastAsia="MS Mincho" w:hAnsi="Candara" w:cs="Times New Roman"/>
          <w:color w:val="000000" w:themeColor="text1"/>
          <w:sz w:val="28"/>
          <w:szCs w:val="28"/>
        </w:rPr>
        <w:t xml:space="preserve">) influence willingness to exert physical effort.  As a within-subjects design, the participant will read each of the 4 </w:t>
      </w:r>
      <w:r w:rsidR="00D406EF">
        <w:rPr>
          <w:rFonts w:ascii="Candara" w:eastAsia="MS Mincho" w:hAnsi="Candara" w:cs="Times New Roman"/>
          <w:color w:val="000000" w:themeColor="text1"/>
          <w:sz w:val="28"/>
          <w:szCs w:val="28"/>
        </w:rPr>
        <w:t xml:space="preserve">types of </w:t>
      </w:r>
      <w:r>
        <w:rPr>
          <w:rFonts w:ascii="Candara" w:eastAsia="MS Mincho" w:hAnsi="Candara" w:cs="Times New Roman"/>
          <w:color w:val="000000" w:themeColor="text1"/>
          <w:sz w:val="28"/>
          <w:szCs w:val="28"/>
        </w:rPr>
        <w:t xml:space="preserve">motivational messages and then have their physical effort measured via </w:t>
      </w:r>
      <w:r w:rsidR="00365FFF">
        <w:rPr>
          <w:rFonts w:ascii="Candara" w:eastAsia="MS Mincho" w:hAnsi="Candara" w:cs="Times New Roman"/>
          <w:color w:val="000000" w:themeColor="text1"/>
          <w:sz w:val="28"/>
          <w:szCs w:val="28"/>
        </w:rPr>
        <w:t>lifting weights</w:t>
      </w:r>
      <w:r>
        <w:rPr>
          <w:rFonts w:ascii="Candara" w:eastAsia="MS Mincho" w:hAnsi="Candara" w:cs="Times New Roman"/>
          <w:color w:val="000000" w:themeColor="text1"/>
          <w:sz w:val="28"/>
          <w:szCs w:val="28"/>
        </w:rPr>
        <w:t xml:space="preserve">. </w:t>
      </w:r>
      <w:commentRangeStart w:id="0"/>
      <w:r>
        <w:rPr>
          <w:rFonts w:ascii="Candara" w:eastAsia="MS Mincho" w:hAnsi="Candara" w:cs="Times New Roman"/>
          <w:color w:val="000000" w:themeColor="text1"/>
          <w:sz w:val="28"/>
          <w:szCs w:val="28"/>
        </w:rPr>
        <w:t xml:space="preserve"> </w:t>
      </w:r>
      <w:r w:rsidR="007E49FD">
        <w:rPr>
          <w:rFonts w:ascii="Candara" w:eastAsia="MS Mincho" w:hAnsi="Candara" w:cs="Times New Roman"/>
          <w:color w:val="000000" w:themeColor="text1"/>
          <w:sz w:val="28"/>
          <w:szCs w:val="28"/>
        </w:rPr>
        <w:t xml:space="preserve">By </w:t>
      </w:r>
      <w:proofErr w:type="gramStart"/>
      <w:r w:rsidR="00365FFF" w:rsidRPr="00A0514A">
        <w:rPr>
          <w:rFonts w:ascii="Candara" w:eastAsia="MS Mincho" w:hAnsi="Candara" w:cs="Times New Roman"/>
          <w:color w:val="000000" w:themeColor="text1"/>
          <w:sz w:val="28"/>
          <w:szCs w:val="28"/>
        </w:rPr>
        <w:t>providing</w:t>
      </w:r>
      <w:proofErr w:type="gramEnd"/>
      <w:r w:rsidR="00365FFF" w:rsidRPr="00A0514A">
        <w:rPr>
          <w:rFonts w:ascii="Candara" w:eastAsia="MS Mincho" w:hAnsi="Candara" w:cs="Times New Roman"/>
          <w:color w:val="000000" w:themeColor="text1"/>
          <w:sz w:val="28"/>
          <w:szCs w:val="28"/>
        </w:rPr>
        <w:t xml:space="preserve"> an overview of how a researcher conducts a </w:t>
      </w:r>
      <w:r w:rsidR="00365FFF">
        <w:rPr>
          <w:rFonts w:ascii="Candara" w:eastAsia="MS Mincho" w:hAnsi="Candara" w:cs="Times New Roman"/>
          <w:color w:val="000000" w:themeColor="text1"/>
          <w:sz w:val="28"/>
          <w:szCs w:val="28"/>
        </w:rPr>
        <w:t xml:space="preserve">repeated-measures </w:t>
      </w:r>
      <w:r w:rsidR="00365FFF" w:rsidRPr="00A0514A">
        <w:rPr>
          <w:rFonts w:ascii="Candara" w:eastAsia="MS Mincho" w:hAnsi="Candara" w:cs="Times New Roman"/>
          <w:sz w:val="28"/>
          <w:szCs w:val="28"/>
        </w:rPr>
        <w:t>experiment,</w:t>
      </w:r>
      <w:r w:rsidR="00365FFF">
        <w:rPr>
          <w:rFonts w:ascii="Candara" w:eastAsia="MS Mincho" w:hAnsi="Candara" w:cs="Times New Roman"/>
          <w:sz w:val="28"/>
          <w:szCs w:val="28"/>
        </w:rPr>
        <w:t xml:space="preserve"> </w:t>
      </w:r>
      <w:r w:rsidR="007E49FD">
        <w:rPr>
          <w:rFonts w:ascii="Candara" w:eastAsia="MS Mincho" w:hAnsi="Candara" w:cs="Times New Roman"/>
          <w:sz w:val="28"/>
          <w:szCs w:val="28"/>
        </w:rPr>
        <w:t xml:space="preserve">this video </w:t>
      </w:r>
      <w:r w:rsidR="002551CF">
        <w:rPr>
          <w:rFonts w:ascii="Candara" w:eastAsia="MS Mincho" w:hAnsi="Candara" w:cs="Times New Roman"/>
          <w:sz w:val="28"/>
          <w:szCs w:val="28"/>
        </w:rPr>
        <w:t>allows viewers</w:t>
      </w:r>
      <w:r w:rsidR="007E49FD">
        <w:rPr>
          <w:rFonts w:ascii="Candara" w:eastAsia="MS Mincho" w:hAnsi="Candara" w:cs="Times New Roman"/>
          <w:sz w:val="28"/>
          <w:szCs w:val="28"/>
        </w:rPr>
        <w:t xml:space="preserve"> to</w:t>
      </w:r>
      <w:r w:rsidR="00365FFF">
        <w:rPr>
          <w:rFonts w:ascii="Candara" w:eastAsia="MS Mincho" w:hAnsi="Candara" w:cs="Times New Roman"/>
          <w:sz w:val="28"/>
          <w:szCs w:val="28"/>
        </w:rPr>
        <w:t xml:space="preserve"> see how to address order effects through counterbalancing</w:t>
      </w:r>
      <w:ins w:id="1" w:author="Gary Lewandowski" w:date="2014-11-24T15:23:00Z">
        <w:r w:rsidR="00EE4819">
          <w:rPr>
            <w:rFonts w:ascii="Candara" w:eastAsia="MS Mincho" w:hAnsi="Candara" w:cs="Times New Roman"/>
            <w:sz w:val="28"/>
            <w:szCs w:val="28"/>
          </w:rPr>
          <w:t>, which involves a systematic approach to making sure all possible orders of the conditions occur in the study</w:t>
        </w:r>
      </w:ins>
      <w:r w:rsidR="00365FFF">
        <w:rPr>
          <w:rFonts w:ascii="Candara" w:eastAsia="MS Mincho" w:hAnsi="Candara" w:cs="Times New Roman"/>
          <w:sz w:val="28"/>
          <w:szCs w:val="28"/>
        </w:rPr>
        <w:t>.</w:t>
      </w:r>
      <w:commentRangeEnd w:id="0"/>
      <w:r w:rsidR="00405D1A">
        <w:rPr>
          <w:rStyle w:val="CommentReference"/>
        </w:rPr>
        <w:commentReference w:id="0"/>
      </w:r>
    </w:p>
    <w:p w14:paraId="79A96AB5" w14:textId="77777777" w:rsidR="002B73C4" w:rsidRDefault="002B73C4" w:rsidP="00365FFF">
      <w:pPr>
        <w:spacing w:after="0"/>
        <w:rPr>
          <w:rFonts w:ascii="Candara" w:eastAsia="MS Mincho" w:hAnsi="Candara" w:cs="Times New Roman"/>
          <w:sz w:val="28"/>
          <w:szCs w:val="28"/>
        </w:rPr>
      </w:pPr>
    </w:p>
    <w:p w14:paraId="0BC6A030" w14:textId="53033EA6" w:rsidR="00566F69" w:rsidRDefault="00566F69" w:rsidP="00566F69">
      <w:pPr>
        <w:spacing w:after="0"/>
        <w:rPr>
          <w:rFonts w:ascii="Candara" w:eastAsia="MS Mincho" w:hAnsi="Candara" w:cs="Times New Roman"/>
          <w:color w:val="000000" w:themeColor="text1"/>
          <w:sz w:val="28"/>
          <w:szCs w:val="28"/>
        </w:rPr>
      </w:pPr>
      <w:r w:rsidRPr="00A649BB">
        <w:rPr>
          <w:rFonts w:ascii="Candara" w:hAnsi="Candara"/>
          <w:color w:val="000000" w:themeColor="text1"/>
          <w:sz w:val="28"/>
          <w:szCs w:val="28"/>
        </w:rPr>
        <w:t>Psychological studies often use higher sample sizes than studies in other sciences.  A large number of participants helps to better ensure that the population under study is better represented</w:t>
      </w:r>
      <w:r>
        <w:rPr>
          <w:rFonts w:ascii="Candara" w:hAnsi="Candara"/>
          <w:color w:val="000000" w:themeColor="text1"/>
          <w:sz w:val="28"/>
          <w:szCs w:val="28"/>
        </w:rPr>
        <w:t xml:space="preserve"> and</w:t>
      </w:r>
      <w:r w:rsidRPr="00A649BB">
        <w:rPr>
          <w:rFonts w:ascii="Candara" w:hAnsi="Candara"/>
          <w:color w:val="000000" w:themeColor="text1"/>
          <w:sz w:val="28"/>
          <w:szCs w:val="28"/>
        </w:rPr>
        <w:t xml:space="preserve"> the margin of error accompanied by studying human behavior is sufficiently</w:t>
      </w:r>
      <w:r w:rsidR="00405D1A">
        <w:rPr>
          <w:rFonts w:ascii="Candara" w:hAnsi="Candara"/>
          <w:color w:val="000000" w:themeColor="text1"/>
          <w:sz w:val="28"/>
          <w:szCs w:val="28"/>
        </w:rPr>
        <w:t xml:space="preserve"> addressed</w:t>
      </w:r>
      <w:r w:rsidRPr="00A649BB">
        <w:rPr>
          <w:rFonts w:ascii="Candara" w:hAnsi="Candara"/>
          <w:color w:val="000000" w:themeColor="text1"/>
          <w:sz w:val="28"/>
          <w:szCs w:val="28"/>
        </w:rPr>
        <w:t xml:space="preserve">.  </w:t>
      </w:r>
    </w:p>
    <w:p w14:paraId="190A4F31" w14:textId="288074BE" w:rsidR="002B73C4" w:rsidRDefault="002B73C4" w:rsidP="002B73C4">
      <w:pPr>
        <w:spacing w:after="0"/>
        <w:rPr>
          <w:rFonts w:ascii="Candara" w:hAnsi="Candara"/>
          <w:color w:val="000000" w:themeColor="text1"/>
          <w:sz w:val="28"/>
          <w:szCs w:val="28"/>
        </w:rPr>
      </w:pPr>
      <w:r w:rsidRPr="002A0C1F">
        <w:rPr>
          <w:rFonts w:ascii="Candara" w:hAnsi="Candara"/>
          <w:color w:val="000000" w:themeColor="text1"/>
          <w:sz w:val="28"/>
          <w:szCs w:val="28"/>
        </w:rPr>
        <w:t>In this video we demonstrat</w:t>
      </w:r>
      <w:r w:rsidRPr="002F16F2">
        <w:rPr>
          <w:rFonts w:ascii="Candara" w:hAnsi="Candara"/>
          <w:color w:val="000000" w:themeColor="text1"/>
          <w:sz w:val="28"/>
          <w:szCs w:val="28"/>
        </w:rPr>
        <w:t xml:space="preserve">e this experiment using just </w:t>
      </w:r>
      <w:r>
        <w:rPr>
          <w:rFonts w:ascii="Candara" w:hAnsi="Candara"/>
          <w:color w:val="000000" w:themeColor="text1"/>
          <w:sz w:val="28"/>
          <w:szCs w:val="28"/>
        </w:rPr>
        <w:t>one</w:t>
      </w:r>
      <w:r w:rsidRPr="002A0C1F">
        <w:rPr>
          <w:rFonts w:ascii="Candara" w:hAnsi="Candara"/>
          <w:color w:val="000000" w:themeColor="text1"/>
          <w:sz w:val="28"/>
          <w:szCs w:val="28"/>
        </w:rPr>
        <w:t xml:space="preserve"> participant.  However, as represented in the results, we used a total of </w:t>
      </w:r>
      <w:r>
        <w:rPr>
          <w:rFonts w:ascii="Candara" w:hAnsi="Candara"/>
          <w:color w:val="000000" w:themeColor="text1"/>
          <w:sz w:val="28"/>
          <w:szCs w:val="28"/>
        </w:rPr>
        <w:t xml:space="preserve">72 </w:t>
      </w:r>
      <w:r w:rsidRPr="002A0C1F">
        <w:rPr>
          <w:rFonts w:ascii="Candara" w:hAnsi="Candara"/>
          <w:color w:val="000000" w:themeColor="text1"/>
          <w:sz w:val="28"/>
          <w:szCs w:val="28"/>
        </w:rPr>
        <w:t>participants to reach the experiment’s conclusions.</w:t>
      </w:r>
    </w:p>
    <w:p w14:paraId="736F89E7" w14:textId="77777777" w:rsidR="002B73C4" w:rsidRPr="00903500" w:rsidRDefault="002B73C4" w:rsidP="00365FFF">
      <w:pPr>
        <w:spacing w:after="0"/>
        <w:rPr>
          <w:rFonts w:ascii="Candara" w:hAnsi="Candara"/>
          <w:color w:val="C0504D" w:themeColor="accent2"/>
          <w:sz w:val="28"/>
          <w:szCs w:val="28"/>
        </w:rPr>
      </w:pPr>
    </w:p>
    <w:p w14:paraId="5ABD2335" w14:textId="77777777" w:rsidR="00E65E8E" w:rsidRPr="0047219B" w:rsidRDefault="00E65E8E" w:rsidP="005E29EE">
      <w:pPr>
        <w:spacing w:after="0"/>
        <w:rPr>
          <w:rFonts w:ascii="Candara" w:hAnsi="Candara"/>
          <w:color w:val="000000" w:themeColor="text1"/>
          <w:sz w:val="28"/>
          <w:szCs w:val="28"/>
        </w:rPr>
      </w:pPr>
    </w:p>
    <w:p w14:paraId="3B57F6A7" w14:textId="77777777" w:rsidR="005E1710" w:rsidRPr="0047219B" w:rsidRDefault="005E1710" w:rsidP="005E29EE">
      <w:pPr>
        <w:spacing w:after="0"/>
        <w:rPr>
          <w:rFonts w:ascii="Candara" w:hAnsi="Candara"/>
          <w:b/>
          <w:sz w:val="28"/>
          <w:szCs w:val="28"/>
        </w:rPr>
      </w:pPr>
      <w:r w:rsidRPr="0047219B">
        <w:rPr>
          <w:rFonts w:ascii="Candara" w:hAnsi="Candara"/>
          <w:b/>
          <w:sz w:val="28"/>
          <w:szCs w:val="28"/>
        </w:rPr>
        <w:t xml:space="preserve">Procedure: </w:t>
      </w:r>
    </w:p>
    <w:p w14:paraId="389E3A9D" w14:textId="77777777" w:rsidR="005E1710" w:rsidRPr="0047219B" w:rsidRDefault="005E1710" w:rsidP="005E29EE">
      <w:pPr>
        <w:spacing w:after="0"/>
        <w:rPr>
          <w:rFonts w:ascii="Candara" w:hAnsi="Candara"/>
          <w:b/>
          <w:sz w:val="28"/>
          <w:szCs w:val="28"/>
        </w:rPr>
      </w:pPr>
    </w:p>
    <w:p w14:paraId="293B59A0" w14:textId="06A1C5E3" w:rsidR="005E1710" w:rsidRPr="0047219B" w:rsidRDefault="005E1710" w:rsidP="005E29EE">
      <w:pPr>
        <w:pStyle w:val="ListParagraph"/>
        <w:numPr>
          <w:ilvl w:val="0"/>
          <w:numId w:val="3"/>
        </w:numPr>
        <w:rPr>
          <w:sz w:val="28"/>
          <w:szCs w:val="28"/>
        </w:rPr>
      </w:pPr>
      <w:r w:rsidRPr="0047219B">
        <w:rPr>
          <w:sz w:val="28"/>
          <w:szCs w:val="28"/>
        </w:rPr>
        <w:t>Define Key Variables</w:t>
      </w:r>
    </w:p>
    <w:p w14:paraId="64EA18A1" w14:textId="77777777" w:rsidR="005E1710" w:rsidRPr="0047219B" w:rsidRDefault="005E1710" w:rsidP="005E29EE">
      <w:pPr>
        <w:pStyle w:val="ListParagraph"/>
        <w:ind w:left="792"/>
        <w:rPr>
          <w:sz w:val="28"/>
          <w:szCs w:val="28"/>
        </w:rPr>
      </w:pPr>
    </w:p>
    <w:p w14:paraId="4EABCE1C" w14:textId="657D9058" w:rsidR="0065357E" w:rsidRDefault="0008196F" w:rsidP="005E29EE">
      <w:pPr>
        <w:pStyle w:val="ListParagraph"/>
        <w:numPr>
          <w:ilvl w:val="1"/>
          <w:numId w:val="3"/>
        </w:numPr>
        <w:rPr>
          <w:sz w:val="28"/>
          <w:szCs w:val="28"/>
        </w:rPr>
      </w:pPr>
      <w:r w:rsidRPr="0047219B">
        <w:rPr>
          <w:sz w:val="28"/>
          <w:szCs w:val="28"/>
        </w:rPr>
        <w:lastRenderedPageBreak/>
        <w:t xml:space="preserve">Create an operational definition (i.e. a clear description of exactly what a researcher means by a concept) of </w:t>
      </w:r>
      <w:r w:rsidR="007E62AF">
        <w:rPr>
          <w:sz w:val="28"/>
          <w:szCs w:val="28"/>
        </w:rPr>
        <w:t xml:space="preserve">a </w:t>
      </w:r>
      <w:r w:rsidRPr="0047219B">
        <w:rPr>
          <w:sz w:val="28"/>
          <w:szCs w:val="28"/>
        </w:rPr>
        <w:t>“</w:t>
      </w:r>
      <w:r w:rsidR="005C6A8E">
        <w:rPr>
          <w:sz w:val="28"/>
          <w:szCs w:val="28"/>
        </w:rPr>
        <w:t>motivational message</w:t>
      </w:r>
      <w:r w:rsidR="000D5EB4">
        <w:rPr>
          <w:sz w:val="28"/>
          <w:szCs w:val="28"/>
        </w:rPr>
        <w:t>.</w:t>
      </w:r>
      <w:r w:rsidR="0065357E">
        <w:rPr>
          <w:sz w:val="28"/>
          <w:szCs w:val="28"/>
        </w:rPr>
        <w:t>”</w:t>
      </w:r>
      <w:r w:rsidRPr="0047219B">
        <w:rPr>
          <w:sz w:val="28"/>
          <w:szCs w:val="28"/>
        </w:rPr>
        <w:t xml:space="preserve"> </w:t>
      </w:r>
    </w:p>
    <w:p w14:paraId="497996CD" w14:textId="77777777" w:rsidR="0065357E" w:rsidRDefault="0065357E" w:rsidP="005E29EE">
      <w:pPr>
        <w:pStyle w:val="ListParagraph"/>
        <w:ind w:left="882"/>
        <w:rPr>
          <w:sz w:val="28"/>
          <w:szCs w:val="28"/>
        </w:rPr>
      </w:pPr>
    </w:p>
    <w:p w14:paraId="164D9522" w14:textId="2CCF1A02" w:rsidR="008F5101" w:rsidRPr="0065357E" w:rsidRDefault="00D846FF" w:rsidP="005E29EE">
      <w:pPr>
        <w:pStyle w:val="ListParagraph"/>
        <w:numPr>
          <w:ilvl w:val="2"/>
          <w:numId w:val="3"/>
        </w:numPr>
        <w:rPr>
          <w:sz w:val="28"/>
          <w:szCs w:val="28"/>
        </w:rPr>
      </w:pPr>
      <w:r w:rsidRPr="0065357E">
        <w:rPr>
          <w:sz w:val="28"/>
          <w:szCs w:val="28"/>
        </w:rPr>
        <w:t xml:space="preserve">For the purposes of this experiment, </w:t>
      </w:r>
      <w:r w:rsidR="005C6A8E">
        <w:rPr>
          <w:sz w:val="28"/>
          <w:szCs w:val="28"/>
        </w:rPr>
        <w:t xml:space="preserve">a </w:t>
      </w:r>
      <w:r w:rsidR="0065357E" w:rsidRPr="0065357E">
        <w:rPr>
          <w:sz w:val="28"/>
          <w:szCs w:val="28"/>
        </w:rPr>
        <w:t>“</w:t>
      </w:r>
      <w:r w:rsidR="005C6A8E">
        <w:rPr>
          <w:sz w:val="28"/>
          <w:szCs w:val="28"/>
        </w:rPr>
        <w:t>motivational message</w:t>
      </w:r>
      <w:r w:rsidR="0065357E" w:rsidRPr="0065357E">
        <w:rPr>
          <w:sz w:val="28"/>
          <w:szCs w:val="28"/>
        </w:rPr>
        <w:t>”</w:t>
      </w:r>
      <w:r w:rsidR="000D5EB4">
        <w:rPr>
          <w:sz w:val="28"/>
          <w:szCs w:val="28"/>
        </w:rPr>
        <w:t xml:space="preserve"> is </w:t>
      </w:r>
      <w:r w:rsidR="009A0B3D">
        <w:rPr>
          <w:sz w:val="28"/>
          <w:szCs w:val="28"/>
        </w:rPr>
        <w:t xml:space="preserve">any combination of image and phrase designed to energize a person’s behavior, </w:t>
      </w:r>
      <w:r w:rsidR="005C6A8E">
        <w:rPr>
          <w:sz w:val="28"/>
          <w:szCs w:val="28"/>
        </w:rPr>
        <w:t xml:space="preserve">manipulated </w:t>
      </w:r>
      <w:r w:rsidR="009A0B3D">
        <w:rPr>
          <w:sz w:val="28"/>
          <w:szCs w:val="28"/>
        </w:rPr>
        <w:t xml:space="preserve">here </w:t>
      </w:r>
      <w:r w:rsidR="005C6A8E">
        <w:rPr>
          <w:sz w:val="28"/>
          <w:szCs w:val="28"/>
        </w:rPr>
        <w:t>by viewing a series of images accompanied by empowering quotes</w:t>
      </w:r>
      <w:r w:rsidR="00087A81">
        <w:rPr>
          <w:sz w:val="28"/>
          <w:szCs w:val="28"/>
        </w:rPr>
        <w:t xml:space="preserve"> focusing on one of 4 areas</w:t>
      </w:r>
      <w:r w:rsidR="00CE2847">
        <w:rPr>
          <w:sz w:val="28"/>
          <w:szCs w:val="28"/>
        </w:rPr>
        <w:t xml:space="preserve">: </w:t>
      </w:r>
      <w:r w:rsidR="00087A81">
        <w:rPr>
          <w:sz w:val="28"/>
          <w:szCs w:val="28"/>
        </w:rPr>
        <w:t>hard work, self-affirmation, outcomes/success, gener</w:t>
      </w:r>
      <w:r w:rsidR="000D1AB8">
        <w:rPr>
          <w:sz w:val="28"/>
          <w:szCs w:val="28"/>
        </w:rPr>
        <w:t>al positive feelings/emotions</w:t>
      </w:r>
      <w:r w:rsidR="00FC20FF">
        <w:rPr>
          <w:sz w:val="28"/>
          <w:szCs w:val="28"/>
        </w:rPr>
        <w:t xml:space="preserve"> </w:t>
      </w:r>
      <w:r w:rsidR="005C6A8E">
        <w:rPr>
          <w:sz w:val="28"/>
          <w:szCs w:val="28"/>
        </w:rPr>
        <w:t>(</w:t>
      </w:r>
      <w:r w:rsidR="00DD7F4B">
        <w:rPr>
          <w:sz w:val="28"/>
          <w:szCs w:val="28"/>
        </w:rPr>
        <w:t>Figure</w:t>
      </w:r>
      <w:r w:rsidR="007E62AF">
        <w:rPr>
          <w:sz w:val="28"/>
          <w:szCs w:val="28"/>
        </w:rPr>
        <w:t>s</w:t>
      </w:r>
      <w:r w:rsidR="00DD7F4B">
        <w:rPr>
          <w:sz w:val="28"/>
          <w:szCs w:val="28"/>
        </w:rPr>
        <w:t xml:space="preserve"> 2-5, </w:t>
      </w:r>
      <w:r w:rsidR="005C6A8E">
        <w:rPr>
          <w:sz w:val="28"/>
          <w:szCs w:val="28"/>
        </w:rPr>
        <w:t>attached below)</w:t>
      </w:r>
      <w:r w:rsidR="000D1AB8">
        <w:rPr>
          <w:sz w:val="28"/>
          <w:szCs w:val="28"/>
        </w:rPr>
        <w:t>.</w:t>
      </w:r>
    </w:p>
    <w:p w14:paraId="7FBD4923" w14:textId="77777777" w:rsidR="0065357E" w:rsidRDefault="0065357E" w:rsidP="005E29EE">
      <w:pPr>
        <w:pStyle w:val="ListParagraph"/>
        <w:ind w:left="882"/>
        <w:rPr>
          <w:sz w:val="28"/>
          <w:szCs w:val="28"/>
        </w:rPr>
      </w:pPr>
    </w:p>
    <w:p w14:paraId="751E88EF" w14:textId="75F07BBE" w:rsidR="0008196F" w:rsidRDefault="005E1710" w:rsidP="005E29EE">
      <w:pPr>
        <w:pStyle w:val="ListParagraph"/>
        <w:numPr>
          <w:ilvl w:val="1"/>
          <w:numId w:val="3"/>
        </w:numPr>
        <w:rPr>
          <w:sz w:val="28"/>
          <w:szCs w:val="28"/>
        </w:rPr>
      </w:pPr>
      <w:r w:rsidRPr="0047219B">
        <w:rPr>
          <w:sz w:val="28"/>
          <w:szCs w:val="28"/>
        </w:rPr>
        <w:t>Create an operational definition (i.e. a clear description of exactly what a researcher means by a concept) of “</w:t>
      </w:r>
      <w:r w:rsidR="005C6A8E">
        <w:rPr>
          <w:sz w:val="28"/>
          <w:szCs w:val="28"/>
        </w:rPr>
        <w:t>effort</w:t>
      </w:r>
      <w:r w:rsidRPr="0047219B">
        <w:rPr>
          <w:sz w:val="28"/>
          <w:szCs w:val="28"/>
        </w:rPr>
        <w:t xml:space="preserve">.” </w:t>
      </w:r>
    </w:p>
    <w:p w14:paraId="1E7FC3DF" w14:textId="77777777" w:rsidR="008F5101" w:rsidRDefault="008F5101" w:rsidP="005E29EE">
      <w:pPr>
        <w:pStyle w:val="ListParagraph"/>
        <w:ind w:left="792"/>
        <w:rPr>
          <w:sz w:val="28"/>
          <w:szCs w:val="28"/>
        </w:rPr>
      </w:pPr>
    </w:p>
    <w:p w14:paraId="6717EC24" w14:textId="254A94A8" w:rsidR="0003647E" w:rsidRPr="0065357E" w:rsidRDefault="0003647E" w:rsidP="005E29EE">
      <w:pPr>
        <w:pStyle w:val="ListParagraph"/>
        <w:numPr>
          <w:ilvl w:val="2"/>
          <w:numId w:val="3"/>
        </w:numPr>
        <w:rPr>
          <w:sz w:val="28"/>
          <w:szCs w:val="28"/>
        </w:rPr>
      </w:pPr>
      <w:r>
        <w:rPr>
          <w:sz w:val="28"/>
          <w:szCs w:val="28"/>
        </w:rPr>
        <w:t>For purposes of this experiment, “</w:t>
      </w:r>
      <w:r w:rsidR="005C6A8E">
        <w:rPr>
          <w:sz w:val="28"/>
          <w:szCs w:val="28"/>
        </w:rPr>
        <w:t>effort</w:t>
      </w:r>
      <w:r w:rsidR="0008196F" w:rsidRPr="008F5101">
        <w:rPr>
          <w:sz w:val="28"/>
          <w:szCs w:val="28"/>
        </w:rPr>
        <w:t xml:space="preserve">” </w:t>
      </w:r>
      <w:r w:rsidR="00280DB1">
        <w:rPr>
          <w:sz w:val="28"/>
          <w:szCs w:val="28"/>
        </w:rPr>
        <w:t>is defined as the</w:t>
      </w:r>
      <w:r w:rsidR="00FC20FF">
        <w:rPr>
          <w:sz w:val="28"/>
          <w:szCs w:val="28"/>
        </w:rPr>
        <w:t xml:space="preserve"> participant’s </w:t>
      </w:r>
      <w:r w:rsidR="005C6A8E">
        <w:rPr>
          <w:sz w:val="28"/>
          <w:szCs w:val="28"/>
        </w:rPr>
        <w:t xml:space="preserve">willingness to exert physical strength on </w:t>
      </w:r>
      <w:r w:rsidR="00365FFF">
        <w:rPr>
          <w:sz w:val="28"/>
          <w:szCs w:val="28"/>
        </w:rPr>
        <w:t>a weight-lifting</w:t>
      </w:r>
      <w:r w:rsidR="005C6A8E">
        <w:rPr>
          <w:sz w:val="28"/>
          <w:szCs w:val="28"/>
        </w:rPr>
        <w:t xml:space="preserve"> task. </w:t>
      </w:r>
    </w:p>
    <w:p w14:paraId="1610A143" w14:textId="77777777" w:rsidR="0047219B" w:rsidRPr="0047219B" w:rsidRDefault="0047219B" w:rsidP="005E29EE">
      <w:pPr>
        <w:pStyle w:val="ListParagraph"/>
        <w:ind w:left="360"/>
        <w:rPr>
          <w:sz w:val="28"/>
          <w:szCs w:val="28"/>
        </w:rPr>
      </w:pPr>
    </w:p>
    <w:p w14:paraId="78750F82" w14:textId="7A4FD675" w:rsidR="0047219B" w:rsidRDefault="0047219B" w:rsidP="005E29EE">
      <w:pPr>
        <w:pStyle w:val="ListParagraph"/>
        <w:numPr>
          <w:ilvl w:val="0"/>
          <w:numId w:val="3"/>
        </w:numPr>
        <w:rPr>
          <w:sz w:val="28"/>
          <w:szCs w:val="28"/>
        </w:rPr>
      </w:pPr>
      <w:r w:rsidRPr="0047219B">
        <w:rPr>
          <w:sz w:val="28"/>
          <w:szCs w:val="28"/>
        </w:rPr>
        <w:t>Conducting the Study</w:t>
      </w:r>
    </w:p>
    <w:p w14:paraId="5218AE16" w14:textId="3E747BE1" w:rsidR="00BE2A1D" w:rsidRDefault="006D1BC6" w:rsidP="00BE2A1D">
      <w:pPr>
        <w:pStyle w:val="ListParagraph"/>
        <w:ind w:left="882"/>
        <w:rPr>
          <w:sz w:val="28"/>
          <w:szCs w:val="28"/>
        </w:rPr>
      </w:pPr>
      <w:r>
        <w:rPr>
          <w:sz w:val="28"/>
          <w:szCs w:val="28"/>
        </w:rPr>
        <w:t xml:space="preserve"> </w:t>
      </w:r>
    </w:p>
    <w:p w14:paraId="6AEEC71A" w14:textId="334CEEA0" w:rsidR="00280DB1" w:rsidRDefault="00CB0BF1" w:rsidP="005E29EE">
      <w:pPr>
        <w:pStyle w:val="ListParagraph"/>
        <w:numPr>
          <w:ilvl w:val="1"/>
          <w:numId w:val="3"/>
        </w:numPr>
        <w:rPr>
          <w:sz w:val="28"/>
          <w:szCs w:val="28"/>
        </w:rPr>
      </w:pPr>
      <w:r>
        <w:rPr>
          <w:sz w:val="28"/>
          <w:szCs w:val="28"/>
        </w:rPr>
        <w:t>M</w:t>
      </w:r>
      <w:r w:rsidR="00280DB1">
        <w:rPr>
          <w:sz w:val="28"/>
          <w:szCs w:val="28"/>
        </w:rPr>
        <w:t xml:space="preserve">eet </w:t>
      </w:r>
      <w:r>
        <w:rPr>
          <w:sz w:val="28"/>
          <w:szCs w:val="28"/>
        </w:rPr>
        <w:t xml:space="preserve">student/participant </w:t>
      </w:r>
      <w:r w:rsidR="00BE2A1D">
        <w:rPr>
          <w:sz w:val="28"/>
          <w:szCs w:val="28"/>
        </w:rPr>
        <w:t>at the lab</w:t>
      </w:r>
      <w:r>
        <w:rPr>
          <w:sz w:val="28"/>
          <w:szCs w:val="28"/>
        </w:rPr>
        <w:t>.</w:t>
      </w:r>
    </w:p>
    <w:p w14:paraId="24D539B8" w14:textId="77777777" w:rsidR="00280DB1" w:rsidRDefault="00280DB1" w:rsidP="005E29EE">
      <w:pPr>
        <w:pStyle w:val="ListParagraph"/>
        <w:ind w:left="882"/>
        <w:rPr>
          <w:sz w:val="28"/>
          <w:szCs w:val="28"/>
        </w:rPr>
      </w:pPr>
    </w:p>
    <w:p w14:paraId="147EFA6E" w14:textId="6DF03E88" w:rsidR="003344E7" w:rsidRDefault="006D1BC6" w:rsidP="005E29EE">
      <w:pPr>
        <w:pStyle w:val="ListParagraph"/>
        <w:numPr>
          <w:ilvl w:val="1"/>
          <w:numId w:val="3"/>
        </w:numPr>
        <w:rPr>
          <w:sz w:val="28"/>
          <w:szCs w:val="28"/>
        </w:rPr>
      </w:pPr>
      <w:r>
        <w:rPr>
          <w:sz w:val="28"/>
          <w:szCs w:val="28"/>
        </w:rPr>
        <w:t>P</w:t>
      </w:r>
      <w:r w:rsidR="00CB0BF1">
        <w:rPr>
          <w:sz w:val="28"/>
          <w:szCs w:val="28"/>
        </w:rPr>
        <w:t>rovide participant</w:t>
      </w:r>
      <w:r w:rsidR="0047219B">
        <w:rPr>
          <w:sz w:val="28"/>
          <w:szCs w:val="28"/>
        </w:rPr>
        <w:t xml:space="preserve"> with </w:t>
      </w:r>
      <w:r>
        <w:rPr>
          <w:sz w:val="28"/>
          <w:szCs w:val="28"/>
        </w:rPr>
        <w:t xml:space="preserve">“informed consent,” </w:t>
      </w:r>
      <w:r w:rsidR="0047219B">
        <w:rPr>
          <w:sz w:val="28"/>
          <w:szCs w:val="28"/>
        </w:rPr>
        <w:t>a brief description of the research</w:t>
      </w:r>
      <w:r w:rsidR="00280DB1">
        <w:rPr>
          <w:sz w:val="28"/>
          <w:szCs w:val="28"/>
        </w:rPr>
        <w:t xml:space="preserve"> (</w:t>
      </w:r>
      <w:r w:rsidR="00365FFF">
        <w:rPr>
          <w:sz w:val="28"/>
          <w:szCs w:val="28"/>
        </w:rPr>
        <w:t>influences on physical behavior</w:t>
      </w:r>
      <w:r w:rsidR="00280DB1">
        <w:rPr>
          <w:sz w:val="28"/>
          <w:szCs w:val="28"/>
        </w:rPr>
        <w:t>)</w:t>
      </w:r>
      <w:r w:rsidR="0047219B">
        <w:rPr>
          <w:sz w:val="28"/>
          <w:szCs w:val="28"/>
        </w:rPr>
        <w:t>, a sense of the procedure, an indication of potential risks</w:t>
      </w:r>
      <w:r w:rsidR="003344E7">
        <w:rPr>
          <w:sz w:val="28"/>
          <w:szCs w:val="28"/>
        </w:rPr>
        <w:t>/benefits</w:t>
      </w:r>
      <w:r w:rsidR="0047219B">
        <w:rPr>
          <w:sz w:val="28"/>
          <w:szCs w:val="28"/>
        </w:rPr>
        <w:t>,</w:t>
      </w:r>
      <w:r w:rsidR="003344E7">
        <w:rPr>
          <w:sz w:val="28"/>
          <w:szCs w:val="28"/>
        </w:rPr>
        <w:t xml:space="preserve"> </w:t>
      </w:r>
      <w:proofErr w:type="gramStart"/>
      <w:r w:rsidR="003344E7">
        <w:rPr>
          <w:sz w:val="28"/>
          <w:szCs w:val="28"/>
        </w:rPr>
        <w:t>the</w:t>
      </w:r>
      <w:proofErr w:type="gramEnd"/>
      <w:r w:rsidR="003344E7">
        <w:rPr>
          <w:sz w:val="28"/>
          <w:szCs w:val="28"/>
        </w:rPr>
        <w:t xml:space="preserve"> right </w:t>
      </w:r>
      <w:r w:rsidR="00C40736">
        <w:rPr>
          <w:sz w:val="28"/>
          <w:szCs w:val="28"/>
        </w:rPr>
        <w:t>of</w:t>
      </w:r>
      <w:r w:rsidR="003344E7">
        <w:rPr>
          <w:sz w:val="28"/>
          <w:szCs w:val="28"/>
        </w:rPr>
        <w:t xml:space="preserve"> withdrawal at any time, and </w:t>
      </w:r>
      <w:r>
        <w:rPr>
          <w:sz w:val="28"/>
          <w:szCs w:val="28"/>
        </w:rPr>
        <w:t xml:space="preserve">a manner to get help if they </w:t>
      </w:r>
      <w:r w:rsidR="003344E7">
        <w:rPr>
          <w:sz w:val="28"/>
          <w:szCs w:val="28"/>
        </w:rPr>
        <w:t>experience discomfort.</w:t>
      </w:r>
    </w:p>
    <w:p w14:paraId="5243D773" w14:textId="77777777" w:rsidR="00280DB1" w:rsidRPr="00280DB1" w:rsidRDefault="00280DB1" w:rsidP="005E29EE">
      <w:pPr>
        <w:pStyle w:val="ListParagraph"/>
        <w:rPr>
          <w:sz w:val="28"/>
          <w:szCs w:val="28"/>
        </w:rPr>
      </w:pPr>
    </w:p>
    <w:p w14:paraId="558EF657" w14:textId="57CD3F1D" w:rsidR="003F4F10" w:rsidRDefault="003F4F10" w:rsidP="005E29EE">
      <w:pPr>
        <w:pStyle w:val="ListParagraph"/>
        <w:numPr>
          <w:ilvl w:val="1"/>
          <w:numId w:val="3"/>
        </w:numPr>
        <w:rPr>
          <w:sz w:val="28"/>
          <w:szCs w:val="28"/>
        </w:rPr>
      </w:pPr>
      <w:r>
        <w:rPr>
          <w:sz w:val="28"/>
          <w:szCs w:val="28"/>
        </w:rPr>
        <w:t>Determine the order of conditions through counterbalance</w:t>
      </w:r>
    </w:p>
    <w:p w14:paraId="793B9557" w14:textId="77777777" w:rsidR="003F4F10" w:rsidRPr="003F4F10" w:rsidRDefault="003F4F10" w:rsidP="003F4F10">
      <w:pPr>
        <w:pStyle w:val="ListParagraph"/>
        <w:rPr>
          <w:sz w:val="28"/>
          <w:szCs w:val="28"/>
        </w:rPr>
      </w:pPr>
    </w:p>
    <w:p w14:paraId="3F6FE904" w14:textId="5200C5F0" w:rsidR="003F4F10" w:rsidRDefault="003F4F10" w:rsidP="003F4F10">
      <w:pPr>
        <w:pStyle w:val="ListParagraph"/>
        <w:numPr>
          <w:ilvl w:val="2"/>
          <w:numId w:val="3"/>
        </w:numPr>
        <w:rPr>
          <w:sz w:val="28"/>
          <w:szCs w:val="28"/>
        </w:rPr>
      </w:pPr>
      <w:r>
        <w:rPr>
          <w:sz w:val="28"/>
          <w:szCs w:val="28"/>
        </w:rPr>
        <w:t xml:space="preserve">It is important to address order effects. If conditions were always in the same order the later conditions would likely perform worse because participants would be tired. </w:t>
      </w:r>
    </w:p>
    <w:p w14:paraId="2B038AE5" w14:textId="77777777" w:rsidR="003F4F10" w:rsidRDefault="003F4F10" w:rsidP="003F4F10">
      <w:pPr>
        <w:pStyle w:val="ListParagraph"/>
        <w:ind w:left="1224"/>
        <w:rPr>
          <w:sz w:val="28"/>
          <w:szCs w:val="28"/>
        </w:rPr>
      </w:pPr>
    </w:p>
    <w:p w14:paraId="2AF665B0" w14:textId="45DC89BC" w:rsidR="00220B9F" w:rsidRDefault="003F4F10" w:rsidP="00405D1A">
      <w:pPr>
        <w:pStyle w:val="ListParagraph"/>
        <w:numPr>
          <w:ilvl w:val="2"/>
          <w:numId w:val="3"/>
        </w:numPr>
        <w:rPr>
          <w:sz w:val="28"/>
          <w:szCs w:val="28"/>
        </w:rPr>
      </w:pPr>
      <w:commentRangeStart w:id="2"/>
      <w:r w:rsidRPr="009A0B3D">
        <w:rPr>
          <w:sz w:val="28"/>
          <w:szCs w:val="28"/>
        </w:rPr>
        <w:t>Counterbalance</w:t>
      </w:r>
      <w:commentRangeEnd w:id="2"/>
      <w:r w:rsidR="00405D1A">
        <w:rPr>
          <w:rStyle w:val="CommentReference"/>
          <w:rFonts w:asciiTheme="minorHAnsi" w:hAnsiTheme="minorHAnsi"/>
        </w:rPr>
        <w:commentReference w:id="2"/>
      </w:r>
      <w:r w:rsidRPr="009A0B3D">
        <w:rPr>
          <w:sz w:val="28"/>
          <w:szCs w:val="28"/>
        </w:rPr>
        <w:t xml:space="preserve"> conditions</w:t>
      </w:r>
      <w:ins w:id="3" w:author="Gary Lewandowski" w:date="2014-11-24T15:26:00Z">
        <w:del w:id="4" w:author="Dennis McGonagle" w:date="2014-11-26T14:24:00Z">
          <w:r w:rsidR="00EE4819" w:rsidDel="006340EF">
            <w:rPr>
              <w:sz w:val="28"/>
              <w:szCs w:val="28"/>
            </w:rPr>
            <w:delText>, which</w:delText>
          </w:r>
        </w:del>
        <w:r w:rsidR="00EE4819">
          <w:rPr>
            <w:sz w:val="28"/>
            <w:szCs w:val="28"/>
          </w:rPr>
          <w:t xml:space="preserve"> involve</w:t>
        </w:r>
        <w:del w:id="5" w:author="David Repetto" w:date="2014-11-26T10:13:00Z">
          <w:r w:rsidR="00EE4819" w:rsidDel="00011B78">
            <w:rPr>
              <w:sz w:val="28"/>
              <w:szCs w:val="28"/>
            </w:rPr>
            <w:delText>s</w:delText>
          </w:r>
        </w:del>
        <w:r w:rsidR="00EE4819">
          <w:rPr>
            <w:sz w:val="28"/>
            <w:szCs w:val="28"/>
          </w:rPr>
          <w:t xml:space="preserve"> a systematic approach by which the researcher insures that </w:t>
        </w:r>
      </w:ins>
      <w:del w:id="6" w:author="Gary Lewandowski" w:date="2014-11-24T15:26:00Z">
        <w:r w:rsidRPr="009A0B3D" w:rsidDel="00EE4819">
          <w:rPr>
            <w:sz w:val="28"/>
            <w:szCs w:val="28"/>
          </w:rPr>
          <w:delText xml:space="preserve"> to make sure </w:delText>
        </w:r>
      </w:del>
      <w:r w:rsidRPr="009A0B3D">
        <w:rPr>
          <w:sz w:val="28"/>
          <w:szCs w:val="28"/>
        </w:rPr>
        <w:t xml:space="preserve">every </w:t>
      </w:r>
      <w:ins w:id="7" w:author="Gary Lewandowski" w:date="2014-11-24T15:26:00Z">
        <w:r w:rsidR="00EE4819">
          <w:rPr>
            <w:sz w:val="28"/>
            <w:szCs w:val="28"/>
          </w:rPr>
          <w:t xml:space="preserve">order occurs during the study and that each </w:t>
        </w:r>
      </w:ins>
      <w:r w:rsidRPr="009A0B3D">
        <w:rPr>
          <w:sz w:val="28"/>
          <w:szCs w:val="28"/>
        </w:rPr>
        <w:t xml:space="preserve">condition occurs the same number of times in </w:t>
      </w:r>
      <w:ins w:id="8" w:author="Gary Lewandowski" w:date="2014-11-24T15:27:00Z">
        <w:r w:rsidR="00EE4819">
          <w:rPr>
            <w:sz w:val="28"/>
            <w:szCs w:val="28"/>
          </w:rPr>
          <w:t xml:space="preserve">each of the spots </w:t>
        </w:r>
      </w:ins>
      <w:del w:id="9" w:author="Gary Lewandowski" w:date="2014-11-24T15:27:00Z">
        <w:r w:rsidRPr="009A0B3D" w:rsidDel="00EE4819">
          <w:rPr>
            <w:sz w:val="28"/>
            <w:szCs w:val="28"/>
          </w:rPr>
          <w:delText xml:space="preserve">the same spot </w:delText>
        </w:r>
      </w:del>
      <w:r w:rsidRPr="009A0B3D">
        <w:rPr>
          <w:sz w:val="28"/>
          <w:szCs w:val="28"/>
        </w:rPr>
        <w:t xml:space="preserve">in the order. </w:t>
      </w:r>
    </w:p>
    <w:p w14:paraId="7BD1ECC6" w14:textId="77777777" w:rsidR="00506ADB" w:rsidRPr="00506ADB" w:rsidRDefault="00506ADB" w:rsidP="00506ADB">
      <w:pPr>
        <w:pStyle w:val="ListParagraph"/>
        <w:rPr>
          <w:sz w:val="28"/>
          <w:szCs w:val="28"/>
        </w:rPr>
      </w:pPr>
    </w:p>
    <w:p w14:paraId="46183D59" w14:textId="1D3F9473" w:rsidR="00220B9F" w:rsidRPr="00506ADB" w:rsidRDefault="00220B9F" w:rsidP="00506ADB">
      <w:pPr>
        <w:pStyle w:val="ListParagraph"/>
        <w:numPr>
          <w:ilvl w:val="2"/>
          <w:numId w:val="3"/>
        </w:numPr>
        <w:rPr>
          <w:sz w:val="28"/>
          <w:szCs w:val="28"/>
        </w:rPr>
      </w:pPr>
      <w:r w:rsidRPr="00506ADB">
        <w:rPr>
          <w:sz w:val="28"/>
          <w:szCs w:val="28"/>
        </w:rPr>
        <w:lastRenderedPageBreak/>
        <w:t>Each participant receives only one order</w:t>
      </w:r>
    </w:p>
    <w:p w14:paraId="6DF0E574" w14:textId="77777777" w:rsidR="003F4F10" w:rsidRDefault="003F4F10" w:rsidP="003F4F10">
      <w:pPr>
        <w:pStyle w:val="ListParagraph"/>
        <w:ind w:left="1224"/>
        <w:rPr>
          <w:sz w:val="28"/>
          <w:szCs w:val="28"/>
        </w:rPr>
      </w:pPr>
    </w:p>
    <w:p w14:paraId="77FB2807" w14:textId="5580200A" w:rsidR="003F4F10" w:rsidRDefault="003F4F10" w:rsidP="003F4F10">
      <w:pPr>
        <w:pStyle w:val="ListParagraph"/>
        <w:numPr>
          <w:ilvl w:val="2"/>
          <w:numId w:val="3"/>
        </w:numPr>
        <w:rPr>
          <w:sz w:val="28"/>
          <w:szCs w:val="28"/>
        </w:rPr>
      </w:pPr>
      <w:r>
        <w:rPr>
          <w:sz w:val="28"/>
          <w:szCs w:val="28"/>
        </w:rPr>
        <w:t>Determine all possible orders</w:t>
      </w:r>
      <w:r w:rsidR="00D406EF">
        <w:rPr>
          <w:sz w:val="28"/>
          <w:szCs w:val="28"/>
        </w:rPr>
        <w:t xml:space="preserve"> of the four conditions</w:t>
      </w:r>
    </w:p>
    <w:p w14:paraId="69E852CE" w14:textId="77777777" w:rsidR="00D406EF" w:rsidRPr="00D406EF" w:rsidRDefault="00D406EF" w:rsidP="00D406EF">
      <w:pPr>
        <w:rPr>
          <w:sz w:val="28"/>
          <w:szCs w:val="28"/>
        </w:rPr>
      </w:pPr>
    </w:p>
    <w:p w14:paraId="1EA07366" w14:textId="77777777" w:rsidR="00D406EF" w:rsidRDefault="003F4F10" w:rsidP="00D406EF">
      <w:pPr>
        <w:spacing w:after="0"/>
        <w:ind w:left="720" w:firstLine="504"/>
        <w:rPr>
          <w:rFonts w:ascii="Candara" w:hAnsi="Candara"/>
          <w:sz w:val="28"/>
          <w:szCs w:val="28"/>
        </w:rPr>
      </w:pPr>
      <w:r w:rsidRPr="003F4F10">
        <w:rPr>
          <w:rFonts w:ascii="Candara" w:hAnsi="Candara"/>
          <w:sz w:val="28"/>
          <w:szCs w:val="28"/>
        </w:rPr>
        <w:t>H = Hard Work</w:t>
      </w:r>
      <w:r>
        <w:rPr>
          <w:rFonts w:ascii="Candara" w:hAnsi="Candara"/>
          <w:sz w:val="28"/>
          <w:szCs w:val="28"/>
        </w:rPr>
        <w:t xml:space="preserve">; </w:t>
      </w:r>
      <w:r w:rsidRPr="003F4F10">
        <w:rPr>
          <w:rFonts w:ascii="Candara" w:hAnsi="Candara"/>
          <w:sz w:val="28"/>
          <w:szCs w:val="28"/>
        </w:rPr>
        <w:t>S = Self-Affirmation</w:t>
      </w:r>
      <w:r>
        <w:rPr>
          <w:rFonts w:ascii="Candara" w:hAnsi="Candara"/>
          <w:sz w:val="28"/>
          <w:szCs w:val="28"/>
        </w:rPr>
        <w:t xml:space="preserve">; </w:t>
      </w:r>
    </w:p>
    <w:p w14:paraId="3237B9D7" w14:textId="0C77C27C" w:rsidR="003F4F10" w:rsidRDefault="003F4F10" w:rsidP="00D406EF">
      <w:pPr>
        <w:spacing w:after="0"/>
        <w:ind w:left="720" w:firstLine="504"/>
        <w:rPr>
          <w:rFonts w:ascii="Candara" w:hAnsi="Candara"/>
          <w:sz w:val="28"/>
          <w:szCs w:val="28"/>
        </w:rPr>
      </w:pPr>
      <w:r w:rsidRPr="003F4F10">
        <w:rPr>
          <w:rFonts w:ascii="Candara" w:hAnsi="Candara"/>
          <w:sz w:val="28"/>
          <w:szCs w:val="28"/>
        </w:rPr>
        <w:t>O = Outcomes</w:t>
      </w:r>
      <w:r>
        <w:rPr>
          <w:rFonts w:ascii="Candara" w:hAnsi="Candara"/>
          <w:sz w:val="28"/>
          <w:szCs w:val="28"/>
        </w:rPr>
        <w:t xml:space="preserve">; </w:t>
      </w:r>
      <w:r w:rsidRPr="003F4F10">
        <w:rPr>
          <w:rFonts w:ascii="Candara" w:hAnsi="Candara"/>
          <w:sz w:val="28"/>
          <w:szCs w:val="28"/>
        </w:rPr>
        <w:t>P = Positive Emotion</w:t>
      </w:r>
    </w:p>
    <w:p w14:paraId="4865E9DC" w14:textId="77777777" w:rsidR="00D406EF" w:rsidRPr="003F4F10" w:rsidRDefault="00D406EF" w:rsidP="00D406EF">
      <w:pPr>
        <w:spacing w:after="0"/>
        <w:ind w:left="720" w:firstLine="504"/>
        <w:rPr>
          <w:rFonts w:ascii="Candara" w:hAnsi="Candara"/>
          <w:sz w:val="28"/>
          <w:szCs w:val="28"/>
        </w:rPr>
      </w:pPr>
    </w:p>
    <w:tbl>
      <w:tblPr>
        <w:tblStyle w:val="TableGrid"/>
        <w:tblW w:w="0" w:type="auto"/>
        <w:jc w:val="center"/>
        <w:tblLook w:val="04A0" w:firstRow="1" w:lastRow="0" w:firstColumn="1" w:lastColumn="0" w:noHBand="0" w:noVBand="1"/>
      </w:tblPr>
      <w:tblGrid>
        <w:gridCol w:w="1180"/>
        <w:gridCol w:w="1180"/>
        <w:gridCol w:w="1180"/>
        <w:gridCol w:w="1180"/>
      </w:tblGrid>
      <w:tr w:rsidR="00087A81" w:rsidRPr="00087A81" w14:paraId="3FB5B94B" w14:textId="77777777" w:rsidTr="00087A81">
        <w:trPr>
          <w:jc w:val="center"/>
        </w:trPr>
        <w:tc>
          <w:tcPr>
            <w:tcW w:w="1180" w:type="dxa"/>
          </w:tcPr>
          <w:p w14:paraId="2DE57048" w14:textId="3672754E" w:rsidR="00087A81" w:rsidRPr="00087A81" w:rsidRDefault="00087A81" w:rsidP="003F4F10">
            <w:pPr>
              <w:rPr>
                <w:rFonts w:ascii="Candara" w:hAnsi="Candara"/>
                <w:sz w:val="40"/>
                <w:szCs w:val="28"/>
              </w:rPr>
            </w:pPr>
            <w:r w:rsidRPr="00087A81">
              <w:rPr>
                <w:rFonts w:ascii="Candara" w:hAnsi="Candara"/>
                <w:sz w:val="40"/>
                <w:szCs w:val="28"/>
              </w:rPr>
              <w:t>HSOP</w:t>
            </w:r>
          </w:p>
        </w:tc>
        <w:tc>
          <w:tcPr>
            <w:tcW w:w="1180" w:type="dxa"/>
          </w:tcPr>
          <w:p w14:paraId="3F744787" w14:textId="50DCBA7E" w:rsidR="00087A81" w:rsidRPr="00087A81" w:rsidRDefault="00087A81" w:rsidP="003F4F10">
            <w:pPr>
              <w:rPr>
                <w:rFonts w:ascii="Candara" w:hAnsi="Candara"/>
                <w:sz w:val="40"/>
                <w:szCs w:val="28"/>
              </w:rPr>
            </w:pPr>
            <w:r w:rsidRPr="00087A81">
              <w:rPr>
                <w:rFonts w:ascii="Candara" w:hAnsi="Candara"/>
                <w:sz w:val="40"/>
                <w:szCs w:val="28"/>
              </w:rPr>
              <w:t>SHOP</w:t>
            </w:r>
          </w:p>
        </w:tc>
        <w:tc>
          <w:tcPr>
            <w:tcW w:w="1180" w:type="dxa"/>
          </w:tcPr>
          <w:p w14:paraId="56114888" w14:textId="56BE5F15" w:rsidR="00087A81" w:rsidRPr="00087A81" w:rsidRDefault="00087A81" w:rsidP="003F4F10">
            <w:pPr>
              <w:rPr>
                <w:rFonts w:ascii="Candara" w:hAnsi="Candara"/>
                <w:sz w:val="40"/>
                <w:szCs w:val="28"/>
              </w:rPr>
            </w:pPr>
            <w:r w:rsidRPr="00087A81">
              <w:rPr>
                <w:rFonts w:ascii="Candara" w:hAnsi="Candara"/>
                <w:sz w:val="40"/>
                <w:szCs w:val="28"/>
              </w:rPr>
              <w:t>OHSP</w:t>
            </w:r>
          </w:p>
        </w:tc>
        <w:tc>
          <w:tcPr>
            <w:tcW w:w="1180" w:type="dxa"/>
          </w:tcPr>
          <w:p w14:paraId="70186318" w14:textId="26B86BE6" w:rsidR="00087A81" w:rsidRPr="00087A81" w:rsidRDefault="00087A81" w:rsidP="003F4F10">
            <w:pPr>
              <w:rPr>
                <w:rFonts w:ascii="Candara" w:hAnsi="Candara"/>
                <w:sz w:val="40"/>
                <w:szCs w:val="28"/>
              </w:rPr>
            </w:pPr>
            <w:r w:rsidRPr="00087A81">
              <w:rPr>
                <w:rFonts w:ascii="Candara" w:hAnsi="Candara"/>
                <w:sz w:val="40"/>
                <w:szCs w:val="28"/>
              </w:rPr>
              <w:t>PHSO</w:t>
            </w:r>
          </w:p>
        </w:tc>
      </w:tr>
      <w:tr w:rsidR="00087A81" w:rsidRPr="00087A81" w14:paraId="686848B3" w14:textId="77777777" w:rsidTr="00087A81">
        <w:trPr>
          <w:jc w:val="center"/>
        </w:trPr>
        <w:tc>
          <w:tcPr>
            <w:tcW w:w="1180" w:type="dxa"/>
          </w:tcPr>
          <w:p w14:paraId="39924019" w14:textId="2AA68B7C" w:rsidR="00087A81" w:rsidRPr="00087A81" w:rsidRDefault="00087A81" w:rsidP="003F4F10">
            <w:pPr>
              <w:rPr>
                <w:rFonts w:ascii="Candara" w:hAnsi="Candara"/>
                <w:sz w:val="40"/>
                <w:szCs w:val="28"/>
              </w:rPr>
            </w:pPr>
            <w:r w:rsidRPr="00087A81">
              <w:rPr>
                <w:rFonts w:ascii="Candara" w:hAnsi="Candara"/>
                <w:sz w:val="40"/>
                <w:szCs w:val="28"/>
              </w:rPr>
              <w:t>HSPO</w:t>
            </w:r>
          </w:p>
        </w:tc>
        <w:tc>
          <w:tcPr>
            <w:tcW w:w="1180" w:type="dxa"/>
          </w:tcPr>
          <w:p w14:paraId="01F03DA4" w14:textId="55E75859" w:rsidR="00087A81" w:rsidRPr="00087A81" w:rsidRDefault="00087A81" w:rsidP="003F4F10">
            <w:pPr>
              <w:rPr>
                <w:rFonts w:ascii="Candara" w:hAnsi="Candara"/>
                <w:sz w:val="40"/>
                <w:szCs w:val="28"/>
              </w:rPr>
            </w:pPr>
            <w:r w:rsidRPr="00087A81">
              <w:rPr>
                <w:rFonts w:ascii="Candara" w:hAnsi="Candara"/>
                <w:sz w:val="40"/>
                <w:szCs w:val="28"/>
              </w:rPr>
              <w:t>SHPO</w:t>
            </w:r>
          </w:p>
        </w:tc>
        <w:tc>
          <w:tcPr>
            <w:tcW w:w="1180" w:type="dxa"/>
          </w:tcPr>
          <w:p w14:paraId="3AB1CE5B" w14:textId="70D6D0E6" w:rsidR="00087A81" w:rsidRPr="00087A81" w:rsidRDefault="00087A81" w:rsidP="003F4F10">
            <w:pPr>
              <w:rPr>
                <w:rFonts w:ascii="Candara" w:hAnsi="Candara"/>
                <w:sz w:val="40"/>
                <w:szCs w:val="28"/>
              </w:rPr>
            </w:pPr>
            <w:r w:rsidRPr="00087A81">
              <w:rPr>
                <w:rFonts w:ascii="Candara" w:hAnsi="Candara"/>
                <w:sz w:val="40"/>
                <w:szCs w:val="28"/>
              </w:rPr>
              <w:t>OHPS</w:t>
            </w:r>
          </w:p>
        </w:tc>
        <w:tc>
          <w:tcPr>
            <w:tcW w:w="1180" w:type="dxa"/>
          </w:tcPr>
          <w:p w14:paraId="524659A4" w14:textId="5355C6E1" w:rsidR="00087A81" w:rsidRPr="00087A81" w:rsidRDefault="00087A81" w:rsidP="003F4F10">
            <w:pPr>
              <w:rPr>
                <w:rFonts w:ascii="Candara" w:hAnsi="Candara"/>
                <w:sz w:val="40"/>
                <w:szCs w:val="28"/>
              </w:rPr>
            </w:pPr>
            <w:r w:rsidRPr="00087A81">
              <w:rPr>
                <w:rFonts w:ascii="Candara" w:hAnsi="Candara"/>
                <w:sz w:val="40"/>
                <w:szCs w:val="28"/>
              </w:rPr>
              <w:t>PHOS</w:t>
            </w:r>
          </w:p>
        </w:tc>
      </w:tr>
      <w:tr w:rsidR="00087A81" w:rsidRPr="00087A81" w14:paraId="6ACB008E" w14:textId="77777777" w:rsidTr="00087A81">
        <w:trPr>
          <w:jc w:val="center"/>
        </w:trPr>
        <w:tc>
          <w:tcPr>
            <w:tcW w:w="1180" w:type="dxa"/>
          </w:tcPr>
          <w:p w14:paraId="03B9E6EE" w14:textId="28C2B54D" w:rsidR="00087A81" w:rsidRPr="00087A81" w:rsidRDefault="00087A81" w:rsidP="003F4F10">
            <w:pPr>
              <w:rPr>
                <w:rFonts w:ascii="Candara" w:hAnsi="Candara"/>
                <w:sz w:val="40"/>
                <w:szCs w:val="28"/>
              </w:rPr>
            </w:pPr>
            <w:r w:rsidRPr="00087A81">
              <w:rPr>
                <w:rFonts w:ascii="Candara" w:hAnsi="Candara"/>
                <w:sz w:val="40"/>
                <w:szCs w:val="28"/>
              </w:rPr>
              <w:t>HOSP</w:t>
            </w:r>
          </w:p>
        </w:tc>
        <w:tc>
          <w:tcPr>
            <w:tcW w:w="1180" w:type="dxa"/>
          </w:tcPr>
          <w:p w14:paraId="65E399B9" w14:textId="1C3978C2" w:rsidR="00087A81" w:rsidRPr="00087A81" w:rsidRDefault="00087A81" w:rsidP="003F4F10">
            <w:pPr>
              <w:rPr>
                <w:rFonts w:ascii="Candara" w:hAnsi="Candara"/>
                <w:sz w:val="40"/>
                <w:szCs w:val="28"/>
              </w:rPr>
            </w:pPr>
            <w:r w:rsidRPr="00087A81">
              <w:rPr>
                <w:rFonts w:ascii="Candara" w:hAnsi="Candara"/>
                <w:sz w:val="40"/>
                <w:szCs w:val="28"/>
              </w:rPr>
              <w:t>SOHP</w:t>
            </w:r>
          </w:p>
        </w:tc>
        <w:tc>
          <w:tcPr>
            <w:tcW w:w="1180" w:type="dxa"/>
          </w:tcPr>
          <w:p w14:paraId="0DDCDB28" w14:textId="539FA57A" w:rsidR="00087A81" w:rsidRPr="00087A81" w:rsidRDefault="00087A81" w:rsidP="003F4F10">
            <w:pPr>
              <w:rPr>
                <w:rFonts w:ascii="Candara" w:hAnsi="Candara"/>
                <w:sz w:val="40"/>
                <w:szCs w:val="28"/>
              </w:rPr>
            </w:pPr>
            <w:r w:rsidRPr="00087A81">
              <w:rPr>
                <w:rFonts w:ascii="Candara" w:hAnsi="Candara"/>
                <w:sz w:val="40"/>
                <w:szCs w:val="28"/>
              </w:rPr>
              <w:t>OSHP</w:t>
            </w:r>
          </w:p>
        </w:tc>
        <w:tc>
          <w:tcPr>
            <w:tcW w:w="1180" w:type="dxa"/>
          </w:tcPr>
          <w:p w14:paraId="6CD044D3" w14:textId="1983A566" w:rsidR="00087A81" w:rsidRPr="00087A81" w:rsidRDefault="00087A81" w:rsidP="003F4F10">
            <w:pPr>
              <w:rPr>
                <w:rFonts w:ascii="Candara" w:hAnsi="Candara"/>
                <w:sz w:val="40"/>
                <w:szCs w:val="28"/>
              </w:rPr>
            </w:pPr>
            <w:r w:rsidRPr="00087A81">
              <w:rPr>
                <w:rFonts w:ascii="Candara" w:hAnsi="Candara"/>
                <w:sz w:val="40"/>
                <w:szCs w:val="28"/>
              </w:rPr>
              <w:t>PSHO</w:t>
            </w:r>
          </w:p>
        </w:tc>
      </w:tr>
      <w:tr w:rsidR="00087A81" w:rsidRPr="00087A81" w14:paraId="01A8C685" w14:textId="77777777" w:rsidTr="00087A81">
        <w:trPr>
          <w:jc w:val="center"/>
        </w:trPr>
        <w:tc>
          <w:tcPr>
            <w:tcW w:w="1180" w:type="dxa"/>
          </w:tcPr>
          <w:p w14:paraId="08E14073" w14:textId="70E5AECE" w:rsidR="00087A81" w:rsidRPr="00087A81" w:rsidRDefault="00087A81" w:rsidP="003F4F10">
            <w:pPr>
              <w:rPr>
                <w:rFonts w:ascii="Candara" w:hAnsi="Candara"/>
                <w:sz w:val="40"/>
                <w:szCs w:val="28"/>
              </w:rPr>
            </w:pPr>
            <w:r w:rsidRPr="00087A81">
              <w:rPr>
                <w:rFonts w:ascii="Candara" w:hAnsi="Candara"/>
                <w:sz w:val="40"/>
                <w:szCs w:val="28"/>
              </w:rPr>
              <w:t>HOPS</w:t>
            </w:r>
          </w:p>
        </w:tc>
        <w:tc>
          <w:tcPr>
            <w:tcW w:w="1180" w:type="dxa"/>
          </w:tcPr>
          <w:p w14:paraId="317935AA" w14:textId="16A7F641" w:rsidR="00087A81" w:rsidRPr="00087A81" w:rsidRDefault="00087A81" w:rsidP="003F4F10">
            <w:pPr>
              <w:rPr>
                <w:rFonts w:ascii="Candara" w:hAnsi="Candara"/>
                <w:sz w:val="40"/>
                <w:szCs w:val="28"/>
              </w:rPr>
            </w:pPr>
            <w:r w:rsidRPr="00087A81">
              <w:rPr>
                <w:rFonts w:ascii="Candara" w:hAnsi="Candara"/>
                <w:sz w:val="40"/>
                <w:szCs w:val="28"/>
              </w:rPr>
              <w:t>SOPH</w:t>
            </w:r>
          </w:p>
        </w:tc>
        <w:tc>
          <w:tcPr>
            <w:tcW w:w="1180" w:type="dxa"/>
          </w:tcPr>
          <w:p w14:paraId="44722ECE" w14:textId="74AEC3D7" w:rsidR="00087A81" w:rsidRPr="00087A81" w:rsidRDefault="00087A81" w:rsidP="003F4F10">
            <w:pPr>
              <w:rPr>
                <w:rFonts w:ascii="Candara" w:hAnsi="Candara"/>
                <w:sz w:val="40"/>
                <w:szCs w:val="28"/>
              </w:rPr>
            </w:pPr>
            <w:r w:rsidRPr="00087A81">
              <w:rPr>
                <w:rFonts w:ascii="Candara" w:hAnsi="Candara"/>
                <w:sz w:val="40"/>
                <w:szCs w:val="28"/>
              </w:rPr>
              <w:t>OSPH</w:t>
            </w:r>
          </w:p>
        </w:tc>
        <w:tc>
          <w:tcPr>
            <w:tcW w:w="1180" w:type="dxa"/>
          </w:tcPr>
          <w:p w14:paraId="6B7A630F" w14:textId="525B8302" w:rsidR="00087A81" w:rsidRPr="00087A81" w:rsidRDefault="00087A81" w:rsidP="003F4F10">
            <w:pPr>
              <w:rPr>
                <w:rFonts w:ascii="Candara" w:hAnsi="Candara"/>
                <w:sz w:val="40"/>
                <w:szCs w:val="28"/>
              </w:rPr>
            </w:pPr>
            <w:r w:rsidRPr="00087A81">
              <w:rPr>
                <w:rFonts w:ascii="Candara" w:hAnsi="Candara"/>
                <w:sz w:val="40"/>
                <w:szCs w:val="28"/>
              </w:rPr>
              <w:t>PSOH</w:t>
            </w:r>
          </w:p>
        </w:tc>
      </w:tr>
      <w:tr w:rsidR="00087A81" w:rsidRPr="00087A81" w14:paraId="4A6C0D08" w14:textId="77777777" w:rsidTr="00087A81">
        <w:trPr>
          <w:jc w:val="center"/>
        </w:trPr>
        <w:tc>
          <w:tcPr>
            <w:tcW w:w="1180" w:type="dxa"/>
          </w:tcPr>
          <w:p w14:paraId="42D47E2F" w14:textId="7C6E2FD7" w:rsidR="00087A81" w:rsidRPr="00087A81" w:rsidRDefault="00087A81" w:rsidP="003F4F10">
            <w:pPr>
              <w:rPr>
                <w:rFonts w:ascii="Candara" w:hAnsi="Candara"/>
                <w:sz w:val="40"/>
                <w:szCs w:val="28"/>
              </w:rPr>
            </w:pPr>
            <w:r w:rsidRPr="00087A81">
              <w:rPr>
                <w:rFonts w:ascii="Candara" w:hAnsi="Candara"/>
                <w:sz w:val="40"/>
                <w:szCs w:val="28"/>
              </w:rPr>
              <w:t>HPSO</w:t>
            </w:r>
          </w:p>
        </w:tc>
        <w:tc>
          <w:tcPr>
            <w:tcW w:w="1180" w:type="dxa"/>
          </w:tcPr>
          <w:p w14:paraId="06998FAC" w14:textId="2F26C181" w:rsidR="00087A81" w:rsidRPr="00087A81" w:rsidRDefault="00087A81" w:rsidP="003F4F10">
            <w:pPr>
              <w:rPr>
                <w:rFonts w:ascii="Candara" w:hAnsi="Candara"/>
                <w:sz w:val="40"/>
                <w:szCs w:val="28"/>
              </w:rPr>
            </w:pPr>
            <w:r w:rsidRPr="00087A81">
              <w:rPr>
                <w:rFonts w:ascii="Candara" w:hAnsi="Candara"/>
                <w:sz w:val="40"/>
                <w:szCs w:val="28"/>
              </w:rPr>
              <w:t>SPHO</w:t>
            </w:r>
          </w:p>
        </w:tc>
        <w:tc>
          <w:tcPr>
            <w:tcW w:w="1180" w:type="dxa"/>
          </w:tcPr>
          <w:p w14:paraId="6CF9AECF" w14:textId="543CC43A" w:rsidR="00087A81" w:rsidRPr="00087A81" w:rsidRDefault="00087A81" w:rsidP="003F4F10">
            <w:pPr>
              <w:rPr>
                <w:rFonts w:ascii="Candara" w:hAnsi="Candara"/>
                <w:sz w:val="40"/>
                <w:szCs w:val="28"/>
              </w:rPr>
            </w:pPr>
            <w:r w:rsidRPr="00087A81">
              <w:rPr>
                <w:rFonts w:ascii="Candara" w:hAnsi="Candara"/>
                <w:sz w:val="40"/>
                <w:szCs w:val="28"/>
              </w:rPr>
              <w:t>OPHS</w:t>
            </w:r>
          </w:p>
        </w:tc>
        <w:tc>
          <w:tcPr>
            <w:tcW w:w="1180" w:type="dxa"/>
          </w:tcPr>
          <w:p w14:paraId="41B4296B" w14:textId="4C911A3C" w:rsidR="00087A81" w:rsidRPr="00087A81" w:rsidRDefault="00087A81" w:rsidP="003F4F10">
            <w:pPr>
              <w:rPr>
                <w:rFonts w:ascii="Candara" w:hAnsi="Candara"/>
                <w:sz w:val="40"/>
                <w:szCs w:val="28"/>
              </w:rPr>
            </w:pPr>
            <w:r w:rsidRPr="00087A81">
              <w:rPr>
                <w:rFonts w:ascii="Candara" w:hAnsi="Candara"/>
                <w:sz w:val="40"/>
                <w:szCs w:val="28"/>
              </w:rPr>
              <w:t>POHS</w:t>
            </w:r>
          </w:p>
        </w:tc>
      </w:tr>
      <w:tr w:rsidR="00087A81" w:rsidRPr="00087A81" w14:paraId="5FAA4BA9" w14:textId="77777777" w:rsidTr="00087A81">
        <w:trPr>
          <w:jc w:val="center"/>
        </w:trPr>
        <w:tc>
          <w:tcPr>
            <w:tcW w:w="1180" w:type="dxa"/>
          </w:tcPr>
          <w:p w14:paraId="2E3CC8AB" w14:textId="3030BB2B" w:rsidR="00087A81" w:rsidRPr="00087A81" w:rsidRDefault="00087A81" w:rsidP="003F4F10">
            <w:pPr>
              <w:rPr>
                <w:rFonts w:ascii="Candara" w:hAnsi="Candara"/>
                <w:sz w:val="40"/>
                <w:szCs w:val="28"/>
              </w:rPr>
            </w:pPr>
            <w:r w:rsidRPr="00087A81">
              <w:rPr>
                <w:rFonts w:ascii="Candara" w:hAnsi="Candara"/>
                <w:sz w:val="40"/>
                <w:szCs w:val="28"/>
              </w:rPr>
              <w:t>HPOS</w:t>
            </w:r>
          </w:p>
        </w:tc>
        <w:tc>
          <w:tcPr>
            <w:tcW w:w="1180" w:type="dxa"/>
          </w:tcPr>
          <w:p w14:paraId="6E00971F" w14:textId="65F49B2A" w:rsidR="00087A81" w:rsidRPr="00087A81" w:rsidRDefault="00087A81" w:rsidP="003F4F10">
            <w:pPr>
              <w:rPr>
                <w:rFonts w:ascii="Candara" w:hAnsi="Candara"/>
                <w:sz w:val="40"/>
                <w:szCs w:val="28"/>
              </w:rPr>
            </w:pPr>
            <w:r w:rsidRPr="00087A81">
              <w:rPr>
                <w:rFonts w:ascii="Candara" w:hAnsi="Candara"/>
                <w:sz w:val="40"/>
                <w:szCs w:val="28"/>
              </w:rPr>
              <w:t>SPOH</w:t>
            </w:r>
          </w:p>
        </w:tc>
        <w:tc>
          <w:tcPr>
            <w:tcW w:w="1180" w:type="dxa"/>
          </w:tcPr>
          <w:p w14:paraId="6CEB1D03" w14:textId="6B70E60A" w:rsidR="00087A81" w:rsidRPr="00087A81" w:rsidRDefault="00087A81" w:rsidP="003F4F10">
            <w:pPr>
              <w:rPr>
                <w:rFonts w:ascii="Candara" w:hAnsi="Candara"/>
                <w:sz w:val="40"/>
                <w:szCs w:val="28"/>
              </w:rPr>
            </w:pPr>
            <w:r w:rsidRPr="00087A81">
              <w:rPr>
                <w:rFonts w:ascii="Candara" w:hAnsi="Candara"/>
                <w:sz w:val="40"/>
                <w:szCs w:val="28"/>
              </w:rPr>
              <w:t>OPSH</w:t>
            </w:r>
          </w:p>
        </w:tc>
        <w:tc>
          <w:tcPr>
            <w:tcW w:w="1180" w:type="dxa"/>
          </w:tcPr>
          <w:p w14:paraId="12C4F494" w14:textId="76B4F41D" w:rsidR="00087A81" w:rsidRPr="00087A81" w:rsidRDefault="00087A81" w:rsidP="003F4F10">
            <w:pPr>
              <w:rPr>
                <w:rFonts w:ascii="Candara" w:hAnsi="Candara"/>
                <w:sz w:val="40"/>
                <w:szCs w:val="28"/>
              </w:rPr>
            </w:pPr>
            <w:r w:rsidRPr="00087A81">
              <w:rPr>
                <w:rFonts w:ascii="Candara" w:hAnsi="Candara"/>
                <w:sz w:val="40"/>
                <w:szCs w:val="28"/>
              </w:rPr>
              <w:t>POSH</w:t>
            </w:r>
          </w:p>
        </w:tc>
      </w:tr>
    </w:tbl>
    <w:p w14:paraId="63887657" w14:textId="77777777" w:rsidR="00087A81" w:rsidRDefault="00087A81" w:rsidP="00087A81">
      <w:pPr>
        <w:pStyle w:val="ListParagraph"/>
        <w:ind w:left="1224"/>
        <w:rPr>
          <w:sz w:val="28"/>
          <w:szCs w:val="28"/>
        </w:rPr>
      </w:pPr>
    </w:p>
    <w:p w14:paraId="767E0EF9" w14:textId="0B473711" w:rsidR="00087A81" w:rsidRDefault="00087A81" w:rsidP="00087A81">
      <w:pPr>
        <w:pStyle w:val="ListParagraph"/>
        <w:numPr>
          <w:ilvl w:val="2"/>
          <w:numId w:val="3"/>
        </w:numPr>
        <w:rPr>
          <w:sz w:val="28"/>
          <w:szCs w:val="28"/>
        </w:rPr>
      </w:pPr>
      <w:r>
        <w:rPr>
          <w:sz w:val="28"/>
          <w:szCs w:val="28"/>
        </w:rPr>
        <w:t xml:space="preserve">Put each </w:t>
      </w:r>
      <w:r w:rsidR="00220B9F">
        <w:rPr>
          <w:sz w:val="28"/>
          <w:szCs w:val="28"/>
        </w:rPr>
        <w:t xml:space="preserve">of the 24 possible </w:t>
      </w:r>
      <w:r>
        <w:rPr>
          <w:sz w:val="28"/>
          <w:szCs w:val="28"/>
        </w:rPr>
        <w:t>order</w:t>
      </w:r>
      <w:r w:rsidR="00220B9F">
        <w:rPr>
          <w:sz w:val="28"/>
          <w:szCs w:val="28"/>
        </w:rPr>
        <w:t>s</w:t>
      </w:r>
      <w:r>
        <w:rPr>
          <w:sz w:val="28"/>
          <w:szCs w:val="28"/>
        </w:rPr>
        <w:t xml:space="preserve"> on a slip of paper, place all slips in a bowl. </w:t>
      </w:r>
    </w:p>
    <w:p w14:paraId="20243987" w14:textId="77777777" w:rsidR="00087A81" w:rsidRDefault="00087A81" w:rsidP="00087A81">
      <w:pPr>
        <w:pStyle w:val="ListParagraph"/>
        <w:ind w:left="1224"/>
        <w:rPr>
          <w:sz w:val="28"/>
          <w:szCs w:val="28"/>
        </w:rPr>
      </w:pPr>
    </w:p>
    <w:p w14:paraId="79EC3029" w14:textId="18C2E370" w:rsidR="009A0B3D" w:rsidRPr="009A0B3D" w:rsidRDefault="00087A81" w:rsidP="009A0B3D">
      <w:pPr>
        <w:pStyle w:val="ListParagraph"/>
        <w:numPr>
          <w:ilvl w:val="2"/>
          <w:numId w:val="3"/>
        </w:numPr>
        <w:rPr>
          <w:sz w:val="28"/>
          <w:szCs w:val="28"/>
        </w:rPr>
      </w:pPr>
      <w:r>
        <w:rPr>
          <w:sz w:val="28"/>
          <w:szCs w:val="28"/>
        </w:rPr>
        <w:t xml:space="preserve">Researcher selects one slip and </w:t>
      </w:r>
      <w:r w:rsidR="00220B9F">
        <w:rPr>
          <w:sz w:val="28"/>
          <w:szCs w:val="28"/>
        </w:rPr>
        <w:t xml:space="preserve">proceeds to run the experiment in that order. </w:t>
      </w:r>
      <w:r w:rsidR="009A0B3D">
        <w:rPr>
          <w:sz w:val="28"/>
          <w:szCs w:val="28"/>
        </w:rPr>
        <w:t xml:space="preserve"> This randomly selects one of the counterbalanced orders. The researcher should not replace the order in the bowl so that every order get</w:t>
      </w:r>
      <w:r w:rsidR="00AF761D">
        <w:rPr>
          <w:sz w:val="28"/>
          <w:szCs w:val="28"/>
        </w:rPr>
        <w:t>s</w:t>
      </w:r>
      <w:r w:rsidR="009A0B3D">
        <w:rPr>
          <w:sz w:val="28"/>
          <w:szCs w:val="28"/>
        </w:rPr>
        <w:t xml:space="preserve"> done once before repeating any one order a second time.</w:t>
      </w:r>
    </w:p>
    <w:p w14:paraId="0C83D4D8" w14:textId="77777777" w:rsidR="006D1BC6" w:rsidRDefault="006D1BC6" w:rsidP="005E29EE">
      <w:pPr>
        <w:pStyle w:val="ListParagraph"/>
        <w:ind w:left="1224"/>
        <w:rPr>
          <w:sz w:val="28"/>
          <w:szCs w:val="28"/>
        </w:rPr>
      </w:pPr>
    </w:p>
    <w:p w14:paraId="3CC215FA" w14:textId="63E2320D" w:rsidR="00AA1E58" w:rsidRDefault="00AA1E58" w:rsidP="00AA1E58">
      <w:pPr>
        <w:pStyle w:val="ListParagraph"/>
        <w:numPr>
          <w:ilvl w:val="1"/>
          <w:numId w:val="3"/>
        </w:numPr>
        <w:rPr>
          <w:sz w:val="28"/>
          <w:szCs w:val="28"/>
        </w:rPr>
      </w:pPr>
      <w:r>
        <w:rPr>
          <w:sz w:val="28"/>
          <w:szCs w:val="28"/>
        </w:rPr>
        <w:t xml:space="preserve"> </w:t>
      </w:r>
      <w:commentRangeStart w:id="10"/>
      <w:commentRangeStart w:id="11"/>
      <w:r>
        <w:rPr>
          <w:sz w:val="28"/>
          <w:szCs w:val="28"/>
        </w:rPr>
        <w:t xml:space="preserve">Run the </w:t>
      </w:r>
      <w:r w:rsidR="00297F57">
        <w:rPr>
          <w:sz w:val="28"/>
          <w:szCs w:val="28"/>
        </w:rPr>
        <w:t>conditions (NOTE: the researcher will run all 4 conditions using these exact same steps. The only difference will be the image the participant views. The same participant will be shown doing all 4 conditions)</w:t>
      </w:r>
      <w:commentRangeEnd w:id="10"/>
      <w:r w:rsidR="00A40C26">
        <w:rPr>
          <w:rStyle w:val="CommentReference"/>
          <w:rFonts w:asciiTheme="minorHAnsi" w:hAnsiTheme="minorHAnsi"/>
        </w:rPr>
        <w:commentReference w:id="10"/>
      </w:r>
      <w:commentRangeEnd w:id="11"/>
      <w:r w:rsidR="00EE4819">
        <w:rPr>
          <w:rStyle w:val="CommentReference"/>
          <w:rFonts w:asciiTheme="minorHAnsi" w:hAnsiTheme="minorHAnsi"/>
        </w:rPr>
        <w:commentReference w:id="11"/>
      </w:r>
    </w:p>
    <w:p w14:paraId="62DBD344" w14:textId="77777777" w:rsidR="00AA1E58" w:rsidRDefault="00AA1E58" w:rsidP="00AA1E58">
      <w:pPr>
        <w:pStyle w:val="ListParagraph"/>
        <w:ind w:left="882"/>
        <w:rPr>
          <w:sz w:val="28"/>
          <w:szCs w:val="28"/>
        </w:rPr>
      </w:pPr>
    </w:p>
    <w:p w14:paraId="2F4FF9AD" w14:textId="0BB0868C" w:rsidR="00AA1E58" w:rsidRDefault="00AF761D" w:rsidP="00AA1E58">
      <w:pPr>
        <w:pStyle w:val="ListParagraph"/>
        <w:numPr>
          <w:ilvl w:val="2"/>
          <w:numId w:val="3"/>
        </w:numPr>
        <w:rPr>
          <w:sz w:val="28"/>
          <w:szCs w:val="28"/>
        </w:rPr>
      </w:pPr>
      <w:r>
        <w:rPr>
          <w:sz w:val="28"/>
          <w:szCs w:val="28"/>
        </w:rPr>
        <w:t>Show</w:t>
      </w:r>
      <w:r w:rsidR="00AA1E58">
        <w:rPr>
          <w:sz w:val="28"/>
          <w:szCs w:val="28"/>
        </w:rPr>
        <w:t xml:space="preserve"> the participant a page sized printout of the image/quote while the participant sits at a table.</w:t>
      </w:r>
      <w:r w:rsidR="00297F57">
        <w:rPr>
          <w:sz w:val="28"/>
          <w:szCs w:val="28"/>
        </w:rPr>
        <w:t xml:space="preserve"> </w:t>
      </w:r>
    </w:p>
    <w:p w14:paraId="730002F0" w14:textId="77777777" w:rsidR="00AA1E58" w:rsidRDefault="00AA1E58" w:rsidP="00AA1E58">
      <w:pPr>
        <w:pStyle w:val="ListParagraph"/>
        <w:ind w:left="1224"/>
        <w:rPr>
          <w:sz w:val="28"/>
          <w:szCs w:val="28"/>
        </w:rPr>
      </w:pPr>
    </w:p>
    <w:p w14:paraId="740BEDDF" w14:textId="1E995279" w:rsidR="00AA1E58" w:rsidRDefault="00AF761D" w:rsidP="00AA1E58">
      <w:pPr>
        <w:pStyle w:val="ListParagraph"/>
        <w:numPr>
          <w:ilvl w:val="2"/>
          <w:numId w:val="3"/>
        </w:numPr>
        <w:rPr>
          <w:sz w:val="28"/>
          <w:szCs w:val="28"/>
        </w:rPr>
      </w:pPr>
      <w:r>
        <w:rPr>
          <w:sz w:val="28"/>
          <w:szCs w:val="28"/>
        </w:rPr>
        <w:t>Tell the participant:</w:t>
      </w:r>
      <w:r w:rsidR="00AA1E58">
        <w:rPr>
          <w:sz w:val="28"/>
          <w:szCs w:val="28"/>
        </w:rPr>
        <w:t xml:space="preserve"> “please read this over and take a minute to reflect on what it means to you</w:t>
      </w:r>
      <w:r>
        <w:rPr>
          <w:sz w:val="28"/>
          <w:szCs w:val="28"/>
        </w:rPr>
        <w:t>.</w:t>
      </w:r>
      <w:r w:rsidR="00AA1E58">
        <w:rPr>
          <w:sz w:val="28"/>
          <w:szCs w:val="28"/>
        </w:rPr>
        <w:t>”</w:t>
      </w:r>
    </w:p>
    <w:p w14:paraId="0819FCF6" w14:textId="77777777" w:rsidR="00AA1E58" w:rsidRPr="00AA1E58" w:rsidRDefault="00AA1E58" w:rsidP="00AA1E58">
      <w:pPr>
        <w:pStyle w:val="ListParagraph"/>
        <w:rPr>
          <w:sz w:val="28"/>
          <w:szCs w:val="28"/>
        </w:rPr>
      </w:pPr>
    </w:p>
    <w:p w14:paraId="2781E250" w14:textId="71294811" w:rsidR="006D07B4" w:rsidRDefault="00AF761D" w:rsidP="00405D1A">
      <w:pPr>
        <w:pStyle w:val="ListParagraph"/>
        <w:numPr>
          <w:ilvl w:val="2"/>
          <w:numId w:val="3"/>
        </w:numPr>
        <w:rPr>
          <w:sz w:val="28"/>
          <w:szCs w:val="28"/>
        </w:rPr>
      </w:pPr>
      <w:r>
        <w:rPr>
          <w:sz w:val="28"/>
          <w:szCs w:val="28"/>
        </w:rPr>
        <w:lastRenderedPageBreak/>
        <w:t>After a minute say</w:t>
      </w:r>
      <w:r w:rsidR="00AA1E58" w:rsidRPr="00AA1E58">
        <w:rPr>
          <w:sz w:val="28"/>
          <w:szCs w:val="28"/>
        </w:rPr>
        <w:t xml:space="preserve"> “please stand and take this 10 pound dumbbell in your dominant hand. Complete as many curls as you’d like to in the next 30 seconds (researcher should show the curl motion with their own arm)</w:t>
      </w:r>
      <w:r w:rsidR="00297F57">
        <w:rPr>
          <w:sz w:val="28"/>
          <w:szCs w:val="28"/>
        </w:rPr>
        <w:t>. Count aloud as you complete each one</w:t>
      </w:r>
      <w:r>
        <w:rPr>
          <w:sz w:val="28"/>
          <w:szCs w:val="28"/>
        </w:rPr>
        <w:t>.</w:t>
      </w:r>
      <w:r w:rsidR="00AA1E58" w:rsidRPr="00AA1E58">
        <w:rPr>
          <w:sz w:val="28"/>
          <w:szCs w:val="28"/>
        </w:rPr>
        <w:t xml:space="preserve">” </w:t>
      </w:r>
    </w:p>
    <w:p w14:paraId="700D1A7A" w14:textId="77777777" w:rsidR="00297F57" w:rsidRPr="00297F57" w:rsidRDefault="00297F57" w:rsidP="00297F57">
      <w:pPr>
        <w:pStyle w:val="ListParagraph"/>
        <w:rPr>
          <w:sz w:val="28"/>
          <w:szCs w:val="28"/>
        </w:rPr>
      </w:pPr>
    </w:p>
    <w:p w14:paraId="0D00BADB" w14:textId="59F8B368" w:rsidR="00297F57" w:rsidRDefault="00297F57" w:rsidP="00405D1A">
      <w:pPr>
        <w:pStyle w:val="ListParagraph"/>
        <w:numPr>
          <w:ilvl w:val="2"/>
          <w:numId w:val="3"/>
        </w:numPr>
        <w:rPr>
          <w:sz w:val="28"/>
          <w:szCs w:val="28"/>
        </w:rPr>
      </w:pPr>
      <w:r>
        <w:rPr>
          <w:sz w:val="28"/>
          <w:szCs w:val="28"/>
        </w:rPr>
        <w:t>The researcher will note the participant’s number on a sheet.</w:t>
      </w:r>
    </w:p>
    <w:p w14:paraId="7B56505A" w14:textId="77777777" w:rsidR="0061253B" w:rsidRPr="0061253B" w:rsidRDefault="0061253B" w:rsidP="0061253B">
      <w:pPr>
        <w:rPr>
          <w:sz w:val="28"/>
          <w:szCs w:val="28"/>
        </w:rPr>
      </w:pPr>
    </w:p>
    <w:tbl>
      <w:tblPr>
        <w:tblStyle w:val="TableGrid"/>
        <w:tblW w:w="0" w:type="auto"/>
        <w:tblInd w:w="882" w:type="dxa"/>
        <w:tblLook w:val="04A0" w:firstRow="1" w:lastRow="0" w:firstColumn="1" w:lastColumn="0" w:noHBand="0" w:noVBand="1"/>
      </w:tblPr>
      <w:tblGrid>
        <w:gridCol w:w="1783"/>
        <w:gridCol w:w="988"/>
        <w:gridCol w:w="1113"/>
        <w:gridCol w:w="1714"/>
        <w:gridCol w:w="1596"/>
        <w:gridCol w:w="1449"/>
      </w:tblGrid>
      <w:tr w:rsidR="00297F57" w14:paraId="4C0E9767" w14:textId="77777777" w:rsidTr="00297F57">
        <w:tc>
          <w:tcPr>
            <w:tcW w:w="1783" w:type="dxa"/>
          </w:tcPr>
          <w:p w14:paraId="10E72F7A" w14:textId="391581B3" w:rsidR="00297F57" w:rsidRPr="00297F57" w:rsidRDefault="00297F57" w:rsidP="00297F57">
            <w:pPr>
              <w:pStyle w:val="ListParagraph"/>
              <w:ind w:left="0"/>
              <w:jc w:val="center"/>
              <w:rPr>
                <w:b/>
                <w:sz w:val="28"/>
                <w:szCs w:val="28"/>
                <w:u w:val="single"/>
              </w:rPr>
            </w:pPr>
            <w:r w:rsidRPr="00297F57">
              <w:rPr>
                <w:b/>
                <w:sz w:val="28"/>
                <w:szCs w:val="28"/>
                <w:u w:val="single"/>
              </w:rPr>
              <w:t>Participant</w:t>
            </w:r>
          </w:p>
        </w:tc>
        <w:tc>
          <w:tcPr>
            <w:tcW w:w="813" w:type="dxa"/>
          </w:tcPr>
          <w:p w14:paraId="6FD0E3CE" w14:textId="51ABF97E" w:rsidR="00297F57" w:rsidRPr="00297F57" w:rsidRDefault="00297F57" w:rsidP="00297F57">
            <w:pPr>
              <w:pStyle w:val="ListParagraph"/>
              <w:ind w:left="0"/>
              <w:jc w:val="center"/>
              <w:rPr>
                <w:b/>
                <w:sz w:val="28"/>
                <w:szCs w:val="28"/>
                <w:u w:val="single"/>
              </w:rPr>
            </w:pPr>
            <w:r>
              <w:rPr>
                <w:b/>
                <w:sz w:val="28"/>
                <w:szCs w:val="28"/>
                <w:u w:val="single"/>
              </w:rPr>
              <w:t>Order</w:t>
            </w:r>
          </w:p>
        </w:tc>
        <w:tc>
          <w:tcPr>
            <w:tcW w:w="1113" w:type="dxa"/>
          </w:tcPr>
          <w:p w14:paraId="10150821" w14:textId="20AEDFEA" w:rsidR="00297F57" w:rsidRPr="00297F57" w:rsidRDefault="00297F57" w:rsidP="00297F57">
            <w:pPr>
              <w:pStyle w:val="ListParagraph"/>
              <w:ind w:left="0"/>
              <w:jc w:val="center"/>
              <w:rPr>
                <w:b/>
                <w:sz w:val="28"/>
                <w:szCs w:val="28"/>
                <w:u w:val="single"/>
              </w:rPr>
            </w:pPr>
            <w:r w:rsidRPr="00297F57">
              <w:rPr>
                <w:b/>
                <w:sz w:val="28"/>
                <w:szCs w:val="28"/>
                <w:u w:val="single"/>
              </w:rPr>
              <w:t>Hard Work</w:t>
            </w:r>
          </w:p>
        </w:tc>
        <w:tc>
          <w:tcPr>
            <w:tcW w:w="1714" w:type="dxa"/>
          </w:tcPr>
          <w:p w14:paraId="11E5A54B" w14:textId="5B65663A" w:rsidR="00297F57" w:rsidRPr="00297F57" w:rsidRDefault="00297F57" w:rsidP="00297F57">
            <w:pPr>
              <w:pStyle w:val="ListParagraph"/>
              <w:ind w:left="0"/>
              <w:jc w:val="center"/>
              <w:rPr>
                <w:b/>
                <w:sz w:val="28"/>
                <w:szCs w:val="28"/>
                <w:u w:val="single"/>
              </w:rPr>
            </w:pPr>
            <w:r w:rsidRPr="00297F57">
              <w:rPr>
                <w:b/>
                <w:sz w:val="28"/>
                <w:szCs w:val="28"/>
                <w:u w:val="single"/>
              </w:rPr>
              <w:t>Self-Affirmation</w:t>
            </w:r>
          </w:p>
        </w:tc>
        <w:tc>
          <w:tcPr>
            <w:tcW w:w="1596" w:type="dxa"/>
          </w:tcPr>
          <w:p w14:paraId="3202F6C7" w14:textId="61D38793" w:rsidR="00297F57" w:rsidRPr="00297F57" w:rsidRDefault="00297F57" w:rsidP="00297F57">
            <w:pPr>
              <w:pStyle w:val="ListParagraph"/>
              <w:ind w:left="0"/>
              <w:jc w:val="center"/>
              <w:rPr>
                <w:b/>
                <w:sz w:val="28"/>
                <w:szCs w:val="28"/>
                <w:u w:val="single"/>
              </w:rPr>
            </w:pPr>
            <w:r w:rsidRPr="00297F57">
              <w:rPr>
                <w:b/>
                <w:sz w:val="28"/>
                <w:szCs w:val="28"/>
                <w:u w:val="single"/>
              </w:rPr>
              <w:t>Outcomes / Success</w:t>
            </w:r>
          </w:p>
        </w:tc>
        <w:tc>
          <w:tcPr>
            <w:tcW w:w="1449" w:type="dxa"/>
          </w:tcPr>
          <w:p w14:paraId="36C2038A" w14:textId="6602A8C0" w:rsidR="00297F57" w:rsidRPr="00297F57" w:rsidRDefault="00297F57" w:rsidP="00297F57">
            <w:pPr>
              <w:pStyle w:val="ListParagraph"/>
              <w:ind w:left="0"/>
              <w:jc w:val="center"/>
              <w:rPr>
                <w:b/>
                <w:sz w:val="28"/>
                <w:szCs w:val="28"/>
                <w:u w:val="single"/>
              </w:rPr>
            </w:pPr>
            <w:r w:rsidRPr="00297F57">
              <w:rPr>
                <w:b/>
                <w:sz w:val="28"/>
                <w:szCs w:val="28"/>
                <w:u w:val="single"/>
              </w:rPr>
              <w:t>Positive Feelings</w:t>
            </w:r>
          </w:p>
        </w:tc>
      </w:tr>
      <w:tr w:rsidR="00297F57" w14:paraId="6E980EF6" w14:textId="77777777" w:rsidTr="00297F57">
        <w:tc>
          <w:tcPr>
            <w:tcW w:w="1783" w:type="dxa"/>
            <w:vAlign w:val="center"/>
          </w:tcPr>
          <w:p w14:paraId="66D33530" w14:textId="52DC3759" w:rsidR="00297F57" w:rsidRPr="0061253B" w:rsidRDefault="00297F57" w:rsidP="00297F57">
            <w:pPr>
              <w:pStyle w:val="ListParagraph"/>
              <w:ind w:left="0"/>
              <w:jc w:val="center"/>
              <w:rPr>
                <w:sz w:val="56"/>
                <w:szCs w:val="28"/>
              </w:rPr>
            </w:pPr>
            <w:r w:rsidRPr="0061253B">
              <w:rPr>
                <w:sz w:val="56"/>
                <w:szCs w:val="28"/>
              </w:rPr>
              <w:t>1</w:t>
            </w:r>
          </w:p>
        </w:tc>
        <w:tc>
          <w:tcPr>
            <w:tcW w:w="813" w:type="dxa"/>
            <w:vAlign w:val="center"/>
          </w:tcPr>
          <w:p w14:paraId="598413E7" w14:textId="75637FF1" w:rsidR="00297F57" w:rsidRPr="00297F57" w:rsidRDefault="00297F57" w:rsidP="00297F57">
            <w:pPr>
              <w:pStyle w:val="ListParagraph"/>
              <w:ind w:left="0"/>
              <w:jc w:val="center"/>
              <w:rPr>
                <w:sz w:val="32"/>
                <w:szCs w:val="28"/>
              </w:rPr>
            </w:pPr>
            <w:r>
              <w:rPr>
                <w:sz w:val="32"/>
                <w:szCs w:val="28"/>
              </w:rPr>
              <w:t>SOHP</w:t>
            </w:r>
          </w:p>
        </w:tc>
        <w:tc>
          <w:tcPr>
            <w:tcW w:w="1113" w:type="dxa"/>
            <w:vAlign w:val="center"/>
          </w:tcPr>
          <w:p w14:paraId="4FAC6C6C" w14:textId="4C998D56" w:rsidR="00297F57" w:rsidRPr="00297F57" w:rsidRDefault="00297F57" w:rsidP="00297F57">
            <w:pPr>
              <w:pStyle w:val="ListParagraph"/>
              <w:ind w:left="0"/>
              <w:jc w:val="center"/>
              <w:rPr>
                <w:sz w:val="32"/>
                <w:szCs w:val="28"/>
              </w:rPr>
            </w:pPr>
            <w:r>
              <w:rPr>
                <w:sz w:val="32"/>
                <w:szCs w:val="28"/>
              </w:rPr>
              <w:t>10</w:t>
            </w:r>
          </w:p>
        </w:tc>
        <w:tc>
          <w:tcPr>
            <w:tcW w:w="1714" w:type="dxa"/>
            <w:vAlign w:val="center"/>
          </w:tcPr>
          <w:p w14:paraId="24C839FC" w14:textId="39CFFD93" w:rsidR="00297F57" w:rsidRPr="00297F57" w:rsidRDefault="00297F57" w:rsidP="00297F57">
            <w:pPr>
              <w:pStyle w:val="ListParagraph"/>
              <w:ind w:left="0"/>
              <w:jc w:val="center"/>
              <w:rPr>
                <w:sz w:val="32"/>
                <w:szCs w:val="28"/>
              </w:rPr>
            </w:pPr>
            <w:r>
              <w:rPr>
                <w:sz w:val="32"/>
                <w:szCs w:val="28"/>
              </w:rPr>
              <w:t>6</w:t>
            </w:r>
          </w:p>
        </w:tc>
        <w:tc>
          <w:tcPr>
            <w:tcW w:w="1596" w:type="dxa"/>
            <w:vAlign w:val="center"/>
          </w:tcPr>
          <w:p w14:paraId="30654EB7" w14:textId="58F6A16D" w:rsidR="00297F57" w:rsidRPr="00297F57" w:rsidRDefault="00297F57" w:rsidP="00297F57">
            <w:pPr>
              <w:pStyle w:val="ListParagraph"/>
              <w:ind w:left="0"/>
              <w:jc w:val="center"/>
              <w:rPr>
                <w:sz w:val="32"/>
                <w:szCs w:val="28"/>
              </w:rPr>
            </w:pPr>
            <w:r>
              <w:rPr>
                <w:sz w:val="32"/>
                <w:szCs w:val="28"/>
              </w:rPr>
              <w:t>5</w:t>
            </w:r>
          </w:p>
        </w:tc>
        <w:tc>
          <w:tcPr>
            <w:tcW w:w="1449" w:type="dxa"/>
            <w:vAlign w:val="center"/>
          </w:tcPr>
          <w:p w14:paraId="398997F9" w14:textId="7B3FC85D" w:rsidR="00297F57" w:rsidRPr="00297F57" w:rsidRDefault="00297F57" w:rsidP="00297F57">
            <w:pPr>
              <w:pStyle w:val="ListParagraph"/>
              <w:ind w:left="0"/>
              <w:jc w:val="center"/>
              <w:rPr>
                <w:sz w:val="32"/>
                <w:szCs w:val="28"/>
              </w:rPr>
            </w:pPr>
            <w:r>
              <w:rPr>
                <w:sz w:val="32"/>
                <w:szCs w:val="28"/>
              </w:rPr>
              <w:t>3</w:t>
            </w:r>
          </w:p>
        </w:tc>
      </w:tr>
      <w:tr w:rsidR="00297F57" w14:paraId="598AF7F6" w14:textId="77777777" w:rsidTr="00297F57">
        <w:tc>
          <w:tcPr>
            <w:tcW w:w="1783" w:type="dxa"/>
            <w:vAlign w:val="center"/>
          </w:tcPr>
          <w:p w14:paraId="5A82D599" w14:textId="65442699" w:rsidR="00297F57" w:rsidRPr="0061253B" w:rsidRDefault="00297F57" w:rsidP="00297F57">
            <w:pPr>
              <w:pStyle w:val="ListParagraph"/>
              <w:ind w:left="0"/>
              <w:jc w:val="center"/>
              <w:rPr>
                <w:sz w:val="56"/>
                <w:szCs w:val="28"/>
              </w:rPr>
            </w:pPr>
            <w:r w:rsidRPr="0061253B">
              <w:rPr>
                <w:sz w:val="56"/>
                <w:szCs w:val="28"/>
              </w:rPr>
              <w:t>2</w:t>
            </w:r>
          </w:p>
        </w:tc>
        <w:tc>
          <w:tcPr>
            <w:tcW w:w="813" w:type="dxa"/>
            <w:vAlign w:val="center"/>
          </w:tcPr>
          <w:p w14:paraId="0108106B" w14:textId="77777777" w:rsidR="00297F57" w:rsidRPr="00297F57" w:rsidRDefault="00297F57" w:rsidP="00297F57">
            <w:pPr>
              <w:pStyle w:val="ListParagraph"/>
              <w:ind w:left="0"/>
              <w:jc w:val="center"/>
              <w:rPr>
                <w:sz w:val="32"/>
                <w:szCs w:val="28"/>
              </w:rPr>
            </w:pPr>
          </w:p>
        </w:tc>
        <w:tc>
          <w:tcPr>
            <w:tcW w:w="1113" w:type="dxa"/>
            <w:vAlign w:val="center"/>
          </w:tcPr>
          <w:p w14:paraId="68492D84" w14:textId="3AFC6DAB" w:rsidR="00297F57" w:rsidRPr="00297F57" w:rsidRDefault="00297F57" w:rsidP="00297F57">
            <w:pPr>
              <w:pStyle w:val="ListParagraph"/>
              <w:ind w:left="0"/>
              <w:jc w:val="center"/>
              <w:rPr>
                <w:sz w:val="32"/>
                <w:szCs w:val="28"/>
              </w:rPr>
            </w:pPr>
          </w:p>
        </w:tc>
        <w:tc>
          <w:tcPr>
            <w:tcW w:w="1714" w:type="dxa"/>
            <w:vAlign w:val="center"/>
          </w:tcPr>
          <w:p w14:paraId="5A64001C" w14:textId="77777777" w:rsidR="00297F57" w:rsidRPr="00297F57" w:rsidRDefault="00297F57" w:rsidP="00297F57">
            <w:pPr>
              <w:pStyle w:val="ListParagraph"/>
              <w:ind w:left="0"/>
              <w:jc w:val="center"/>
              <w:rPr>
                <w:sz w:val="32"/>
                <w:szCs w:val="28"/>
              </w:rPr>
            </w:pPr>
          </w:p>
        </w:tc>
        <w:tc>
          <w:tcPr>
            <w:tcW w:w="1596" w:type="dxa"/>
            <w:vAlign w:val="center"/>
          </w:tcPr>
          <w:p w14:paraId="4965263C" w14:textId="77777777" w:rsidR="00297F57" w:rsidRPr="00297F57" w:rsidRDefault="00297F57" w:rsidP="00297F57">
            <w:pPr>
              <w:pStyle w:val="ListParagraph"/>
              <w:ind w:left="0"/>
              <w:jc w:val="center"/>
              <w:rPr>
                <w:sz w:val="32"/>
                <w:szCs w:val="28"/>
              </w:rPr>
            </w:pPr>
          </w:p>
        </w:tc>
        <w:tc>
          <w:tcPr>
            <w:tcW w:w="1449" w:type="dxa"/>
            <w:vAlign w:val="center"/>
          </w:tcPr>
          <w:p w14:paraId="4878B37F" w14:textId="77777777" w:rsidR="00297F57" w:rsidRPr="00297F57" w:rsidRDefault="00297F57" w:rsidP="00297F57">
            <w:pPr>
              <w:pStyle w:val="ListParagraph"/>
              <w:ind w:left="0"/>
              <w:jc w:val="center"/>
              <w:rPr>
                <w:sz w:val="32"/>
                <w:szCs w:val="28"/>
              </w:rPr>
            </w:pPr>
          </w:p>
        </w:tc>
      </w:tr>
      <w:tr w:rsidR="00297F57" w14:paraId="31C9E76C" w14:textId="77777777" w:rsidTr="00297F57">
        <w:tc>
          <w:tcPr>
            <w:tcW w:w="1783" w:type="dxa"/>
            <w:vAlign w:val="center"/>
          </w:tcPr>
          <w:p w14:paraId="435776A1" w14:textId="0289B08D" w:rsidR="00297F57" w:rsidRPr="0061253B" w:rsidRDefault="00297F57" w:rsidP="00297F57">
            <w:pPr>
              <w:pStyle w:val="ListParagraph"/>
              <w:ind w:left="0"/>
              <w:jc w:val="center"/>
              <w:rPr>
                <w:sz w:val="56"/>
                <w:szCs w:val="28"/>
              </w:rPr>
            </w:pPr>
            <w:r w:rsidRPr="0061253B">
              <w:rPr>
                <w:sz w:val="56"/>
                <w:szCs w:val="28"/>
              </w:rPr>
              <w:t>3</w:t>
            </w:r>
          </w:p>
        </w:tc>
        <w:tc>
          <w:tcPr>
            <w:tcW w:w="813" w:type="dxa"/>
            <w:vAlign w:val="center"/>
          </w:tcPr>
          <w:p w14:paraId="695AFDBD" w14:textId="77777777" w:rsidR="00297F57" w:rsidRPr="00297F57" w:rsidRDefault="00297F57" w:rsidP="00297F57">
            <w:pPr>
              <w:pStyle w:val="ListParagraph"/>
              <w:ind w:left="0"/>
              <w:jc w:val="center"/>
              <w:rPr>
                <w:sz w:val="32"/>
                <w:szCs w:val="28"/>
              </w:rPr>
            </w:pPr>
          </w:p>
        </w:tc>
        <w:tc>
          <w:tcPr>
            <w:tcW w:w="1113" w:type="dxa"/>
            <w:vAlign w:val="center"/>
          </w:tcPr>
          <w:p w14:paraId="0D6EC54D" w14:textId="2D6A7D70" w:rsidR="00297F57" w:rsidRPr="00297F57" w:rsidRDefault="00297F57" w:rsidP="00297F57">
            <w:pPr>
              <w:pStyle w:val="ListParagraph"/>
              <w:ind w:left="0"/>
              <w:jc w:val="center"/>
              <w:rPr>
                <w:sz w:val="32"/>
                <w:szCs w:val="28"/>
              </w:rPr>
            </w:pPr>
          </w:p>
        </w:tc>
        <w:tc>
          <w:tcPr>
            <w:tcW w:w="1714" w:type="dxa"/>
            <w:vAlign w:val="center"/>
          </w:tcPr>
          <w:p w14:paraId="6D93C109" w14:textId="77777777" w:rsidR="00297F57" w:rsidRPr="00297F57" w:rsidRDefault="00297F57" w:rsidP="00297F57">
            <w:pPr>
              <w:pStyle w:val="ListParagraph"/>
              <w:ind w:left="0"/>
              <w:jc w:val="center"/>
              <w:rPr>
                <w:sz w:val="32"/>
                <w:szCs w:val="28"/>
              </w:rPr>
            </w:pPr>
          </w:p>
        </w:tc>
        <w:tc>
          <w:tcPr>
            <w:tcW w:w="1596" w:type="dxa"/>
            <w:vAlign w:val="center"/>
          </w:tcPr>
          <w:p w14:paraId="58615A99" w14:textId="77777777" w:rsidR="00297F57" w:rsidRPr="00297F57" w:rsidRDefault="00297F57" w:rsidP="00297F57">
            <w:pPr>
              <w:pStyle w:val="ListParagraph"/>
              <w:ind w:left="0"/>
              <w:jc w:val="center"/>
              <w:rPr>
                <w:sz w:val="32"/>
                <w:szCs w:val="28"/>
              </w:rPr>
            </w:pPr>
          </w:p>
        </w:tc>
        <w:tc>
          <w:tcPr>
            <w:tcW w:w="1449" w:type="dxa"/>
            <w:vAlign w:val="center"/>
          </w:tcPr>
          <w:p w14:paraId="29DD81D1" w14:textId="77777777" w:rsidR="00297F57" w:rsidRPr="00297F57" w:rsidRDefault="00297F57" w:rsidP="00297F57">
            <w:pPr>
              <w:pStyle w:val="ListParagraph"/>
              <w:ind w:left="0"/>
              <w:jc w:val="center"/>
              <w:rPr>
                <w:sz w:val="32"/>
                <w:szCs w:val="28"/>
              </w:rPr>
            </w:pPr>
          </w:p>
        </w:tc>
      </w:tr>
      <w:tr w:rsidR="00297F57" w14:paraId="7A6F1EA6" w14:textId="77777777" w:rsidTr="00297F57">
        <w:tc>
          <w:tcPr>
            <w:tcW w:w="1783" w:type="dxa"/>
            <w:vAlign w:val="center"/>
          </w:tcPr>
          <w:p w14:paraId="29BFF26D" w14:textId="7746B316" w:rsidR="00297F57" w:rsidRPr="0061253B" w:rsidRDefault="00297F57" w:rsidP="00297F57">
            <w:pPr>
              <w:pStyle w:val="ListParagraph"/>
              <w:ind w:left="0"/>
              <w:jc w:val="center"/>
              <w:rPr>
                <w:sz w:val="56"/>
                <w:szCs w:val="28"/>
              </w:rPr>
            </w:pPr>
            <w:r w:rsidRPr="0061253B">
              <w:rPr>
                <w:sz w:val="56"/>
                <w:szCs w:val="28"/>
              </w:rPr>
              <w:t>4</w:t>
            </w:r>
          </w:p>
        </w:tc>
        <w:tc>
          <w:tcPr>
            <w:tcW w:w="813" w:type="dxa"/>
            <w:vAlign w:val="center"/>
          </w:tcPr>
          <w:p w14:paraId="41A96519" w14:textId="77777777" w:rsidR="00297F57" w:rsidRPr="00297F57" w:rsidRDefault="00297F57" w:rsidP="00297F57">
            <w:pPr>
              <w:pStyle w:val="ListParagraph"/>
              <w:ind w:left="0"/>
              <w:jc w:val="center"/>
              <w:rPr>
                <w:sz w:val="32"/>
                <w:szCs w:val="28"/>
              </w:rPr>
            </w:pPr>
          </w:p>
        </w:tc>
        <w:tc>
          <w:tcPr>
            <w:tcW w:w="1113" w:type="dxa"/>
            <w:vAlign w:val="center"/>
          </w:tcPr>
          <w:p w14:paraId="43C4116B" w14:textId="62C52F03" w:rsidR="00297F57" w:rsidRPr="00297F57" w:rsidRDefault="00297F57" w:rsidP="00297F57">
            <w:pPr>
              <w:pStyle w:val="ListParagraph"/>
              <w:ind w:left="0"/>
              <w:jc w:val="center"/>
              <w:rPr>
                <w:sz w:val="32"/>
                <w:szCs w:val="28"/>
              </w:rPr>
            </w:pPr>
          </w:p>
        </w:tc>
        <w:tc>
          <w:tcPr>
            <w:tcW w:w="1714" w:type="dxa"/>
            <w:vAlign w:val="center"/>
          </w:tcPr>
          <w:p w14:paraId="53DD1D32" w14:textId="77777777" w:rsidR="00297F57" w:rsidRPr="00297F57" w:rsidRDefault="00297F57" w:rsidP="00297F57">
            <w:pPr>
              <w:pStyle w:val="ListParagraph"/>
              <w:ind w:left="0"/>
              <w:jc w:val="center"/>
              <w:rPr>
                <w:sz w:val="32"/>
                <w:szCs w:val="28"/>
              </w:rPr>
            </w:pPr>
          </w:p>
        </w:tc>
        <w:tc>
          <w:tcPr>
            <w:tcW w:w="1596" w:type="dxa"/>
            <w:vAlign w:val="center"/>
          </w:tcPr>
          <w:p w14:paraId="64B5F382" w14:textId="77777777" w:rsidR="00297F57" w:rsidRPr="00297F57" w:rsidRDefault="00297F57" w:rsidP="00297F57">
            <w:pPr>
              <w:pStyle w:val="ListParagraph"/>
              <w:ind w:left="0"/>
              <w:jc w:val="center"/>
              <w:rPr>
                <w:sz w:val="32"/>
                <w:szCs w:val="28"/>
              </w:rPr>
            </w:pPr>
          </w:p>
        </w:tc>
        <w:tc>
          <w:tcPr>
            <w:tcW w:w="1449" w:type="dxa"/>
            <w:vAlign w:val="center"/>
          </w:tcPr>
          <w:p w14:paraId="334BB518" w14:textId="77777777" w:rsidR="00297F57" w:rsidRPr="00297F57" w:rsidRDefault="00297F57" w:rsidP="00297F57">
            <w:pPr>
              <w:pStyle w:val="ListParagraph"/>
              <w:ind w:left="0"/>
              <w:jc w:val="center"/>
              <w:rPr>
                <w:sz w:val="32"/>
                <w:szCs w:val="28"/>
              </w:rPr>
            </w:pPr>
          </w:p>
        </w:tc>
      </w:tr>
      <w:tr w:rsidR="00297F57" w14:paraId="1AE1AD7D" w14:textId="77777777" w:rsidTr="00297F57">
        <w:tc>
          <w:tcPr>
            <w:tcW w:w="1783" w:type="dxa"/>
            <w:vAlign w:val="center"/>
          </w:tcPr>
          <w:p w14:paraId="13F7CAB5" w14:textId="6E515717" w:rsidR="00297F57" w:rsidRPr="0061253B" w:rsidRDefault="00297F57" w:rsidP="00297F57">
            <w:pPr>
              <w:pStyle w:val="ListParagraph"/>
              <w:ind w:left="0"/>
              <w:jc w:val="center"/>
              <w:rPr>
                <w:sz w:val="56"/>
                <w:szCs w:val="28"/>
              </w:rPr>
            </w:pPr>
            <w:r w:rsidRPr="0061253B">
              <w:rPr>
                <w:sz w:val="56"/>
                <w:szCs w:val="28"/>
              </w:rPr>
              <w:t>5</w:t>
            </w:r>
          </w:p>
        </w:tc>
        <w:tc>
          <w:tcPr>
            <w:tcW w:w="813" w:type="dxa"/>
            <w:vAlign w:val="center"/>
          </w:tcPr>
          <w:p w14:paraId="61301F32" w14:textId="77777777" w:rsidR="00297F57" w:rsidRPr="00297F57" w:rsidRDefault="00297F57" w:rsidP="00297F57">
            <w:pPr>
              <w:pStyle w:val="ListParagraph"/>
              <w:ind w:left="0"/>
              <w:jc w:val="center"/>
              <w:rPr>
                <w:sz w:val="32"/>
                <w:szCs w:val="28"/>
              </w:rPr>
            </w:pPr>
          </w:p>
        </w:tc>
        <w:tc>
          <w:tcPr>
            <w:tcW w:w="1113" w:type="dxa"/>
            <w:vAlign w:val="center"/>
          </w:tcPr>
          <w:p w14:paraId="242833BC" w14:textId="1A985636" w:rsidR="00297F57" w:rsidRPr="00297F57" w:rsidRDefault="00297F57" w:rsidP="00297F57">
            <w:pPr>
              <w:pStyle w:val="ListParagraph"/>
              <w:ind w:left="0"/>
              <w:jc w:val="center"/>
              <w:rPr>
                <w:sz w:val="32"/>
                <w:szCs w:val="28"/>
              </w:rPr>
            </w:pPr>
          </w:p>
        </w:tc>
        <w:tc>
          <w:tcPr>
            <w:tcW w:w="1714" w:type="dxa"/>
            <w:vAlign w:val="center"/>
          </w:tcPr>
          <w:p w14:paraId="35556CB1" w14:textId="77777777" w:rsidR="00297F57" w:rsidRPr="00297F57" w:rsidRDefault="00297F57" w:rsidP="00297F57">
            <w:pPr>
              <w:pStyle w:val="ListParagraph"/>
              <w:ind w:left="0"/>
              <w:jc w:val="center"/>
              <w:rPr>
                <w:sz w:val="32"/>
                <w:szCs w:val="28"/>
              </w:rPr>
            </w:pPr>
          </w:p>
        </w:tc>
        <w:tc>
          <w:tcPr>
            <w:tcW w:w="1596" w:type="dxa"/>
            <w:vAlign w:val="center"/>
          </w:tcPr>
          <w:p w14:paraId="2937A163" w14:textId="77777777" w:rsidR="00297F57" w:rsidRPr="00297F57" w:rsidRDefault="00297F57" w:rsidP="00297F57">
            <w:pPr>
              <w:pStyle w:val="ListParagraph"/>
              <w:ind w:left="0"/>
              <w:jc w:val="center"/>
              <w:rPr>
                <w:sz w:val="32"/>
                <w:szCs w:val="28"/>
              </w:rPr>
            </w:pPr>
          </w:p>
        </w:tc>
        <w:tc>
          <w:tcPr>
            <w:tcW w:w="1449" w:type="dxa"/>
            <w:vAlign w:val="center"/>
          </w:tcPr>
          <w:p w14:paraId="563719B2" w14:textId="77777777" w:rsidR="00297F57" w:rsidRPr="00297F57" w:rsidRDefault="00297F57" w:rsidP="00297F57">
            <w:pPr>
              <w:pStyle w:val="ListParagraph"/>
              <w:ind w:left="0"/>
              <w:jc w:val="center"/>
              <w:rPr>
                <w:sz w:val="32"/>
                <w:szCs w:val="28"/>
              </w:rPr>
            </w:pPr>
          </w:p>
        </w:tc>
      </w:tr>
    </w:tbl>
    <w:p w14:paraId="70DC71CE" w14:textId="77777777" w:rsidR="00921AEC" w:rsidRDefault="00921AEC" w:rsidP="00921AEC">
      <w:pPr>
        <w:pStyle w:val="ListParagraph"/>
        <w:ind w:left="882"/>
        <w:rPr>
          <w:sz w:val="28"/>
          <w:szCs w:val="28"/>
        </w:rPr>
      </w:pPr>
    </w:p>
    <w:p w14:paraId="43DBEF53" w14:textId="77777777" w:rsidR="00A87CEE" w:rsidRPr="00892B4A" w:rsidRDefault="00A87CEE" w:rsidP="005E29EE">
      <w:pPr>
        <w:spacing w:after="0"/>
        <w:rPr>
          <w:sz w:val="28"/>
          <w:szCs w:val="28"/>
        </w:rPr>
      </w:pPr>
    </w:p>
    <w:p w14:paraId="16515AB4" w14:textId="0ED6175E" w:rsidR="00094D78" w:rsidRDefault="00094D78" w:rsidP="00087A81">
      <w:pPr>
        <w:pStyle w:val="ListParagraph"/>
        <w:numPr>
          <w:ilvl w:val="0"/>
          <w:numId w:val="3"/>
        </w:numPr>
        <w:rPr>
          <w:sz w:val="28"/>
          <w:szCs w:val="28"/>
        </w:rPr>
      </w:pPr>
      <w:r w:rsidRPr="00A87CEE">
        <w:rPr>
          <w:sz w:val="28"/>
          <w:szCs w:val="28"/>
        </w:rPr>
        <w:t>Debrief</w:t>
      </w:r>
      <w:r w:rsidR="00892B4A">
        <w:rPr>
          <w:sz w:val="28"/>
          <w:szCs w:val="28"/>
        </w:rPr>
        <w:t xml:space="preserve"> </w:t>
      </w:r>
    </w:p>
    <w:p w14:paraId="42302EF5" w14:textId="77777777" w:rsidR="00A87CEE" w:rsidRDefault="00A87CEE" w:rsidP="005E29EE">
      <w:pPr>
        <w:pStyle w:val="ListParagraph"/>
        <w:ind w:left="360"/>
        <w:rPr>
          <w:sz w:val="28"/>
          <w:szCs w:val="28"/>
        </w:rPr>
      </w:pPr>
    </w:p>
    <w:p w14:paraId="02105E8E" w14:textId="1DFFDA09" w:rsidR="00966DEE" w:rsidRDefault="00111500" w:rsidP="00087A81">
      <w:pPr>
        <w:pStyle w:val="ListParagraph"/>
        <w:numPr>
          <w:ilvl w:val="1"/>
          <w:numId w:val="3"/>
        </w:numPr>
        <w:rPr>
          <w:sz w:val="28"/>
          <w:szCs w:val="28"/>
        </w:rPr>
      </w:pPr>
      <w:r w:rsidRPr="002A5EF1">
        <w:rPr>
          <w:sz w:val="28"/>
          <w:szCs w:val="28"/>
        </w:rPr>
        <w:t xml:space="preserve"> </w:t>
      </w:r>
      <w:r w:rsidR="00966DEE">
        <w:rPr>
          <w:sz w:val="28"/>
          <w:szCs w:val="28"/>
        </w:rPr>
        <w:t>Participant is told the nature of the study</w:t>
      </w:r>
      <w:r w:rsidR="005E3CED">
        <w:rPr>
          <w:sz w:val="28"/>
          <w:szCs w:val="28"/>
        </w:rPr>
        <w:t>.</w:t>
      </w:r>
    </w:p>
    <w:p w14:paraId="5915914E" w14:textId="77777777" w:rsidR="00966DEE" w:rsidRDefault="00966DEE" w:rsidP="00966DEE">
      <w:pPr>
        <w:pStyle w:val="ListParagraph"/>
        <w:ind w:left="882"/>
        <w:rPr>
          <w:sz w:val="28"/>
          <w:szCs w:val="28"/>
        </w:rPr>
      </w:pPr>
    </w:p>
    <w:p w14:paraId="79A31CE3" w14:textId="4CCE8BA8" w:rsidR="00111500" w:rsidRDefault="00966DEE" w:rsidP="00087A81">
      <w:pPr>
        <w:pStyle w:val="ListParagraph"/>
        <w:numPr>
          <w:ilvl w:val="2"/>
          <w:numId w:val="3"/>
        </w:numPr>
        <w:rPr>
          <w:sz w:val="28"/>
          <w:szCs w:val="28"/>
        </w:rPr>
      </w:pPr>
      <w:r>
        <w:rPr>
          <w:sz w:val="28"/>
          <w:szCs w:val="28"/>
        </w:rPr>
        <w:t>“</w:t>
      </w:r>
      <w:r w:rsidR="00111500" w:rsidRPr="00111500">
        <w:rPr>
          <w:sz w:val="28"/>
          <w:szCs w:val="28"/>
        </w:rPr>
        <w:t>Thank you for participating. In this study I was trying to determine if</w:t>
      </w:r>
      <w:r w:rsidR="0029368B">
        <w:rPr>
          <w:sz w:val="28"/>
          <w:szCs w:val="28"/>
        </w:rPr>
        <w:t xml:space="preserve"> </w:t>
      </w:r>
      <w:r w:rsidR="00220B9F">
        <w:rPr>
          <w:sz w:val="28"/>
          <w:szCs w:val="28"/>
        </w:rPr>
        <w:t xml:space="preserve">different types of motivational messages </w:t>
      </w:r>
      <w:r w:rsidR="0029368B">
        <w:rPr>
          <w:sz w:val="28"/>
          <w:szCs w:val="28"/>
        </w:rPr>
        <w:t xml:space="preserve">would increase the </w:t>
      </w:r>
      <w:r w:rsidR="00220B9F">
        <w:rPr>
          <w:sz w:val="28"/>
          <w:szCs w:val="28"/>
        </w:rPr>
        <w:t xml:space="preserve">amount of physical effort participants were willing to exert. </w:t>
      </w:r>
      <w:r w:rsidR="00892B4A">
        <w:rPr>
          <w:sz w:val="28"/>
          <w:szCs w:val="28"/>
        </w:rPr>
        <w:t xml:space="preserve">There were </w:t>
      </w:r>
      <w:r w:rsidR="00220B9F">
        <w:rPr>
          <w:sz w:val="28"/>
          <w:szCs w:val="28"/>
        </w:rPr>
        <w:t>four types of messages: one emphasizing hard work, one emphasizing what a good pers</w:t>
      </w:r>
      <w:r w:rsidR="00D406EF">
        <w:rPr>
          <w:sz w:val="28"/>
          <w:szCs w:val="28"/>
        </w:rPr>
        <w:t>on you are, one emphasizing successful outcomes, and one that was generally positive.</w:t>
      </w:r>
      <w:r w:rsidR="00892B4A">
        <w:rPr>
          <w:sz w:val="28"/>
          <w:szCs w:val="28"/>
        </w:rPr>
        <w:t xml:space="preserve"> We hypothesized that th</w:t>
      </w:r>
      <w:r w:rsidR="00D406EF">
        <w:rPr>
          <w:sz w:val="28"/>
          <w:szCs w:val="28"/>
        </w:rPr>
        <w:t>e message emphasizing hard work would result in exerting more physical effort</w:t>
      </w:r>
      <w:r w:rsidR="00892B4A">
        <w:rPr>
          <w:sz w:val="28"/>
          <w:szCs w:val="28"/>
        </w:rPr>
        <w:t>.”</w:t>
      </w:r>
    </w:p>
    <w:p w14:paraId="2EE9B008" w14:textId="77777777" w:rsidR="00A426FC" w:rsidRDefault="00A426FC" w:rsidP="005E29EE">
      <w:pPr>
        <w:pStyle w:val="ListParagraph"/>
        <w:ind w:left="882"/>
        <w:rPr>
          <w:sz w:val="28"/>
          <w:szCs w:val="28"/>
        </w:rPr>
      </w:pPr>
    </w:p>
    <w:p w14:paraId="21F356B8" w14:textId="77777777" w:rsidR="0029368B" w:rsidRDefault="0029368B" w:rsidP="00087A81">
      <w:pPr>
        <w:pStyle w:val="ListParagraph"/>
        <w:numPr>
          <w:ilvl w:val="1"/>
          <w:numId w:val="3"/>
        </w:numPr>
        <w:rPr>
          <w:sz w:val="28"/>
          <w:szCs w:val="28"/>
        </w:rPr>
      </w:pPr>
      <w:r>
        <w:rPr>
          <w:sz w:val="28"/>
          <w:szCs w:val="28"/>
        </w:rPr>
        <w:t>Explain explicitly why deception was necessary for the experiment.</w:t>
      </w:r>
    </w:p>
    <w:p w14:paraId="0F529B67" w14:textId="77777777" w:rsidR="0029368B" w:rsidRPr="00A426FC" w:rsidRDefault="0029368B" w:rsidP="0029368B">
      <w:pPr>
        <w:pStyle w:val="ListParagraph"/>
        <w:rPr>
          <w:sz w:val="28"/>
          <w:szCs w:val="28"/>
        </w:rPr>
      </w:pPr>
    </w:p>
    <w:p w14:paraId="49E7B94D" w14:textId="58CF7BC3" w:rsidR="00343B29" w:rsidRDefault="00D406EF" w:rsidP="00D406EF">
      <w:pPr>
        <w:pStyle w:val="ListParagraph"/>
        <w:numPr>
          <w:ilvl w:val="2"/>
          <w:numId w:val="3"/>
        </w:numPr>
        <w:rPr>
          <w:sz w:val="28"/>
          <w:szCs w:val="28"/>
        </w:rPr>
      </w:pPr>
      <w:r w:rsidRPr="00D406EF">
        <w:rPr>
          <w:sz w:val="28"/>
          <w:szCs w:val="28"/>
        </w:rPr>
        <w:lastRenderedPageBreak/>
        <w:t xml:space="preserve">“We couldn’t tell you about our hypotheses ahead of time because </w:t>
      </w:r>
      <w:r>
        <w:rPr>
          <w:sz w:val="28"/>
          <w:szCs w:val="28"/>
        </w:rPr>
        <w:t>we wanted you to act as naturally as possible</w:t>
      </w:r>
      <w:r w:rsidRPr="00D406EF">
        <w:rPr>
          <w:sz w:val="28"/>
          <w:szCs w:val="28"/>
        </w:rPr>
        <w:t>.”</w:t>
      </w:r>
    </w:p>
    <w:p w14:paraId="2ACBDCF4" w14:textId="77777777" w:rsidR="00D406EF" w:rsidRPr="00D406EF" w:rsidRDefault="00D406EF" w:rsidP="00D406EF">
      <w:pPr>
        <w:pStyle w:val="ListParagraph"/>
        <w:ind w:left="1224"/>
        <w:rPr>
          <w:sz w:val="28"/>
          <w:szCs w:val="28"/>
        </w:rPr>
      </w:pPr>
    </w:p>
    <w:p w14:paraId="29D6A5D2" w14:textId="1D35FF83" w:rsidR="005E1710" w:rsidRPr="00966DEE" w:rsidRDefault="005E1710" w:rsidP="00087A81">
      <w:pPr>
        <w:pStyle w:val="ListParagraph"/>
        <w:numPr>
          <w:ilvl w:val="0"/>
          <w:numId w:val="3"/>
        </w:numPr>
        <w:rPr>
          <w:b/>
          <w:sz w:val="28"/>
          <w:szCs w:val="28"/>
        </w:rPr>
      </w:pPr>
      <w:r w:rsidRPr="00966DEE">
        <w:rPr>
          <w:b/>
          <w:sz w:val="28"/>
          <w:szCs w:val="28"/>
        </w:rPr>
        <w:t>Results</w:t>
      </w:r>
      <w:r w:rsidR="00A00A9B" w:rsidRPr="00966DEE">
        <w:rPr>
          <w:b/>
          <w:sz w:val="28"/>
          <w:szCs w:val="28"/>
        </w:rPr>
        <w:t>:</w:t>
      </w:r>
    </w:p>
    <w:p w14:paraId="589B599F" w14:textId="15A1C1E5" w:rsidR="005E1710" w:rsidRDefault="005E1710" w:rsidP="005E29EE">
      <w:pPr>
        <w:spacing w:after="0"/>
        <w:rPr>
          <w:rFonts w:ascii="Candara" w:hAnsi="Candara"/>
          <w:sz w:val="22"/>
          <w:szCs w:val="22"/>
        </w:rPr>
      </w:pPr>
    </w:p>
    <w:p w14:paraId="456FFD6B" w14:textId="4DD5F1C5" w:rsidR="00E47A30" w:rsidRDefault="00E47A30" w:rsidP="009B3F8A">
      <w:pPr>
        <w:spacing w:after="0"/>
        <w:jc w:val="center"/>
        <w:rPr>
          <w:rFonts w:ascii="Candara" w:hAnsi="Candara"/>
          <w:sz w:val="22"/>
          <w:szCs w:val="22"/>
        </w:rPr>
      </w:pPr>
    </w:p>
    <w:p w14:paraId="512A1979" w14:textId="77777777" w:rsidR="0061253B" w:rsidRPr="0047219B" w:rsidRDefault="0061253B" w:rsidP="005E29EE">
      <w:pPr>
        <w:spacing w:after="0"/>
        <w:rPr>
          <w:rFonts w:ascii="Candara" w:hAnsi="Candara"/>
          <w:sz w:val="22"/>
          <w:szCs w:val="22"/>
        </w:rPr>
      </w:pPr>
    </w:p>
    <w:p w14:paraId="5ACA0838" w14:textId="5EB3F197" w:rsidR="005E1710" w:rsidRPr="0047219B" w:rsidRDefault="005E1710" w:rsidP="005E29EE">
      <w:pPr>
        <w:spacing w:after="0"/>
        <w:rPr>
          <w:rFonts w:ascii="Candara" w:hAnsi="Candara"/>
          <w:sz w:val="22"/>
          <w:szCs w:val="22"/>
        </w:rPr>
      </w:pPr>
      <w:r w:rsidRPr="0047219B">
        <w:rPr>
          <w:rFonts w:ascii="Candara" w:hAnsi="Candara"/>
          <w:sz w:val="22"/>
          <w:szCs w:val="22"/>
        </w:rPr>
        <w:t xml:space="preserve">Figure 1. </w:t>
      </w:r>
      <w:r w:rsidR="00343B29">
        <w:rPr>
          <w:rFonts w:ascii="Candara" w:hAnsi="Candara"/>
          <w:sz w:val="22"/>
          <w:szCs w:val="22"/>
        </w:rPr>
        <w:t>Number of</w:t>
      </w:r>
      <w:r w:rsidR="00220B9F">
        <w:rPr>
          <w:rFonts w:ascii="Candara" w:hAnsi="Candara"/>
          <w:sz w:val="22"/>
          <w:szCs w:val="22"/>
        </w:rPr>
        <w:t xml:space="preserve"> Times Lifting the Weight by Motivational Message Type </w:t>
      </w:r>
    </w:p>
    <w:p w14:paraId="13AA35EC" w14:textId="77777777" w:rsidR="005E1710" w:rsidRPr="0047219B" w:rsidRDefault="005E1710" w:rsidP="005E29EE">
      <w:pPr>
        <w:spacing w:after="0"/>
        <w:rPr>
          <w:rFonts w:ascii="Candara" w:hAnsi="Candara"/>
          <w:sz w:val="22"/>
          <w:szCs w:val="22"/>
        </w:rPr>
      </w:pPr>
    </w:p>
    <w:p w14:paraId="550FD489" w14:textId="531FA999" w:rsidR="00045845" w:rsidRDefault="00045845" w:rsidP="00566F69">
      <w:pPr>
        <w:pStyle w:val="ListParagraph"/>
        <w:numPr>
          <w:ilvl w:val="1"/>
          <w:numId w:val="3"/>
        </w:numPr>
        <w:rPr>
          <w:sz w:val="28"/>
          <w:szCs w:val="28"/>
        </w:rPr>
      </w:pPr>
      <w:commentRangeStart w:id="12"/>
      <w:r>
        <w:rPr>
          <w:sz w:val="28"/>
          <w:szCs w:val="28"/>
        </w:rPr>
        <w:t>The procedure was run for</w:t>
      </w:r>
      <w:r w:rsidR="00220B9F">
        <w:rPr>
          <w:sz w:val="28"/>
          <w:szCs w:val="28"/>
        </w:rPr>
        <w:t xml:space="preserve"> 24 counterbalanced orders 3 times,</w:t>
      </w:r>
      <w:r>
        <w:rPr>
          <w:sz w:val="28"/>
          <w:szCs w:val="28"/>
        </w:rPr>
        <w:t xml:space="preserve"> so</w:t>
      </w:r>
      <w:r w:rsidR="00220B9F">
        <w:rPr>
          <w:sz w:val="28"/>
          <w:szCs w:val="28"/>
        </w:rPr>
        <w:t xml:space="preserve"> </w:t>
      </w:r>
      <w:r w:rsidR="00A426FC">
        <w:rPr>
          <w:sz w:val="28"/>
          <w:szCs w:val="28"/>
        </w:rPr>
        <w:t>dat</w:t>
      </w:r>
      <w:r w:rsidR="005964D4">
        <w:rPr>
          <w:sz w:val="28"/>
          <w:szCs w:val="28"/>
        </w:rPr>
        <w:t xml:space="preserve">a was collected from </w:t>
      </w:r>
      <w:r w:rsidR="00220B9F">
        <w:rPr>
          <w:sz w:val="28"/>
          <w:szCs w:val="28"/>
        </w:rPr>
        <w:t>72</w:t>
      </w:r>
      <w:r w:rsidR="005964D4">
        <w:rPr>
          <w:sz w:val="28"/>
          <w:szCs w:val="28"/>
        </w:rPr>
        <w:t xml:space="preserve"> </w:t>
      </w:r>
      <w:r>
        <w:rPr>
          <w:sz w:val="28"/>
          <w:szCs w:val="28"/>
        </w:rPr>
        <w:t xml:space="preserve">total </w:t>
      </w:r>
      <w:r w:rsidR="005964D4">
        <w:rPr>
          <w:sz w:val="28"/>
          <w:szCs w:val="28"/>
        </w:rPr>
        <w:t>participants</w:t>
      </w:r>
      <w:r w:rsidR="00A429B0">
        <w:rPr>
          <w:sz w:val="28"/>
          <w:szCs w:val="28"/>
        </w:rPr>
        <w:t xml:space="preserve">. </w:t>
      </w:r>
      <w:r w:rsidR="004E53D7">
        <w:rPr>
          <w:sz w:val="28"/>
          <w:szCs w:val="28"/>
        </w:rPr>
        <w:t>Number</w:t>
      </w:r>
      <w:r w:rsidR="00343B29">
        <w:rPr>
          <w:sz w:val="28"/>
          <w:szCs w:val="28"/>
        </w:rPr>
        <w:t>s</w:t>
      </w:r>
      <w:r w:rsidR="004E53D7">
        <w:rPr>
          <w:sz w:val="28"/>
          <w:szCs w:val="28"/>
        </w:rPr>
        <w:t xml:space="preserve"> above reflect </w:t>
      </w:r>
      <w:r w:rsidR="00343B29">
        <w:rPr>
          <w:sz w:val="28"/>
          <w:szCs w:val="28"/>
        </w:rPr>
        <w:t xml:space="preserve">the number of </w:t>
      </w:r>
      <w:r w:rsidR="00220B9F">
        <w:rPr>
          <w:sz w:val="28"/>
          <w:szCs w:val="28"/>
        </w:rPr>
        <w:t>times participants in each condition lifted the weight</w:t>
      </w:r>
      <w:r w:rsidR="00343B29">
        <w:rPr>
          <w:sz w:val="28"/>
          <w:szCs w:val="28"/>
        </w:rPr>
        <w:t xml:space="preserve">. </w:t>
      </w:r>
      <w:r w:rsidR="004E53D7">
        <w:rPr>
          <w:sz w:val="28"/>
          <w:szCs w:val="28"/>
        </w:rPr>
        <w:t xml:space="preserve">Results above are </w:t>
      </w:r>
      <w:r w:rsidR="00343B29">
        <w:rPr>
          <w:sz w:val="28"/>
          <w:szCs w:val="28"/>
        </w:rPr>
        <w:t>the means for the 7</w:t>
      </w:r>
      <w:r w:rsidR="00220B9F">
        <w:rPr>
          <w:sz w:val="28"/>
          <w:szCs w:val="28"/>
        </w:rPr>
        <w:t>2</w:t>
      </w:r>
      <w:r w:rsidR="00343B29">
        <w:rPr>
          <w:sz w:val="28"/>
          <w:szCs w:val="28"/>
        </w:rPr>
        <w:t xml:space="preserve"> participants in each </w:t>
      </w:r>
      <w:commentRangeStart w:id="13"/>
      <w:r w:rsidR="00343B29">
        <w:rPr>
          <w:sz w:val="28"/>
          <w:szCs w:val="28"/>
        </w:rPr>
        <w:t>condition</w:t>
      </w:r>
      <w:commentRangeEnd w:id="13"/>
      <w:r w:rsidR="00EE4819">
        <w:rPr>
          <w:rStyle w:val="CommentReference"/>
          <w:rFonts w:asciiTheme="minorHAnsi" w:hAnsiTheme="minorHAnsi"/>
        </w:rPr>
        <w:commentReference w:id="13"/>
      </w:r>
      <w:r w:rsidR="00343B29">
        <w:rPr>
          <w:sz w:val="28"/>
          <w:szCs w:val="28"/>
        </w:rPr>
        <w:t xml:space="preserve">.  </w:t>
      </w:r>
      <w:commentRangeEnd w:id="12"/>
      <w:r w:rsidR="00A40C26">
        <w:rPr>
          <w:rStyle w:val="CommentReference"/>
          <w:rFonts w:asciiTheme="minorHAnsi" w:hAnsiTheme="minorHAnsi"/>
        </w:rPr>
        <w:commentReference w:id="12"/>
      </w:r>
    </w:p>
    <w:p w14:paraId="3CD9CFEE" w14:textId="77777777" w:rsidR="00045845" w:rsidRPr="00566F69" w:rsidRDefault="00045845" w:rsidP="00566F69">
      <w:pPr>
        <w:pStyle w:val="ListParagraph"/>
        <w:ind w:left="882"/>
        <w:rPr>
          <w:sz w:val="28"/>
          <w:szCs w:val="28"/>
        </w:rPr>
      </w:pPr>
    </w:p>
    <w:p w14:paraId="26AA81F2" w14:textId="630B5EF5" w:rsidR="00045845" w:rsidRDefault="00045845" w:rsidP="00087A81">
      <w:pPr>
        <w:pStyle w:val="ListParagraph"/>
        <w:numPr>
          <w:ilvl w:val="1"/>
          <w:numId w:val="3"/>
        </w:numPr>
        <w:rPr>
          <w:sz w:val="28"/>
          <w:szCs w:val="28"/>
        </w:rPr>
      </w:pPr>
      <w:r>
        <w:rPr>
          <w:sz w:val="28"/>
          <w:szCs w:val="28"/>
        </w:rPr>
        <w:t xml:space="preserve">A large number of participants is necessary </w:t>
      </w:r>
      <w:r w:rsidRPr="006739EA">
        <w:rPr>
          <w:sz w:val="28"/>
          <w:szCs w:val="28"/>
        </w:rPr>
        <w:t xml:space="preserve">to ensure that the results </w:t>
      </w:r>
      <w:r>
        <w:rPr>
          <w:sz w:val="28"/>
          <w:szCs w:val="28"/>
        </w:rPr>
        <w:t>are reliable.</w:t>
      </w:r>
      <w:r w:rsidRPr="006739EA">
        <w:rPr>
          <w:sz w:val="28"/>
          <w:szCs w:val="28"/>
        </w:rPr>
        <w:t xml:space="preserve">  If this research were conducted using just</w:t>
      </w:r>
      <w:r>
        <w:rPr>
          <w:sz w:val="28"/>
          <w:szCs w:val="28"/>
        </w:rPr>
        <w:t xml:space="preserve"> a few</w:t>
      </w:r>
      <w:r w:rsidRPr="006739EA">
        <w:rPr>
          <w:sz w:val="28"/>
          <w:szCs w:val="28"/>
        </w:rPr>
        <w:t xml:space="preserve"> participants, it’s likely that the results would have been much different, and not reflective of the greater population.  </w:t>
      </w:r>
    </w:p>
    <w:p w14:paraId="2649F510" w14:textId="77777777" w:rsidR="004E53D7" w:rsidRDefault="004E53D7" w:rsidP="005E29EE">
      <w:pPr>
        <w:pStyle w:val="ListParagraph"/>
        <w:ind w:left="882"/>
        <w:rPr>
          <w:sz w:val="28"/>
          <w:szCs w:val="28"/>
        </w:rPr>
      </w:pPr>
    </w:p>
    <w:p w14:paraId="60DA0AB0" w14:textId="2E64135C" w:rsidR="004E53D7" w:rsidRDefault="004E53D7" w:rsidP="00087A81">
      <w:pPr>
        <w:pStyle w:val="ListParagraph"/>
        <w:numPr>
          <w:ilvl w:val="1"/>
          <w:numId w:val="3"/>
        </w:numPr>
        <w:rPr>
          <w:sz w:val="28"/>
          <w:szCs w:val="28"/>
        </w:rPr>
      </w:pPr>
      <w:r>
        <w:rPr>
          <w:sz w:val="28"/>
          <w:szCs w:val="28"/>
        </w:rPr>
        <w:t xml:space="preserve">To determine if there were differences between the </w:t>
      </w:r>
      <w:r w:rsidR="00220B9F">
        <w:rPr>
          <w:sz w:val="28"/>
          <w:szCs w:val="28"/>
        </w:rPr>
        <w:t xml:space="preserve">motivational messages on physical effort, </w:t>
      </w:r>
      <w:r w:rsidR="00A426FC">
        <w:rPr>
          <w:sz w:val="28"/>
          <w:szCs w:val="28"/>
        </w:rPr>
        <w:t>we</w:t>
      </w:r>
      <w:r w:rsidR="005A5F0C" w:rsidRPr="00A00A9B">
        <w:rPr>
          <w:sz w:val="28"/>
          <w:szCs w:val="28"/>
        </w:rPr>
        <w:t xml:space="preserve"> performed a </w:t>
      </w:r>
      <w:r w:rsidR="00220B9F">
        <w:rPr>
          <w:sz w:val="28"/>
          <w:szCs w:val="28"/>
        </w:rPr>
        <w:t>repeated-measures analysis of variance (ANOVA)</w:t>
      </w:r>
      <w:r>
        <w:rPr>
          <w:sz w:val="28"/>
          <w:szCs w:val="28"/>
        </w:rPr>
        <w:t xml:space="preserve">. </w:t>
      </w:r>
    </w:p>
    <w:p w14:paraId="4A67D9EF" w14:textId="77777777" w:rsidR="004E53D7" w:rsidRPr="0061253B" w:rsidRDefault="004E53D7" w:rsidP="005E29EE">
      <w:pPr>
        <w:pStyle w:val="ListParagraph"/>
        <w:ind w:left="882"/>
        <w:rPr>
          <w:sz w:val="28"/>
          <w:szCs w:val="28"/>
        </w:rPr>
      </w:pPr>
    </w:p>
    <w:p w14:paraId="44F942FA" w14:textId="74871CF8" w:rsidR="00F43B09" w:rsidRPr="0061253B" w:rsidRDefault="005E1710" w:rsidP="00087A81">
      <w:pPr>
        <w:pStyle w:val="ListParagraph"/>
        <w:numPr>
          <w:ilvl w:val="1"/>
          <w:numId w:val="3"/>
        </w:numPr>
        <w:rPr>
          <w:sz w:val="28"/>
          <w:szCs w:val="28"/>
        </w:rPr>
      </w:pPr>
      <w:r w:rsidRPr="0061253B">
        <w:rPr>
          <w:sz w:val="28"/>
          <w:szCs w:val="28"/>
        </w:rPr>
        <w:t xml:space="preserve">The results indicate that </w:t>
      </w:r>
      <w:r w:rsidR="005A5F0C" w:rsidRPr="0061253B">
        <w:rPr>
          <w:sz w:val="28"/>
          <w:szCs w:val="28"/>
        </w:rPr>
        <w:t xml:space="preserve">participants who </w:t>
      </w:r>
      <w:r w:rsidR="0061253B" w:rsidRPr="0061253B">
        <w:rPr>
          <w:sz w:val="28"/>
          <w:szCs w:val="28"/>
        </w:rPr>
        <w:t xml:space="preserve">read the hard work motivational message exerted more physical effort by doing more curls of the 10 pound weight in 30 seconds.  </w:t>
      </w:r>
    </w:p>
    <w:p w14:paraId="583FCEE3" w14:textId="77777777" w:rsidR="004E53D7" w:rsidRPr="004E53D7" w:rsidRDefault="004E53D7" w:rsidP="005E29EE">
      <w:pPr>
        <w:spacing w:after="0"/>
        <w:rPr>
          <w:sz w:val="28"/>
          <w:szCs w:val="28"/>
        </w:rPr>
      </w:pPr>
    </w:p>
    <w:p w14:paraId="4CC0B4DE" w14:textId="06170DD1" w:rsidR="005E1710" w:rsidRDefault="00F43B09" w:rsidP="00087A81">
      <w:pPr>
        <w:pStyle w:val="ListParagraph"/>
        <w:numPr>
          <w:ilvl w:val="0"/>
          <w:numId w:val="3"/>
        </w:numPr>
        <w:rPr>
          <w:sz w:val="28"/>
          <w:szCs w:val="28"/>
        </w:rPr>
      </w:pPr>
      <w:r w:rsidRPr="004E53D7">
        <w:rPr>
          <w:sz w:val="28"/>
          <w:szCs w:val="28"/>
        </w:rPr>
        <w:t>Applications</w:t>
      </w:r>
      <w:r w:rsidR="00A00A9B" w:rsidRPr="004E53D7">
        <w:rPr>
          <w:sz w:val="28"/>
          <w:szCs w:val="28"/>
        </w:rPr>
        <w:t>:</w:t>
      </w:r>
    </w:p>
    <w:p w14:paraId="2B7432CB" w14:textId="77777777" w:rsidR="00966DEE" w:rsidRPr="004E53D7" w:rsidRDefault="00966DEE" w:rsidP="00966DEE">
      <w:pPr>
        <w:pStyle w:val="ListParagraph"/>
        <w:ind w:left="360"/>
        <w:rPr>
          <w:sz w:val="28"/>
          <w:szCs w:val="28"/>
        </w:rPr>
      </w:pPr>
    </w:p>
    <w:p w14:paraId="257B8356" w14:textId="26822D70" w:rsidR="00CF2362" w:rsidRDefault="00CF2362" w:rsidP="00087A81">
      <w:pPr>
        <w:pStyle w:val="ListParagraph"/>
        <w:numPr>
          <w:ilvl w:val="1"/>
          <w:numId w:val="3"/>
        </w:numPr>
        <w:rPr>
          <w:sz w:val="28"/>
          <w:szCs w:val="28"/>
        </w:rPr>
      </w:pPr>
      <w:r w:rsidRPr="00A00A9B">
        <w:rPr>
          <w:sz w:val="28"/>
          <w:szCs w:val="28"/>
        </w:rPr>
        <w:t xml:space="preserve">This </w:t>
      </w:r>
      <w:r w:rsidR="0061253B">
        <w:rPr>
          <w:sz w:val="28"/>
          <w:szCs w:val="28"/>
        </w:rPr>
        <w:t xml:space="preserve">repeated-measures within-subject </w:t>
      </w:r>
      <w:r w:rsidRPr="00A00A9B">
        <w:rPr>
          <w:sz w:val="28"/>
          <w:szCs w:val="28"/>
        </w:rPr>
        <w:t xml:space="preserve">experiment shows how researchers </w:t>
      </w:r>
      <w:r w:rsidR="0061253B">
        <w:rPr>
          <w:sz w:val="28"/>
          <w:szCs w:val="28"/>
        </w:rPr>
        <w:t xml:space="preserve">use </w:t>
      </w:r>
      <w:r w:rsidR="001042BF">
        <w:rPr>
          <w:sz w:val="28"/>
          <w:szCs w:val="28"/>
        </w:rPr>
        <w:t xml:space="preserve">a </w:t>
      </w:r>
      <w:r w:rsidR="0061253B">
        <w:rPr>
          <w:sz w:val="28"/>
          <w:szCs w:val="28"/>
        </w:rPr>
        <w:t>study design</w:t>
      </w:r>
      <w:r w:rsidR="001042BF">
        <w:rPr>
          <w:sz w:val="28"/>
          <w:szCs w:val="28"/>
        </w:rPr>
        <w:t xml:space="preserve"> to compare participants’ experiences in one context to their own experiences in another context. Or in other words, how researchers compare participants to themselves. </w:t>
      </w:r>
    </w:p>
    <w:p w14:paraId="3465D4D7" w14:textId="77777777" w:rsidR="005E29EE" w:rsidRDefault="005E29EE" w:rsidP="005E29EE">
      <w:pPr>
        <w:pStyle w:val="ListParagraph"/>
        <w:ind w:left="882"/>
        <w:rPr>
          <w:sz w:val="28"/>
          <w:szCs w:val="28"/>
        </w:rPr>
      </w:pPr>
    </w:p>
    <w:p w14:paraId="3CC0892B" w14:textId="488169DA" w:rsidR="004E53D7" w:rsidRDefault="001042BF" w:rsidP="00405D1A">
      <w:pPr>
        <w:pStyle w:val="ListParagraph"/>
        <w:numPr>
          <w:ilvl w:val="1"/>
          <w:numId w:val="3"/>
        </w:numPr>
        <w:rPr>
          <w:sz w:val="28"/>
          <w:szCs w:val="28"/>
        </w:rPr>
      </w:pPr>
      <w:r w:rsidRPr="001042BF">
        <w:rPr>
          <w:sz w:val="28"/>
          <w:szCs w:val="28"/>
        </w:rPr>
        <w:t xml:space="preserve">Repeated-measures within-subjects designs are particularly common in functional magnetic resonance imaging (fMRI) research where participants lay in an fMRI machine while experiencing several conditions to see how the brain reacts to different experiences. </w:t>
      </w:r>
    </w:p>
    <w:p w14:paraId="0CF15BE0" w14:textId="77777777" w:rsidR="001042BF" w:rsidRPr="001042BF" w:rsidRDefault="001042BF" w:rsidP="001042BF">
      <w:pPr>
        <w:pStyle w:val="ListParagraph"/>
        <w:rPr>
          <w:sz w:val="28"/>
          <w:szCs w:val="28"/>
        </w:rPr>
      </w:pPr>
    </w:p>
    <w:p w14:paraId="6155D94F" w14:textId="556657C5" w:rsidR="0068703B" w:rsidRDefault="00C33AE3" w:rsidP="00405D1A">
      <w:pPr>
        <w:pStyle w:val="ListParagraph"/>
        <w:numPr>
          <w:ilvl w:val="1"/>
          <w:numId w:val="3"/>
        </w:numPr>
        <w:rPr>
          <w:sz w:val="28"/>
          <w:szCs w:val="28"/>
        </w:rPr>
      </w:pPr>
      <w:r w:rsidRPr="001042BF">
        <w:rPr>
          <w:sz w:val="28"/>
          <w:szCs w:val="28"/>
        </w:rPr>
        <w:lastRenderedPageBreak/>
        <w:t xml:space="preserve"> </w:t>
      </w:r>
      <w:r w:rsidR="001042BF" w:rsidRPr="001042BF">
        <w:rPr>
          <w:sz w:val="28"/>
          <w:szCs w:val="28"/>
        </w:rPr>
        <w:t>For example, an fMRI study wanted to determine which areas of the brain correlate with feelings of long-term intense romantic love (Acevedo, Aron, Fisher, &amp; Brown, 2012).</w:t>
      </w:r>
      <w:r w:rsidR="001042BF">
        <w:rPr>
          <w:sz w:val="28"/>
          <w:szCs w:val="28"/>
        </w:rPr>
        <w:t xml:space="preserve"> To test this</w:t>
      </w:r>
      <w:r w:rsidR="00F55530">
        <w:rPr>
          <w:sz w:val="28"/>
          <w:szCs w:val="28"/>
        </w:rPr>
        <w:t>,</w:t>
      </w:r>
      <w:r w:rsidR="001042BF">
        <w:rPr>
          <w:sz w:val="28"/>
          <w:szCs w:val="28"/>
        </w:rPr>
        <w:t xml:space="preserve"> participants saw each of the following images: a </w:t>
      </w:r>
      <w:r w:rsidR="001042BF" w:rsidRPr="001042BF">
        <w:rPr>
          <w:sz w:val="28"/>
          <w:szCs w:val="28"/>
        </w:rPr>
        <w:t>highly familiar acquaintance</w:t>
      </w:r>
      <w:r w:rsidR="001042BF">
        <w:rPr>
          <w:sz w:val="28"/>
          <w:szCs w:val="28"/>
        </w:rPr>
        <w:t xml:space="preserve">, </w:t>
      </w:r>
      <w:r w:rsidR="001042BF" w:rsidRPr="001042BF">
        <w:rPr>
          <w:sz w:val="28"/>
          <w:szCs w:val="28"/>
        </w:rPr>
        <w:t>a close</w:t>
      </w:r>
      <w:r w:rsidR="001042BF">
        <w:rPr>
          <w:sz w:val="28"/>
          <w:szCs w:val="28"/>
        </w:rPr>
        <w:t xml:space="preserve"> long-term friend, </w:t>
      </w:r>
      <w:r w:rsidR="001042BF" w:rsidRPr="001042BF">
        <w:rPr>
          <w:sz w:val="28"/>
          <w:szCs w:val="28"/>
        </w:rPr>
        <w:t>a low-familiar person</w:t>
      </w:r>
      <w:r w:rsidR="001042BF">
        <w:rPr>
          <w:sz w:val="28"/>
          <w:szCs w:val="28"/>
        </w:rPr>
        <w:t xml:space="preserve">, and their long-term romantic partner.  Analyses indicated that </w:t>
      </w:r>
      <w:r w:rsidR="009B3F8A">
        <w:rPr>
          <w:sz w:val="28"/>
          <w:szCs w:val="28"/>
        </w:rPr>
        <w:t xml:space="preserve">the long-term romantic partner activated areas of the brain </w:t>
      </w:r>
      <w:commentRangeStart w:id="14"/>
      <w:r w:rsidR="009B3F8A">
        <w:rPr>
          <w:sz w:val="28"/>
          <w:szCs w:val="28"/>
        </w:rPr>
        <w:t xml:space="preserve">(e.g., </w:t>
      </w:r>
      <w:r w:rsidR="009B3F8A" w:rsidRPr="009B3F8A">
        <w:rPr>
          <w:sz w:val="28"/>
          <w:szCs w:val="28"/>
        </w:rPr>
        <w:t>the ventral tegmental area (VTA) and dorsal striatum</w:t>
      </w:r>
      <w:r w:rsidR="009B3F8A">
        <w:rPr>
          <w:sz w:val="28"/>
          <w:szCs w:val="28"/>
        </w:rPr>
        <w:t xml:space="preserve">) associated with the dopamine reward system, and areas (e.g., </w:t>
      </w:r>
      <w:proofErr w:type="spellStart"/>
      <w:r w:rsidR="009B3F8A" w:rsidRPr="009B3F8A">
        <w:rPr>
          <w:sz w:val="28"/>
          <w:szCs w:val="28"/>
        </w:rPr>
        <w:t>globus</w:t>
      </w:r>
      <w:proofErr w:type="spellEnd"/>
      <w:r w:rsidR="009B3F8A" w:rsidRPr="009B3F8A">
        <w:rPr>
          <w:sz w:val="28"/>
          <w:szCs w:val="28"/>
        </w:rPr>
        <w:t xml:space="preserve"> </w:t>
      </w:r>
      <w:proofErr w:type="spellStart"/>
      <w:r w:rsidR="009B3F8A" w:rsidRPr="009B3F8A">
        <w:rPr>
          <w:sz w:val="28"/>
          <w:szCs w:val="28"/>
        </w:rPr>
        <w:t>pallidus</w:t>
      </w:r>
      <w:proofErr w:type="spellEnd"/>
      <w:r w:rsidR="009B3F8A">
        <w:rPr>
          <w:sz w:val="28"/>
          <w:szCs w:val="28"/>
        </w:rPr>
        <w:t xml:space="preserve"> and </w:t>
      </w:r>
      <w:r w:rsidR="009B3F8A" w:rsidRPr="009B3F8A">
        <w:rPr>
          <w:sz w:val="28"/>
          <w:szCs w:val="28"/>
        </w:rPr>
        <w:t xml:space="preserve">substantia </w:t>
      </w:r>
      <w:proofErr w:type="spellStart"/>
      <w:r w:rsidR="009B3F8A" w:rsidRPr="009B3F8A">
        <w:rPr>
          <w:sz w:val="28"/>
          <w:szCs w:val="28"/>
        </w:rPr>
        <w:t>nigra</w:t>
      </w:r>
      <w:proofErr w:type="spellEnd"/>
      <w:r w:rsidR="009B3F8A">
        <w:rPr>
          <w:sz w:val="28"/>
          <w:szCs w:val="28"/>
        </w:rPr>
        <w:t xml:space="preserve">) associated with emotional attachments.  </w:t>
      </w:r>
      <w:commentRangeEnd w:id="14"/>
      <w:r w:rsidR="007E62AF">
        <w:rPr>
          <w:rStyle w:val="CommentReference"/>
          <w:rFonts w:asciiTheme="minorHAnsi" w:hAnsiTheme="minorHAnsi"/>
        </w:rPr>
        <w:commentReference w:id="14"/>
      </w:r>
    </w:p>
    <w:p w14:paraId="00DE0C8B" w14:textId="77777777" w:rsidR="001042BF" w:rsidRPr="001042BF" w:rsidRDefault="001042BF" w:rsidP="001042BF">
      <w:pPr>
        <w:pStyle w:val="ListParagraph"/>
        <w:rPr>
          <w:sz w:val="28"/>
          <w:szCs w:val="28"/>
        </w:rPr>
      </w:pPr>
    </w:p>
    <w:p w14:paraId="25FDA953" w14:textId="4B4634EB" w:rsidR="007420AF" w:rsidRPr="00F43B09" w:rsidRDefault="00F43B09" w:rsidP="005E29EE">
      <w:pPr>
        <w:spacing w:after="0"/>
        <w:rPr>
          <w:rFonts w:ascii="Candara" w:hAnsi="Candara"/>
          <w:b/>
          <w:sz w:val="28"/>
          <w:szCs w:val="28"/>
        </w:rPr>
      </w:pPr>
      <w:r w:rsidRPr="00F43B09">
        <w:rPr>
          <w:rFonts w:ascii="Candara" w:hAnsi="Candara"/>
          <w:b/>
          <w:sz w:val="28"/>
          <w:szCs w:val="28"/>
        </w:rPr>
        <w:t>References</w:t>
      </w:r>
    </w:p>
    <w:p w14:paraId="1833C47A" w14:textId="00A2D2D4" w:rsidR="000C0082" w:rsidRDefault="001042BF" w:rsidP="005E29EE">
      <w:pPr>
        <w:spacing w:after="0"/>
        <w:contextualSpacing/>
        <w:rPr>
          <w:rFonts w:ascii="Candara" w:hAnsi="Candara"/>
          <w:sz w:val="28"/>
          <w:szCs w:val="28"/>
        </w:rPr>
      </w:pPr>
      <w:r w:rsidRPr="001042BF">
        <w:rPr>
          <w:rFonts w:ascii="Candara" w:hAnsi="Candara"/>
          <w:sz w:val="28"/>
          <w:szCs w:val="28"/>
        </w:rPr>
        <w:t xml:space="preserve">Acevedo, B. P., Aron, A., Fisher, H. E., &amp; Brown, L. L. (2012). Neural correlates of long-term intense romantic love. </w:t>
      </w:r>
      <w:r w:rsidRPr="001042BF">
        <w:rPr>
          <w:rFonts w:ascii="Candara" w:hAnsi="Candara"/>
          <w:i/>
          <w:iCs/>
          <w:sz w:val="28"/>
          <w:szCs w:val="28"/>
        </w:rPr>
        <w:t xml:space="preserve">Social Cognitive </w:t>
      </w:r>
      <w:proofErr w:type="gramStart"/>
      <w:r w:rsidRPr="001042BF">
        <w:rPr>
          <w:rFonts w:ascii="Candara" w:hAnsi="Candara"/>
          <w:i/>
          <w:iCs/>
          <w:sz w:val="28"/>
          <w:szCs w:val="28"/>
        </w:rPr>
        <w:t>And</w:t>
      </w:r>
      <w:proofErr w:type="gramEnd"/>
      <w:r w:rsidRPr="001042BF">
        <w:rPr>
          <w:rFonts w:ascii="Candara" w:hAnsi="Candara"/>
          <w:i/>
          <w:iCs/>
          <w:sz w:val="28"/>
          <w:szCs w:val="28"/>
        </w:rPr>
        <w:t xml:space="preserve"> Affective Neuroscience</w:t>
      </w:r>
      <w:r w:rsidRPr="001042BF">
        <w:rPr>
          <w:rFonts w:ascii="Candara" w:hAnsi="Candara"/>
          <w:sz w:val="28"/>
          <w:szCs w:val="28"/>
        </w:rPr>
        <w:t xml:space="preserve">, </w:t>
      </w:r>
      <w:r w:rsidRPr="001042BF">
        <w:rPr>
          <w:rFonts w:ascii="Candara" w:hAnsi="Candara"/>
          <w:i/>
          <w:iCs/>
          <w:sz w:val="28"/>
          <w:szCs w:val="28"/>
        </w:rPr>
        <w:t>7</w:t>
      </w:r>
      <w:r w:rsidRPr="001042BF">
        <w:rPr>
          <w:rFonts w:ascii="Candara" w:hAnsi="Candara"/>
          <w:sz w:val="28"/>
          <w:szCs w:val="28"/>
        </w:rPr>
        <w:t>(2), 145-159. doi:10.1093/scan/nsq092</w:t>
      </w:r>
    </w:p>
    <w:p w14:paraId="581F68D3" w14:textId="7FEAD561" w:rsidR="0068703B" w:rsidRDefault="0068703B">
      <w:pPr>
        <w:rPr>
          <w:rFonts w:ascii="Candara" w:hAnsi="Candara"/>
          <w:b/>
          <w:sz w:val="28"/>
          <w:szCs w:val="28"/>
          <w:u w:val="single"/>
        </w:rPr>
      </w:pPr>
      <w:r>
        <w:rPr>
          <w:rFonts w:ascii="Candara" w:hAnsi="Candara"/>
          <w:b/>
          <w:sz w:val="28"/>
          <w:szCs w:val="28"/>
          <w:u w:val="single"/>
        </w:rPr>
        <w:br w:type="page"/>
      </w:r>
    </w:p>
    <w:p w14:paraId="4617B300" w14:textId="77777777" w:rsidR="007E62AF" w:rsidRDefault="007E62AF" w:rsidP="00DD7F4B">
      <w:pPr>
        <w:rPr>
          <w:sz w:val="28"/>
          <w:szCs w:val="28"/>
        </w:rPr>
      </w:pPr>
      <w:bookmarkStart w:id="15" w:name="_GoBack"/>
      <w:bookmarkEnd w:id="15"/>
    </w:p>
    <w:p w14:paraId="163ADA9F" w14:textId="77777777" w:rsidR="007E62AF" w:rsidRDefault="007E62AF" w:rsidP="00DD7F4B">
      <w:pPr>
        <w:rPr>
          <w:sz w:val="28"/>
          <w:szCs w:val="28"/>
        </w:rPr>
      </w:pPr>
    </w:p>
    <w:p w14:paraId="74A27BC1" w14:textId="77777777" w:rsidR="007E62AF" w:rsidRPr="0047219B" w:rsidRDefault="007E62AF" w:rsidP="007E62AF">
      <w:pPr>
        <w:spacing w:after="0"/>
        <w:rPr>
          <w:rFonts w:ascii="Candara" w:hAnsi="Candara"/>
          <w:sz w:val="22"/>
          <w:szCs w:val="22"/>
        </w:rPr>
      </w:pPr>
      <w:r w:rsidRPr="0047219B">
        <w:rPr>
          <w:rFonts w:ascii="Candara" w:hAnsi="Candara"/>
          <w:sz w:val="22"/>
          <w:szCs w:val="22"/>
        </w:rPr>
        <w:t xml:space="preserve">Figure 1. </w:t>
      </w:r>
      <w:r>
        <w:rPr>
          <w:rFonts w:ascii="Candara" w:hAnsi="Candara"/>
          <w:sz w:val="22"/>
          <w:szCs w:val="22"/>
        </w:rPr>
        <w:t xml:space="preserve">Number of Times Lifting the Weight by Motivational Message Type </w:t>
      </w:r>
    </w:p>
    <w:p w14:paraId="1872971F" w14:textId="77777777" w:rsidR="007E62AF" w:rsidRDefault="007E62AF" w:rsidP="007E62AF">
      <w:pPr>
        <w:spacing w:after="0"/>
        <w:rPr>
          <w:rFonts w:ascii="Candara" w:hAnsi="Candara"/>
          <w:sz w:val="28"/>
          <w:szCs w:val="28"/>
        </w:rPr>
      </w:pPr>
      <w:r>
        <w:rPr>
          <w:sz w:val="28"/>
          <w:szCs w:val="28"/>
        </w:rPr>
        <w:t>Figure 2: Hard Work</w:t>
      </w:r>
    </w:p>
    <w:p w14:paraId="7F1C4B69" w14:textId="77777777" w:rsidR="007E62AF" w:rsidRPr="00DD7F4B" w:rsidRDefault="007E62AF" w:rsidP="007E62AF">
      <w:pPr>
        <w:rPr>
          <w:rFonts w:ascii="Candara" w:hAnsi="Candara"/>
          <w:sz w:val="28"/>
          <w:szCs w:val="28"/>
        </w:rPr>
      </w:pPr>
      <w:r w:rsidRPr="00DD7F4B">
        <w:rPr>
          <w:sz w:val="28"/>
          <w:szCs w:val="28"/>
        </w:rPr>
        <w:t xml:space="preserve">Figure 3: </w:t>
      </w:r>
      <w:r>
        <w:rPr>
          <w:noProof/>
        </w:rPr>
        <w:t>Self Affirmation</w:t>
      </w:r>
    </w:p>
    <w:p w14:paraId="7B860276" w14:textId="77777777" w:rsidR="007E62AF" w:rsidRPr="00DD7F4B" w:rsidRDefault="007E62AF" w:rsidP="007E62AF">
      <w:pPr>
        <w:rPr>
          <w:sz w:val="28"/>
          <w:szCs w:val="28"/>
        </w:rPr>
      </w:pPr>
      <w:r w:rsidRPr="00DD7F4B">
        <w:rPr>
          <w:sz w:val="28"/>
          <w:szCs w:val="28"/>
        </w:rPr>
        <w:t xml:space="preserve">Figure </w:t>
      </w:r>
      <w:r>
        <w:rPr>
          <w:sz w:val="28"/>
          <w:szCs w:val="28"/>
        </w:rPr>
        <w:t>4</w:t>
      </w:r>
      <w:r w:rsidRPr="00DD7F4B">
        <w:rPr>
          <w:sz w:val="28"/>
          <w:szCs w:val="28"/>
        </w:rPr>
        <w:t>: Outcomes/Success</w:t>
      </w:r>
    </w:p>
    <w:p w14:paraId="5F196ADE" w14:textId="77777777" w:rsidR="007E62AF" w:rsidRPr="00DD7F4B" w:rsidRDefault="007E62AF" w:rsidP="007E62AF">
      <w:pPr>
        <w:rPr>
          <w:rFonts w:ascii="Candara" w:hAnsi="Candara"/>
          <w:sz w:val="28"/>
          <w:szCs w:val="28"/>
        </w:rPr>
      </w:pPr>
      <w:r w:rsidRPr="00DD7F4B">
        <w:rPr>
          <w:sz w:val="28"/>
          <w:szCs w:val="28"/>
        </w:rPr>
        <w:t>Figure 5: General positive feelings and emotions</w:t>
      </w:r>
    </w:p>
    <w:p w14:paraId="6AE1D482" w14:textId="77777777" w:rsidR="007E62AF" w:rsidRPr="00DD7F4B" w:rsidRDefault="007E62AF" w:rsidP="00DD7F4B">
      <w:pPr>
        <w:rPr>
          <w:rFonts w:ascii="Candara" w:hAnsi="Candara"/>
          <w:sz w:val="28"/>
          <w:szCs w:val="28"/>
        </w:rPr>
      </w:pPr>
    </w:p>
    <w:sectPr w:rsidR="007E62AF" w:rsidRPr="00DD7F4B"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aron Kolski-Andreaco" w:date="2014-11-19T15:37:00Z" w:initials="AK">
    <w:p w14:paraId="5C8C343E" w14:textId="4C863612" w:rsidR="00405D1A" w:rsidRDefault="00405D1A">
      <w:pPr>
        <w:pStyle w:val="CommentText"/>
      </w:pPr>
      <w:r>
        <w:rPr>
          <w:rStyle w:val="CommentReference"/>
        </w:rPr>
        <w:annotationRef/>
      </w:r>
      <w:r>
        <w:t xml:space="preserve">Do we want to explain what counterbalancing is a bit further here?   Perhaps this won’t be readily obvious to a student?   </w:t>
      </w:r>
    </w:p>
  </w:comment>
  <w:comment w:id="2" w:author="Aaron Kolski-Andreaco" w:date="2014-11-19T15:43:00Z" w:initials="AK">
    <w:p w14:paraId="728649AB" w14:textId="3630A133" w:rsidR="00405D1A" w:rsidRDefault="00405D1A">
      <w:pPr>
        <w:pStyle w:val="CommentText"/>
      </w:pPr>
      <w:r>
        <w:rPr>
          <w:rStyle w:val="CommentReference"/>
        </w:rPr>
        <w:annotationRef/>
      </w:r>
      <w:r>
        <w:t xml:space="preserve">A definition of this term can be inferred, but it seems important enough to want to state it explicitly.   </w:t>
      </w:r>
    </w:p>
  </w:comment>
  <w:comment w:id="10" w:author="Aaron Kolski-Andreaco" w:date="2014-11-19T16:07:00Z" w:initials="AK">
    <w:p w14:paraId="78B4E14A" w14:textId="362DF839" w:rsidR="00A40C26" w:rsidRDefault="00A40C26">
      <w:pPr>
        <w:pStyle w:val="CommentText"/>
      </w:pPr>
      <w:r>
        <w:rPr>
          <w:rStyle w:val="CommentReference"/>
        </w:rPr>
        <w:annotationRef/>
      </w:r>
      <w:r>
        <w:t xml:space="preserve">What about resting?   Do you need to control for fatigue? </w:t>
      </w:r>
    </w:p>
  </w:comment>
  <w:comment w:id="11" w:author="Gary Lewandowski" w:date="2014-11-24T15:28:00Z" w:initials="GWL">
    <w:p w14:paraId="21382E18" w14:textId="0D2886E0" w:rsidR="00EE4819" w:rsidRDefault="00EE4819">
      <w:pPr>
        <w:pStyle w:val="CommentText"/>
      </w:pPr>
      <w:r>
        <w:rPr>
          <w:rStyle w:val="CommentReference"/>
        </w:rPr>
        <w:annotationRef/>
      </w:r>
      <w:r>
        <w:t>This is a common issue with these designs. If you’d prefer, we can simply build in a 30-60sec break in between</w:t>
      </w:r>
    </w:p>
  </w:comment>
  <w:comment w:id="13" w:author="Gary Lewandowski" w:date="2014-11-24T15:33:00Z" w:initials="GWL">
    <w:p w14:paraId="66CAEBBB" w14:textId="31A38534" w:rsidR="00EE4819" w:rsidRDefault="00EE4819">
      <w:pPr>
        <w:pStyle w:val="CommentText"/>
      </w:pPr>
      <w:r>
        <w:rPr>
          <w:rStyle w:val="CommentReference"/>
        </w:rPr>
        <w:annotationRef/>
      </w:r>
      <w:r>
        <w:t>One of the real benefits of this type of design is that it actually does a better job of accounting for individual variations because the participant is always compared to him/herself.   Those will higher abilities will have higher abilities on all sections but their relative performance is relative to themselves.   These kinds of issues are also counteracted by having large samples. (</w:t>
      </w:r>
      <w:proofErr w:type="gramStart"/>
      <w:r>
        <w:t>to</w:t>
      </w:r>
      <w:proofErr w:type="gramEnd"/>
      <w:r>
        <w:t xml:space="preserve"> that last point, if you prefer we could just as easily say we ran the 24 sets 6 times for a total of 144 participants)</w:t>
      </w:r>
    </w:p>
  </w:comment>
  <w:comment w:id="12" w:author="Aaron Kolski-Andreaco" w:date="2014-11-19T16:06:00Z" w:initials="AK">
    <w:p w14:paraId="518B4E90" w14:textId="2DB7A154" w:rsidR="00A40C26" w:rsidRDefault="00A40C26">
      <w:pPr>
        <w:pStyle w:val="CommentText"/>
      </w:pPr>
      <w:r>
        <w:rPr>
          <w:rStyle w:val="CommentReference"/>
        </w:rPr>
        <w:annotationRef/>
      </w:r>
      <w:r>
        <w:t>How is physical strength and fatigue accounted for in a design like this?  I realize that counterbalancing can help to limit the effects of variation amongst individuals physical abilities, but what if, by chance, individuals who are stronger and less likely to fatigue are randomly assigned orders that bias the data to the hard work condition (</w:t>
      </w:r>
      <w:proofErr w:type="spellStart"/>
      <w:r>
        <w:t>ie</w:t>
      </w:r>
      <w:proofErr w:type="spellEnd"/>
      <w:r>
        <w:t xml:space="preserve">, hard work near the beginning or end).  </w:t>
      </w:r>
    </w:p>
  </w:comment>
  <w:comment w:id="14" w:author="Dennis McGonagle" w:date="2014-11-10T16:38:00Z" w:initials="DM">
    <w:p w14:paraId="53318A8B" w14:textId="4FD79196" w:rsidR="00405D1A" w:rsidRDefault="00405D1A">
      <w:pPr>
        <w:pStyle w:val="CommentText"/>
      </w:pPr>
      <w:r>
        <w:rPr>
          <w:rStyle w:val="CommentReference"/>
        </w:rPr>
        <w:annotationRef/>
      </w:r>
      <w:r>
        <w:t>Do we have imagery in the vault we could use here Aaron?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8C343E" w15:done="0"/>
  <w15:commentEx w15:paraId="728649AB" w15:done="0"/>
  <w15:commentEx w15:paraId="78B4E14A" w15:done="0"/>
  <w15:commentEx w15:paraId="21382E18" w15:done="0"/>
  <w15:commentEx w15:paraId="66CAEBBB" w15:done="0"/>
  <w15:commentEx w15:paraId="518B4E90" w15:done="0"/>
  <w15:commentEx w15:paraId="53318A8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55CA6"/>
    <w:multiLevelType w:val="multilevel"/>
    <w:tmpl w:val="0409001F"/>
    <w:lvl w:ilvl="0">
      <w:start w:val="1"/>
      <w:numFmt w:val="decimal"/>
      <w:lvlText w:val="%1."/>
      <w:lvlJc w:val="left"/>
      <w:pPr>
        <w:ind w:left="360" w:hanging="360"/>
      </w:pPr>
    </w:lvl>
    <w:lvl w:ilvl="1">
      <w:start w:val="1"/>
      <w:numFmt w:val="decimal"/>
      <w:lvlText w:val="%1.%2."/>
      <w:lvlJc w:val="left"/>
      <w:pPr>
        <w:ind w:left="882" w:hanging="432"/>
      </w:pPr>
    </w:lvl>
    <w:lvl w:ilvl="2">
      <w:start w:val="1"/>
      <w:numFmt w:val="decimal"/>
      <w:lvlText w:val="%1.%2.%3."/>
      <w:lvlJc w:val="left"/>
      <w:pPr>
        <w:ind w:left="1224" w:hanging="504"/>
      </w:pPr>
    </w:lvl>
    <w:lvl w:ilvl="3">
      <w:start w:val="1"/>
      <w:numFmt w:val="decimal"/>
      <w:lvlText w:val="%1.%2.%3.%4."/>
      <w:lvlJc w:val="left"/>
      <w:pPr>
        <w:ind w:left="361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AD2AA6"/>
    <w:multiLevelType w:val="hybridMultilevel"/>
    <w:tmpl w:val="EE48022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4B440C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88F2289"/>
    <w:multiLevelType w:val="multilevel"/>
    <w:tmpl w:val="BC860E28"/>
    <w:lvl w:ilvl="0">
      <w:start w:val="1"/>
      <w:numFmt w:val="bullet"/>
      <w:lvlText w:val=""/>
      <w:lvlJc w:val="left"/>
      <w:pPr>
        <w:tabs>
          <w:tab w:val="num" w:pos="720"/>
        </w:tabs>
        <w:ind w:left="720" w:hanging="360"/>
      </w:pPr>
      <w:rPr>
        <w:rFonts w:ascii="Symbol" w:hAnsi="Symbol" w:hint="default"/>
        <w:sz w:val="1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A75047"/>
    <w:multiLevelType w:val="hybridMultilevel"/>
    <w:tmpl w:val="E6F83D16"/>
    <w:lvl w:ilvl="0" w:tplc="71BCC8B8">
      <w:start w:val="1"/>
      <w:numFmt w:val="bullet"/>
      <w:lvlText w:val="-"/>
      <w:lvlJc w:val="left"/>
      <w:pPr>
        <w:ind w:left="720" w:hanging="360"/>
      </w:pPr>
      <w:rPr>
        <w:rFonts w:ascii="Candara" w:eastAsiaTheme="minorHAnsi" w:hAnsi="Candar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2E53AA"/>
    <w:multiLevelType w:val="multilevel"/>
    <w:tmpl w:val="1FF07D08"/>
    <w:lvl w:ilvl="0">
      <w:start w:val="1"/>
      <w:numFmt w:val="bullet"/>
      <w:lvlText w:val=""/>
      <w:lvlJc w:val="left"/>
      <w:pPr>
        <w:tabs>
          <w:tab w:val="num" w:pos="720"/>
        </w:tabs>
        <w:ind w:left="720" w:hanging="360"/>
      </w:pPr>
      <w:rPr>
        <w:rFonts w:ascii="Symbol" w:hAnsi="Symbol" w:hint="default"/>
        <w:sz w:val="1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8205742"/>
    <w:multiLevelType w:val="hybridMultilevel"/>
    <w:tmpl w:val="51EA0F30"/>
    <w:lvl w:ilvl="0" w:tplc="3FC4B738">
      <w:start w:val="56"/>
      <w:numFmt w:val="bullet"/>
      <w:lvlText w:val="-"/>
      <w:lvlJc w:val="left"/>
      <w:pPr>
        <w:tabs>
          <w:tab w:val="num" w:pos="675"/>
        </w:tabs>
        <w:ind w:left="675" w:hanging="360"/>
      </w:pPr>
      <w:rPr>
        <w:rFonts w:ascii="Candara" w:eastAsia="Times New Roman" w:hAnsi="Candara" w:cs="Times New Roman" w:hint="default"/>
      </w:rPr>
    </w:lvl>
    <w:lvl w:ilvl="1" w:tplc="04090003" w:tentative="1">
      <w:start w:val="1"/>
      <w:numFmt w:val="bullet"/>
      <w:lvlText w:val="o"/>
      <w:lvlJc w:val="left"/>
      <w:pPr>
        <w:tabs>
          <w:tab w:val="num" w:pos="1395"/>
        </w:tabs>
        <w:ind w:left="1395" w:hanging="360"/>
      </w:pPr>
      <w:rPr>
        <w:rFonts w:ascii="Courier New" w:hAnsi="Courier New" w:cs="Courier New" w:hint="default"/>
      </w:rPr>
    </w:lvl>
    <w:lvl w:ilvl="2" w:tplc="04090005" w:tentative="1">
      <w:start w:val="1"/>
      <w:numFmt w:val="bullet"/>
      <w:lvlText w:val=""/>
      <w:lvlJc w:val="left"/>
      <w:pPr>
        <w:tabs>
          <w:tab w:val="num" w:pos="2115"/>
        </w:tabs>
        <w:ind w:left="2115" w:hanging="360"/>
      </w:pPr>
      <w:rPr>
        <w:rFonts w:ascii="Wingdings" w:hAnsi="Wingdings" w:hint="default"/>
      </w:rPr>
    </w:lvl>
    <w:lvl w:ilvl="3" w:tplc="04090001" w:tentative="1">
      <w:start w:val="1"/>
      <w:numFmt w:val="bullet"/>
      <w:lvlText w:val=""/>
      <w:lvlJc w:val="left"/>
      <w:pPr>
        <w:tabs>
          <w:tab w:val="num" w:pos="2835"/>
        </w:tabs>
        <w:ind w:left="2835" w:hanging="360"/>
      </w:pPr>
      <w:rPr>
        <w:rFonts w:ascii="Symbol" w:hAnsi="Symbol" w:hint="default"/>
      </w:rPr>
    </w:lvl>
    <w:lvl w:ilvl="4" w:tplc="04090003" w:tentative="1">
      <w:start w:val="1"/>
      <w:numFmt w:val="bullet"/>
      <w:lvlText w:val="o"/>
      <w:lvlJc w:val="left"/>
      <w:pPr>
        <w:tabs>
          <w:tab w:val="num" w:pos="3555"/>
        </w:tabs>
        <w:ind w:left="3555" w:hanging="360"/>
      </w:pPr>
      <w:rPr>
        <w:rFonts w:ascii="Courier New" w:hAnsi="Courier New" w:cs="Courier New" w:hint="default"/>
      </w:rPr>
    </w:lvl>
    <w:lvl w:ilvl="5" w:tplc="04090005" w:tentative="1">
      <w:start w:val="1"/>
      <w:numFmt w:val="bullet"/>
      <w:lvlText w:val=""/>
      <w:lvlJc w:val="left"/>
      <w:pPr>
        <w:tabs>
          <w:tab w:val="num" w:pos="4275"/>
        </w:tabs>
        <w:ind w:left="4275" w:hanging="360"/>
      </w:pPr>
      <w:rPr>
        <w:rFonts w:ascii="Wingdings" w:hAnsi="Wingdings" w:hint="default"/>
      </w:rPr>
    </w:lvl>
    <w:lvl w:ilvl="6" w:tplc="04090001" w:tentative="1">
      <w:start w:val="1"/>
      <w:numFmt w:val="bullet"/>
      <w:lvlText w:val=""/>
      <w:lvlJc w:val="left"/>
      <w:pPr>
        <w:tabs>
          <w:tab w:val="num" w:pos="4995"/>
        </w:tabs>
        <w:ind w:left="4995" w:hanging="360"/>
      </w:pPr>
      <w:rPr>
        <w:rFonts w:ascii="Symbol" w:hAnsi="Symbol" w:hint="default"/>
      </w:rPr>
    </w:lvl>
    <w:lvl w:ilvl="7" w:tplc="04090003" w:tentative="1">
      <w:start w:val="1"/>
      <w:numFmt w:val="bullet"/>
      <w:lvlText w:val="o"/>
      <w:lvlJc w:val="left"/>
      <w:pPr>
        <w:tabs>
          <w:tab w:val="num" w:pos="5715"/>
        </w:tabs>
        <w:ind w:left="5715" w:hanging="360"/>
      </w:pPr>
      <w:rPr>
        <w:rFonts w:ascii="Courier New" w:hAnsi="Courier New" w:cs="Courier New" w:hint="default"/>
      </w:rPr>
    </w:lvl>
    <w:lvl w:ilvl="8" w:tplc="04090005" w:tentative="1">
      <w:start w:val="1"/>
      <w:numFmt w:val="bullet"/>
      <w:lvlText w:val=""/>
      <w:lvlJc w:val="left"/>
      <w:pPr>
        <w:tabs>
          <w:tab w:val="num" w:pos="6435"/>
        </w:tabs>
        <w:ind w:left="6435" w:hanging="360"/>
      </w:pPr>
      <w:rPr>
        <w:rFonts w:ascii="Wingdings" w:hAnsi="Wingdings" w:hint="default"/>
      </w:rPr>
    </w:lvl>
  </w:abstractNum>
  <w:abstractNum w:abstractNumId="7">
    <w:nsid w:val="3B1B34B6"/>
    <w:multiLevelType w:val="hybridMultilevel"/>
    <w:tmpl w:val="B6D6DEB8"/>
    <w:lvl w:ilvl="0" w:tplc="AAC6E5BC">
      <w:start w:val="1"/>
      <w:numFmt w:val="bullet"/>
      <w:lvlText w:val="-"/>
      <w:lvlJc w:val="left"/>
      <w:pPr>
        <w:ind w:left="360" w:hanging="360"/>
      </w:pPr>
      <w:rPr>
        <w:rFonts w:ascii="Candara" w:eastAsiaTheme="minorHAnsi" w:hAnsi="Candar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D0097F"/>
    <w:multiLevelType w:val="hybridMultilevel"/>
    <w:tmpl w:val="1666D064"/>
    <w:lvl w:ilvl="0" w:tplc="AAC6E5BC">
      <w:start w:val="1"/>
      <w:numFmt w:val="bullet"/>
      <w:lvlText w:val="-"/>
      <w:lvlJc w:val="left"/>
      <w:pPr>
        <w:ind w:left="360" w:hanging="360"/>
      </w:pPr>
      <w:rPr>
        <w:rFonts w:ascii="Candara" w:eastAsiaTheme="minorHAnsi" w:hAnsi="Candara"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2E9247F"/>
    <w:multiLevelType w:val="hybridMultilevel"/>
    <w:tmpl w:val="09069FD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4A72A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361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62D38A9"/>
    <w:multiLevelType w:val="hybridMultilevel"/>
    <w:tmpl w:val="DF6E08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CB34E3"/>
    <w:multiLevelType w:val="hybridMultilevel"/>
    <w:tmpl w:val="F6E8D888"/>
    <w:lvl w:ilvl="0" w:tplc="E548ACD4">
      <w:start w:val="1"/>
      <w:numFmt w:val="decimal"/>
      <w:lvlText w:val="______  %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D107EFF"/>
    <w:multiLevelType w:val="multilevel"/>
    <w:tmpl w:val="0409001F"/>
    <w:lvl w:ilvl="0">
      <w:start w:val="1"/>
      <w:numFmt w:val="decimal"/>
      <w:lvlText w:val="%1."/>
      <w:lvlJc w:val="left"/>
      <w:pPr>
        <w:ind w:left="360" w:hanging="360"/>
      </w:pPr>
    </w:lvl>
    <w:lvl w:ilvl="1">
      <w:start w:val="1"/>
      <w:numFmt w:val="decimal"/>
      <w:lvlText w:val="%1.%2."/>
      <w:lvlJc w:val="left"/>
      <w:pPr>
        <w:ind w:left="882" w:hanging="432"/>
      </w:pPr>
    </w:lvl>
    <w:lvl w:ilvl="2">
      <w:start w:val="1"/>
      <w:numFmt w:val="decimal"/>
      <w:lvlText w:val="%1.%2.%3."/>
      <w:lvlJc w:val="left"/>
      <w:pPr>
        <w:ind w:left="1224" w:hanging="504"/>
      </w:pPr>
    </w:lvl>
    <w:lvl w:ilvl="3">
      <w:start w:val="1"/>
      <w:numFmt w:val="decimal"/>
      <w:lvlText w:val="%1.%2.%3.%4."/>
      <w:lvlJc w:val="left"/>
      <w:pPr>
        <w:ind w:left="361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D3452C4"/>
    <w:multiLevelType w:val="hybridMultilevel"/>
    <w:tmpl w:val="D642530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4EE5CEC"/>
    <w:multiLevelType w:val="hybridMultilevel"/>
    <w:tmpl w:val="495A96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CA5C87"/>
    <w:multiLevelType w:val="hybridMultilevel"/>
    <w:tmpl w:val="E1C25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0EC6AEF"/>
    <w:multiLevelType w:val="multilevel"/>
    <w:tmpl w:val="05084A3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1F0611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361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CA63FFD"/>
    <w:multiLevelType w:val="hybridMultilevel"/>
    <w:tmpl w:val="FAD8B65C"/>
    <w:lvl w:ilvl="0" w:tplc="AAC6E5BC">
      <w:start w:val="1"/>
      <w:numFmt w:val="bullet"/>
      <w:lvlText w:val="-"/>
      <w:lvlJc w:val="left"/>
      <w:pPr>
        <w:ind w:left="360" w:hanging="360"/>
      </w:pPr>
      <w:rPr>
        <w:rFonts w:ascii="Candara" w:eastAsiaTheme="minorHAnsi" w:hAnsi="Candara"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14"/>
  </w:num>
  <w:num w:numId="3">
    <w:abstractNumId w:val="0"/>
  </w:num>
  <w:num w:numId="4">
    <w:abstractNumId w:val="19"/>
  </w:num>
  <w:num w:numId="5">
    <w:abstractNumId w:val="1"/>
  </w:num>
  <w:num w:numId="6">
    <w:abstractNumId w:val="8"/>
  </w:num>
  <w:num w:numId="7">
    <w:abstractNumId w:val="7"/>
  </w:num>
  <w:num w:numId="8">
    <w:abstractNumId w:val="4"/>
  </w:num>
  <w:num w:numId="9">
    <w:abstractNumId w:val="6"/>
  </w:num>
  <w:num w:numId="10">
    <w:abstractNumId w:val="2"/>
  </w:num>
  <w:num w:numId="11">
    <w:abstractNumId w:val="16"/>
  </w:num>
  <w:num w:numId="12">
    <w:abstractNumId w:val="18"/>
  </w:num>
  <w:num w:numId="13">
    <w:abstractNumId w:val="10"/>
  </w:num>
  <w:num w:numId="14">
    <w:abstractNumId w:val="17"/>
  </w:num>
  <w:num w:numId="15">
    <w:abstractNumId w:val="15"/>
  </w:num>
  <w:num w:numId="16">
    <w:abstractNumId w:val="3"/>
  </w:num>
  <w:num w:numId="17">
    <w:abstractNumId w:val="5"/>
  </w:num>
  <w:num w:numId="18">
    <w:abstractNumId w:val="12"/>
  </w:num>
  <w:num w:numId="19">
    <w:abstractNumId w:val="13"/>
  </w:num>
  <w:num w:numId="20">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6292"/>
    <w:rsid w:val="00011B78"/>
    <w:rsid w:val="000331A6"/>
    <w:rsid w:val="0003647E"/>
    <w:rsid w:val="00042625"/>
    <w:rsid w:val="00043214"/>
    <w:rsid w:val="00045845"/>
    <w:rsid w:val="00055CD3"/>
    <w:rsid w:val="0008196F"/>
    <w:rsid w:val="000827D0"/>
    <w:rsid w:val="000856A1"/>
    <w:rsid w:val="00086233"/>
    <w:rsid w:val="00087A81"/>
    <w:rsid w:val="0009093A"/>
    <w:rsid w:val="00094D78"/>
    <w:rsid w:val="000B62D6"/>
    <w:rsid w:val="000C0082"/>
    <w:rsid w:val="000D1AB8"/>
    <w:rsid w:val="000D4433"/>
    <w:rsid w:val="000D5EB4"/>
    <w:rsid w:val="000E0835"/>
    <w:rsid w:val="000E18C1"/>
    <w:rsid w:val="000E37D1"/>
    <w:rsid w:val="000F4AFE"/>
    <w:rsid w:val="00102FEA"/>
    <w:rsid w:val="001042BF"/>
    <w:rsid w:val="00104F3A"/>
    <w:rsid w:val="00110C2D"/>
    <w:rsid w:val="00111500"/>
    <w:rsid w:val="00120DF6"/>
    <w:rsid w:val="00121FB4"/>
    <w:rsid w:val="001231E5"/>
    <w:rsid w:val="00135E94"/>
    <w:rsid w:val="0014788F"/>
    <w:rsid w:val="00157106"/>
    <w:rsid w:val="00197D43"/>
    <w:rsid w:val="001A3051"/>
    <w:rsid w:val="001B2EF4"/>
    <w:rsid w:val="001B559E"/>
    <w:rsid w:val="001C0374"/>
    <w:rsid w:val="001D09E4"/>
    <w:rsid w:val="001D282A"/>
    <w:rsid w:val="001D675C"/>
    <w:rsid w:val="001E31F3"/>
    <w:rsid w:val="001F7B44"/>
    <w:rsid w:val="00220B9F"/>
    <w:rsid w:val="00224B41"/>
    <w:rsid w:val="0023335E"/>
    <w:rsid w:val="00234758"/>
    <w:rsid w:val="00246720"/>
    <w:rsid w:val="00253BC7"/>
    <w:rsid w:val="002551CF"/>
    <w:rsid w:val="0026457B"/>
    <w:rsid w:val="00265262"/>
    <w:rsid w:val="00271875"/>
    <w:rsid w:val="00275004"/>
    <w:rsid w:val="00280DB1"/>
    <w:rsid w:val="00284393"/>
    <w:rsid w:val="0029274E"/>
    <w:rsid w:val="0029368B"/>
    <w:rsid w:val="00297F57"/>
    <w:rsid w:val="002A5EF1"/>
    <w:rsid w:val="002B73C4"/>
    <w:rsid w:val="002C5D4D"/>
    <w:rsid w:val="002E4C16"/>
    <w:rsid w:val="003344E7"/>
    <w:rsid w:val="00343B29"/>
    <w:rsid w:val="00352FFD"/>
    <w:rsid w:val="00365FFF"/>
    <w:rsid w:val="0037017F"/>
    <w:rsid w:val="00374D97"/>
    <w:rsid w:val="00375E64"/>
    <w:rsid w:val="00385072"/>
    <w:rsid w:val="003B5EBF"/>
    <w:rsid w:val="003B7B1E"/>
    <w:rsid w:val="003C0DCC"/>
    <w:rsid w:val="003C7DEA"/>
    <w:rsid w:val="003D512C"/>
    <w:rsid w:val="003D5CB0"/>
    <w:rsid w:val="003E27F9"/>
    <w:rsid w:val="003F4F10"/>
    <w:rsid w:val="00400A4F"/>
    <w:rsid w:val="00402D6D"/>
    <w:rsid w:val="00405D1A"/>
    <w:rsid w:val="00406861"/>
    <w:rsid w:val="00465A3B"/>
    <w:rsid w:val="00467282"/>
    <w:rsid w:val="0047219B"/>
    <w:rsid w:val="00472625"/>
    <w:rsid w:val="00485705"/>
    <w:rsid w:val="004924E5"/>
    <w:rsid w:val="004942A2"/>
    <w:rsid w:val="004B3C7D"/>
    <w:rsid w:val="004E53D7"/>
    <w:rsid w:val="004F145D"/>
    <w:rsid w:val="004F2537"/>
    <w:rsid w:val="00506ADB"/>
    <w:rsid w:val="00506F69"/>
    <w:rsid w:val="00514D39"/>
    <w:rsid w:val="0051701C"/>
    <w:rsid w:val="00520EF7"/>
    <w:rsid w:val="00566F69"/>
    <w:rsid w:val="005718EA"/>
    <w:rsid w:val="00577032"/>
    <w:rsid w:val="005957E7"/>
    <w:rsid w:val="005964D4"/>
    <w:rsid w:val="00596973"/>
    <w:rsid w:val="005A5F0C"/>
    <w:rsid w:val="005A695A"/>
    <w:rsid w:val="005C2C4B"/>
    <w:rsid w:val="005C6A8E"/>
    <w:rsid w:val="005D1243"/>
    <w:rsid w:val="005D350C"/>
    <w:rsid w:val="005D6EC0"/>
    <w:rsid w:val="005E1710"/>
    <w:rsid w:val="005E1B6B"/>
    <w:rsid w:val="005E29EE"/>
    <w:rsid w:val="005E3CED"/>
    <w:rsid w:val="005E6F02"/>
    <w:rsid w:val="005F0C83"/>
    <w:rsid w:val="006002EA"/>
    <w:rsid w:val="0061253B"/>
    <w:rsid w:val="006151C6"/>
    <w:rsid w:val="006340EF"/>
    <w:rsid w:val="006407D4"/>
    <w:rsid w:val="00647ADA"/>
    <w:rsid w:val="00650C97"/>
    <w:rsid w:val="0065357E"/>
    <w:rsid w:val="0068011B"/>
    <w:rsid w:val="006834CF"/>
    <w:rsid w:val="00686A23"/>
    <w:rsid w:val="0068703B"/>
    <w:rsid w:val="0069134D"/>
    <w:rsid w:val="00697969"/>
    <w:rsid w:val="006D07B4"/>
    <w:rsid w:val="006D1BC6"/>
    <w:rsid w:val="006F6B36"/>
    <w:rsid w:val="006F7728"/>
    <w:rsid w:val="007175E1"/>
    <w:rsid w:val="00717F3A"/>
    <w:rsid w:val="00725200"/>
    <w:rsid w:val="007420AF"/>
    <w:rsid w:val="00743573"/>
    <w:rsid w:val="007609A2"/>
    <w:rsid w:val="0078661C"/>
    <w:rsid w:val="007975EB"/>
    <w:rsid w:val="007B2F71"/>
    <w:rsid w:val="007B4F48"/>
    <w:rsid w:val="007C673C"/>
    <w:rsid w:val="007D7B26"/>
    <w:rsid w:val="007E49FD"/>
    <w:rsid w:val="007E62AF"/>
    <w:rsid w:val="008217FA"/>
    <w:rsid w:val="0086040C"/>
    <w:rsid w:val="00864C1E"/>
    <w:rsid w:val="008710B8"/>
    <w:rsid w:val="00871C45"/>
    <w:rsid w:val="00892B4A"/>
    <w:rsid w:val="00896A39"/>
    <w:rsid w:val="008A1F68"/>
    <w:rsid w:val="008C1299"/>
    <w:rsid w:val="008C4ED3"/>
    <w:rsid w:val="008C7D06"/>
    <w:rsid w:val="008D25C3"/>
    <w:rsid w:val="008F2501"/>
    <w:rsid w:val="008F3679"/>
    <w:rsid w:val="008F5101"/>
    <w:rsid w:val="00903500"/>
    <w:rsid w:val="00905085"/>
    <w:rsid w:val="00905C2A"/>
    <w:rsid w:val="00914CC7"/>
    <w:rsid w:val="00920463"/>
    <w:rsid w:val="00921AEC"/>
    <w:rsid w:val="009306CB"/>
    <w:rsid w:val="00932EBC"/>
    <w:rsid w:val="00965883"/>
    <w:rsid w:val="00966DEE"/>
    <w:rsid w:val="00971B68"/>
    <w:rsid w:val="00974B56"/>
    <w:rsid w:val="00977727"/>
    <w:rsid w:val="009A0B3D"/>
    <w:rsid w:val="009A2A45"/>
    <w:rsid w:val="009B3F8A"/>
    <w:rsid w:val="009C6E60"/>
    <w:rsid w:val="009D0495"/>
    <w:rsid w:val="009D4C9A"/>
    <w:rsid w:val="009D7758"/>
    <w:rsid w:val="009E5A8C"/>
    <w:rsid w:val="009F1E3A"/>
    <w:rsid w:val="009F2B48"/>
    <w:rsid w:val="009F4FA1"/>
    <w:rsid w:val="009F77C3"/>
    <w:rsid w:val="00A00A9B"/>
    <w:rsid w:val="00A0514A"/>
    <w:rsid w:val="00A0577C"/>
    <w:rsid w:val="00A061B3"/>
    <w:rsid w:val="00A10E92"/>
    <w:rsid w:val="00A40768"/>
    <w:rsid w:val="00A40C26"/>
    <w:rsid w:val="00A426FC"/>
    <w:rsid w:val="00A429B0"/>
    <w:rsid w:val="00A45FBB"/>
    <w:rsid w:val="00A5151C"/>
    <w:rsid w:val="00A542D2"/>
    <w:rsid w:val="00A7347A"/>
    <w:rsid w:val="00A74D74"/>
    <w:rsid w:val="00A76D8B"/>
    <w:rsid w:val="00A87CEE"/>
    <w:rsid w:val="00A90571"/>
    <w:rsid w:val="00A94ADE"/>
    <w:rsid w:val="00A951D4"/>
    <w:rsid w:val="00AA1E58"/>
    <w:rsid w:val="00AE085A"/>
    <w:rsid w:val="00AF196C"/>
    <w:rsid w:val="00AF656D"/>
    <w:rsid w:val="00AF761D"/>
    <w:rsid w:val="00B132BD"/>
    <w:rsid w:val="00B42E60"/>
    <w:rsid w:val="00B52A43"/>
    <w:rsid w:val="00B5770E"/>
    <w:rsid w:val="00BA2824"/>
    <w:rsid w:val="00BB5081"/>
    <w:rsid w:val="00BC1996"/>
    <w:rsid w:val="00BD2A94"/>
    <w:rsid w:val="00BE2A1D"/>
    <w:rsid w:val="00BE6D83"/>
    <w:rsid w:val="00BE73EF"/>
    <w:rsid w:val="00BF2B39"/>
    <w:rsid w:val="00BF60C8"/>
    <w:rsid w:val="00C023F2"/>
    <w:rsid w:val="00C124F6"/>
    <w:rsid w:val="00C265F5"/>
    <w:rsid w:val="00C33AE3"/>
    <w:rsid w:val="00C40736"/>
    <w:rsid w:val="00C40DEA"/>
    <w:rsid w:val="00C45D2B"/>
    <w:rsid w:val="00C646FE"/>
    <w:rsid w:val="00C73ED3"/>
    <w:rsid w:val="00CB0BF1"/>
    <w:rsid w:val="00CB3205"/>
    <w:rsid w:val="00CC4000"/>
    <w:rsid w:val="00CD479D"/>
    <w:rsid w:val="00CE2847"/>
    <w:rsid w:val="00CF2362"/>
    <w:rsid w:val="00D04557"/>
    <w:rsid w:val="00D14FEB"/>
    <w:rsid w:val="00D21442"/>
    <w:rsid w:val="00D32195"/>
    <w:rsid w:val="00D406EF"/>
    <w:rsid w:val="00D44C9A"/>
    <w:rsid w:val="00D47164"/>
    <w:rsid w:val="00D53A0F"/>
    <w:rsid w:val="00D576D8"/>
    <w:rsid w:val="00D668C2"/>
    <w:rsid w:val="00D66E25"/>
    <w:rsid w:val="00D67924"/>
    <w:rsid w:val="00D80EED"/>
    <w:rsid w:val="00D846FF"/>
    <w:rsid w:val="00D91AFD"/>
    <w:rsid w:val="00DC7E8A"/>
    <w:rsid w:val="00DD2B35"/>
    <w:rsid w:val="00DD7F4B"/>
    <w:rsid w:val="00DE06A2"/>
    <w:rsid w:val="00DF5C6B"/>
    <w:rsid w:val="00E00AEE"/>
    <w:rsid w:val="00E16921"/>
    <w:rsid w:val="00E30F29"/>
    <w:rsid w:val="00E42291"/>
    <w:rsid w:val="00E43DCD"/>
    <w:rsid w:val="00E46CE9"/>
    <w:rsid w:val="00E47A30"/>
    <w:rsid w:val="00E5292F"/>
    <w:rsid w:val="00E53AC5"/>
    <w:rsid w:val="00E65E8E"/>
    <w:rsid w:val="00E7389B"/>
    <w:rsid w:val="00E7391E"/>
    <w:rsid w:val="00E853DC"/>
    <w:rsid w:val="00E917A2"/>
    <w:rsid w:val="00E96BAC"/>
    <w:rsid w:val="00EB7848"/>
    <w:rsid w:val="00EC15E5"/>
    <w:rsid w:val="00EC4040"/>
    <w:rsid w:val="00ED45AC"/>
    <w:rsid w:val="00EE242D"/>
    <w:rsid w:val="00EE3C22"/>
    <w:rsid w:val="00EE4819"/>
    <w:rsid w:val="00EE673B"/>
    <w:rsid w:val="00EF000E"/>
    <w:rsid w:val="00EF17C0"/>
    <w:rsid w:val="00EF7BE1"/>
    <w:rsid w:val="00F145E0"/>
    <w:rsid w:val="00F1639E"/>
    <w:rsid w:val="00F4229A"/>
    <w:rsid w:val="00F43B09"/>
    <w:rsid w:val="00F47442"/>
    <w:rsid w:val="00F55530"/>
    <w:rsid w:val="00F60E2B"/>
    <w:rsid w:val="00F6655A"/>
    <w:rsid w:val="00F9010E"/>
    <w:rsid w:val="00F9439B"/>
    <w:rsid w:val="00FA5C9A"/>
    <w:rsid w:val="00FC20FF"/>
    <w:rsid w:val="00FD2299"/>
    <w:rsid w:val="00FD6CB6"/>
    <w:rsid w:val="00FF2803"/>
    <w:rsid w:val="00FF5D08"/>
    <w:rsid w:val="00FF74B3"/>
    <w:rsid w:val="00FF7D2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24423559"/>
  <w15:docId w15:val="{7FD44B7D-7E33-4B7D-8B8D-018E0E74E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20AF"/>
    <w:pPr>
      <w:spacing w:after="0"/>
      <w:ind w:left="720"/>
      <w:contextualSpacing/>
    </w:pPr>
    <w:rPr>
      <w:rFonts w:ascii="Candara" w:hAnsi="Candara"/>
      <w:szCs w:val="22"/>
    </w:rPr>
  </w:style>
  <w:style w:type="character" w:styleId="CommentReference">
    <w:name w:val="annotation reference"/>
    <w:basedOn w:val="DefaultParagraphFont"/>
    <w:uiPriority w:val="99"/>
    <w:semiHidden/>
    <w:unhideWhenUsed/>
    <w:rsid w:val="00FD6CB6"/>
    <w:rPr>
      <w:sz w:val="16"/>
      <w:szCs w:val="16"/>
    </w:rPr>
  </w:style>
  <w:style w:type="paragraph" w:styleId="CommentText">
    <w:name w:val="annotation text"/>
    <w:basedOn w:val="Normal"/>
    <w:link w:val="CommentTextChar"/>
    <w:uiPriority w:val="99"/>
    <w:semiHidden/>
    <w:unhideWhenUsed/>
    <w:rsid w:val="00FD6CB6"/>
    <w:rPr>
      <w:sz w:val="20"/>
      <w:szCs w:val="20"/>
    </w:rPr>
  </w:style>
  <w:style w:type="character" w:customStyle="1" w:styleId="CommentTextChar">
    <w:name w:val="Comment Text Char"/>
    <w:basedOn w:val="DefaultParagraphFont"/>
    <w:link w:val="CommentText"/>
    <w:uiPriority w:val="99"/>
    <w:semiHidden/>
    <w:rsid w:val="00FD6CB6"/>
    <w:rPr>
      <w:sz w:val="20"/>
      <w:szCs w:val="20"/>
    </w:rPr>
  </w:style>
  <w:style w:type="paragraph" w:styleId="CommentSubject">
    <w:name w:val="annotation subject"/>
    <w:basedOn w:val="CommentText"/>
    <w:next w:val="CommentText"/>
    <w:link w:val="CommentSubjectChar"/>
    <w:uiPriority w:val="99"/>
    <w:semiHidden/>
    <w:unhideWhenUsed/>
    <w:rsid w:val="00FD6CB6"/>
    <w:rPr>
      <w:b/>
      <w:bCs/>
    </w:rPr>
  </w:style>
  <w:style w:type="character" w:customStyle="1" w:styleId="CommentSubjectChar">
    <w:name w:val="Comment Subject Char"/>
    <w:basedOn w:val="CommentTextChar"/>
    <w:link w:val="CommentSubject"/>
    <w:uiPriority w:val="99"/>
    <w:semiHidden/>
    <w:rsid w:val="00FD6CB6"/>
    <w:rPr>
      <w:b/>
      <w:bCs/>
      <w:sz w:val="20"/>
      <w:szCs w:val="20"/>
    </w:rPr>
  </w:style>
  <w:style w:type="paragraph" w:styleId="BalloonText">
    <w:name w:val="Balloon Text"/>
    <w:basedOn w:val="Normal"/>
    <w:link w:val="BalloonTextChar"/>
    <w:uiPriority w:val="99"/>
    <w:semiHidden/>
    <w:unhideWhenUsed/>
    <w:rsid w:val="00FD6C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CB6"/>
    <w:rPr>
      <w:rFonts w:ascii="Segoe UI" w:hAnsi="Segoe UI" w:cs="Segoe UI"/>
      <w:sz w:val="18"/>
      <w:szCs w:val="18"/>
    </w:rPr>
  </w:style>
  <w:style w:type="table" w:styleId="TableGrid">
    <w:name w:val="Table Grid"/>
    <w:basedOn w:val="TableNormal"/>
    <w:uiPriority w:val="59"/>
    <w:rsid w:val="0059697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C7D06"/>
    <w:rPr>
      <w:color w:val="0000FF" w:themeColor="hyperlink"/>
      <w:u w:val="single"/>
    </w:rPr>
  </w:style>
  <w:style w:type="table" w:customStyle="1" w:styleId="TableGrid1">
    <w:name w:val="Table Grid1"/>
    <w:basedOn w:val="TableNormal"/>
    <w:next w:val="TableGrid"/>
    <w:uiPriority w:val="59"/>
    <w:rsid w:val="00EC15E5"/>
    <w:pPr>
      <w:spacing w:after="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52514">
      <w:bodyDiv w:val="1"/>
      <w:marLeft w:val="0"/>
      <w:marRight w:val="0"/>
      <w:marTop w:val="0"/>
      <w:marBottom w:val="0"/>
      <w:divBdr>
        <w:top w:val="none" w:sz="0" w:space="0" w:color="auto"/>
        <w:left w:val="none" w:sz="0" w:space="0" w:color="auto"/>
        <w:bottom w:val="none" w:sz="0" w:space="0" w:color="auto"/>
        <w:right w:val="none" w:sz="0" w:space="0" w:color="auto"/>
      </w:divBdr>
      <w:divsChild>
        <w:div w:id="952055656">
          <w:marLeft w:val="0"/>
          <w:marRight w:val="0"/>
          <w:marTop w:val="0"/>
          <w:marBottom w:val="0"/>
          <w:divBdr>
            <w:top w:val="none" w:sz="0" w:space="0" w:color="auto"/>
            <w:left w:val="none" w:sz="0" w:space="0" w:color="auto"/>
            <w:bottom w:val="none" w:sz="0" w:space="0" w:color="auto"/>
            <w:right w:val="none" w:sz="0" w:space="0" w:color="auto"/>
          </w:divBdr>
        </w:div>
        <w:div w:id="994916689">
          <w:marLeft w:val="0"/>
          <w:marRight w:val="0"/>
          <w:marTop w:val="0"/>
          <w:marBottom w:val="0"/>
          <w:divBdr>
            <w:top w:val="none" w:sz="0" w:space="0" w:color="auto"/>
            <w:left w:val="none" w:sz="0" w:space="0" w:color="auto"/>
            <w:bottom w:val="none" w:sz="0" w:space="0" w:color="auto"/>
            <w:right w:val="none" w:sz="0" w:space="0" w:color="auto"/>
          </w:divBdr>
        </w:div>
        <w:div w:id="1933197330">
          <w:marLeft w:val="0"/>
          <w:marRight w:val="0"/>
          <w:marTop w:val="0"/>
          <w:marBottom w:val="0"/>
          <w:divBdr>
            <w:top w:val="none" w:sz="0" w:space="0" w:color="auto"/>
            <w:left w:val="none" w:sz="0" w:space="0" w:color="auto"/>
            <w:bottom w:val="none" w:sz="0" w:space="0" w:color="auto"/>
            <w:right w:val="none" w:sz="0" w:space="0" w:color="auto"/>
          </w:divBdr>
        </w:div>
        <w:div w:id="102070808">
          <w:marLeft w:val="0"/>
          <w:marRight w:val="0"/>
          <w:marTop w:val="0"/>
          <w:marBottom w:val="0"/>
          <w:divBdr>
            <w:top w:val="none" w:sz="0" w:space="0" w:color="auto"/>
            <w:left w:val="none" w:sz="0" w:space="0" w:color="auto"/>
            <w:bottom w:val="none" w:sz="0" w:space="0" w:color="auto"/>
            <w:right w:val="none" w:sz="0" w:space="0" w:color="auto"/>
          </w:divBdr>
        </w:div>
      </w:divsChild>
    </w:div>
    <w:div w:id="120808937">
      <w:bodyDiv w:val="1"/>
      <w:marLeft w:val="0"/>
      <w:marRight w:val="0"/>
      <w:marTop w:val="0"/>
      <w:marBottom w:val="0"/>
      <w:divBdr>
        <w:top w:val="none" w:sz="0" w:space="0" w:color="auto"/>
        <w:left w:val="none" w:sz="0" w:space="0" w:color="auto"/>
        <w:bottom w:val="none" w:sz="0" w:space="0" w:color="auto"/>
        <w:right w:val="none" w:sz="0" w:space="0" w:color="auto"/>
      </w:divBdr>
      <w:divsChild>
        <w:div w:id="1372919792">
          <w:marLeft w:val="0"/>
          <w:marRight w:val="0"/>
          <w:marTop w:val="0"/>
          <w:marBottom w:val="0"/>
          <w:divBdr>
            <w:top w:val="none" w:sz="0" w:space="0" w:color="auto"/>
            <w:left w:val="none" w:sz="0" w:space="0" w:color="auto"/>
            <w:bottom w:val="none" w:sz="0" w:space="0" w:color="auto"/>
            <w:right w:val="none" w:sz="0" w:space="0" w:color="auto"/>
          </w:divBdr>
        </w:div>
        <w:div w:id="1681733941">
          <w:marLeft w:val="0"/>
          <w:marRight w:val="0"/>
          <w:marTop w:val="0"/>
          <w:marBottom w:val="0"/>
          <w:divBdr>
            <w:top w:val="none" w:sz="0" w:space="0" w:color="auto"/>
            <w:left w:val="none" w:sz="0" w:space="0" w:color="auto"/>
            <w:bottom w:val="none" w:sz="0" w:space="0" w:color="auto"/>
            <w:right w:val="none" w:sz="0" w:space="0" w:color="auto"/>
          </w:divBdr>
        </w:div>
        <w:div w:id="996882723">
          <w:marLeft w:val="0"/>
          <w:marRight w:val="0"/>
          <w:marTop w:val="0"/>
          <w:marBottom w:val="0"/>
          <w:divBdr>
            <w:top w:val="none" w:sz="0" w:space="0" w:color="auto"/>
            <w:left w:val="none" w:sz="0" w:space="0" w:color="auto"/>
            <w:bottom w:val="none" w:sz="0" w:space="0" w:color="auto"/>
            <w:right w:val="none" w:sz="0" w:space="0" w:color="auto"/>
          </w:divBdr>
        </w:div>
        <w:div w:id="227425638">
          <w:marLeft w:val="0"/>
          <w:marRight w:val="0"/>
          <w:marTop w:val="0"/>
          <w:marBottom w:val="0"/>
          <w:divBdr>
            <w:top w:val="none" w:sz="0" w:space="0" w:color="auto"/>
            <w:left w:val="none" w:sz="0" w:space="0" w:color="auto"/>
            <w:bottom w:val="none" w:sz="0" w:space="0" w:color="auto"/>
            <w:right w:val="none" w:sz="0" w:space="0" w:color="auto"/>
          </w:divBdr>
        </w:div>
        <w:div w:id="157113949">
          <w:marLeft w:val="0"/>
          <w:marRight w:val="0"/>
          <w:marTop w:val="0"/>
          <w:marBottom w:val="0"/>
          <w:divBdr>
            <w:top w:val="none" w:sz="0" w:space="0" w:color="auto"/>
            <w:left w:val="none" w:sz="0" w:space="0" w:color="auto"/>
            <w:bottom w:val="none" w:sz="0" w:space="0" w:color="auto"/>
            <w:right w:val="none" w:sz="0" w:space="0" w:color="auto"/>
          </w:divBdr>
        </w:div>
        <w:div w:id="795370368">
          <w:marLeft w:val="0"/>
          <w:marRight w:val="0"/>
          <w:marTop w:val="0"/>
          <w:marBottom w:val="0"/>
          <w:divBdr>
            <w:top w:val="none" w:sz="0" w:space="0" w:color="auto"/>
            <w:left w:val="none" w:sz="0" w:space="0" w:color="auto"/>
            <w:bottom w:val="none" w:sz="0" w:space="0" w:color="auto"/>
            <w:right w:val="none" w:sz="0" w:space="0" w:color="auto"/>
          </w:divBdr>
        </w:div>
        <w:div w:id="1181041159">
          <w:marLeft w:val="0"/>
          <w:marRight w:val="0"/>
          <w:marTop w:val="0"/>
          <w:marBottom w:val="0"/>
          <w:divBdr>
            <w:top w:val="none" w:sz="0" w:space="0" w:color="auto"/>
            <w:left w:val="none" w:sz="0" w:space="0" w:color="auto"/>
            <w:bottom w:val="none" w:sz="0" w:space="0" w:color="auto"/>
            <w:right w:val="none" w:sz="0" w:space="0" w:color="auto"/>
          </w:divBdr>
        </w:div>
        <w:div w:id="255553404">
          <w:marLeft w:val="0"/>
          <w:marRight w:val="0"/>
          <w:marTop w:val="0"/>
          <w:marBottom w:val="0"/>
          <w:divBdr>
            <w:top w:val="none" w:sz="0" w:space="0" w:color="auto"/>
            <w:left w:val="none" w:sz="0" w:space="0" w:color="auto"/>
            <w:bottom w:val="none" w:sz="0" w:space="0" w:color="auto"/>
            <w:right w:val="none" w:sz="0" w:space="0" w:color="auto"/>
          </w:divBdr>
        </w:div>
        <w:div w:id="577640583">
          <w:marLeft w:val="0"/>
          <w:marRight w:val="0"/>
          <w:marTop w:val="0"/>
          <w:marBottom w:val="0"/>
          <w:divBdr>
            <w:top w:val="none" w:sz="0" w:space="0" w:color="auto"/>
            <w:left w:val="none" w:sz="0" w:space="0" w:color="auto"/>
            <w:bottom w:val="none" w:sz="0" w:space="0" w:color="auto"/>
            <w:right w:val="none" w:sz="0" w:space="0" w:color="auto"/>
          </w:divBdr>
        </w:div>
        <w:div w:id="318114576">
          <w:marLeft w:val="0"/>
          <w:marRight w:val="0"/>
          <w:marTop w:val="0"/>
          <w:marBottom w:val="0"/>
          <w:divBdr>
            <w:top w:val="none" w:sz="0" w:space="0" w:color="auto"/>
            <w:left w:val="none" w:sz="0" w:space="0" w:color="auto"/>
            <w:bottom w:val="none" w:sz="0" w:space="0" w:color="auto"/>
            <w:right w:val="none" w:sz="0" w:space="0" w:color="auto"/>
          </w:divBdr>
        </w:div>
        <w:div w:id="1668166893">
          <w:marLeft w:val="0"/>
          <w:marRight w:val="0"/>
          <w:marTop w:val="0"/>
          <w:marBottom w:val="0"/>
          <w:divBdr>
            <w:top w:val="none" w:sz="0" w:space="0" w:color="auto"/>
            <w:left w:val="none" w:sz="0" w:space="0" w:color="auto"/>
            <w:bottom w:val="none" w:sz="0" w:space="0" w:color="auto"/>
            <w:right w:val="none" w:sz="0" w:space="0" w:color="auto"/>
          </w:divBdr>
        </w:div>
        <w:div w:id="2043894647">
          <w:marLeft w:val="0"/>
          <w:marRight w:val="0"/>
          <w:marTop w:val="0"/>
          <w:marBottom w:val="0"/>
          <w:divBdr>
            <w:top w:val="none" w:sz="0" w:space="0" w:color="auto"/>
            <w:left w:val="none" w:sz="0" w:space="0" w:color="auto"/>
            <w:bottom w:val="none" w:sz="0" w:space="0" w:color="auto"/>
            <w:right w:val="none" w:sz="0" w:space="0" w:color="auto"/>
          </w:divBdr>
        </w:div>
        <w:div w:id="422186801">
          <w:marLeft w:val="0"/>
          <w:marRight w:val="0"/>
          <w:marTop w:val="0"/>
          <w:marBottom w:val="0"/>
          <w:divBdr>
            <w:top w:val="none" w:sz="0" w:space="0" w:color="auto"/>
            <w:left w:val="none" w:sz="0" w:space="0" w:color="auto"/>
            <w:bottom w:val="none" w:sz="0" w:space="0" w:color="auto"/>
            <w:right w:val="none" w:sz="0" w:space="0" w:color="auto"/>
          </w:divBdr>
        </w:div>
        <w:div w:id="1723752617">
          <w:marLeft w:val="0"/>
          <w:marRight w:val="0"/>
          <w:marTop w:val="0"/>
          <w:marBottom w:val="0"/>
          <w:divBdr>
            <w:top w:val="none" w:sz="0" w:space="0" w:color="auto"/>
            <w:left w:val="none" w:sz="0" w:space="0" w:color="auto"/>
            <w:bottom w:val="none" w:sz="0" w:space="0" w:color="auto"/>
            <w:right w:val="none" w:sz="0" w:space="0" w:color="auto"/>
          </w:divBdr>
        </w:div>
        <w:div w:id="1168135591">
          <w:marLeft w:val="0"/>
          <w:marRight w:val="0"/>
          <w:marTop w:val="0"/>
          <w:marBottom w:val="0"/>
          <w:divBdr>
            <w:top w:val="none" w:sz="0" w:space="0" w:color="auto"/>
            <w:left w:val="none" w:sz="0" w:space="0" w:color="auto"/>
            <w:bottom w:val="none" w:sz="0" w:space="0" w:color="auto"/>
            <w:right w:val="none" w:sz="0" w:space="0" w:color="auto"/>
          </w:divBdr>
        </w:div>
        <w:div w:id="61222187">
          <w:marLeft w:val="0"/>
          <w:marRight w:val="0"/>
          <w:marTop w:val="0"/>
          <w:marBottom w:val="0"/>
          <w:divBdr>
            <w:top w:val="none" w:sz="0" w:space="0" w:color="auto"/>
            <w:left w:val="none" w:sz="0" w:space="0" w:color="auto"/>
            <w:bottom w:val="none" w:sz="0" w:space="0" w:color="auto"/>
            <w:right w:val="none" w:sz="0" w:space="0" w:color="auto"/>
          </w:divBdr>
        </w:div>
        <w:div w:id="1460958486">
          <w:marLeft w:val="0"/>
          <w:marRight w:val="0"/>
          <w:marTop w:val="0"/>
          <w:marBottom w:val="0"/>
          <w:divBdr>
            <w:top w:val="none" w:sz="0" w:space="0" w:color="auto"/>
            <w:left w:val="none" w:sz="0" w:space="0" w:color="auto"/>
            <w:bottom w:val="none" w:sz="0" w:space="0" w:color="auto"/>
            <w:right w:val="none" w:sz="0" w:space="0" w:color="auto"/>
          </w:divBdr>
        </w:div>
      </w:divsChild>
    </w:div>
    <w:div w:id="178856044">
      <w:bodyDiv w:val="1"/>
      <w:marLeft w:val="0"/>
      <w:marRight w:val="0"/>
      <w:marTop w:val="0"/>
      <w:marBottom w:val="0"/>
      <w:divBdr>
        <w:top w:val="none" w:sz="0" w:space="0" w:color="auto"/>
        <w:left w:val="none" w:sz="0" w:space="0" w:color="auto"/>
        <w:bottom w:val="none" w:sz="0" w:space="0" w:color="auto"/>
        <w:right w:val="none" w:sz="0" w:space="0" w:color="auto"/>
      </w:divBdr>
      <w:divsChild>
        <w:div w:id="29689794">
          <w:marLeft w:val="0"/>
          <w:marRight w:val="0"/>
          <w:marTop w:val="0"/>
          <w:marBottom w:val="0"/>
          <w:divBdr>
            <w:top w:val="none" w:sz="0" w:space="0" w:color="auto"/>
            <w:left w:val="none" w:sz="0" w:space="0" w:color="auto"/>
            <w:bottom w:val="none" w:sz="0" w:space="0" w:color="auto"/>
            <w:right w:val="none" w:sz="0" w:space="0" w:color="auto"/>
          </w:divBdr>
        </w:div>
        <w:div w:id="918053956">
          <w:marLeft w:val="0"/>
          <w:marRight w:val="0"/>
          <w:marTop w:val="0"/>
          <w:marBottom w:val="0"/>
          <w:divBdr>
            <w:top w:val="none" w:sz="0" w:space="0" w:color="auto"/>
            <w:left w:val="none" w:sz="0" w:space="0" w:color="auto"/>
            <w:bottom w:val="none" w:sz="0" w:space="0" w:color="auto"/>
            <w:right w:val="none" w:sz="0" w:space="0" w:color="auto"/>
          </w:divBdr>
        </w:div>
        <w:div w:id="849371763">
          <w:marLeft w:val="0"/>
          <w:marRight w:val="0"/>
          <w:marTop w:val="0"/>
          <w:marBottom w:val="0"/>
          <w:divBdr>
            <w:top w:val="none" w:sz="0" w:space="0" w:color="auto"/>
            <w:left w:val="none" w:sz="0" w:space="0" w:color="auto"/>
            <w:bottom w:val="none" w:sz="0" w:space="0" w:color="auto"/>
            <w:right w:val="none" w:sz="0" w:space="0" w:color="auto"/>
          </w:divBdr>
        </w:div>
        <w:div w:id="1807623939">
          <w:marLeft w:val="0"/>
          <w:marRight w:val="0"/>
          <w:marTop w:val="0"/>
          <w:marBottom w:val="0"/>
          <w:divBdr>
            <w:top w:val="none" w:sz="0" w:space="0" w:color="auto"/>
            <w:left w:val="none" w:sz="0" w:space="0" w:color="auto"/>
            <w:bottom w:val="none" w:sz="0" w:space="0" w:color="auto"/>
            <w:right w:val="none" w:sz="0" w:space="0" w:color="auto"/>
          </w:divBdr>
        </w:div>
        <w:div w:id="570623897">
          <w:marLeft w:val="0"/>
          <w:marRight w:val="0"/>
          <w:marTop w:val="0"/>
          <w:marBottom w:val="0"/>
          <w:divBdr>
            <w:top w:val="none" w:sz="0" w:space="0" w:color="auto"/>
            <w:left w:val="none" w:sz="0" w:space="0" w:color="auto"/>
            <w:bottom w:val="none" w:sz="0" w:space="0" w:color="auto"/>
            <w:right w:val="none" w:sz="0" w:space="0" w:color="auto"/>
          </w:divBdr>
        </w:div>
        <w:div w:id="2036539066">
          <w:marLeft w:val="0"/>
          <w:marRight w:val="0"/>
          <w:marTop w:val="0"/>
          <w:marBottom w:val="0"/>
          <w:divBdr>
            <w:top w:val="none" w:sz="0" w:space="0" w:color="auto"/>
            <w:left w:val="none" w:sz="0" w:space="0" w:color="auto"/>
            <w:bottom w:val="none" w:sz="0" w:space="0" w:color="auto"/>
            <w:right w:val="none" w:sz="0" w:space="0" w:color="auto"/>
          </w:divBdr>
        </w:div>
        <w:div w:id="1153790217">
          <w:marLeft w:val="0"/>
          <w:marRight w:val="0"/>
          <w:marTop w:val="0"/>
          <w:marBottom w:val="0"/>
          <w:divBdr>
            <w:top w:val="none" w:sz="0" w:space="0" w:color="auto"/>
            <w:left w:val="none" w:sz="0" w:space="0" w:color="auto"/>
            <w:bottom w:val="none" w:sz="0" w:space="0" w:color="auto"/>
            <w:right w:val="none" w:sz="0" w:space="0" w:color="auto"/>
          </w:divBdr>
        </w:div>
        <w:div w:id="460342242">
          <w:marLeft w:val="0"/>
          <w:marRight w:val="0"/>
          <w:marTop w:val="0"/>
          <w:marBottom w:val="0"/>
          <w:divBdr>
            <w:top w:val="none" w:sz="0" w:space="0" w:color="auto"/>
            <w:left w:val="none" w:sz="0" w:space="0" w:color="auto"/>
            <w:bottom w:val="none" w:sz="0" w:space="0" w:color="auto"/>
            <w:right w:val="none" w:sz="0" w:space="0" w:color="auto"/>
          </w:divBdr>
        </w:div>
        <w:div w:id="1078986101">
          <w:marLeft w:val="0"/>
          <w:marRight w:val="0"/>
          <w:marTop w:val="0"/>
          <w:marBottom w:val="0"/>
          <w:divBdr>
            <w:top w:val="none" w:sz="0" w:space="0" w:color="auto"/>
            <w:left w:val="none" w:sz="0" w:space="0" w:color="auto"/>
            <w:bottom w:val="none" w:sz="0" w:space="0" w:color="auto"/>
            <w:right w:val="none" w:sz="0" w:space="0" w:color="auto"/>
          </w:divBdr>
        </w:div>
        <w:div w:id="1542788467">
          <w:marLeft w:val="0"/>
          <w:marRight w:val="0"/>
          <w:marTop w:val="0"/>
          <w:marBottom w:val="0"/>
          <w:divBdr>
            <w:top w:val="none" w:sz="0" w:space="0" w:color="auto"/>
            <w:left w:val="none" w:sz="0" w:space="0" w:color="auto"/>
            <w:bottom w:val="none" w:sz="0" w:space="0" w:color="auto"/>
            <w:right w:val="none" w:sz="0" w:space="0" w:color="auto"/>
          </w:divBdr>
        </w:div>
        <w:div w:id="1671254659">
          <w:marLeft w:val="0"/>
          <w:marRight w:val="0"/>
          <w:marTop w:val="0"/>
          <w:marBottom w:val="0"/>
          <w:divBdr>
            <w:top w:val="none" w:sz="0" w:space="0" w:color="auto"/>
            <w:left w:val="none" w:sz="0" w:space="0" w:color="auto"/>
            <w:bottom w:val="none" w:sz="0" w:space="0" w:color="auto"/>
            <w:right w:val="none" w:sz="0" w:space="0" w:color="auto"/>
          </w:divBdr>
        </w:div>
        <w:div w:id="388112924">
          <w:marLeft w:val="0"/>
          <w:marRight w:val="0"/>
          <w:marTop w:val="0"/>
          <w:marBottom w:val="0"/>
          <w:divBdr>
            <w:top w:val="none" w:sz="0" w:space="0" w:color="auto"/>
            <w:left w:val="none" w:sz="0" w:space="0" w:color="auto"/>
            <w:bottom w:val="none" w:sz="0" w:space="0" w:color="auto"/>
            <w:right w:val="none" w:sz="0" w:space="0" w:color="auto"/>
          </w:divBdr>
        </w:div>
        <w:div w:id="464352033">
          <w:marLeft w:val="0"/>
          <w:marRight w:val="0"/>
          <w:marTop w:val="0"/>
          <w:marBottom w:val="0"/>
          <w:divBdr>
            <w:top w:val="none" w:sz="0" w:space="0" w:color="auto"/>
            <w:left w:val="none" w:sz="0" w:space="0" w:color="auto"/>
            <w:bottom w:val="none" w:sz="0" w:space="0" w:color="auto"/>
            <w:right w:val="none" w:sz="0" w:space="0" w:color="auto"/>
          </w:divBdr>
        </w:div>
        <w:div w:id="1577131258">
          <w:marLeft w:val="0"/>
          <w:marRight w:val="0"/>
          <w:marTop w:val="0"/>
          <w:marBottom w:val="0"/>
          <w:divBdr>
            <w:top w:val="none" w:sz="0" w:space="0" w:color="auto"/>
            <w:left w:val="none" w:sz="0" w:space="0" w:color="auto"/>
            <w:bottom w:val="none" w:sz="0" w:space="0" w:color="auto"/>
            <w:right w:val="none" w:sz="0" w:space="0" w:color="auto"/>
          </w:divBdr>
        </w:div>
        <w:div w:id="918708729">
          <w:marLeft w:val="0"/>
          <w:marRight w:val="0"/>
          <w:marTop w:val="0"/>
          <w:marBottom w:val="0"/>
          <w:divBdr>
            <w:top w:val="none" w:sz="0" w:space="0" w:color="auto"/>
            <w:left w:val="none" w:sz="0" w:space="0" w:color="auto"/>
            <w:bottom w:val="none" w:sz="0" w:space="0" w:color="auto"/>
            <w:right w:val="none" w:sz="0" w:space="0" w:color="auto"/>
          </w:divBdr>
        </w:div>
        <w:div w:id="528685680">
          <w:marLeft w:val="0"/>
          <w:marRight w:val="0"/>
          <w:marTop w:val="0"/>
          <w:marBottom w:val="0"/>
          <w:divBdr>
            <w:top w:val="none" w:sz="0" w:space="0" w:color="auto"/>
            <w:left w:val="none" w:sz="0" w:space="0" w:color="auto"/>
            <w:bottom w:val="none" w:sz="0" w:space="0" w:color="auto"/>
            <w:right w:val="none" w:sz="0" w:space="0" w:color="auto"/>
          </w:divBdr>
        </w:div>
        <w:div w:id="955478933">
          <w:marLeft w:val="0"/>
          <w:marRight w:val="0"/>
          <w:marTop w:val="0"/>
          <w:marBottom w:val="0"/>
          <w:divBdr>
            <w:top w:val="none" w:sz="0" w:space="0" w:color="auto"/>
            <w:left w:val="none" w:sz="0" w:space="0" w:color="auto"/>
            <w:bottom w:val="none" w:sz="0" w:space="0" w:color="auto"/>
            <w:right w:val="none" w:sz="0" w:space="0" w:color="auto"/>
          </w:divBdr>
        </w:div>
        <w:div w:id="1438017169">
          <w:marLeft w:val="0"/>
          <w:marRight w:val="0"/>
          <w:marTop w:val="0"/>
          <w:marBottom w:val="0"/>
          <w:divBdr>
            <w:top w:val="none" w:sz="0" w:space="0" w:color="auto"/>
            <w:left w:val="none" w:sz="0" w:space="0" w:color="auto"/>
            <w:bottom w:val="none" w:sz="0" w:space="0" w:color="auto"/>
            <w:right w:val="none" w:sz="0" w:space="0" w:color="auto"/>
          </w:divBdr>
        </w:div>
        <w:div w:id="1747798821">
          <w:marLeft w:val="0"/>
          <w:marRight w:val="0"/>
          <w:marTop w:val="0"/>
          <w:marBottom w:val="0"/>
          <w:divBdr>
            <w:top w:val="none" w:sz="0" w:space="0" w:color="auto"/>
            <w:left w:val="none" w:sz="0" w:space="0" w:color="auto"/>
            <w:bottom w:val="none" w:sz="0" w:space="0" w:color="auto"/>
            <w:right w:val="none" w:sz="0" w:space="0" w:color="auto"/>
          </w:divBdr>
        </w:div>
        <w:div w:id="1671176735">
          <w:marLeft w:val="0"/>
          <w:marRight w:val="0"/>
          <w:marTop w:val="0"/>
          <w:marBottom w:val="0"/>
          <w:divBdr>
            <w:top w:val="none" w:sz="0" w:space="0" w:color="auto"/>
            <w:left w:val="none" w:sz="0" w:space="0" w:color="auto"/>
            <w:bottom w:val="none" w:sz="0" w:space="0" w:color="auto"/>
            <w:right w:val="none" w:sz="0" w:space="0" w:color="auto"/>
          </w:divBdr>
        </w:div>
        <w:div w:id="2128815012">
          <w:marLeft w:val="0"/>
          <w:marRight w:val="0"/>
          <w:marTop w:val="0"/>
          <w:marBottom w:val="0"/>
          <w:divBdr>
            <w:top w:val="none" w:sz="0" w:space="0" w:color="auto"/>
            <w:left w:val="none" w:sz="0" w:space="0" w:color="auto"/>
            <w:bottom w:val="none" w:sz="0" w:space="0" w:color="auto"/>
            <w:right w:val="none" w:sz="0" w:space="0" w:color="auto"/>
          </w:divBdr>
        </w:div>
        <w:div w:id="1483614955">
          <w:marLeft w:val="0"/>
          <w:marRight w:val="0"/>
          <w:marTop w:val="0"/>
          <w:marBottom w:val="0"/>
          <w:divBdr>
            <w:top w:val="none" w:sz="0" w:space="0" w:color="auto"/>
            <w:left w:val="none" w:sz="0" w:space="0" w:color="auto"/>
            <w:bottom w:val="none" w:sz="0" w:space="0" w:color="auto"/>
            <w:right w:val="none" w:sz="0" w:space="0" w:color="auto"/>
          </w:divBdr>
        </w:div>
      </w:divsChild>
    </w:div>
    <w:div w:id="401955225">
      <w:bodyDiv w:val="1"/>
      <w:marLeft w:val="0"/>
      <w:marRight w:val="0"/>
      <w:marTop w:val="0"/>
      <w:marBottom w:val="0"/>
      <w:divBdr>
        <w:top w:val="none" w:sz="0" w:space="0" w:color="auto"/>
        <w:left w:val="none" w:sz="0" w:space="0" w:color="auto"/>
        <w:bottom w:val="none" w:sz="0" w:space="0" w:color="auto"/>
        <w:right w:val="none" w:sz="0" w:space="0" w:color="auto"/>
      </w:divBdr>
      <w:divsChild>
        <w:div w:id="505751873">
          <w:marLeft w:val="0"/>
          <w:marRight w:val="0"/>
          <w:marTop w:val="0"/>
          <w:marBottom w:val="0"/>
          <w:divBdr>
            <w:top w:val="none" w:sz="0" w:space="0" w:color="auto"/>
            <w:left w:val="none" w:sz="0" w:space="0" w:color="auto"/>
            <w:bottom w:val="none" w:sz="0" w:space="0" w:color="auto"/>
            <w:right w:val="none" w:sz="0" w:space="0" w:color="auto"/>
          </w:divBdr>
        </w:div>
        <w:div w:id="781413657">
          <w:marLeft w:val="0"/>
          <w:marRight w:val="0"/>
          <w:marTop w:val="0"/>
          <w:marBottom w:val="0"/>
          <w:divBdr>
            <w:top w:val="none" w:sz="0" w:space="0" w:color="auto"/>
            <w:left w:val="none" w:sz="0" w:space="0" w:color="auto"/>
            <w:bottom w:val="none" w:sz="0" w:space="0" w:color="auto"/>
            <w:right w:val="none" w:sz="0" w:space="0" w:color="auto"/>
          </w:divBdr>
        </w:div>
        <w:div w:id="156725868">
          <w:marLeft w:val="0"/>
          <w:marRight w:val="0"/>
          <w:marTop w:val="0"/>
          <w:marBottom w:val="0"/>
          <w:divBdr>
            <w:top w:val="none" w:sz="0" w:space="0" w:color="auto"/>
            <w:left w:val="none" w:sz="0" w:space="0" w:color="auto"/>
            <w:bottom w:val="none" w:sz="0" w:space="0" w:color="auto"/>
            <w:right w:val="none" w:sz="0" w:space="0" w:color="auto"/>
          </w:divBdr>
        </w:div>
        <w:div w:id="916213365">
          <w:marLeft w:val="0"/>
          <w:marRight w:val="0"/>
          <w:marTop w:val="0"/>
          <w:marBottom w:val="0"/>
          <w:divBdr>
            <w:top w:val="none" w:sz="0" w:space="0" w:color="auto"/>
            <w:left w:val="none" w:sz="0" w:space="0" w:color="auto"/>
            <w:bottom w:val="none" w:sz="0" w:space="0" w:color="auto"/>
            <w:right w:val="none" w:sz="0" w:space="0" w:color="auto"/>
          </w:divBdr>
        </w:div>
        <w:div w:id="1974094242">
          <w:marLeft w:val="0"/>
          <w:marRight w:val="0"/>
          <w:marTop w:val="0"/>
          <w:marBottom w:val="0"/>
          <w:divBdr>
            <w:top w:val="none" w:sz="0" w:space="0" w:color="auto"/>
            <w:left w:val="none" w:sz="0" w:space="0" w:color="auto"/>
            <w:bottom w:val="none" w:sz="0" w:space="0" w:color="auto"/>
            <w:right w:val="none" w:sz="0" w:space="0" w:color="auto"/>
          </w:divBdr>
        </w:div>
        <w:div w:id="2046558868">
          <w:marLeft w:val="0"/>
          <w:marRight w:val="0"/>
          <w:marTop w:val="0"/>
          <w:marBottom w:val="0"/>
          <w:divBdr>
            <w:top w:val="none" w:sz="0" w:space="0" w:color="auto"/>
            <w:left w:val="none" w:sz="0" w:space="0" w:color="auto"/>
            <w:bottom w:val="none" w:sz="0" w:space="0" w:color="auto"/>
            <w:right w:val="none" w:sz="0" w:space="0" w:color="auto"/>
          </w:divBdr>
        </w:div>
        <w:div w:id="2041516213">
          <w:marLeft w:val="0"/>
          <w:marRight w:val="0"/>
          <w:marTop w:val="0"/>
          <w:marBottom w:val="0"/>
          <w:divBdr>
            <w:top w:val="none" w:sz="0" w:space="0" w:color="auto"/>
            <w:left w:val="none" w:sz="0" w:space="0" w:color="auto"/>
            <w:bottom w:val="none" w:sz="0" w:space="0" w:color="auto"/>
            <w:right w:val="none" w:sz="0" w:space="0" w:color="auto"/>
          </w:divBdr>
        </w:div>
        <w:div w:id="1873030230">
          <w:marLeft w:val="0"/>
          <w:marRight w:val="0"/>
          <w:marTop w:val="0"/>
          <w:marBottom w:val="0"/>
          <w:divBdr>
            <w:top w:val="none" w:sz="0" w:space="0" w:color="auto"/>
            <w:left w:val="none" w:sz="0" w:space="0" w:color="auto"/>
            <w:bottom w:val="none" w:sz="0" w:space="0" w:color="auto"/>
            <w:right w:val="none" w:sz="0" w:space="0" w:color="auto"/>
          </w:divBdr>
        </w:div>
        <w:div w:id="2059937113">
          <w:marLeft w:val="0"/>
          <w:marRight w:val="0"/>
          <w:marTop w:val="0"/>
          <w:marBottom w:val="0"/>
          <w:divBdr>
            <w:top w:val="none" w:sz="0" w:space="0" w:color="auto"/>
            <w:left w:val="none" w:sz="0" w:space="0" w:color="auto"/>
            <w:bottom w:val="none" w:sz="0" w:space="0" w:color="auto"/>
            <w:right w:val="none" w:sz="0" w:space="0" w:color="auto"/>
          </w:divBdr>
        </w:div>
        <w:div w:id="1328971764">
          <w:marLeft w:val="0"/>
          <w:marRight w:val="0"/>
          <w:marTop w:val="0"/>
          <w:marBottom w:val="0"/>
          <w:divBdr>
            <w:top w:val="none" w:sz="0" w:space="0" w:color="auto"/>
            <w:left w:val="none" w:sz="0" w:space="0" w:color="auto"/>
            <w:bottom w:val="none" w:sz="0" w:space="0" w:color="auto"/>
            <w:right w:val="none" w:sz="0" w:space="0" w:color="auto"/>
          </w:divBdr>
        </w:div>
        <w:div w:id="1716151428">
          <w:marLeft w:val="0"/>
          <w:marRight w:val="0"/>
          <w:marTop w:val="0"/>
          <w:marBottom w:val="0"/>
          <w:divBdr>
            <w:top w:val="none" w:sz="0" w:space="0" w:color="auto"/>
            <w:left w:val="none" w:sz="0" w:space="0" w:color="auto"/>
            <w:bottom w:val="none" w:sz="0" w:space="0" w:color="auto"/>
            <w:right w:val="none" w:sz="0" w:space="0" w:color="auto"/>
          </w:divBdr>
        </w:div>
        <w:div w:id="909656554">
          <w:marLeft w:val="0"/>
          <w:marRight w:val="0"/>
          <w:marTop w:val="0"/>
          <w:marBottom w:val="0"/>
          <w:divBdr>
            <w:top w:val="none" w:sz="0" w:space="0" w:color="auto"/>
            <w:left w:val="none" w:sz="0" w:space="0" w:color="auto"/>
            <w:bottom w:val="none" w:sz="0" w:space="0" w:color="auto"/>
            <w:right w:val="none" w:sz="0" w:space="0" w:color="auto"/>
          </w:divBdr>
        </w:div>
        <w:div w:id="1077628048">
          <w:marLeft w:val="0"/>
          <w:marRight w:val="0"/>
          <w:marTop w:val="0"/>
          <w:marBottom w:val="0"/>
          <w:divBdr>
            <w:top w:val="none" w:sz="0" w:space="0" w:color="auto"/>
            <w:left w:val="none" w:sz="0" w:space="0" w:color="auto"/>
            <w:bottom w:val="none" w:sz="0" w:space="0" w:color="auto"/>
            <w:right w:val="none" w:sz="0" w:space="0" w:color="auto"/>
          </w:divBdr>
        </w:div>
        <w:div w:id="1144661030">
          <w:marLeft w:val="0"/>
          <w:marRight w:val="0"/>
          <w:marTop w:val="0"/>
          <w:marBottom w:val="0"/>
          <w:divBdr>
            <w:top w:val="none" w:sz="0" w:space="0" w:color="auto"/>
            <w:left w:val="none" w:sz="0" w:space="0" w:color="auto"/>
            <w:bottom w:val="none" w:sz="0" w:space="0" w:color="auto"/>
            <w:right w:val="none" w:sz="0" w:space="0" w:color="auto"/>
          </w:divBdr>
        </w:div>
        <w:div w:id="1470712210">
          <w:marLeft w:val="0"/>
          <w:marRight w:val="0"/>
          <w:marTop w:val="0"/>
          <w:marBottom w:val="0"/>
          <w:divBdr>
            <w:top w:val="none" w:sz="0" w:space="0" w:color="auto"/>
            <w:left w:val="none" w:sz="0" w:space="0" w:color="auto"/>
            <w:bottom w:val="none" w:sz="0" w:space="0" w:color="auto"/>
            <w:right w:val="none" w:sz="0" w:space="0" w:color="auto"/>
          </w:divBdr>
        </w:div>
        <w:div w:id="2066485167">
          <w:marLeft w:val="0"/>
          <w:marRight w:val="0"/>
          <w:marTop w:val="0"/>
          <w:marBottom w:val="0"/>
          <w:divBdr>
            <w:top w:val="none" w:sz="0" w:space="0" w:color="auto"/>
            <w:left w:val="none" w:sz="0" w:space="0" w:color="auto"/>
            <w:bottom w:val="none" w:sz="0" w:space="0" w:color="auto"/>
            <w:right w:val="none" w:sz="0" w:space="0" w:color="auto"/>
          </w:divBdr>
        </w:div>
        <w:div w:id="762144958">
          <w:marLeft w:val="0"/>
          <w:marRight w:val="0"/>
          <w:marTop w:val="0"/>
          <w:marBottom w:val="0"/>
          <w:divBdr>
            <w:top w:val="none" w:sz="0" w:space="0" w:color="auto"/>
            <w:left w:val="none" w:sz="0" w:space="0" w:color="auto"/>
            <w:bottom w:val="none" w:sz="0" w:space="0" w:color="auto"/>
            <w:right w:val="none" w:sz="0" w:space="0" w:color="auto"/>
          </w:divBdr>
        </w:div>
        <w:div w:id="1521890506">
          <w:marLeft w:val="0"/>
          <w:marRight w:val="0"/>
          <w:marTop w:val="0"/>
          <w:marBottom w:val="0"/>
          <w:divBdr>
            <w:top w:val="none" w:sz="0" w:space="0" w:color="auto"/>
            <w:left w:val="none" w:sz="0" w:space="0" w:color="auto"/>
            <w:bottom w:val="none" w:sz="0" w:space="0" w:color="auto"/>
            <w:right w:val="none" w:sz="0" w:space="0" w:color="auto"/>
          </w:divBdr>
        </w:div>
        <w:div w:id="969558083">
          <w:marLeft w:val="0"/>
          <w:marRight w:val="0"/>
          <w:marTop w:val="0"/>
          <w:marBottom w:val="0"/>
          <w:divBdr>
            <w:top w:val="none" w:sz="0" w:space="0" w:color="auto"/>
            <w:left w:val="none" w:sz="0" w:space="0" w:color="auto"/>
            <w:bottom w:val="none" w:sz="0" w:space="0" w:color="auto"/>
            <w:right w:val="none" w:sz="0" w:space="0" w:color="auto"/>
          </w:divBdr>
        </w:div>
        <w:div w:id="1081682383">
          <w:marLeft w:val="0"/>
          <w:marRight w:val="0"/>
          <w:marTop w:val="0"/>
          <w:marBottom w:val="0"/>
          <w:divBdr>
            <w:top w:val="none" w:sz="0" w:space="0" w:color="auto"/>
            <w:left w:val="none" w:sz="0" w:space="0" w:color="auto"/>
            <w:bottom w:val="none" w:sz="0" w:space="0" w:color="auto"/>
            <w:right w:val="none" w:sz="0" w:space="0" w:color="auto"/>
          </w:divBdr>
        </w:div>
        <w:div w:id="225646255">
          <w:marLeft w:val="0"/>
          <w:marRight w:val="0"/>
          <w:marTop w:val="0"/>
          <w:marBottom w:val="0"/>
          <w:divBdr>
            <w:top w:val="none" w:sz="0" w:space="0" w:color="auto"/>
            <w:left w:val="none" w:sz="0" w:space="0" w:color="auto"/>
            <w:bottom w:val="none" w:sz="0" w:space="0" w:color="auto"/>
            <w:right w:val="none" w:sz="0" w:space="0" w:color="auto"/>
          </w:divBdr>
        </w:div>
        <w:div w:id="1347748741">
          <w:marLeft w:val="0"/>
          <w:marRight w:val="0"/>
          <w:marTop w:val="0"/>
          <w:marBottom w:val="0"/>
          <w:divBdr>
            <w:top w:val="none" w:sz="0" w:space="0" w:color="auto"/>
            <w:left w:val="none" w:sz="0" w:space="0" w:color="auto"/>
            <w:bottom w:val="none" w:sz="0" w:space="0" w:color="auto"/>
            <w:right w:val="none" w:sz="0" w:space="0" w:color="auto"/>
          </w:divBdr>
        </w:div>
      </w:divsChild>
    </w:div>
    <w:div w:id="479462179">
      <w:bodyDiv w:val="1"/>
      <w:marLeft w:val="0"/>
      <w:marRight w:val="0"/>
      <w:marTop w:val="0"/>
      <w:marBottom w:val="0"/>
      <w:divBdr>
        <w:top w:val="none" w:sz="0" w:space="0" w:color="auto"/>
        <w:left w:val="none" w:sz="0" w:space="0" w:color="auto"/>
        <w:bottom w:val="none" w:sz="0" w:space="0" w:color="auto"/>
        <w:right w:val="none" w:sz="0" w:space="0" w:color="auto"/>
      </w:divBdr>
      <w:divsChild>
        <w:div w:id="418409560">
          <w:marLeft w:val="0"/>
          <w:marRight w:val="0"/>
          <w:marTop w:val="0"/>
          <w:marBottom w:val="0"/>
          <w:divBdr>
            <w:top w:val="none" w:sz="0" w:space="0" w:color="auto"/>
            <w:left w:val="none" w:sz="0" w:space="0" w:color="auto"/>
            <w:bottom w:val="none" w:sz="0" w:space="0" w:color="auto"/>
            <w:right w:val="none" w:sz="0" w:space="0" w:color="auto"/>
          </w:divBdr>
        </w:div>
        <w:div w:id="190843746">
          <w:marLeft w:val="0"/>
          <w:marRight w:val="0"/>
          <w:marTop w:val="0"/>
          <w:marBottom w:val="0"/>
          <w:divBdr>
            <w:top w:val="none" w:sz="0" w:space="0" w:color="auto"/>
            <w:left w:val="none" w:sz="0" w:space="0" w:color="auto"/>
            <w:bottom w:val="none" w:sz="0" w:space="0" w:color="auto"/>
            <w:right w:val="none" w:sz="0" w:space="0" w:color="auto"/>
          </w:divBdr>
        </w:div>
        <w:div w:id="738795949">
          <w:marLeft w:val="0"/>
          <w:marRight w:val="0"/>
          <w:marTop w:val="0"/>
          <w:marBottom w:val="0"/>
          <w:divBdr>
            <w:top w:val="none" w:sz="0" w:space="0" w:color="auto"/>
            <w:left w:val="none" w:sz="0" w:space="0" w:color="auto"/>
            <w:bottom w:val="none" w:sz="0" w:space="0" w:color="auto"/>
            <w:right w:val="none" w:sz="0" w:space="0" w:color="auto"/>
          </w:divBdr>
        </w:div>
        <w:div w:id="2077623508">
          <w:marLeft w:val="0"/>
          <w:marRight w:val="0"/>
          <w:marTop w:val="0"/>
          <w:marBottom w:val="0"/>
          <w:divBdr>
            <w:top w:val="none" w:sz="0" w:space="0" w:color="auto"/>
            <w:left w:val="none" w:sz="0" w:space="0" w:color="auto"/>
            <w:bottom w:val="none" w:sz="0" w:space="0" w:color="auto"/>
            <w:right w:val="none" w:sz="0" w:space="0" w:color="auto"/>
          </w:divBdr>
        </w:div>
        <w:div w:id="1217818461">
          <w:marLeft w:val="0"/>
          <w:marRight w:val="0"/>
          <w:marTop w:val="0"/>
          <w:marBottom w:val="0"/>
          <w:divBdr>
            <w:top w:val="none" w:sz="0" w:space="0" w:color="auto"/>
            <w:left w:val="none" w:sz="0" w:space="0" w:color="auto"/>
            <w:bottom w:val="none" w:sz="0" w:space="0" w:color="auto"/>
            <w:right w:val="none" w:sz="0" w:space="0" w:color="auto"/>
          </w:divBdr>
        </w:div>
        <w:div w:id="1781222301">
          <w:marLeft w:val="0"/>
          <w:marRight w:val="0"/>
          <w:marTop w:val="0"/>
          <w:marBottom w:val="0"/>
          <w:divBdr>
            <w:top w:val="none" w:sz="0" w:space="0" w:color="auto"/>
            <w:left w:val="none" w:sz="0" w:space="0" w:color="auto"/>
            <w:bottom w:val="none" w:sz="0" w:space="0" w:color="auto"/>
            <w:right w:val="none" w:sz="0" w:space="0" w:color="auto"/>
          </w:divBdr>
        </w:div>
        <w:div w:id="1567105323">
          <w:marLeft w:val="0"/>
          <w:marRight w:val="0"/>
          <w:marTop w:val="0"/>
          <w:marBottom w:val="0"/>
          <w:divBdr>
            <w:top w:val="none" w:sz="0" w:space="0" w:color="auto"/>
            <w:left w:val="none" w:sz="0" w:space="0" w:color="auto"/>
            <w:bottom w:val="none" w:sz="0" w:space="0" w:color="auto"/>
            <w:right w:val="none" w:sz="0" w:space="0" w:color="auto"/>
          </w:divBdr>
        </w:div>
        <w:div w:id="69425861">
          <w:marLeft w:val="0"/>
          <w:marRight w:val="0"/>
          <w:marTop w:val="0"/>
          <w:marBottom w:val="0"/>
          <w:divBdr>
            <w:top w:val="none" w:sz="0" w:space="0" w:color="auto"/>
            <w:left w:val="none" w:sz="0" w:space="0" w:color="auto"/>
            <w:bottom w:val="none" w:sz="0" w:space="0" w:color="auto"/>
            <w:right w:val="none" w:sz="0" w:space="0" w:color="auto"/>
          </w:divBdr>
        </w:div>
        <w:div w:id="1796680856">
          <w:marLeft w:val="0"/>
          <w:marRight w:val="0"/>
          <w:marTop w:val="0"/>
          <w:marBottom w:val="0"/>
          <w:divBdr>
            <w:top w:val="none" w:sz="0" w:space="0" w:color="auto"/>
            <w:left w:val="none" w:sz="0" w:space="0" w:color="auto"/>
            <w:bottom w:val="none" w:sz="0" w:space="0" w:color="auto"/>
            <w:right w:val="none" w:sz="0" w:space="0" w:color="auto"/>
          </w:divBdr>
        </w:div>
        <w:div w:id="1574730669">
          <w:marLeft w:val="0"/>
          <w:marRight w:val="0"/>
          <w:marTop w:val="0"/>
          <w:marBottom w:val="0"/>
          <w:divBdr>
            <w:top w:val="none" w:sz="0" w:space="0" w:color="auto"/>
            <w:left w:val="none" w:sz="0" w:space="0" w:color="auto"/>
            <w:bottom w:val="none" w:sz="0" w:space="0" w:color="auto"/>
            <w:right w:val="none" w:sz="0" w:space="0" w:color="auto"/>
          </w:divBdr>
        </w:div>
        <w:div w:id="1349600927">
          <w:marLeft w:val="0"/>
          <w:marRight w:val="0"/>
          <w:marTop w:val="0"/>
          <w:marBottom w:val="0"/>
          <w:divBdr>
            <w:top w:val="none" w:sz="0" w:space="0" w:color="auto"/>
            <w:left w:val="none" w:sz="0" w:space="0" w:color="auto"/>
            <w:bottom w:val="none" w:sz="0" w:space="0" w:color="auto"/>
            <w:right w:val="none" w:sz="0" w:space="0" w:color="auto"/>
          </w:divBdr>
        </w:div>
        <w:div w:id="1767384313">
          <w:marLeft w:val="0"/>
          <w:marRight w:val="0"/>
          <w:marTop w:val="0"/>
          <w:marBottom w:val="0"/>
          <w:divBdr>
            <w:top w:val="none" w:sz="0" w:space="0" w:color="auto"/>
            <w:left w:val="none" w:sz="0" w:space="0" w:color="auto"/>
            <w:bottom w:val="none" w:sz="0" w:space="0" w:color="auto"/>
            <w:right w:val="none" w:sz="0" w:space="0" w:color="auto"/>
          </w:divBdr>
        </w:div>
        <w:div w:id="1728916826">
          <w:marLeft w:val="0"/>
          <w:marRight w:val="0"/>
          <w:marTop w:val="0"/>
          <w:marBottom w:val="0"/>
          <w:divBdr>
            <w:top w:val="none" w:sz="0" w:space="0" w:color="auto"/>
            <w:left w:val="none" w:sz="0" w:space="0" w:color="auto"/>
            <w:bottom w:val="none" w:sz="0" w:space="0" w:color="auto"/>
            <w:right w:val="none" w:sz="0" w:space="0" w:color="auto"/>
          </w:divBdr>
        </w:div>
        <w:div w:id="1620605338">
          <w:marLeft w:val="0"/>
          <w:marRight w:val="0"/>
          <w:marTop w:val="0"/>
          <w:marBottom w:val="0"/>
          <w:divBdr>
            <w:top w:val="none" w:sz="0" w:space="0" w:color="auto"/>
            <w:left w:val="none" w:sz="0" w:space="0" w:color="auto"/>
            <w:bottom w:val="none" w:sz="0" w:space="0" w:color="auto"/>
            <w:right w:val="none" w:sz="0" w:space="0" w:color="auto"/>
          </w:divBdr>
        </w:div>
        <w:div w:id="1079449850">
          <w:marLeft w:val="0"/>
          <w:marRight w:val="0"/>
          <w:marTop w:val="0"/>
          <w:marBottom w:val="0"/>
          <w:divBdr>
            <w:top w:val="none" w:sz="0" w:space="0" w:color="auto"/>
            <w:left w:val="none" w:sz="0" w:space="0" w:color="auto"/>
            <w:bottom w:val="none" w:sz="0" w:space="0" w:color="auto"/>
            <w:right w:val="none" w:sz="0" w:space="0" w:color="auto"/>
          </w:divBdr>
        </w:div>
        <w:div w:id="1118262165">
          <w:marLeft w:val="0"/>
          <w:marRight w:val="0"/>
          <w:marTop w:val="0"/>
          <w:marBottom w:val="0"/>
          <w:divBdr>
            <w:top w:val="none" w:sz="0" w:space="0" w:color="auto"/>
            <w:left w:val="none" w:sz="0" w:space="0" w:color="auto"/>
            <w:bottom w:val="none" w:sz="0" w:space="0" w:color="auto"/>
            <w:right w:val="none" w:sz="0" w:space="0" w:color="auto"/>
          </w:divBdr>
        </w:div>
        <w:div w:id="284506767">
          <w:marLeft w:val="0"/>
          <w:marRight w:val="0"/>
          <w:marTop w:val="0"/>
          <w:marBottom w:val="0"/>
          <w:divBdr>
            <w:top w:val="none" w:sz="0" w:space="0" w:color="auto"/>
            <w:left w:val="none" w:sz="0" w:space="0" w:color="auto"/>
            <w:bottom w:val="none" w:sz="0" w:space="0" w:color="auto"/>
            <w:right w:val="none" w:sz="0" w:space="0" w:color="auto"/>
          </w:divBdr>
        </w:div>
      </w:divsChild>
    </w:div>
    <w:div w:id="494613251">
      <w:bodyDiv w:val="1"/>
      <w:marLeft w:val="0"/>
      <w:marRight w:val="0"/>
      <w:marTop w:val="0"/>
      <w:marBottom w:val="0"/>
      <w:divBdr>
        <w:top w:val="none" w:sz="0" w:space="0" w:color="auto"/>
        <w:left w:val="none" w:sz="0" w:space="0" w:color="auto"/>
        <w:bottom w:val="none" w:sz="0" w:space="0" w:color="auto"/>
        <w:right w:val="none" w:sz="0" w:space="0" w:color="auto"/>
      </w:divBdr>
      <w:divsChild>
        <w:div w:id="1122304295">
          <w:marLeft w:val="0"/>
          <w:marRight w:val="0"/>
          <w:marTop w:val="0"/>
          <w:marBottom w:val="0"/>
          <w:divBdr>
            <w:top w:val="none" w:sz="0" w:space="0" w:color="auto"/>
            <w:left w:val="none" w:sz="0" w:space="0" w:color="auto"/>
            <w:bottom w:val="none" w:sz="0" w:space="0" w:color="auto"/>
            <w:right w:val="none" w:sz="0" w:space="0" w:color="auto"/>
          </w:divBdr>
        </w:div>
        <w:div w:id="1048842500">
          <w:marLeft w:val="0"/>
          <w:marRight w:val="0"/>
          <w:marTop w:val="0"/>
          <w:marBottom w:val="0"/>
          <w:divBdr>
            <w:top w:val="none" w:sz="0" w:space="0" w:color="auto"/>
            <w:left w:val="none" w:sz="0" w:space="0" w:color="auto"/>
            <w:bottom w:val="none" w:sz="0" w:space="0" w:color="auto"/>
            <w:right w:val="none" w:sz="0" w:space="0" w:color="auto"/>
          </w:divBdr>
        </w:div>
        <w:div w:id="1650935277">
          <w:marLeft w:val="0"/>
          <w:marRight w:val="0"/>
          <w:marTop w:val="0"/>
          <w:marBottom w:val="0"/>
          <w:divBdr>
            <w:top w:val="none" w:sz="0" w:space="0" w:color="auto"/>
            <w:left w:val="none" w:sz="0" w:space="0" w:color="auto"/>
            <w:bottom w:val="none" w:sz="0" w:space="0" w:color="auto"/>
            <w:right w:val="none" w:sz="0" w:space="0" w:color="auto"/>
          </w:divBdr>
        </w:div>
        <w:div w:id="649286798">
          <w:marLeft w:val="0"/>
          <w:marRight w:val="0"/>
          <w:marTop w:val="0"/>
          <w:marBottom w:val="0"/>
          <w:divBdr>
            <w:top w:val="none" w:sz="0" w:space="0" w:color="auto"/>
            <w:left w:val="none" w:sz="0" w:space="0" w:color="auto"/>
            <w:bottom w:val="none" w:sz="0" w:space="0" w:color="auto"/>
            <w:right w:val="none" w:sz="0" w:space="0" w:color="auto"/>
          </w:divBdr>
        </w:div>
        <w:div w:id="1766531092">
          <w:marLeft w:val="0"/>
          <w:marRight w:val="0"/>
          <w:marTop w:val="0"/>
          <w:marBottom w:val="0"/>
          <w:divBdr>
            <w:top w:val="none" w:sz="0" w:space="0" w:color="auto"/>
            <w:left w:val="none" w:sz="0" w:space="0" w:color="auto"/>
            <w:bottom w:val="none" w:sz="0" w:space="0" w:color="auto"/>
            <w:right w:val="none" w:sz="0" w:space="0" w:color="auto"/>
          </w:divBdr>
        </w:div>
        <w:div w:id="654183259">
          <w:marLeft w:val="0"/>
          <w:marRight w:val="0"/>
          <w:marTop w:val="0"/>
          <w:marBottom w:val="0"/>
          <w:divBdr>
            <w:top w:val="none" w:sz="0" w:space="0" w:color="auto"/>
            <w:left w:val="none" w:sz="0" w:space="0" w:color="auto"/>
            <w:bottom w:val="none" w:sz="0" w:space="0" w:color="auto"/>
            <w:right w:val="none" w:sz="0" w:space="0" w:color="auto"/>
          </w:divBdr>
        </w:div>
      </w:divsChild>
    </w:div>
    <w:div w:id="576742753">
      <w:bodyDiv w:val="1"/>
      <w:marLeft w:val="0"/>
      <w:marRight w:val="0"/>
      <w:marTop w:val="0"/>
      <w:marBottom w:val="0"/>
      <w:divBdr>
        <w:top w:val="none" w:sz="0" w:space="0" w:color="auto"/>
        <w:left w:val="none" w:sz="0" w:space="0" w:color="auto"/>
        <w:bottom w:val="none" w:sz="0" w:space="0" w:color="auto"/>
        <w:right w:val="none" w:sz="0" w:space="0" w:color="auto"/>
      </w:divBdr>
      <w:divsChild>
        <w:div w:id="415714904">
          <w:marLeft w:val="0"/>
          <w:marRight w:val="0"/>
          <w:marTop w:val="0"/>
          <w:marBottom w:val="0"/>
          <w:divBdr>
            <w:top w:val="none" w:sz="0" w:space="0" w:color="auto"/>
            <w:left w:val="none" w:sz="0" w:space="0" w:color="auto"/>
            <w:bottom w:val="none" w:sz="0" w:space="0" w:color="auto"/>
            <w:right w:val="none" w:sz="0" w:space="0" w:color="auto"/>
          </w:divBdr>
        </w:div>
        <w:div w:id="502815421">
          <w:marLeft w:val="0"/>
          <w:marRight w:val="0"/>
          <w:marTop w:val="0"/>
          <w:marBottom w:val="0"/>
          <w:divBdr>
            <w:top w:val="none" w:sz="0" w:space="0" w:color="auto"/>
            <w:left w:val="none" w:sz="0" w:space="0" w:color="auto"/>
            <w:bottom w:val="none" w:sz="0" w:space="0" w:color="auto"/>
            <w:right w:val="none" w:sz="0" w:space="0" w:color="auto"/>
          </w:divBdr>
        </w:div>
        <w:div w:id="402412920">
          <w:marLeft w:val="0"/>
          <w:marRight w:val="0"/>
          <w:marTop w:val="0"/>
          <w:marBottom w:val="0"/>
          <w:divBdr>
            <w:top w:val="none" w:sz="0" w:space="0" w:color="auto"/>
            <w:left w:val="none" w:sz="0" w:space="0" w:color="auto"/>
            <w:bottom w:val="none" w:sz="0" w:space="0" w:color="auto"/>
            <w:right w:val="none" w:sz="0" w:space="0" w:color="auto"/>
          </w:divBdr>
        </w:div>
        <w:div w:id="1928533154">
          <w:marLeft w:val="0"/>
          <w:marRight w:val="0"/>
          <w:marTop w:val="0"/>
          <w:marBottom w:val="0"/>
          <w:divBdr>
            <w:top w:val="none" w:sz="0" w:space="0" w:color="auto"/>
            <w:left w:val="none" w:sz="0" w:space="0" w:color="auto"/>
            <w:bottom w:val="none" w:sz="0" w:space="0" w:color="auto"/>
            <w:right w:val="none" w:sz="0" w:space="0" w:color="auto"/>
          </w:divBdr>
        </w:div>
        <w:div w:id="527062189">
          <w:marLeft w:val="0"/>
          <w:marRight w:val="0"/>
          <w:marTop w:val="0"/>
          <w:marBottom w:val="0"/>
          <w:divBdr>
            <w:top w:val="none" w:sz="0" w:space="0" w:color="auto"/>
            <w:left w:val="none" w:sz="0" w:space="0" w:color="auto"/>
            <w:bottom w:val="none" w:sz="0" w:space="0" w:color="auto"/>
            <w:right w:val="none" w:sz="0" w:space="0" w:color="auto"/>
          </w:divBdr>
        </w:div>
      </w:divsChild>
    </w:div>
    <w:div w:id="627128947">
      <w:bodyDiv w:val="1"/>
      <w:marLeft w:val="0"/>
      <w:marRight w:val="0"/>
      <w:marTop w:val="0"/>
      <w:marBottom w:val="0"/>
      <w:divBdr>
        <w:top w:val="none" w:sz="0" w:space="0" w:color="auto"/>
        <w:left w:val="none" w:sz="0" w:space="0" w:color="auto"/>
        <w:bottom w:val="none" w:sz="0" w:space="0" w:color="auto"/>
        <w:right w:val="none" w:sz="0" w:space="0" w:color="auto"/>
      </w:divBdr>
      <w:divsChild>
        <w:div w:id="862130748">
          <w:marLeft w:val="0"/>
          <w:marRight w:val="0"/>
          <w:marTop w:val="0"/>
          <w:marBottom w:val="0"/>
          <w:divBdr>
            <w:top w:val="none" w:sz="0" w:space="0" w:color="auto"/>
            <w:left w:val="none" w:sz="0" w:space="0" w:color="auto"/>
            <w:bottom w:val="none" w:sz="0" w:space="0" w:color="auto"/>
            <w:right w:val="none" w:sz="0" w:space="0" w:color="auto"/>
          </w:divBdr>
        </w:div>
        <w:div w:id="224295785">
          <w:marLeft w:val="0"/>
          <w:marRight w:val="0"/>
          <w:marTop w:val="0"/>
          <w:marBottom w:val="0"/>
          <w:divBdr>
            <w:top w:val="none" w:sz="0" w:space="0" w:color="auto"/>
            <w:left w:val="none" w:sz="0" w:space="0" w:color="auto"/>
            <w:bottom w:val="none" w:sz="0" w:space="0" w:color="auto"/>
            <w:right w:val="none" w:sz="0" w:space="0" w:color="auto"/>
          </w:divBdr>
        </w:div>
        <w:div w:id="401100955">
          <w:marLeft w:val="0"/>
          <w:marRight w:val="0"/>
          <w:marTop w:val="0"/>
          <w:marBottom w:val="0"/>
          <w:divBdr>
            <w:top w:val="none" w:sz="0" w:space="0" w:color="auto"/>
            <w:left w:val="none" w:sz="0" w:space="0" w:color="auto"/>
            <w:bottom w:val="none" w:sz="0" w:space="0" w:color="auto"/>
            <w:right w:val="none" w:sz="0" w:space="0" w:color="auto"/>
          </w:divBdr>
        </w:div>
        <w:div w:id="1747871942">
          <w:marLeft w:val="0"/>
          <w:marRight w:val="0"/>
          <w:marTop w:val="0"/>
          <w:marBottom w:val="0"/>
          <w:divBdr>
            <w:top w:val="none" w:sz="0" w:space="0" w:color="auto"/>
            <w:left w:val="none" w:sz="0" w:space="0" w:color="auto"/>
            <w:bottom w:val="none" w:sz="0" w:space="0" w:color="auto"/>
            <w:right w:val="none" w:sz="0" w:space="0" w:color="auto"/>
          </w:divBdr>
        </w:div>
      </w:divsChild>
    </w:div>
    <w:div w:id="1679233287">
      <w:bodyDiv w:val="1"/>
      <w:marLeft w:val="0"/>
      <w:marRight w:val="0"/>
      <w:marTop w:val="0"/>
      <w:marBottom w:val="0"/>
      <w:divBdr>
        <w:top w:val="none" w:sz="0" w:space="0" w:color="auto"/>
        <w:left w:val="none" w:sz="0" w:space="0" w:color="auto"/>
        <w:bottom w:val="none" w:sz="0" w:space="0" w:color="auto"/>
        <w:right w:val="none" w:sz="0" w:space="0" w:color="auto"/>
      </w:divBdr>
      <w:divsChild>
        <w:div w:id="443429114">
          <w:marLeft w:val="0"/>
          <w:marRight w:val="0"/>
          <w:marTop w:val="0"/>
          <w:marBottom w:val="0"/>
          <w:divBdr>
            <w:top w:val="none" w:sz="0" w:space="0" w:color="auto"/>
            <w:left w:val="none" w:sz="0" w:space="0" w:color="auto"/>
            <w:bottom w:val="none" w:sz="0" w:space="0" w:color="auto"/>
            <w:right w:val="none" w:sz="0" w:space="0" w:color="auto"/>
          </w:divBdr>
        </w:div>
        <w:div w:id="224343173">
          <w:marLeft w:val="0"/>
          <w:marRight w:val="0"/>
          <w:marTop w:val="0"/>
          <w:marBottom w:val="0"/>
          <w:divBdr>
            <w:top w:val="none" w:sz="0" w:space="0" w:color="auto"/>
            <w:left w:val="none" w:sz="0" w:space="0" w:color="auto"/>
            <w:bottom w:val="none" w:sz="0" w:space="0" w:color="auto"/>
            <w:right w:val="none" w:sz="0" w:space="0" w:color="auto"/>
          </w:divBdr>
        </w:div>
        <w:div w:id="1699623827">
          <w:marLeft w:val="0"/>
          <w:marRight w:val="0"/>
          <w:marTop w:val="0"/>
          <w:marBottom w:val="0"/>
          <w:divBdr>
            <w:top w:val="none" w:sz="0" w:space="0" w:color="auto"/>
            <w:left w:val="none" w:sz="0" w:space="0" w:color="auto"/>
            <w:bottom w:val="none" w:sz="0" w:space="0" w:color="auto"/>
            <w:right w:val="none" w:sz="0" w:space="0" w:color="auto"/>
          </w:divBdr>
        </w:div>
        <w:div w:id="347488106">
          <w:marLeft w:val="0"/>
          <w:marRight w:val="0"/>
          <w:marTop w:val="0"/>
          <w:marBottom w:val="0"/>
          <w:divBdr>
            <w:top w:val="none" w:sz="0" w:space="0" w:color="auto"/>
            <w:left w:val="none" w:sz="0" w:space="0" w:color="auto"/>
            <w:bottom w:val="none" w:sz="0" w:space="0" w:color="auto"/>
            <w:right w:val="none" w:sz="0" w:space="0" w:color="auto"/>
          </w:divBdr>
        </w:div>
      </w:divsChild>
    </w:div>
    <w:div w:id="1996061183">
      <w:bodyDiv w:val="1"/>
      <w:marLeft w:val="0"/>
      <w:marRight w:val="0"/>
      <w:marTop w:val="0"/>
      <w:marBottom w:val="0"/>
      <w:divBdr>
        <w:top w:val="none" w:sz="0" w:space="0" w:color="auto"/>
        <w:left w:val="none" w:sz="0" w:space="0" w:color="auto"/>
        <w:bottom w:val="none" w:sz="0" w:space="0" w:color="auto"/>
        <w:right w:val="none" w:sz="0" w:space="0" w:color="auto"/>
      </w:divBdr>
      <w:divsChild>
        <w:div w:id="1885755852">
          <w:marLeft w:val="0"/>
          <w:marRight w:val="0"/>
          <w:marTop w:val="0"/>
          <w:marBottom w:val="0"/>
          <w:divBdr>
            <w:top w:val="none" w:sz="0" w:space="0" w:color="auto"/>
            <w:left w:val="none" w:sz="0" w:space="0" w:color="auto"/>
            <w:bottom w:val="none" w:sz="0" w:space="0" w:color="auto"/>
            <w:right w:val="none" w:sz="0" w:space="0" w:color="auto"/>
          </w:divBdr>
        </w:div>
        <w:div w:id="97798513">
          <w:marLeft w:val="0"/>
          <w:marRight w:val="0"/>
          <w:marTop w:val="0"/>
          <w:marBottom w:val="0"/>
          <w:divBdr>
            <w:top w:val="none" w:sz="0" w:space="0" w:color="auto"/>
            <w:left w:val="none" w:sz="0" w:space="0" w:color="auto"/>
            <w:bottom w:val="none" w:sz="0" w:space="0" w:color="auto"/>
            <w:right w:val="none" w:sz="0" w:space="0" w:color="auto"/>
          </w:divBdr>
        </w:div>
        <w:div w:id="450636610">
          <w:marLeft w:val="0"/>
          <w:marRight w:val="0"/>
          <w:marTop w:val="0"/>
          <w:marBottom w:val="0"/>
          <w:divBdr>
            <w:top w:val="none" w:sz="0" w:space="0" w:color="auto"/>
            <w:left w:val="none" w:sz="0" w:space="0" w:color="auto"/>
            <w:bottom w:val="none" w:sz="0" w:space="0" w:color="auto"/>
            <w:right w:val="none" w:sz="0" w:space="0" w:color="auto"/>
          </w:divBdr>
        </w:div>
        <w:div w:id="435836036">
          <w:marLeft w:val="0"/>
          <w:marRight w:val="0"/>
          <w:marTop w:val="0"/>
          <w:marBottom w:val="0"/>
          <w:divBdr>
            <w:top w:val="none" w:sz="0" w:space="0" w:color="auto"/>
            <w:left w:val="none" w:sz="0" w:space="0" w:color="auto"/>
            <w:bottom w:val="none" w:sz="0" w:space="0" w:color="auto"/>
            <w:right w:val="none" w:sz="0" w:space="0" w:color="auto"/>
          </w:divBdr>
        </w:div>
      </w:divsChild>
    </w:div>
    <w:div w:id="20008451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1204</Words>
  <Characters>6864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8052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3</cp:revision>
  <cp:lastPrinted>2014-08-21T17:05:00Z</cp:lastPrinted>
  <dcterms:created xsi:type="dcterms:W3CDTF">2014-11-26T18:54:00Z</dcterms:created>
  <dcterms:modified xsi:type="dcterms:W3CDTF">2014-11-26T19:28:00Z</dcterms:modified>
</cp:coreProperties>
</file>