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4AD3B" w14:textId="78BF76D5" w:rsidR="007420AF" w:rsidRPr="0047219B"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 xml:space="preserve">PI: </w:t>
      </w:r>
      <w:r w:rsidRPr="0047219B">
        <w:rPr>
          <w:rFonts w:ascii="Candara" w:hAnsi="Candara"/>
          <w:color w:val="000000" w:themeColor="text1"/>
          <w:sz w:val="28"/>
          <w:szCs w:val="28"/>
        </w:rPr>
        <w:t xml:space="preserve">Gary </w:t>
      </w:r>
      <w:r w:rsidR="007420AF" w:rsidRPr="0047219B">
        <w:rPr>
          <w:rFonts w:ascii="Candara" w:hAnsi="Candara"/>
          <w:color w:val="000000" w:themeColor="text1"/>
          <w:sz w:val="28"/>
          <w:szCs w:val="28"/>
        </w:rPr>
        <w:t xml:space="preserve">Lewandowski, </w:t>
      </w:r>
      <w:r w:rsidRPr="0047219B">
        <w:rPr>
          <w:rFonts w:ascii="Candara" w:hAnsi="Candara"/>
          <w:color w:val="000000" w:themeColor="text1"/>
          <w:sz w:val="28"/>
          <w:szCs w:val="28"/>
        </w:rPr>
        <w:t xml:space="preserve">David </w:t>
      </w:r>
      <w:proofErr w:type="spellStart"/>
      <w:r w:rsidRPr="0047219B">
        <w:rPr>
          <w:rFonts w:ascii="Candara" w:hAnsi="Candara"/>
          <w:color w:val="000000" w:themeColor="text1"/>
          <w:sz w:val="28"/>
          <w:szCs w:val="28"/>
        </w:rPr>
        <w:t>Strohmetz</w:t>
      </w:r>
      <w:proofErr w:type="spellEnd"/>
      <w:r w:rsidR="007420AF" w:rsidRPr="0047219B">
        <w:rPr>
          <w:rFonts w:ascii="Candara" w:hAnsi="Candara"/>
          <w:color w:val="000000" w:themeColor="text1"/>
          <w:sz w:val="28"/>
          <w:szCs w:val="28"/>
        </w:rPr>
        <w:t xml:space="preserve"> &amp; </w:t>
      </w:r>
      <w:r w:rsidRPr="0047219B">
        <w:rPr>
          <w:rFonts w:ascii="Candara" w:hAnsi="Candara"/>
          <w:color w:val="000000" w:themeColor="text1"/>
          <w:sz w:val="28"/>
          <w:szCs w:val="28"/>
        </w:rPr>
        <w:t xml:space="preserve">Natalie </w:t>
      </w:r>
      <w:proofErr w:type="spellStart"/>
      <w:r w:rsidR="007420AF" w:rsidRPr="0047219B">
        <w:rPr>
          <w:rFonts w:ascii="Candara" w:hAnsi="Candara"/>
          <w:color w:val="000000" w:themeColor="text1"/>
          <w:sz w:val="28"/>
          <w:szCs w:val="28"/>
        </w:rPr>
        <w:t>Ciarocco</w:t>
      </w:r>
      <w:proofErr w:type="spellEnd"/>
    </w:p>
    <w:p w14:paraId="5006851A" w14:textId="77777777" w:rsidR="001E31F3" w:rsidRPr="0047219B" w:rsidRDefault="001E31F3" w:rsidP="005E29EE">
      <w:pPr>
        <w:spacing w:after="0"/>
        <w:rPr>
          <w:rFonts w:ascii="Candara" w:hAnsi="Candara"/>
          <w:b/>
          <w:color w:val="000000" w:themeColor="text1"/>
          <w:sz w:val="28"/>
          <w:szCs w:val="28"/>
        </w:rPr>
      </w:pPr>
    </w:p>
    <w:p w14:paraId="252D1A07" w14:textId="1EFDEB79" w:rsidR="001E31F3" w:rsidRDefault="009E5A8C" w:rsidP="005E29EE">
      <w:pPr>
        <w:spacing w:after="0"/>
        <w:rPr>
          <w:rFonts w:ascii="Candara" w:hAnsi="Candara"/>
          <w:b/>
          <w:color w:val="000000" w:themeColor="text1"/>
          <w:sz w:val="28"/>
          <w:szCs w:val="28"/>
        </w:rPr>
      </w:pPr>
      <w:r w:rsidRPr="0047219B">
        <w:rPr>
          <w:rFonts w:ascii="Candara" w:hAnsi="Candara"/>
          <w:b/>
          <w:color w:val="000000" w:themeColor="text1"/>
          <w:sz w:val="28"/>
          <w:szCs w:val="28"/>
        </w:rPr>
        <w:t>Psychology Education</w:t>
      </w:r>
      <w:r w:rsidR="007420AF" w:rsidRPr="0047219B">
        <w:rPr>
          <w:rFonts w:ascii="Candara" w:hAnsi="Candara"/>
          <w:b/>
          <w:color w:val="000000" w:themeColor="text1"/>
          <w:sz w:val="28"/>
          <w:szCs w:val="28"/>
        </w:rPr>
        <w:t xml:space="preserve"> Title: </w:t>
      </w:r>
    </w:p>
    <w:p w14:paraId="7CE1B6FD" w14:textId="77777777" w:rsidR="00650C97" w:rsidRPr="0047219B" w:rsidRDefault="00650C97" w:rsidP="005E29EE">
      <w:pPr>
        <w:spacing w:after="0"/>
        <w:rPr>
          <w:rFonts w:ascii="Candara" w:hAnsi="Candara"/>
          <w:b/>
          <w:color w:val="000000" w:themeColor="text1"/>
          <w:sz w:val="28"/>
          <w:szCs w:val="28"/>
        </w:rPr>
      </w:pPr>
    </w:p>
    <w:p w14:paraId="489EB7FD" w14:textId="43E0F7EB" w:rsidR="007D7B26" w:rsidRPr="0047219B" w:rsidRDefault="003A1753" w:rsidP="005E29EE">
      <w:pPr>
        <w:spacing w:after="0"/>
        <w:rPr>
          <w:rFonts w:ascii="Candara" w:eastAsia="Times New Roman" w:hAnsi="Candara" w:cs="Times New Roman"/>
          <w:color w:val="000000" w:themeColor="text1"/>
        </w:rPr>
      </w:pPr>
      <w:r>
        <w:rPr>
          <w:rFonts w:ascii="Candara" w:eastAsia="MS Mincho" w:hAnsi="Candara" w:cs="Times New Roman"/>
          <w:color w:val="000000" w:themeColor="text1"/>
          <w:sz w:val="28"/>
          <w:szCs w:val="28"/>
        </w:rPr>
        <w:t>Placebos in Research</w:t>
      </w:r>
    </w:p>
    <w:p w14:paraId="0244928B" w14:textId="77777777" w:rsidR="00EC4040" w:rsidRPr="0047219B" w:rsidRDefault="00EC4040" w:rsidP="005E29EE">
      <w:pPr>
        <w:spacing w:after="0"/>
        <w:rPr>
          <w:rFonts w:ascii="Candara" w:hAnsi="Candara"/>
          <w:b/>
          <w:color w:val="000000" w:themeColor="text1"/>
          <w:sz w:val="28"/>
          <w:szCs w:val="28"/>
        </w:rPr>
      </w:pPr>
    </w:p>
    <w:p w14:paraId="47DF109E" w14:textId="77777777" w:rsidR="00903500" w:rsidRDefault="000856A1" w:rsidP="005E29EE">
      <w:pPr>
        <w:spacing w:after="0"/>
        <w:rPr>
          <w:rFonts w:ascii="Candara" w:hAnsi="Candara"/>
          <w:color w:val="000000" w:themeColor="text1"/>
          <w:sz w:val="28"/>
          <w:szCs w:val="28"/>
        </w:rPr>
      </w:pPr>
      <w:r w:rsidRPr="0047219B">
        <w:rPr>
          <w:rFonts w:ascii="Candara" w:hAnsi="Candara"/>
          <w:b/>
          <w:color w:val="000000" w:themeColor="text1"/>
          <w:sz w:val="28"/>
          <w:szCs w:val="28"/>
        </w:rPr>
        <w:t xml:space="preserve">Overview: </w:t>
      </w:r>
      <w:r w:rsidR="00D21442" w:rsidRPr="0047219B">
        <w:rPr>
          <w:rFonts w:ascii="Candara" w:hAnsi="Candara"/>
          <w:color w:val="000000" w:themeColor="text1"/>
          <w:sz w:val="28"/>
          <w:szCs w:val="28"/>
        </w:rPr>
        <w:t xml:space="preserve"> </w:t>
      </w:r>
    </w:p>
    <w:p w14:paraId="4D236894" w14:textId="77777777" w:rsidR="00E9270E" w:rsidRDefault="00E9270E" w:rsidP="005E29EE">
      <w:pPr>
        <w:spacing w:after="0"/>
        <w:rPr>
          <w:rFonts w:ascii="Candara" w:hAnsi="Candara"/>
          <w:color w:val="000000" w:themeColor="text1"/>
          <w:sz w:val="28"/>
          <w:szCs w:val="28"/>
        </w:rPr>
      </w:pPr>
    </w:p>
    <w:p w14:paraId="3DDEA51F" w14:textId="04AF9C59" w:rsidR="00CB069C" w:rsidRDefault="003A1753" w:rsidP="00365FFF">
      <w:pPr>
        <w:spacing w:after="0"/>
        <w:rPr>
          <w:rFonts w:ascii="Candara" w:hAnsi="Candara"/>
          <w:color w:val="000000" w:themeColor="text1"/>
          <w:sz w:val="28"/>
          <w:szCs w:val="28"/>
        </w:rPr>
      </w:pPr>
      <w:r>
        <w:rPr>
          <w:rFonts w:ascii="Candara" w:hAnsi="Candara"/>
          <w:color w:val="000000" w:themeColor="text1"/>
          <w:sz w:val="28"/>
          <w:szCs w:val="28"/>
        </w:rPr>
        <w:t xml:space="preserve">A lot of </w:t>
      </w:r>
      <w:r w:rsidR="00BD1CEE">
        <w:rPr>
          <w:rFonts w:ascii="Candara" w:hAnsi="Candara"/>
          <w:color w:val="000000" w:themeColor="text1"/>
          <w:sz w:val="28"/>
          <w:szCs w:val="28"/>
        </w:rPr>
        <w:t xml:space="preserve">clinical </w:t>
      </w:r>
      <w:r>
        <w:rPr>
          <w:rFonts w:ascii="Candara" w:hAnsi="Candara"/>
          <w:color w:val="000000" w:themeColor="text1"/>
          <w:sz w:val="28"/>
          <w:szCs w:val="28"/>
        </w:rPr>
        <w:t>research focuses on the efficacy of treatments</w:t>
      </w:r>
      <w:r w:rsidR="00BD1CEE">
        <w:rPr>
          <w:rFonts w:ascii="Candara" w:hAnsi="Candara"/>
          <w:color w:val="000000" w:themeColor="text1"/>
          <w:sz w:val="28"/>
          <w:szCs w:val="28"/>
        </w:rPr>
        <w:t xml:space="preserve"> for addressing </w:t>
      </w:r>
      <w:r w:rsidR="00092CB4">
        <w:rPr>
          <w:rFonts w:ascii="Candara" w:hAnsi="Candara"/>
          <w:color w:val="000000" w:themeColor="text1"/>
          <w:sz w:val="28"/>
          <w:szCs w:val="28"/>
        </w:rPr>
        <w:t>d</w:t>
      </w:r>
      <w:r w:rsidR="00BD1CEE">
        <w:rPr>
          <w:rFonts w:ascii="Candara" w:hAnsi="Candara"/>
          <w:color w:val="000000" w:themeColor="text1"/>
          <w:sz w:val="28"/>
          <w:szCs w:val="28"/>
        </w:rPr>
        <w:t>isorders and illnesses</w:t>
      </w:r>
      <w:r>
        <w:rPr>
          <w:rFonts w:ascii="Candara" w:hAnsi="Candara"/>
          <w:color w:val="000000" w:themeColor="text1"/>
          <w:sz w:val="28"/>
          <w:szCs w:val="28"/>
        </w:rPr>
        <w:t xml:space="preserve">.  A challenge with this type of research is that participants often have pre-existing beliefs about the treatment, particularly expectations that the treatment will “work.” </w:t>
      </w:r>
    </w:p>
    <w:p w14:paraId="1717706E" w14:textId="77777777" w:rsidR="00CB069C" w:rsidRDefault="00CB069C" w:rsidP="00365FFF">
      <w:pPr>
        <w:spacing w:after="0"/>
        <w:rPr>
          <w:rFonts w:ascii="Candara" w:hAnsi="Candara"/>
          <w:color w:val="000000" w:themeColor="text1"/>
          <w:sz w:val="28"/>
          <w:szCs w:val="28"/>
        </w:rPr>
      </w:pPr>
    </w:p>
    <w:p w14:paraId="6D5DA485" w14:textId="73E36D23" w:rsidR="003A1753" w:rsidRDefault="002063DE" w:rsidP="00365FFF">
      <w:pPr>
        <w:spacing w:after="0"/>
        <w:rPr>
          <w:rFonts w:ascii="Candara" w:hAnsi="Candara"/>
          <w:color w:val="000000" w:themeColor="text1"/>
          <w:sz w:val="28"/>
          <w:szCs w:val="28"/>
        </w:rPr>
      </w:pPr>
      <w:ins w:id="0" w:author="Gary Lewandowski Jr." w:date="2014-11-24T09:43:00Z">
        <w:r>
          <w:rPr>
            <w:rFonts w:ascii="Candara" w:hAnsi="Candara"/>
            <w:color w:val="000000" w:themeColor="text1"/>
            <w:sz w:val="28"/>
            <w:szCs w:val="28"/>
          </w:rPr>
          <w:t xml:space="preserve">Though it has </w:t>
        </w:r>
      </w:ins>
      <w:ins w:id="1" w:author="David Repetto" w:date="2014-11-26T10:12:00Z">
        <w:r w:rsidR="00825097">
          <w:rPr>
            <w:rFonts w:ascii="Candara" w:hAnsi="Candara"/>
            <w:color w:val="000000" w:themeColor="text1"/>
            <w:sz w:val="28"/>
            <w:szCs w:val="28"/>
          </w:rPr>
          <w:t xml:space="preserve">been </w:t>
        </w:r>
      </w:ins>
      <w:ins w:id="2" w:author="Gary Lewandowski Jr." w:date="2014-11-24T09:43:00Z">
        <w:r>
          <w:rPr>
            <w:rFonts w:ascii="Candara" w:hAnsi="Candara"/>
            <w:color w:val="000000" w:themeColor="text1"/>
            <w:sz w:val="28"/>
            <w:szCs w:val="28"/>
          </w:rPr>
          <w:t>practiced around the world for centuries, y</w:t>
        </w:r>
      </w:ins>
      <w:commentRangeStart w:id="3"/>
      <w:del w:id="4" w:author="Gary Lewandowski Jr." w:date="2014-11-24T09:43:00Z">
        <w:r w:rsidR="003A1753" w:rsidDel="002063DE">
          <w:rPr>
            <w:rFonts w:ascii="Candara" w:hAnsi="Candara"/>
            <w:color w:val="000000" w:themeColor="text1"/>
            <w:sz w:val="28"/>
            <w:szCs w:val="28"/>
          </w:rPr>
          <w:delText>Y</w:delText>
        </w:r>
      </w:del>
      <w:r w:rsidR="003A1753">
        <w:rPr>
          <w:rFonts w:ascii="Candara" w:hAnsi="Candara"/>
          <w:color w:val="000000" w:themeColor="text1"/>
          <w:sz w:val="28"/>
          <w:szCs w:val="28"/>
        </w:rPr>
        <w:t xml:space="preserve">oga is a </w:t>
      </w:r>
      <w:ins w:id="5" w:author="Gary Lewandowski Jr." w:date="2014-11-24T09:43:00Z">
        <w:r>
          <w:rPr>
            <w:rFonts w:ascii="Candara" w:hAnsi="Candara"/>
            <w:color w:val="000000" w:themeColor="text1"/>
            <w:sz w:val="28"/>
            <w:szCs w:val="28"/>
          </w:rPr>
          <w:t xml:space="preserve">relatively </w:t>
        </w:r>
      </w:ins>
      <w:r w:rsidR="003A1753">
        <w:rPr>
          <w:rFonts w:ascii="Candara" w:hAnsi="Candara"/>
          <w:color w:val="000000" w:themeColor="text1"/>
          <w:sz w:val="28"/>
          <w:szCs w:val="28"/>
        </w:rPr>
        <w:t>recent fitness craze</w:t>
      </w:r>
      <w:ins w:id="6" w:author="Gary Lewandowski Jr." w:date="2014-11-24T09:44:00Z">
        <w:r>
          <w:rPr>
            <w:rFonts w:ascii="Candara" w:hAnsi="Candara"/>
            <w:color w:val="000000" w:themeColor="text1"/>
            <w:sz w:val="28"/>
            <w:szCs w:val="28"/>
          </w:rPr>
          <w:t xml:space="preserve"> in the United States</w:t>
        </w:r>
      </w:ins>
      <w:r w:rsidR="003A1753">
        <w:rPr>
          <w:rFonts w:ascii="Candara" w:hAnsi="Candara"/>
          <w:color w:val="000000" w:themeColor="text1"/>
          <w:sz w:val="28"/>
          <w:szCs w:val="28"/>
        </w:rPr>
        <w:t xml:space="preserve"> with a </w:t>
      </w:r>
      <w:r w:rsidR="00502E20">
        <w:rPr>
          <w:rFonts w:ascii="Candara" w:hAnsi="Candara"/>
          <w:color w:val="000000" w:themeColor="text1"/>
          <w:sz w:val="28"/>
          <w:szCs w:val="28"/>
        </w:rPr>
        <w:t xml:space="preserve">wide </w:t>
      </w:r>
      <w:r w:rsidR="003A1753">
        <w:rPr>
          <w:rFonts w:ascii="Candara" w:hAnsi="Candara"/>
          <w:color w:val="000000" w:themeColor="text1"/>
          <w:sz w:val="28"/>
          <w:szCs w:val="28"/>
        </w:rPr>
        <w:t>range of alleged benefits</w:t>
      </w:r>
      <w:r w:rsidR="00CB069C">
        <w:rPr>
          <w:rFonts w:ascii="Candara" w:hAnsi="Candara"/>
          <w:color w:val="000000" w:themeColor="text1"/>
          <w:sz w:val="28"/>
          <w:szCs w:val="28"/>
        </w:rPr>
        <w:t xml:space="preserve"> including the belief that </w:t>
      </w:r>
      <w:r w:rsidR="00763B10">
        <w:rPr>
          <w:rFonts w:ascii="Candara" w:hAnsi="Candara"/>
          <w:color w:val="000000" w:themeColor="text1"/>
          <w:sz w:val="28"/>
          <w:szCs w:val="28"/>
        </w:rPr>
        <w:t xml:space="preserve">it </w:t>
      </w:r>
      <w:r w:rsidR="00CB069C">
        <w:rPr>
          <w:rFonts w:ascii="Candara" w:hAnsi="Candara"/>
          <w:color w:val="000000" w:themeColor="text1"/>
          <w:sz w:val="28"/>
          <w:szCs w:val="28"/>
        </w:rPr>
        <w:t xml:space="preserve">improves </w:t>
      </w:r>
      <w:r w:rsidR="00763B10">
        <w:rPr>
          <w:rFonts w:ascii="Candara" w:hAnsi="Candara"/>
          <w:color w:val="000000" w:themeColor="text1"/>
          <w:sz w:val="28"/>
          <w:szCs w:val="28"/>
        </w:rPr>
        <w:t>one’s</w:t>
      </w:r>
      <w:r w:rsidR="00CB069C">
        <w:rPr>
          <w:rFonts w:ascii="Candara" w:hAnsi="Candara"/>
          <w:color w:val="000000" w:themeColor="text1"/>
          <w:sz w:val="28"/>
          <w:szCs w:val="28"/>
        </w:rPr>
        <w:t xml:space="preserve"> creativity.  </w:t>
      </w:r>
      <w:commentRangeEnd w:id="3"/>
      <w:r w:rsidR="008602BE">
        <w:rPr>
          <w:rStyle w:val="CommentReference"/>
        </w:rPr>
        <w:commentReference w:id="3"/>
      </w:r>
      <w:r w:rsidR="00CB069C">
        <w:rPr>
          <w:rFonts w:ascii="Candara" w:hAnsi="Candara"/>
          <w:color w:val="000000" w:themeColor="text1"/>
          <w:sz w:val="28"/>
          <w:szCs w:val="28"/>
        </w:rPr>
        <w:t xml:space="preserve">However, </w:t>
      </w:r>
      <w:r w:rsidR="003A1753">
        <w:rPr>
          <w:rFonts w:ascii="Candara" w:hAnsi="Candara"/>
          <w:color w:val="000000" w:themeColor="text1"/>
          <w:sz w:val="28"/>
          <w:szCs w:val="28"/>
        </w:rPr>
        <w:t xml:space="preserve">it isn’t always clear whether yoga is actually </w:t>
      </w:r>
      <w:r w:rsidR="00763B10">
        <w:rPr>
          <w:rFonts w:ascii="Candara" w:hAnsi="Candara"/>
          <w:color w:val="000000" w:themeColor="text1"/>
          <w:sz w:val="28"/>
          <w:szCs w:val="28"/>
        </w:rPr>
        <w:t>creat</w:t>
      </w:r>
      <w:r w:rsidR="00B679DF">
        <w:rPr>
          <w:rFonts w:ascii="Candara" w:hAnsi="Candara"/>
          <w:color w:val="000000" w:themeColor="text1"/>
          <w:sz w:val="28"/>
          <w:szCs w:val="28"/>
        </w:rPr>
        <w:t xml:space="preserve">ing </w:t>
      </w:r>
      <w:r w:rsidR="00763B10">
        <w:rPr>
          <w:rFonts w:ascii="Candara" w:hAnsi="Candara"/>
          <w:color w:val="000000" w:themeColor="text1"/>
          <w:sz w:val="28"/>
          <w:szCs w:val="28"/>
        </w:rPr>
        <w:t xml:space="preserve">the benefits – like improved creativity - </w:t>
      </w:r>
      <w:r w:rsidR="003A1753">
        <w:rPr>
          <w:rFonts w:ascii="Candara" w:hAnsi="Candara"/>
          <w:color w:val="000000" w:themeColor="text1"/>
          <w:sz w:val="28"/>
          <w:szCs w:val="28"/>
        </w:rPr>
        <w:t xml:space="preserve">or </w:t>
      </w:r>
      <w:r w:rsidR="00763B10">
        <w:rPr>
          <w:rFonts w:ascii="Candara" w:hAnsi="Candara"/>
          <w:color w:val="000000" w:themeColor="text1"/>
          <w:sz w:val="28"/>
          <w:szCs w:val="28"/>
        </w:rPr>
        <w:t>the yoga practitioner’s expectations are really the cause</w:t>
      </w:r>
      <w:r w:rsidR="003A1753">
        <w:rPr>
          <w:rFonts w:ascii="Candara" w:hAnsi="Candara"/>
          <w:color w:val="000000" w:themeColor="text1"/>
          <w:sz w:val="28"/>
          <w:szCs w:val="28"/>
        </w:rPr>
        <w:t xml:space="preserve">. </w:t>
      </w:r>
    </w:p>
    <w:p w14:paraId="34922AD2" w14:textId="77777777" w:rsidR="003A1753" w:rsidRDefault="003A1753" w:rsidP="00365FFF">
      <w:pPr>
        <w:spacing w:after="0"/>
        <w:rPr>
          <w:rFonts w:ascii="Candara" w:hAnsi="Candara"/>
          <w:color w:val="000000" w:themeColor="text1"/>
          <w:sz w:val="28"/>
          <w:szCs w:val="28"/>
        </w:rPr>
      </w:pPr>
    </w:p>
    <w:p w14:paraId="6C47897A" w14:textId="4F5BAD2C" w:rsidR="00BB5081" w:rsidRDefault="00903500" w:rsidP="00365FFF">
      <w:pPr>
        <w:spacing w:after="0"/>
        <w:rPr>
          <w:rFonts w:ascii="Candara" w:eastAsia="MS Mincho" w:hAnsi="Candara" w:cs="Times New Roman"/>
          <w:color w:val="000000" w:themeColor="text1"/>
          <w:sz w:val="28"/>
          <w:szCs w:val="28"/>
        </w:rPr>
      </w:pPr>
      <w:r w:rsidRPr="00A0514A">
        <w:rPr>
          <w:rFonts w:ascii="Candara" w:eastAsia="MS Mincho" w:hAnsi="Candara" w:cs="Times New Roman"/>
          <w:color w:val="000000" w:themeColor="text1"/>
          <w:sz w:val="28"/>
          <w:szCs w:val="28"/>
        </w:rPr>
        <w:t xml:space="preserve">This video demonstrates a </w:t>
      </w:r>
      <w:r w:rsidR="003A1753">
        <w:rPr>
          <w:rFonts w:ascii="Candara" w:eastAsia="MS Mincho" w:hAnsi="Candara" w:cs="Times New Roman"/>
          <w:color w:val="000000" w:themeColor="text1"/>
          <w:sz w:val="28"/>
          <w:szCs w:val="28"/>
        </w:rPr>
        <w:t xml:space="preserve">two-group design that </w:t>
      </w:r>
      <w:r w:rsidRPr="00A0514A">
        <w:rPr>
          <w:rFonts w:ascii="Candara" w:eastAsia="MS Mincho" w:hAnsi="Candara" w:cs="Times New Roman"/>
          <w:color w:val="000000" w:themeColor="text1"/>
          <w:sz w:val="28"/>
          <w:szCs w:val="28"/>
        </w:rPr>
        <w:t xml:space="preserve">examines </w:t>
      </w:r>
      <w:r w:rsidR="003A1753">
        <w:rPr>
          <w:rFonts w:ascii="Candara" w:eastAsia="MS Mincho" w:hAnsi="Candara" w:cs="Times New Roman"/>
          <w:color w:val="000000" w:themeColor="text1"/>
          <w:sz w:val="28"/>
          <w:szCs w:val="28"/>
        </w:rPr>
        <w:t xml:space="preserve">whether a person who believes </w:t>
      </w:r>
      <w:r w:rsidR="00701AF2">
        <w:rPr>
          <w:rFonts w:ascii="Candara" w:eastAsia="MS Mincho" w:hAnsi="Candara" w:cs="Times New Roman"/>
          <w:color w:val="000000" w:themeColor="text1"/>
          <w:sz w:val="28"/>
          <w:szCs w:val="28"/>
        </w:rPr>
        <w:t xml:space="preserve">he or she is </w:t>
      </w:r>
      <w:r w:rsidR="003A1753">
        <w:rPr>
          <w:rFonts w:ascii="Candara" w:eastAsia="MS Mincho" w:hAnsi="Candara" w:cs="Times New Roman"/>
          <w:color w:val="000000" w:themeColor="text1"/>
          <w:sz w:val="28"/>
          <w:szCs w:val="28"/>
        </w:rPr>
        <w:t xml:space="preserve">doing yoga </w:t>
      </w:r>
      <w:r w:rsidR="00B679DF">
        <w:rPr>
          <w:rFonts w:ascii="Candara" w:eastAsia="MS Mincho" w:hAnsi="Candara" w:cs="Times New Roman"/>
          <w:color w:val="000000" w:themeColor="text1"/>
          <w:sz w:val="28"/>
          <w:szCs w:val="28"/>
        </w:rPr>
        <w:t xml:space="preserve">(but in reality is not) </w:t>
      </w:r>
      <w:r w:rsidR="003A1753">
        <w:rPr>
          <w:rFonts w:ascii="Candara" w:eastAsia="MS Mincho" w:hAnsi="Candara" w:cs="Times New Roman"/>
          <w:color w:val="000000" w:themeColor="text1"/>
          <w:sz w:val="28"/>
          <w:szCs w:val="28"/>
        </w:rPr>
        <w:t xml:space="preserve">experiences similar benefits to a person who actually does yoga.  Specifically this study looks at whether there </w:t>
      </w:r>
      <w:r w:rsidR="00FB1687">
        <w:rPr>
          <w:rFonts w:ascii="Candara" w:eastAsia="MS Mincho" w:hAnsi="Candara" w:cs="Times New Roman"/>
          <w:color w:val="000000" w:themeColor="text1"/>
          <w:sz w:val="28"/>
          <w:szCs w:val="28"/>
        </w:rPr>
        <w:t xml:space="preserve">is a placebo effect such that merely believing you are doing yoga </w:t>
      </w:r>
      <w:r w:rsidR="003A1753">
        <w:rPr>
          <w:rFonts w:ascii="Candara" w:eastAsia="MS Mincho" w:hAnsi="Candara" w:cs="Times New Roman"/>
          <w:color w:val="000000" w:themeColor="text1"/>
          <w:sz w:val="28"/>
          <w:szCs w:val="28"/>
        </w:rPr>
        <w:t xml:space="preserve">benefits creativity.  </w:t>
      </w:r>
    </w:p>
    <w:p w14:paraId="1315842D" w14:textId="77777777" w:rsidR="00DF34BE" w:rsidRDefault="00DF34BE" w:rsidP="00365FFF">
      <w:pPr>
        <w:spacing w:after="0"/>
        <w:rPr>
          <w:rFonts w:ascii="Candara" w:eastAsia="MS Mincho" w:hAnsi="Candara" w:cs="Times New Roman"/>
          <w:color w:val="000000" w:themeColor="text1"/>
          <w:sz w:val="28"/>
          <w:szCs w:val="28"/>
        </w:rPr>
      </w:pPr>
    </w:p>
    <w:p w14:paraId="2F74D4A7" w14:textId="60BD54CE" w:rsidR="00DF34BE" w:rsidRDefault="007213FD" w:rsidP="00DF34BE">
      <w:pPr>
        <w:spacing w:after="0"/>
        <w:rPr>
          <w:rFonts w:ascii="Candara" w:hAnsi="Candara"/>
          <w:color w:val="000000" w:themeColor="text1"/>
          <w:sz w:val="28"/>
          <w:szCs w:val="28"/>
        </w:rPr>
      </w:pPr>
      <w:r w:rsidRPr="00A649BB">
        <w:rPr>
          <w:rFonts w:ascii="Candara" w:hAnsi="Candara"/>
          <w:color w:val="000000" w:themeColor="text1"/>
          <w:sz w:val="28"/>
          <w:szCs w:val="28"/>
        </w:rPr>
        <w:t>Psychological studies often use higher sample sizes than studies in other sciences.  A large number of participants helps to better ensure that the population under study is better represented</w:t>
      </w:r>
      <w:r>
        <w:rPr>
          <w:rFonts w:ascii="Candara" w:hAnsi="Candara"/>
          <w:color w:val="000000" w:themeColor="text1"/>
          <w:sz w:val="28"/>
          <w:szCs w:val="28"/>
        </w:rPr>
        <w:t xml:space="preserve"> and</w:t>
      </w:r>
      <w:r w:rsidRPr="00A649BB">
        <w:rPr>
          <w:rFonts w:ascii="Candara" w:hAnsi="Candara"/>
          <w:color w:val="000000" w:themeColor="text1"/>
          <w:sz w:val="28"/>
          <w:szCs w:val="28"/>
        </w:rPr>
        <w:t xml:space="preserve"> the margin of error accompanied by studying human behavior is sufficiently accounted for.  </w:t>
      </w:r>
      <w:r>
        <w:rPr>
          <w:rFonts w:ascii="Candara" w:hAnsi="Candara"/>
          <w:color w:val="000000" w:themeColor="text1"/>
          <w:sz w:val="28"/>
          <w:szCs w:val="28"/>
        </w:rPr>
        <w:t xml:space="preserve">Further, human participants for research like this are often readily available and the experiment is quick and inexpensive to replicate.  </w:t>
      </w:r>
      <w:r w:rsidRPr="00A649BB">
        <w:rPr>
          <w:rFonts w:ascii="Candara" w:hAnsi="Candara"/>
          <w:color w:val="000000" w:themeColor="text1"/>
          <w:sz w:val="28"/>
          <w:szCs w:val="28"/>
        </w:rPr>
        <w:t>In this video we demonstrate this experiment using just one participant.</w:t>
      </w:r>
      <w:r>
        <w:rPr>
          <w:rFonts w:ascii="Candara" w:hAnsi="Candara"/>
          <w:color w:val="000000" w:themeColor="text1"/>
          <w:sz w:val="28"/>
          <w:szCs w:val="28"/>
        </w:rPr>
        <w:t xml:space="preserve"> </w:t>
      </w:r>
      <w:r w:rsidR="00DF34BE" w:rsidRPr="007213FD">
        <w:rPr>
          <w:rFonts w:ascii="Candara" w:hAnsi="Candara"/>
          <w:color w:val="000000" w:themeColor="text1"/>
          <w:sz w:val="28"/>
          <w:szCs w:val="28"/>
        </w:rPr>
        <w:t xml:space="preserve">However, as represented in the results, we used a total of </w:t>
      </w:r>
      <w:r w:rsidR="002F16F2">
        <w:rPr>
          <w:rFonts w:ascii="Candara" w:hAnsi="Candara"/>
          <w:color w:val="000000" w:themeColor="text1"/>
          <w:sz w:val="28"/>
          <w:szCs w:val="28"/>
        </w:rPr>
        <w:t>80</w:t>
      </w:r>
      <w:r w:rsidR="00DF34BE" w:rsidRPr="007213FD">
        <w:rPr>
          <w:rFonts w:ascii="Candara" w:hAnsi="Candara"/>
          <w:color w:val="000000" w:themeColor="text1"/>
          <w:sz w:val="28"/>
          <w:szCs w:val="28"/>
        </w:rPr>
        <w:t xml:space="preserve"> </w:t>
      </w:r>
      <w:r w:rsidR="002F16F2">
        <w:rPr>
          <w:rFonts w:ascii="Candara" w:hAnsi="Candara"/>
          <w:color w:val="000000" w:themeColor="text1"/>
          <w:sz w:val="28"/>
          <w:szCs w:val="28"/>
        </w:rPr>
        <w:t xml:space="preserve">(40 for each condition) </w:t>
      </w:r>
      <w:r w:rsidR="00DF34BE" w:rsidRPr="007213FD">
        <w:rPr>
          <w:rFonts w:ascii="Candara" w:hAnsi="Candara"/>
          <w:color w:val="000000" w:themeColor="text1"/>
          <w:sz w:val="28"/>
          <w:szCs w:val="28"/>
        </w:rPr>
        <w:t>participants to reach the experiment’s conclusions.</w:t>
      </w:r>
    </w:p>
    <w:p w14:paraId="3B7C6D2B" w14:textId="77777777" w:rsidR="00DF34BE" w:rsidRPr="00903500" w:rsidRDefault="00DF34BE" w:rsidP="00365FFF">
      <w:pPr>
        <w:spacing w:after="0"/>
        <w:rPr>
          <w:rFonts w:ascii="Candara" w:hAnsi="Candara"/>
          <w:color w:val="C0504D" w:themeColor="accent2"/>
          <w:sz w:val="28"/>
          <w:szCs w:val="28"/>
        </w:rPr>
      </w:pPr>
    </w:p>
    <w:p w14:paraId="5ABD2335" w14:textId="77777777" w:rsidR="00E65E8E" w:rsidRPr="0047219B" w:rsidRDefault="00E65E8E" w:rsidP="005E29EE">
      <w:pPr>
        <w:spacing w:after="0"/>
        <w:rPr>
          <w:rFonts w:ascii="Candara" w:hAnsi="Candara"/>
          <w:color w:val="000000" w:themeColor="text1"/>
          <w:sz w:val="28"/>
          <w:szCs w:val="28"/>
        </w:rPr>
      </w:pPr>
    </w:p>
    <w:p w14:paraId="3B57F6A7" w14:textId="77777777" w:rsidR="005E1710" w:rsidRPr="0047219B" w:rsidRDefault="005E1710" w:rsidP="005E29EE">
      <w:pPr>
        <w:spacing w:after="0"/>
        <w:rPr>
          <w:rFonts w:ascii="Candara" w:hAnsi="Candara"/>
          <w:b/>
          <w:sz w:val="28"/>
          <w:szCs w:val="28"/>
        </w:rPr>
      </w:pPr>
      <w:r w:rsidRPr="0047219B">
        <w:rPr>
          <w:rFonts w:ascii="Candara" w:hAnsi="Candara"/>
          <w:b/>
          <w:sz w:val="28"/>
          <w:szCs w:val="28"/>
        </w:rPr>
        <w:t xml:space="preserve">Procedure: </w:t>
      </w:r>
    </w:p>
    <w:p w14:paraId="389E3A9D" w14:textId="77777777" w:rsidR="005E1710" w:rsidRPr="0047219B" w:rsidRDefault="005E1710" w:rsidP="005E29EE">
      <w:pPr>
        <w:spacing w:after="0"/>
        <w:rPr>
          <w:rFonts w:ascii="Candara" w:hAnsi="Candara"/>
          <w:b/>
          <w:sz w:val="28"/>
          <w:szCs w:val="28"/>
        </w:rPr>
      </w:pPr>
    </w:p>
    <w:p w14:paraId="293B59A0" w14:textId="06A1C5E3" w:rsidR="005E1710" w:rsidRPr="0047219B" w:rsidRDefault="005E1710" w:rsidP="005E29EE">
      <w:pPr>
        <w:pStyle w:val="ListParagraph"/>
        <w:numPr>
          <w:ilvl w:val="0"/>
          <w:numId w:val="3"/>
        </w:numPr>
        <w:rPr>
          <w:sz w:val="28"/>
          <w:szCs w:val="28"/>
        </w:rPr>
      </w:pPr>
      <w:r w:rsidRPr="0047219B">
        <w:rPr>
          <w:sz w:val="28"/>
          <w:szCs w:val="28"/>
        </w:rPr>
        <w:t>Define Key Variables</w:t>
      </w:r>
    </w:p>
    <w:p w14:paraId="64EA18A1" w14:textId="77777777" w:rsidR="005E1710" w:rsidRPr="0047219B" w:rsidRDefault="005E1710" w:rsidP="005E29EE">
      <w:pPr>
        <w:pStyle w:val="ListParagraph"/>
        <w:ind w:left="792"/>
        <w:rPr>
          <w:sz w:val="28"/>
          <w:szCs w:val="28"/>
        </w:rPr>
      </w:pPr>
    </w:p>
    <w:p w14:paraId="4EABCE1C" w14:textId="62317CAE" w:rsidR="0065357E" w:rsidRDefault="0008196F"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2E0FB9">
        <w:rPr>
          <w:sz w:val="28"/>
          <w:szCs w:val="28"/>
        </w:rPr>
        <w:t xml:space="preserve">yoga related </w:t>
      </w:r>
      <w:r w:rsidR="005367D1">
        <w:rPr>
          <w:sz w:val="28"/>
          <w:szCs w:val="28"/>
        </w:rPr>
        <w:t>belief</w:t>
      </w:r>
      <w:r w:rsidR="002E0FB9">
        <w:rPr>
          <w:sz w:val="28"/>
          <w:szCs w:val="28"/>
        </w:rPr>
        <w:t>s</w:t>
      </w:r>
      <w:r w:rsidR="000D5EB4">
        <w:rPr>
          <w:sz w:val="28"/>
          <w:szCs w:val="28"/>
        </w:rPr>
        <w:t>.</w:t>
      </w:r>
      <w:r w:rsidR="0065357E">
        <w:rPr>
          <w:sz w:val="28"/>
          <w:szCs w:val="28"/>
        </w:rPr>
        <w:t>”</w:t>
      </w:r>
      <w:r w:rsidRPr="0047219B">
        <w:rPr>
          <w:sz w:val="28"/>
          <w:szCs w:val="28"/>
        </w:rPr>
        <w:t xml:space="preserve"> </w:t>
      </w:r>
    </w:p>
    <w:p w14:paraId="497996CD" w14:textId="77777777" w:rsidR="0065357E" w:rsidRDefault="0065357E" w:rsidP="005E29EE">
      <w:pPr>
        <w:pStyle w:val="ListParagraph"/>
        <w:ind w:left="882"/>
        <w:rPr>
          <w:sz w:val="28"/>
          <w:szCs w:val="28"/>
        </w:rPr>
      </w:pPr>
    </w:p>
    <w:p w14:paraId="164D9522" w14:textId="13FE6553" w:rsidR="008F5101" w:rsidRPr="0065357E" w:rsidRDefault="00D846FF" w:rsidP="005E29EE">
      <w:pPr>
        <w:pStyle w:val="ListParagraph"/>
        <w:numPr>
          <w:ilvl w:val="2"/>
          <w:numId w:val="3"/>
        </w:numPr>
        <w:rPr>
          <w:sz w:val="28"/>
          <w:szCs w:val="28"/>
        </w:rPr>
      </w:pPr>
      <w:commentRangeStart w:id="7"/>
      <w:r w:rsidRPr="0065357E">
        <w:rPr>
          <w:sz w:val="28"/>
          <w:szCs w:val="28"/>
        </w:rPr>
        <w:t xml:space="preserve">For the purposes of this experiment, </w:t>
      </w:r>
      <w:r w:rsidR="005C6A8E">
        <w:rPr>
          <w:sz w:val="28"/>
          <w:szCs w:val="28"/>
        </w:rPr>
        <w:t xml:space="preserve">a </w:t>
      </w:r>
      <w:r w:rsidR="0065357E" w:rsidRPr="0065357E">
        <w:rPr>
          <w:sz w:val="28"/>
          <w:szCs w:val="28"/>
        </w:rPr>
        <w:t>“</w:t>
      </w:r>
      <w:r w:rsidR="002E0FB9">
        <w:rPr>
          <w:sz w:val="28"/>
          <w:szCs w:val="28"/>
        </w:rPr>
        <w:t xml:space="preserve">yoga related </w:t>
      </w:r>
      <w:r w:rsidR="005367D1">
        <w:rPr>
          <w:sz w:val="28"/>
          <w:szCs w:val="28"/>
        </w:rPr>
        <w:t>belief</w:t>
      </w:r>
      <w:r w:rsidR="0065357E" w:rsidRPr="0065357E">
        <w:rPr>
          <w:sz w:val="28"/>
          <w:szCs w:val="28"/>
        </w:rPr>
        <w:t>”</w:t>
      </w:r>
      <w:r w:rsidR="000D5EB4">
        <w:rPr>
          <w:sz w:val="28"/>
          <w:szCs w:val="28"/>
        </w:rPr>
        <w:t xml:space="preserve"> is</w:t>
      </w:r>
      <w:r w:rsidR="002E0FB9">
        <w:rPr>
          <w:sz w:val="28"/>
          <w:szCs w:val="28"/>
        </w:rPr>
        <w:t xml:space="preserve"> the activation of a participant</w:t>
      </w:r>
      <w:r w:rsidR="00C0762E">
        <w:rPr>
          <w:sz w:val="28"/>
          <w:szCs w:val="28"/>
        </w:rPr>
        <w:t>’s</w:t>
      </w:r>
      <w:r w:rsidR="002E0FB9">
        <w:rPr>
          <w:sz w:val="28"/>
          <w:szCs w:val="28"/>
        </w:rPr>
        <w:t xml:space="preserve"> preconceived notions about yoga and its potential benefits that will</w:t>
      </w:r>
      <w:r w:rsidR="000D5EB4">
        <w:rPr>
          <w:sz w:val="28"/>
          <w:szCs w:val="28"/>
        </w:rPr>
        <w:t xml:space="preserve"> </w:t>
      </w:r>
      <w:r w:rsidR="00280A3D">
        <w:rPr>
          <w:sz w:val="28"/>
          <w:szCs w:val="28"/>
        </w:rPr>
        <w:t xml:space="preserve">be </w:t>
      </w:r>
      <w:r w:rsidR="005C6A8E">
        <w:rPr>
          <w:sz w:val="28"/>
          <w:szCs w:val="28"/>
        </w:rPr>
        <w:t xml:space="preserve">manipulated by </w:t>
      </w:r>
      <w:r w:rsidR="005367D1">
        <w:rPr>
          <w:sz w:val="28"/>
          <w:szCs w:val="28"/>
        </w:rPr>
        <w:t xml:space="preserve">having </w:t>
      </w:r>
      <w:r w:rsidR="00280A3D">
        <w:rPr>
          <w:sz w:val="28"/>
          <w:szCs w:val="28"/>
        </w:rPr>
        <w:t xml:space="preserve">the </w:t>
      </w:r>
      <w:r w:rsidR="005367D1">
        <w:rPr>
          <w:sz w:val="28"/>
          <w:szCs w:val="28"/>
        </w:rPr>
        <w:t xml:space="preserve">participant do a series of basic stretches that </w:t>
      </w:r>
      <w:r w:rsidR="00280A3D">
        <w:rPr>
          <w:sz w:val="28"/>
          <w:szCs w:val="28"/>
        </w:rPr>
        <w:t xml:space="preserve">he or she is </w:t>
      </w:r>
      <w:r w:rsidR="002E0FB9">
        <w:rPr>
          <w:sz w:val="28"/>
          <w:szCs w:val="28"/>
        </w:rPr>
        <w:t xml:space="preserve">told is </w:t>
      </w:r>
      <w:commentRangeStart w:id="8"/>
      <w:r w:rsidR="005367D1">
        <w:rPr>
          <w:sz w:val="28"/>
          <w:szCs w:val="28"/>
        </w:rPr>
        <w:t>yoga</w:t>
      </w:r>
      <w:commentRangeEnd w:id="8"/>
      <w:r w:rsidR="002063DE">
        <w:rPr>
          <w:rStyle w:val="CommentReference"/>
          <w:rFonts w:asciiTheme="minorHAnsi" w:hAnsiTheme="minorHAnsi"/>
        </w:rPr>
        <w:commentReference w:id="8"/>
      </w:r>
      <w:r w:rsidR="005367D1">
        <w:rPr>
          <w:sz w:val="28"/>
          <w:szCs w:val="28"/>
        </w:rPr>
        <w:t>.</w:t>
      </w:r>
      <w:r w:rsidR="0065357E" w:rsidRPr="0065357E">
        <w:rPr>
          <w:sz w:val="28"/>
          <w:szCs w:val="28"/>
        </w:rPr>
        <w:t xml:space="preserve"> </w:t>
      </w:r>
      <w:commentRangeEnd w:id="7"/>
      <w:r w:rsidR="008602BE">
        <w:rPr>
          <w:rStyle w:val="CommentReference"/>
          <w:rFonts w:asciiTheme="minorHAnsi" w:hAnsiTheme="minorHAnsi"/>
        </w:rPr>
        <w:commentReference w:id="7"/>
      </w:r>
    </w:p>
    <w:p w14:paraId="7FBD4923" w14:textId="77777777" w:rsidR="0065357E" w:rsidRDefault="0065357E" w:rsidP="005E29EE">
      <w:pPr>
        <w:pStyle w:val="ListParagraph"/>
        <w:ind w:left="882"/>
        <w:rPr>
          <w:sz w:val="28"/>
          <w:szCs w:val="28"/>
        </w:rPr>
      </w:pPr>
    </w:p>
    <w:p w14:paraId="751E88EF" w14:textId="48AA965E" w:rsidR="0008196F" w:rsidRDefault="005E1710" w:rsidP="005E29EE">
      <w:pPr>
        <w:pStyle w:val="ListParagraph"/>
        <w:numPr>
          <w:ilvl w:val="1"/>
          <w:numId w:val="3"/>
        </w:numPr>
        <w:rPr>
          <w:sz w:val="28"/>
          <w:szCs w:val="28"/>
        </w:rPr>
      </w:pPr>
      <w:r w:rsidRPr="0047219B">
        <w:rPr>
          <w:sz w:val="28"/>
          <w:szCs w:val="28"/>
        </w:rPr>
        <w:t>Create an operational definition (i.e. a clear description of exactly what a researcher means by a concept) of “</w:t>
      </w:r>
      <w:r w:rsidR="005367D1">
        <w:rPr>
          <w:sz w:val="28"/>
          <w:szCs w:val="28"/>
        </w:rPr>
        <w:t>creativity</w:t>
      </w:r>
      <w:r w:rsidRPr="0047219B">
        <w:rPr>
          <w:sz w:val="28"/>
          <w:szCs w:val="28"/>
        </w:rPr>
        <w:t xml:space="preserve">.” </w:t>
      </w:r>
    </w:p>
    <w:p w14:paraId="1E7FC3DF" w14:textId="77777777" w:rsidR="008F5101" w:rsidRDefault="008F5101" w:rsidP="005E29EE">
      <w:pPr>
        <w:pStyle w:val="ListParagraph"/>
        <w:ind w:left="792"/>
        <w:rPr>
          <w:sz w:val="28"/>
          <w:szCs w:val="28"/>
        </w:rPr>
      </w:pPr>
    </w:p>
    <w:p w14:paraId="6717EC24" w14:textId="5D796531" w:rsidR="0003647E" w:rsidRPr="0065357E" w:rsidRDefault="0003647E" w:rsidP="005E29EE">
      <w:pPr>
        <w:pStyle w:val="ListParagraph"/>
        <w:numPr>
          <w:ilvl w:val="2"/>
          <w:numId w:val="3"/>
        </w:numPr>
        <w:rPr>
          <w:sz w:val="28"/>
          <w:szCs w:val="28"/>
        </w:rPr>
      </w:pPr>
      <w:r>
        <w:rPr>
          <w:sz w:val="28"/>
          <w:szCs w:val="28"/>
        </w:rPr>
        <w:t>For purposes of this experiment, “</w:t>
      </w:r>
      <w:r w:rsidR="005367D1">
        <w:rPr>
          <w:sz w:val="28"/>
          <w:szCs w:val="28"/>
        </w:rPr>
        <w:t>creativity</w:t>
      </w:r>
      <w:r w:rsidR="0008196F" w:rsidRPr="008F5101">
        <w:rPr>
          <w:sz w:val="28"/>
          <w:szCs w:val="28"/>
        </w:rPr>
        <w:t xml:space="preserve">” </w:t>
      </w:r>
      <w:r w:rsidR="00280DB1">
        <w:rPr>
          <w:sz w:val="28"/>
          <w:szCs w:val="28"/>
        </w:rPr>
        <w:t>is defined as the</w:t>
      </w:r>
      <w:r w:rsidR="00FC20FF">
        <w:rPr>
          <w:sz w:val="28"/>
          <w:szCs w:val="28"/>
        </w:rPr>
        <w:t xml:space="preserve"> </w:t>
      </w:r>
      <w:r w:rsidR="005367D1">
        <w:rPr>
          <w:sz w:val="28"/>
          <w:szCs w:val="28"/>
        </w:rPr>
        <w:t>number of alternative uses a participant thinks of for a clothes pin</w:t>
      </w:r>
      <w:r w:rsidR="005C6A8E">
        <w:rPr>
          <w:sz w:val="28"/>
          <w:szCs w:val="28"/>
        </w:rPr>
        <w:t xml:space="preserve">. </w:t>
      </w:r>
    </w:p>
    <w:p w14:paraId="1610A143" w14:textId="77777777" w:rsidR="0047219B" w:rsidRPr="0047219B" w:rsidRDefault="0047219B" w:rsidP="005E29EE">
      <w:pPr>
        <w:pStyle w:val="ListParagraph"/>
        <w:ind w:left="360"/>
        <w:rPr>
          <w:sz w:val="28"/>
          <w:szCs w:val="28"/>
        </w:rPr>
      </w:pPr>
    </w:p>
    <w:p w14:paraId="78750F82" w14:textId="3F644F93" w:rsidR="0047219B" w:rsidRDefault="004356C7" w:rsidP="005E29EE">
      <w:pPr>
        <w:pStyle w:val="ListParagraph"/>
        <w:numPr>
          <w:ilvl w:val="0"/>
          <w:numId w:val="3"/>
        </w:numPr>
        <w:rPr>
          <w:sz w:val="28"/>
          <w:szCs w:val="28"/>
        </w:rPr>
      </w:pPr>
      <w:r>
        <w:rPr>
          <w:sz w:val="28"/>
          <w:szCs w:val="28"/>
        </w:rPr>
        <w:t>Conduct</w:t>
      </w:r>
      <w:r w:rsidR="0047219B" w:rsidRPr="0047219B">
        <w:rPr>
          <w:sz w:val="28"/>
          <w:szCs w:val="28"/>
        </w:rPr>
        <w:t xml:space="preserve"> the Study</w:t>
      </w:r>
    </w:p>
    <w:p w14:paraId="5218AE16" w14:textId="3E747BE1" w:rsidR="00BE2A1D" w:rsidRDefault="006D1BC6" w:rsidP="00BE2A1D">
      <w:pPr>
        <w:pStyle w:val="ListParagraph"/>
        <w:ind w:left="882"/>
        <w:rPr>
          <w:sz w:val="28"/>
          <w:szCs w:val="28"/>
        </w:rPr>
      </w:pPr>
      <w:r>
        <w:rPr>
          <w:sz w:val="28"/>
          <w:szCs w:val="28"/>
        </w:rPr>
        <w:t xml:space="preserve"> </w:t>
      </w:r>
    </w:p>
    <w:p w14:paraId="6AEEC71A" w14:textId="334CEEA0" w:rsidR="00280DB1" w:rsidRDefault="00CB0BF1" w:rsidP="005E29EE">
      <w:pPr>
        <w:pStyle w:val="ListParagraph"/>
        <w:numPr>
          <w:ilvl w:val="1"/>
          <w:numId w:val="3"/>
        </w:numPr>
        <w:rPr>
          <w:sz w:val="28"/>
          <w:szCs w:val="28"/>
        </w:rPr>
      </w:pPr>
      <w:r>
        <w:rPr>
          <w:sz w:val="28"/>
          <w:szCs w:val="28"/>
        </w:rPr>
        <w:t>M</w:t>
      </w:r>
      <w:r w:rsidR="00280DB1">
        <w:rPr>
          <w:sz w:val="28"/>
          <w:szCs w:val="28"/>
        </w:rPr>
        <w:t xml:space="preserve">eet </w:t>
      </w:r>
      <w:r>
        <w:rPr>
          <w:sz w:val="28"/>
          <w:szCs w:val="28"/>
        </w:rPr>
        <w:t xml:space="preserve">student/participant </w:t>
      </w:r>
      <w:r w:rsidR="00BE2A1D">
        <w:rPr>
          <w:sz w:val="28"/>
          <w:szCs w:val="28"/>
        </w:rPr>
        <w:t>at the lab</w:t>
      </w:r>
      <w:r>
        <w:rPr>
          <w:sz w:val="28"/>
          <w:szCs w:val="28"/>
        </w:rPr>
        <w:t>.</w:t>
      </w:r>
    </w:p>
    <w:p w14:paraId="24D539B8" w14:textId="77777777" w:rsidR="00280DB1" w:rsidRDefault="00280DB1" w:rsidP="005E29EE">
      <w:pPr>
        <w:pStyle w:val="ListParagraph"/>
        <w:ind w:left="882"/>
        <w:rPr>
          <w:sz w:val="28"/>
          <w:szCs w:val="28"/>
        </w:rPr>
      </w:pPr>
    </w:p>
    <w:p w14:paraId="0C83D4D8" w14:textId="0EAD4A81" w:rsidR="006D1BC6" w:rsidRPr="006F7B45" w:rsidRDefault="006D1BC6" w:rsidP="003A1753">
      <w:pPr>
        <w:pStyle w:val="ListParagraph"/>
        <w:numPr>
          <w:ilvl w:val="1"/>
          <w:numId w:val="3"/>
        </w:numPr>
        <w:rPr>
          <w:sz w:val="28"/>
          <w:szCs w:val="28"/>
        </w:rPr>
      </w:pPr>
      <w:r>
        <w:rPr>
          <w:sz w:val="28"/>
          <w:szCs w:val="28"/>
        </w:rPr>
        <w:t>P</w:t>
      </w:r>
      <w:r w:rsidR="00CB0BF1">
        <w:rPr>
          <w:sz w:val="28"/>
          <w:szCs w:val="28"/>
        </w:rPr>
        <w:t>rovide participant</w:t>
      </w:r>
      <w:r w:rsidR="0047219B">
        <w:rPr>
          <w:sz w:val="28"/>
          <w:szCs w:val="28"/>
        </w:rPr>
        <w:t xml:space="preserve"> with </w:t>
      </w:r>
      <w:r>
        <w:rPr>
          <w:sz w:val="28"/>
          <w:szCs w:val="28"/>
        </w:rPr>
        <w:t xml:space="preserve">“informed consent,” </w:t>
      </w:r>
      <w:r w:rsidR="0047219B">
        <w:rPr>
          <w:sz w:val="28"/>
          <w:szCs w:val="28"/>
        </w:rPr>
        <w:t>a brief description of the research</w:t>
      </w:r>
      <w:r w:rsidR="00280DB1">
        <w:rPr>
          <w:sz w:val="28"/>
          <w:szCs w:val="28"/>
        </w:rPr>
        <w:t xml:space="preserve"> </w:t>
      </w:r>
      <w:commentRangeStart w:id="9"/>
      <w:r w:rsidR="00280DB1">
        <w:rPr>
          <w:sz w:val="28"/>
          <w:szCs w:val="28"/>
        </w:rPr>
        <w:t>(</w:t>
      </w:r>
      <w:r w:rsidR="005367D1">
        <w:rPr>
          <w:sz w:val="28"/>
          <w:szCs w:val="28"/>
        </w:rPr>
        <w:t>Yoga and creativity</w:t>
      </w:r>
      <w:r w:rsidR="00280DB1">
        <w:rPr>
          <w:sz w:val="28"/>
          <w:szCs w:val="28"/>
        </w:rPr>
        <w:t>)</w:t>
      </w:r>
      <w:r w:rsidR="0047219B">
        <w:rPr>
          <w:sz w:val="28"/>
          <w:szCs w:val="28"/>
        </w:rPr>
        <w:t xml:space="preserve">, </w:t>
      </w:r>
      <w:commentRangeEnd w:id="9"/>
      <w:r w:rsidR="005E483E">
        <w:rPr>
          <w:rStyle w:val="CommentReference"/>
          <w:rFonts w:asciiTheme="minorHAnsi" w:hAnsiTheme="minorHAnsi"/>
        </w:rPr>
        <w:commentReference w:id="9"/>
      </w:r>
      <w:commentRangeStart w:id="10"/>
      <w:r w:rsidR="0047219B">
        <w:rPr>
          <w:sz w:val="28"/>
          <w:szCs w:val="28"/>
        </w:rPr>
        <w:t>a</w:t>
      </w:r>
      <w:commentRangeEnd w:id="10"/>
      <w:r w:rsidR="00E4422F">
        <w:rPr>
          <w:rStyle w:val="CommentReference"/>
          <w:rFonts w:asciiTheme="minorHAnsi" w:hAnsiTheme="minorHAnsi"/>
        </w:rPr>
        <w:commentReference w:id="10"/>
      </w:r>
      <w:r w:rsidR="0047219B">
        <w:rPr>
          <w:sz w:val="28"/>
          <w:szCs w:val="28"/>
        </w:rPr>
        <w:t xml:space="preserve"> sense of the procedure, an indication of potential risks</w:t>
      </w:r>
      <w:r w:rsidR="003344E7">
        <w:rPr>
          <w:sz w:val="28"/>
          <w:szCs w:val="28"/>
        </w:rPr>
        <w:t>/benefits</w:t>
      </w:r>
      <w:r w:rsidR="0047219B">
        <w:rPr>
          <w:sz w:val="28"/>
          <w:szCs w:val="28"/>
        </w:rPr>
        <w:t>,</w:t>
      </w:r>
      <w:r w:rsidR="003344E7">
        <w:rPr>
          <w:sz w:val="28"/>
          <w:szCs w:val="28"/>
        </w:rPr>
        <w:t xml:space="preserve"> </w:t>
      </w:r>
      <w:proofErr w:type="gramStart"/>
      <w:r w:rsidR="003344E7">
        <w:rPr>
          <w:sz w:val="28"/>
          <w:szCs w:val="28"/>
        </w:rPr>
        <w:t>the</w:t>
      </w:r>
      <w:proofErr w:type="gramEnd"/>
      <w:r w:rsidR="003344E7">
        <w:rPr>
          <w:sz w:val="28"/>
          <w:szCs w:val="28"/>
        </w:rPr>
        <w:t xml:space="preserve"> right </w:t>
      </w:r>
      <w:r w:rsidR="00C40736">
        <w:rPr>
          <w:sz w:val="28"/>
          <w:szCs w:val="28"/>
        </w:rPr>
        <w:t>of</w:t>
      </w:r>
      <w:r w:rsidR="003344E7">
        <w:rPr>
          <w:sz w:val="28"/>
          <w:szCs w:val="28"/>
        </w:rPr>
        <w:t xml:space="preserve"> withdrawal at any time, and </w:t>
      </w:r>
      <w:r>
        <w:rPr>
          <w:sz w:val="28"/>
          <w:szCs w:val="28"/>
        </w:rPr>
        <w:t xml:space="preserve">a manner to get help if they </w:t>
      </w:r>
      <w:r w:rsidR="003344E7">
        <w:rPr>
          <w:sz w:val="28"/>
          <w:szCs w:val="28"/>
        </w:rPr>
        <w:t>experience discomfort.</w:t>
      </w:r>
    </w:p>
    <w:p w14:paraId="290FE59F" w14:textId="77777777" w:rsidR="006F7B45" w:rsidRDefault="006F7B45" w:rsidP="006F7B45">
      <w:pPr>
        <w:pStyle w:val="ListParagraph"/>
        <w:ind w:left="882"/>
        <w:rPr>
          <w:sz w:val="28"/>
          <w:szCs w:val="28"/>
        </w:rPr>
      </w:pPr>
    </w:p>
    <w:p w14:paraId="18B745AB" w14:textId="34B5152D" w:rsidR="0038250B" w:rsidRDefault="0038250B" w:rsidP="00AA1E58">
      <w:pPr>
        <w:pStyle w:val="ListParagraph"/>
        <w:numPr>
          <w:ilvl w:val="1"/>
          <w:numId w:val="3"/>
        </w:numPr>
        <w:rPr>
          <w:sz w:val="28"/>
          <w:szCs w:val="28"/>
        </w:rPr>
      </w:pPr>
      <w:r>
        <w:rPr>
          <w:sz w:val="28"/>
          <w:szCs w:val="28"/>
        </w:rPr>
        <w:t>Run the Placebo Yoga Condition</w:t>
      </w:r>
      <w:r w:rsidR="00AA1E58" w:rsidRPr="0038250B">
        <w:rPr>
          <w:sz w:val="28"/>
          <w:szCs w:val="28"/>
        </w:rPr>
        <w:t xml:space="preserve"> </w:t>
      </w:r>
    </w:p>
    <w:p w14:paraId="5AF50968" w14:textId="77777777" w:rsidR="0038250B" w:rsidRDefault="0038250B" w:rsidP="0038250B">
      <w:pPr>
        <w:pStyle w:val="ListParagraph"/>
        <w:ind w:left="1224"/>
        <w:rPr>
          <w:sz w:val="28"/>
          <w:szCs w:val="28"/>
        </w:rPr>
      </w:pPr>
    </w:p>
    <w:p w14:paraId="313F370F" w14:textId="43BD5C0C" w:rsidR="006F7B45" w:rsidRDefault="0038250B" w:rsidP="006F7B45">
      <w:pPr>
        <w:pStyle w:val="ListParagraph"/>
        <w:numPr>
          <w:ilvl w:val="2"/>
          <w:numId w:val="3"/>
        </w:numPr>
        <w:rPr>
          <w:sz w:val="28"/>
          <w:szCs w:val="28"/>
        </w:rPr>
      </w:pPr>
      <w:r>
        <w:rPr>
          <w:sz w:val="28"/>
          <w:szCs w:val="28"/>
        </w:rPr>
        <w:t>A placebo</w:t>
      </w:r>
      <w:r w:rsidR="00DE5166">
        <w:rPr>
          <w:sz w:val="28"/>
          <w:szCs w:val="28"/>
        </w:rPr>
        <w:t xml:space="preserve"> is an inert substance or procedure that a person believes has </w:t>
      </w:r>
      <w:r w:rsidR="00DB0813">
        <w:rPr>
          <w:sz w:val="28"/>
          <w:szCs w:val="28"/>
        </w:rPr>
        <w:t xml:space="preserve">an </w:t>
      </w:r>
      <w:r w:rsidR="00DE5166">
        <w:rPr>
          <w:sz w:val="28"/>
          <w:szCs w:val="28"/>
        </w:rPr>
        <w:t>active ingredient. Placebos test how much the mere belief that something works can produce changes in the dependent variable.</w:t>
      </w:r>
    </w:p>
    <w:p w14:paraId="0D0B669C" w14:textId="77777777" w:rsidR="006F7B45" w:rsidRDefault="006F7B45" w:rsidP="006F7B45">
      <w:pPr>
        <w:pStyle w:val="ListParagraph"/>
        <w:ind w:left="1224"/>
        <w:rPr>
          <w:sz w:val="28"/>
          <w:szCs w:val="28"/>
        </w:rPr>
      </w:pPr>
    </w:p>
    <w:p w14:paraId="7C7E0A86" w14:textId="68F76695" w:rsidR="006F7B45" w:rsidRPr="006F7B45" w:rsidRDefault="001B548D" w:rsidP="006F7B45">
      <w:pPr>
        <w:pStyle w:val="ListParagraph"/>
        <w:numPr>
          <w:ilvl w:val="2"/>
          <w:numId w:val="3"/>
        </w:numPr>
        <w:rPr>
          <w:sz w:val="28"/>
          <w:szCs w:val="28"/>
        </w:rPr>
      </w:pPr>
      <w:r>
        <w:rPr>
          <w:sz w:val="28"/>
          <w:szCs w:val="28"/>
        </w:rPr>
        <w:t xml:space="preserve">Tell </w:t>
      </w:r>
      <w:r w:rsidR="006F7B45" w:rsidRPr="006F7B45">
        <w:rPr>
          <w:sz w:val="28"/>
          <w:szCs w:val="28"/>
        </w:rPr>
        <w:t>the participant</w:t>
      </w:r>
      <w:r>
        <w:rPr>
          <w:sz w:val="28"/>
          <w:szCs w:val="28"/>
        </w:rPr>
        <w:t>:</w:t>
      </w:r>
      <w:r w:rsidR="006F7B45" w:rsidRPr="006F7B45">
        <w:rPr>
          <w:sz w:val="28"/>
          <w:szCs w:val="28"/>
        </w:rPr>
        <w:t xml:space="preserve">  “In consultation with the wellness center at </w:t>
      </w:r>
      <w:r>
        <w:rPr>
          <w:sz w:val="28"/>
          <w:szCs w:val="28"/>
        </w:rPr>
        <w:t>a</w:t>
      </w:r>
      <w:r w:rsidRPr="006F7B45">
        <w:rPr>
          <w:sz w:val="28"/>
          <w:szCs w:val="28"/>
        </w:rPr>
        <w:t xml:space="preserve"> </w:t>
      </w:r>
      <w:r w:rsidR="006F7B45" w:rsidRPr="006F7B45">
        <w:rPr>
          <w:sz w:val="28"/>
          <w:szCs w:val="28"/>
        </w:rPr>
        <w:t>local hospital we are</w:t>
      </w:r>
      <w:r w:rsidR="00DB0813">
        <w:rPr>
          <w:sz w:val="28"/>
          <w:szCs w:val="28"/>
        </w:rPr>
        <w:t xml:space="preserve"> </w:t>
      </w:r>
      <w:r w:rsidR="006F7B45" w:rsidRPr="006F7B45">
        <w:rPr>
          <w:sz w:val="28"/>
          <w:szCs w:val="28"/>
        </w:rPr>
        <w:t xml:space="preserve">testing </w:t>
      </w:r>
      <w:r w:rsidR="002D4432">
        <w:rPr>
          <w:sz w:val="28"/>
          <w:szCs w:val="28"/>
        </w:rPr>
        <w:t>the</w:t>
      </w:r>
      <w:r w:rsidR="002D4432" w:rsidRPr="006F7B45">
        <w:rPr>
          <w:sz w:val="28"/>
          <w:szCs w:val="28"/>
        </w:rPr>
        <w:t xml:space="preserve"> </w:t>
      </w:r>
      <w:r w:rsidR="006F7B45" w:rsidRPr="006F7B45">
        <w:rPr>
          <w:sz w:val="28"/>
          <w:szCs w:val="28"/>
        </w:rPr>
        <w:t xml:space="preserve">potential benefits of yoga. As you may know yoga is a 5,000 year-old system of exercises </w:t>
      </w:r>
      <w:r w:rsidR="00DB0813">
        <w:rPr>
          <w:sz w:val="28"/>
          <w:szCs w:val="28"/>
        </w:rPr>
        <w:t>and</w:t>
      </w:r>
      <w:r w:rsidR="006F7B45" w:rsidRPr="006F7B45">
        <w:rPr>
          <w:sz w:val="28"/>
          <w:szCs w:val="28"/>
        </w:rPr>
        <w:t xml:space="preserve"> stretches designed to help build and emphasize connections between body </w:t>
      </w:r>
      <w:r w:rsidR="006F7B45" w:rsidRPr="006F7B45">
        <w:rPr>
          <w:sz w:val="28"/>
          <w:szCs w:val="28"/>
        </w:rPr>
        <w:lastRenderedPageBreak/>
        <w:t xml:space="preserve">and mind.  For this study I’d like you to engage in a series of yoga movements.” </w:t>
      </w:r>
    </w:p>
    <w:p w14:paraId="63339CC7" w14:textId="77777777" w:rsidR="006F7B45" w:rsidRDefault="006F7B45" w:rsidP="006F7B45">
      <w:pPr>
        <w:pStyle w:val="ListParagraph"/>
        <w:ind w:left="1224"/>
        <w:rPr>
          <w:sz w:val="28"/>
          <w:szCs w:val="28"/>
        </w:rPr>
      </w:pPr>
    </w:p>
    <w:p w14:paraId="2C12E741" w14:textId="6103337F" w:rsidR="007264C9" w:rsidRPr="0038250B" w:rsidRDefault="001B548D" w:rsidP="007264C9">
      <w:pPr>
        <w:pStyle w:val="ListParagraph"/>
        <w:numPr>
          <w:ilvl w:val="2"/>
          <w:numId w:val="3"/>
        </w:numPr>
        <w:rPr>
          <w:sz w:val="28"/>
          <w:szCs w:val="28"/>
        </w:rPr>
      </w:pPr>
      <w:r>
        <w:rPr>
          <w:sz w:val="28"/>
          <w:szCs w:val="28"/>
        </w:rPr>
        <w:t>Direct the</w:t>
      </w:r>
      <w:r w:rsidR="0038250B">
        <w:rPr>
          <w:sz w:val="28"/>
          <w:szCs w:val="28"/>
        </w:rPr>
        <w:t xml:space="preserve"> participant </w:t>
      </w:r>
      <w:r>
        <w:rPr>
          <w:sz w:val="28"/>
          <w:szCs w:val="28"/>
        </w:rPr>
        <w:t xml:space="preserve">to </w:t>
      </w:r>
      <w:r w:rsidR="0038250B">
        <w:rPr>
          <w:sz w:val="28"/>
          <w:szCs w:val="28"/>
        </w:rPr>
        <w:t xml:space="preserve">do </w:t>
      </w:r>
      <w:r w:rsidR="00DE5166">
        <w:rPr>
          <w:sz w:val="28"/>
          <w:szCs w:val="28"/>
        </w:rPr>
        <w:t xml:space="preserve">several </w:t>
      </w:r>
      <w:r w:rsidR="006F7B45">
        <w:rPr>
          <w:sz w:val="28"/>
          <w:szCs w:val="28"/>
        </w:rPr>
        <w:t>“yoga”</w:t>
      </w:r>
      <w:r w:rsidR="00DE5166">
        <w:rPr>
          <w:sz w:val="28"/>
          <w:szCs w:val="28"/>
        </w:rPr>
        <w:t xml:space="preserve"> stretches </w:t>
      </w:r>
      <w:r w:rsidR="00E9493F">
        <w:rPr>
          <w:sz w:val="28"/>
          <w:szCs w:val="28"/>
        </w:rPr>
        <w:t xml:space="preserve">(these stretches are not actually considered yoga) </w:t>
      </w:r>
      <w:r w:rsidR="0038250B">
        <w:rPr>
          <w:sz w:val="28"/>
          <w:szCs w:val="28"/>
        </w:rPr>
        <w:t>(pictured here).</w:t>
      </w:r>
      <w:r w:rsidR="006F7B45">
        <w:rPr>
          <w:sz w:val="28"/>
          <w:szCs w:val="28"/>
        </w:rPr>
        <w:t xml:space="preserve"> </w:t>
      </w:r>
      <w:r w:rsidR="007264C9">
        <w:rPr>
          <w:sz w:val="28"/>
          <w:szCs w:val="28"/>
        </w:rPr>
        <w:t xml:space="preserve"> Each stretch should be held for one minute.</w:t>
      </w:r>
    </w:p>
    <w:p w14:paraId="65BCC24A" w14:textId="4733DF86" w:rsidR="001B548D" w:rsidRDefault="001B548D" w:rsidP="007264C9">
      <w:pPr>
        <w:pStyle w:val="ListParagraph"/>
        <w:ind w:left="1224"/>
        <w:rPr>
          <w:sz w:val="28"/>
          <w:szCs w:val="28"/>
        </w:rPr>
      </w:pPr>
    </w:p>
    <w:p w14:paraId="7B2B29E7" w14:textId="77777777" w:rsidR="001B548D" w:rsidRPr="001B548D" w:rsidRDefault="001B548D" w:rsidP="001B548D">
      <w:pPr>
        <w:pStyle w:val="ListParagraph"/>
        <w:ind w:left="0"/>
        <w:rPr>
          <w:sz w:val="28"/>
          <w:szCs w:val="28"/>
        </w:rPr>
      </w:pPr>
    </w:p>
    <w:p w14:paraId="00678AE5" w14:textId="0D7A7477" w:rsidR="0038250B" w:rsidRPr="0038250B" w:rsidRDefault="008E0B3D" w:rsidP="0038250B">
      <w:pPr>
        <w:jc w:val="center"/>
        <w:rPr>
          <w:sz w:val="28"/>
          <w:szCs w:val="28"/>
        </w:rPr>
      </w:pPr>
      <w:r>
        <w:rPr>
          <w:rStyle w:val="CommentReference"/>
        </w:rPr>
        <w:commentReference w:id="11"/>
      </w:r>
    </w:p>
    <w:p w14:paraId="6D1D8E32" w14:textId="77777777" w:rsidR="0038250B" w:rsidRDefault="0038250B" w:rsidP="0038250B">
      <w:pPr>
        <w:pStyle w:val="ListParagraph"/>
        <w:ind w:left="882"/>
        <w:rPr>
          <w:sz w:val="28"/>
          <w:szCs w:val="28"/>
        </w:rPr>
      </w:pPr>
      <w:commentRangeStart w:id="12"/>
      <w:commentRangeStart w:id="13"/>
    </w:p>
    <w:p w14:paraId="1F03D1E1" w14:textId="5AE187F9" w:rsidR="00F34C03" w:rsidRDefault="00F34C03" w:rsidP="0038250B">
      <w:pPr>
        <w:pStyle w:val="ListParagraph"/>
        <w:ind w:left="882"/>
        <w:rPr>
          <w:sz w:val="28"/>
          <w:szCs w:val="28"/>
        </w:rPr>
      </w:pPr>
      <w:r>
        <w:rPr>
          <w:noProof/>
        </w:rPr>
        <w:drawing>
          <wp:inline distT="0" distB="0" distL="0" distR="0" wp14:anchorId="23DE8DFD" wp14:editId="372D2B43">
            <wp:extent cx="3619500" cy="2819400"/>
            <wp:effectExtent l="0" t="0" r="0" b="0"/>
            <wp:docPr id="2" name="Picture 2" descr="Silhouette of people exercising Royalty Free Stock Vector Art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omImage" descr="Silhouette of people exercising Royalty Free Stock Vector Art Illustr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9500" cy="2819400"/>
                    </a:xfrm>
                    <a:prstGeom prst="rect">
                      <a:avLst/>
                    </a:prstGeom>
                    <a:noFill/>
                    <a:ln>
                      <a:noFill/>
                    </a:ln>
                  </pic:spPr>
                </pic:pic>
              </a:graphicData>
            </a:graphic>
          </wp:inline>
        </w:drawing>
      </w:r>
      <w:commentRangeEnd w:id="12"/>
      <w:r>
        <w:rPr>
          <w:rStyle w:val="CommentReference"/>
          <w:rFonts w:asciiTheme="minorHAnsi" w:hAnsiTheme="minorHAnsi"/>
        </w:rPr>
        <w:commentReference w:id="12"/>
      </w:r>
      <w:commentRangeEnd w:id="13"/>
      <w:r w:rsidR="00266BF0">
        <w:rPr>
          <w:rStyle w:val="CommentReference"/>
          <w:rFonts w:asciiTheme="minorHAnsi" w:hAnsiTheme="minorHAnsi"/>
        </w:rPr>
        <w:commentReference w:id="13"/>
      </w:r>
    </w:p>
    <w:p w14:paraId="70976BFE" w14:textId="77777777" w:rsidR="00F34C03" w:rsidRDefault="00F34C03" w:rsidP="0038250B">
      <w:pPr>
        <w:pStyle w:val="ListParagraph"/>
        <w:ind w:left="882"/>
        <w:rPr>
          <w:sz w:val="28"/>
          <w:szCs w:val="28"/>
        </w:rPr>
      </w:pPr>
    </w:p>
    <w:p w14:paraId="62DBD344" w14:textId="0BA4AD29" w:rsidR="00AA1E58" w:rsidRDefault="00AA1E58" w:rsidP="00AA1E58">
      <w:pPr>
        <w:pStyle w:val="ListParagraph"/>
        <w:numPr>
          <w:ilvl w:val="1"/>
          <w:numId w:val="3"/>
        </w:numPr>
        <w:rPr>
          <w:sz w:val="28"/>
          <w:szCs w:val="28"/>
        </w:rPr>
      </w:pPr>
      <w:r w:rsidRPr="0038250B">
        <w:rPr>
          <w:sz w:val="28"/>
          <w:szCs w:val="28"/>
        </w:rPr>
        <w:t xml:space="preserve">Run the </w:t>
      </w:r>
      <w:r w:rsidR="006F7B45">
        <w:rPr>
          <w:sz w:val="28"/>
          <w:szCs w:val="28"/>
        </w:rPr>
        <w:t>Stretching</w:t>
      </w:r>
      <w:r w:rsidR="0038250B" w:rsidRPr="0038250B">
        <w:rPr>
          <w:sz w:val="28"/>
          <w:szCs w:val="28"/>
        </w:rPr>
        <w:t xml:space="preserve"> </w:t>
      </w:r>
      <w:r w:rsidR="0038250B">
        <w:rPr>
          <w:sz w:val="28"/>
          <w:szCs w:val="28"/>
        </w:rPr>
        <w:t>C</w:t>
      </w:r>
      <w:r w:rsidR="00297F57" w:rsidRPr="0038250B">
        <w:rPr>
          <w:sz w:val="28"/>
          <w:szCs w:val="28"/>
        </w:rPr>
        <w:t>ondition</w:t>
      </w:r>
      <w:r w:rsidR="007264C9">
        <w:rPr>
          <w:sz w:val="28"/>
          <w:szCs w:val="28"/>
        </w:rPr>
        <w:t xml:space="preserve"> (shown with a </w:t>
      </w:r>
      <w:r w:rsidR="00DE5166">
        <w:rPr>
          <w:sz w:val="28"/>
          <w:szCs w:val="28"/>
        </w:rPr>
        <w:t>different participant)</w:t>
      </w:r>
    </w:p>
    <w:p w14:paraId="7BB9909D" w14:textId="77777777" w:rsidR="003F0559" w:rsidRDefault="003F0559" w:rsidP="003F0559">
      <w:pPr>
        <w:pStyle w:val="ListParagraph"/>
        <w:ind w:left="1224"/>
        <w:rPr>
          <w:sz w:val="28"/>
          <w:szCs w:val="28"/>
        </w:rPr>
      </w:pPr>
    </w:p>
    <w:p w14:paraId="11D6E270" w14:textId="0B2ECB00" w:rsidR="003F0559" w:rsidRPr="006F7B45" w:rsidRDefault="007264C9" w:rsidP="003F0559">
      <w:pPr>
        <w:pStyle w:val="ListParagraph"/>
        <w:numPr>
          <w:ilvl w:val="2"/>
          <w:numId w:val="3"/>
        </w:numPr>
        <w:rPr>
          <w:sz w:val="28"/>
          <w:szCs w:val="28"/>
        </w:rPr>
      </w:pPr>
      <w:r>
        <w:rPr>
          <w:sz w:val="28"/>
          <w:szCs w:val="28"/>
        </w:rPr>
        <w:t>T</w:t>
      </w:r>
      <w:r w:rsidR="003F0559" w:rsidRPr="006F7B45">
        <w:rPr>
          <w:sz w:val="28"/>
          <w:szCs w:val="28"/>
        </w:rPr>
        <w:t>ell the participant</w:t>
      </w:r>
      <w:r>
        <w:rPr>
          <w:sz w:val="28"/>
          <w:szCs w:val="28"/>
        </w:rPr>
        <w:t>:</w:t>
      </w:r>
      <w:r w:rsidR="003F0559" w:rsidRPr="006F7B45">
        <w:rPr>
          <w:sz w:val="28"/>
          <w:szCs w:val="28"/>
        </w:rPr>
        <w:t xml:space="preserve">  “In consultation with the wellness center at the local hospital we are testing potential benefits of </w:t>
      </w:r>
      <w:r w:rsidR="003F0559">
        <w:rPr>
          <w:sz w:val="28"/>
          <w:szCs w:val="28"/>
        </w:rPr>
        <w:t>stretching</w:t>
      </w:r>
      <w:r w:rsidR="003F0559" w:rsidRPr="006F7B45">
        <w:rPr>
          <w:sz w:val="28"/>
          <w:szCs w:val="28"/>
        </w:rPr>
        <w:t xml:space="preserve">. As you may know </w:t>
      </w:r>
      <w:r w:rsidR="003F0559">
        <w:rPr>
          <w:sz w:val="28"/>
          <w:szCs w:val="28"/>
        </w:rPr>
        <w:t xml:space="preserve">stretching is an integral component to personal fitness. </w:t>
      </w:r>
      <w:r w:rsidR="003F0559" w:rsidRPr="006F7B45">
        <w:rPr>
          <w:sz w:val="28"/>
          <w:szCs w:val="28"/>
        </w:rPr>
        <w:t xml:space="preserve">For this study I’d like you to engage in a series of </w:t>
      </w:r>
      <w:r w:rsidR="003F0559">
        <w:rPr>
          <w:sz w:val="28"/>
          <w:szCs w:val="28"/>
        </w:rPr>
        <w:t>stretching</w:t>
      </w:r>
      <w:r w:rsidR="003F0559" w:rsidRPr="006F7B45">
        <w:rPr>
          <w:sz w:val="28"/>
          <w:szCs w:val="28"/>
        </w:rPr>
        <w:t xml:space="preserve"> movements.” </w:t>
      </w:r>
    </w:p>
    <w:p w14:paraId="18D9D61F" w14:textId="77777777" w:rsidR="003F0559" w:rsidRDefault="003F0559" w:rsidP="003F0559">
      <w:pPr>
        <w:pStyle w:val="ListParagraph"/>
        <w:ind w:left="1224"/>
        <w:rPr>
          <w:sz w:val="28"/>
          <w:szCs w:val="28"/>
        </w:rPr>
      </w:pPr>
    </w:p>
    <w:p w14:paraId="10E5D852" w14:textId="5740329E" w:rsidR="007264C9" w:rsidRDefault="000F4D34" w:rsidP="003F0559">
      <w:pPr>
        <w:pStyle w:val="ListParagraph"/>
        <w:numPr>
          <w:ilvl w:val="2"/>
          <w:numId w:val="3"/>
        </w:numPr>
        <w:rPr>
          <w:sz w:val="28"/>
          <w:szCs w:val="28"/>
        </w:rPr>
      </w:pPr>
      <w:r>
        <w:rPr>
          <w:sz w:val="28"/>
          <w:szCs w:val="28"/>
        </w:rPr>
        <w:t>Instruct</w:t>
      </w:r>
      <w:r w:rsidR="003F0559">
        <w:rPr>
          <w:sz w:val="28"/>
          <w:szCs w:val="28"/>
        </w:rPr>
        <w:t xml:space="preserve"> the participa</w:t>
      </w:r>
      <w:r>
        <w:rPr>
          <w:sz w:val="28"/>
          <w:szCs w:val="28"/>
        </w:rPr>
        <w:t xml:space="preserve">nt do several stretches </w:t>
      </w:r>
      <w:r w:rsidR="003F0559">
        <w:rPr>
          <w:sz w:val="28"/>
          <w:szCs w:val="28"/>
        </w:rPr>
        <w:t xml:space="preserve">(pictured here). Hold </w:t>
      </w:r>
      <w:r w:rsidR="007264C9">
        <w:rPr>
          <w:sz w:val="28"/>
          <w:szCs w:val="28"/>
        </w:rPr>
        <w:t xml:space="preserve">stretch should be held for one </w:t>
      </w:r>
      <w:r w:rsidR="003F0559">
        <w:rPr>
          <w:sz w:val="28"/>
          <w:szCs w:val="28"/>
        </w:rPr>
        <w:t xml:space="preserve">minute. </w:t>
      </w:r>
    </w:p>
    <w:p w14:paraId="4881A287" w14:textId="77777777" w:rsidR="007264C9" w:rsidRPr="007264C9" w:rsidRDefault="007264C9" w:rsidP="007264C9">
      <w:pPr>
        <w:pStyle w:val="ListParagraph"/>
        <w:rPr>
          <w:sz w:val="28"/>
          <w:szCs w:val="28"/>
        </w:rPr>
      </w:pPr>
    </w:p>
    <w:p w14:paraId="46EAFEAF" w14:textId="6EC09CF9" w:rsidR="0038250B" w:rsidRPr="003F0559" w:rsidRDefault="003F0559" w:rsidP="007264C9">
      <w:pPr>
        <w:pStyle w:val="ListParagraph"/>
        <w:numPr>
          <w:ilvl w:val="3"/>
          <w:numId w:val="3"/>
        </w:numPr>
        <w:rPr>
          <w:sz w:val="28"/>
          <w:szCs w:val="28"/>
        </w:rPr>
      </w:pPr>
      <w:r>
        <w:rPr>
          <w:sz w:val="28"/>
          <w:szCs w:val="28"/>
        </w:rPr>
        <w:t xml:space="preserve">These are purposefully the same as the placebo </w:t>
      </w:r>
      <w:r w:rsidR="007264C9">
        <w:rPr>
          <w:sz w:val="28"/>
          <w:szCs w:val="28"/>
        </w:rPr>
        <w:t xml:space="preserve">condition. Everything with the </w:t>
      </w:r>
      <w:r w:rsidR="007264C9">
        <w:rPr>
          <w:sz w:val="28"/>
          <w:szCs w:val="28"/>
        </w:rPr>
        <w:lastRenderedPageBreak/>
        <w:t>s</w:t>
      </w:r>
      <w:r>
        <w:rPr>
          <w:sz w:val="28"/>
          <w:szCs w:val="28"/>
        </w:rPr>
        <w:t xml:space="preserve">tretching condition should be the same with the exception </w:t>
      </w:r>
      <w:r w:rsidR="007264C9">
        <w:rPr>
          <w:sz w:val="28"/>
          <w:szCs w:val="28"/>
        </w:rPr>
        <w:t>of the introductory comments to the participant (2.3.2. and 2.4.1.).</w:t>
      </w:r>
    </w:p>
    <w:p w14:paraId="2179C669" w14:textId="77777777" w:rsidR="003F0559" w:rsidRPr="0038250B" w:rsidRDefault="003F0559" w:rsidP="0038250B">
      <w:pPr>
        <w:pStyle w:val="ListParagraph"/>
        <w:ind w:left="882"/>
        <w:rPr>
          <w:sz w:val="28"/>
          <w:szCs w:val="28"/>
        </w:rPr>
      </w:pPr>
    </w:p>
    <w:p w14:paraId="363CA277" w14:textId="0E9F8EFC" w:rsidR="00DE5166" w:rsidRDefault="00DE5166" w:rsidP="00DE5166">
      <w:pPr>
        <w:pStyle w:val="ListParagraph"/>
        <w:numPr>
          <w:ilvl w:val="1"/>
          <w:numId w:val="3"/>
        </w:numPr>
        <w:rPr>
          <w:sz w:val="28"/>
          <w:szCs w:val="28"/>
        </w:rPr>
      </w:pPr>
      <w:r>
        <w:rPr>
          <w:sz w:val="28"/>
          <w:szCs w:val="28"/>
        </w:rPr>
        <w:t xml:space="preserve">Give the participant the dependent variable. </w:t>
      </w:r>
    </w:p>
    <w:p w14:paraId="2E536815" w14:textId="77777777" w:rsidR="006F7B45" w:rsidRDefault="006F7B45" w:rsidP="006F7B45">
      <w:pPr>
        <w:pStyle w:val="ListParagraph"/>
        <w:ind w:left="1224"/>
        <w:rPr>
          <w:sz w:val="28"/>
          <w:szCs w:val="28"/>
        </w:rPr>
      </w:pPr>
    </w:p>
    <w:p w14:paraId="3CAD16C0" w14:textId="54E2B283" w:rsidR="00DE5166" w:rsidRDefault="004356C7" w:rsidP="00DE5166">
      <w:pPr>
        <w:pStyle w:val="ListParagraph"/>
        <w:numPr>
          <w:ilvl w:val="2"/>
          <w:numId w:val="3"/>
        </w:numPr>
        <w:rPr>
          <w:sz w:val="28"/>
          <w:szCs w:val="28"/>
        </w:rPr>
      </w:pPr>
      <w:r>
        <w:rPr>
          <w:sz w:val="28"/>
          <w:szCs w:val="28"/>
        </w:rPr>
        <w:t>Give participant</w:t>
      </w:r>
      <w:r w:rsidR="00DE5166">
        <w:rPr>
          <w:sz w:val="28"/>
          <w:szCs w:val="28"/>
        </w:rPr>
        <w:t xml:space="preserve"> the Guilford</w:t>
      </w:r>
      <w:r w:rsidR="00DE5166" w:rsidRPr="00DE5166">
        <w:rPr>
          <w:sz w:val="28"/>
          <w:szCs w:val="28"/>
        </w:rPr>
        <w:t xml:space="preserve"> Alternative Uses Task</w:t>
      </w:r>
      <w:r w:rsidR="00DE5166">
        <w:rPr>
          <w:sz w:val="28"/>
          <w:szCs w:val="28"/>
        </w:rPr>
        <w:t xml:space="preserve"> by asking </w:t>
      </w:r>
      <w:r>
        <w:rPr>
          <w:sz w:val="28"/>
          <w:szCs w:val="28"/>
        </w:rPr>
        <w:t>him or her to “l</w:t>
      </w:r>
      <w:r w:rsidR="00DE5166">
        <w:rPr>
          <w:sz w:val="28"/>
          <w:szCs w:val="28"/>
        </w:rPr>
        <w:t xml:space="preserve">ist as many possible uses as you can think of in the next </w:t>
      </w:r>
      <w:r w:rsidR="006F7B45">
        <w:rPr>
          <w:sz w:val="28"/>
          <w:szCs w:val="28"/>
        </w:rPr>
        <w:t>3</w:t>
      </w:r>
      <w:r w:rsidR="00DE5166">
        <w:rPr>
          <w:sz w:val="28"/>
          <w:szCs w:val="28"/>
        </w:rPr>
        <w:t xml:space="preserve"> minutes for a clothes pin</w:t>
      </w:r>
      <w:r>
        <w:rPr>
          <w:sz w:val="28"/>
          <w:szCs w:val="28"/>
        </w:rPr>
        <w:t>.</w:t>
      </w:r>
      <w:r w:rsidR="00DE5166">
        <w:rPr>
          <w:sz w:val="28"/>
          <w:szCs w:val="28"/>
        </w:rPr>
        <w:t>”</w:t>
      </w:r>
    </w:p>
    <w:p w14:paraId="23615CB5" w14:textId="77777777" w:rsidR="00DE5166" w:rsidRDefault="00DE5166" w:rsidP="00DE5166">
      <w:pPr>
        <w:pStyle w:val="ListParagraph"/>
        <w:ind w:left="1224"/>
        <w:rPr>
          <w:sz w:val="28"/>
          <w:szCs w:val="28"/>
        </w:rPr>
      </w:pPr>
    </w:p>
    <w:p w14:paraId="19184EB7" w14:textId="4B0BCFD0" w:rsidR="00DE5166" w:rsidRDefault="004356C7" w:rsidP="006F7B45">
      <w:pPr>
        <w:pStyle w:val="ListParagraph"/>
        <w:numPr>
          <w:ilvl w:val="2"/>
          <w:numId w:val="3"/>
        </w:numPr>
        <w:rPr>
          <w:sz w:val="28"/>
          <w:szCs w:val="28"/>
        </w:rPr>
      </w:pPr>
      <w:r>
        <w:rPr>
          <w:sz w:val="28"/>
          <w:szCs w:val="28"/>
        </w:rPr>
        <w:t>Give participant</w:t>
      </w:r>
      <w:r w:rsidR="00DE5166">
        <w:rPr>
          <w:sz w:val="28"/>
          <w:szCs w:val="28"/>
        </w:rPr>
        <w:t xml:space="preserve"> a </w:t>
      </w:r>
      <w:r w:rsidR="00DB0813">
        <w:rPr>
          <w:sz w:val="28"/>
          <w:szCs w:val="28"/>
        </w:rPr>
        <w:t xml:space="preserve">piece of </w:t>
      </w:r>
      <w:r w:rsidR="00DE5166">
        <w:rPr>
          <w:sz w:val="28"/>
          <w:szCs w:val="28"/>
        </w:rPr>
        <w:t>paper with numbered lines to fill in their answers.</w:t>
      </w:r>
    </w:p>
    <w:p w14:paraId="21EFDE21" w14:textId="77777777" w:rsidR="005E7258" w:rsidRPr="005E7258" w:rsidRDefault="005E7258" w:rsidP="005E7258">
      <w:pPr>
        <w:pStyle w:val="ListParagraph"/>
        <w:rPr>
          <w:sz w:val="28"/>
          <w:szCs w:val="28"/>
        </w:rPr>
      </w:pPr>
    </w:p>
    <w:p w14:paraId="44D85FBF" w14:textId="0F7EF795" w:rsidR="00A14B10" w:rsidRPr="00A14B10" w:rsidRDefault="005E7258" w:rsidP="00A14B10">
      <w:pPr>
        <w:pStyle w:val="ListParagraph"/>
        <w:numPr>
          <w:ilvl w:val="3"/>
          <w:numId w:val="3"/>
        </w:numPr>
        <w:rPr>
          <w:sz w:val="28"/>
          <w:szCs w:val="28"/>
          <w:rPrChange w:id="14" w:author="Gary Lewandowski Jr." w:date="2014-11-24T09:58:00Z">
            <w:rPr/>
          </w:rPrChange>
        </w:rPr>
      </w:pPr>
      <w:r>
        <w:rPr>
          <w:sz w:val="28"/>
          <w:szCs w:val="28"/>
        </w:rPr>
        <w:t xml:space="preserve">A sample list from a participant </w:t>
      </w:r>
      <w:commentRangeStart w:id="15"/>
      <w:r>
        <w:rPr>
          <w:sz w:val="28"/>
          <w:szCs w:val="28"/>
        </w:rPr>
        <w:t>is below.</w:t>
      </w:r>
      <w:commentRangeEnd w:id="15"/>
      <w:r w:rsidR="00E4422F">
        <w:rPr>
          <w:rStyle w:val="CommentReference"/>
          <w:rFonts w:asciiTheme="minorHAnsi" w:hAnsiTheme="minorHAnsi"/>
        </w:rPr>
        <w:commentReference w:id="15"/>
      </w:r>
    </w:p>
    <w:p w14:paraId="14ECCF62" w14:textId="77777777" w:rsidR="00A14B10" w:rsidRDefault="00A14B10" w:rsidP="00A14B10">
      <w:pPr>
        <w:pStyle w:val="ListParagraph"/>
        <w:ind w:left="1224"/>
        <w:rPr>
          <w:sz w:val="28"/>
          <w:szCs w:val="28"/>
        </w:rPr>
      </w:pPr>
    </w:p>
    <w:p w14:paraId="79B0F7E2" w14:textId="3CC84D1B" w:rsidR="00A14B10" w:rsidRDefault="00A14B10" w:rsidP="00A14B10">
      <w:pPr>
        <w:pStyle w:val="ListParagraph"/>
        <w:numPr>
          <w:ilvl w:val="2"/>
          <w:numId w:val="3"/>
        </w:numPr>
        <w:rPr>
          <w:ins w:id="16" w:author="Gary Lewandowski Jr." w:date="2014-11-24T09:58:00Z"/>
          <w:sz w:val="28"/>
          <w:szCs w:val="28"/>
        </w:rPr>
      </w:pPr>
      <w:ins w:id="17" w:author="Gary Lewandowski Jr." w:date="2014-11-24T09:58:00Z">
        <w:r>
          <w:rPr>
            <w:sz w:val="28"/>
            <w:szCs w:val="28"/>
          </w:rPr>
          <w:t>Give participant the open-ended follow-up question about their perception of yoga (be sure participant indicates that yoga relates to physical &amp; mental benefits including creativity/open-mindedness).</w:t>
        </w:r>
      </w:ins>
    </w:p>
    <w:p w14:paraId="43DBEF53" w14:textId="77777777" w:rsidR="00A87CEE" w:rsidRPr="00892B4A" w:rsidRDefault="00A87CEE" w:rsidP="005E29EE">
      <w:pPr>
        <w:spacing w:after="0"/>
        <w:rPr>
          <w:sz w:val="28"/>
          <w:szCs w:val="28"/>
        </w:rPr>
      </w:pPr>
    </w:p>
    <w:p w14:paraId="16515AB4" w14:textId="0ED6175E" w:rsidR="00094D78" w:rsidRDefault="00094D78" w:rsidP="00087A81">
      <w:pPr>
        <w:pStyle w:val="ListParagraph"/>
        <w:numPr>
          <w:ilvl w:val="0"/>
          <w:numId w:val="3"/>
        </w:numPr>
        <w:rPr>
          <w:sz w:val="28"/>
          <w:szCs w:val="28"/>
        </w:rPr>
      </w:pPr>
      <w:r w:rsidRPr="00A87CEE">
        <w:rPr>
          <w:sz w:val="28"/>
          <w:szCs w:val="28"/>
        </w:rPr>
        <w:t>Debrief</w:t>
      </w:r>
      <w:r w:rsidR="00892B4A">
        <w:rPr>
          <w:sz w:val="28"/>
          <w:szCs w:val="28"/>
        </w:rPr>
        <w:t xml:space="preserve"> </w:t>
      </w:r>
    </w:p>
    <w:p w14:paraId="42302EF5" w14:textId="77777777" w:rsidR="00A87CEE" w:rsidRDefault="00A87CEE" w:rsidP="005E29EE">
      <w:pPr>
        <w:pStyle w:val="ListParagraph"/>
        <w:ind w:left="360"/>
        <w:rPr>
          <w:sz w:val="28"/>
          <w:szCs w:val="28"/>
        </w:rPr>
      </w:pPr>
    </w:p>
    <w:p w14:paraId="02105E8E" w14:textId="1DFFDA09" w:rsidR="00966DEE" w:rsidRDefault="00111500" w:rsidP="00087A81">
      <w:pPr>
        <w:pStyle w:val="ListParagraph"/>
        <w:numPr>
          <w:ilvl w:val="1"/>
          <w:numId w:val="3"/>
        </w:numPr>
        <w:rPr>
          <w:sz w:val="28"/>
          <w:szCs w:val="28"/>
        </w:rPr>
      </w:pPr>
      <w:r w:rsidRPr="002A5EF1">
        <w:rPr>
          <w:sz w:val="28"/>
          <w:szCs w:val="28"/>
        </w:rPr>
        <w:t xml:space="preserve"> </w:t>
      </w:r>
      <w:r w:rsidR="00966DEE">
        <w:rPr>
          <w:sz w:val="28"/>
          <w:szCs w:val="28"/>
        </w:rPr>
        <w:t>Participant is told the nature of the study</w:t>
      </w:r>
      <w:r w:rsidR="005E3CED">
        <w:rPr>
          <w:sz w:val="28"/>
          <w:szCs w:val="28"/>
        </w:rPr>
        <w:t>.</w:t>
      </w:r>
    </w:p>
    <w:p w14:paraId="5915914E" w14:textId="77777777" w:rsidR="00966DEE" w:rsidRDefault="00966DEE" w:rsidP="00966DEE">
      <w:pPr>
        <w:pStyle w:val="ListParagraph"/>
        <w:ind w:left="882"/>
        <w:rPr>
          <w:sz w:val="28"/>
          <w:szCs w:val="28"/>
        </w:rPr>
      </w:pPr>
    </w:p>
    <w:p w14:paraId="79A31CE3" w14:textId="3D53B646" w:rsidR="00111500" w:rsidRDefault="00966DEE" w:rsidP="00087A81">
      <w:pPr>
        <w:pStyle w:val="ListParagraph"/>
        <w:numPr>
          <w:ilvl w:val="2"/>
          <w:numId w:val="3"/>
        </w:numPr>
        <w:rPr>
          <w:sz w:val="28"/>
          <w:szCs w:val="28"/>
        </w:rPr>
      </w:pPr>
      <w:r>
        <w:rPr>
          <w:sz w:val="28"/>
          <w:szCs w:val="28"/>
        </w:rPr>
        <w:t>“</w:t>
      </w:r>
      <w:r w:rsidR="00111500" w:rsidRPr="00111500">
        <w:rPr>
          <w:sz w:val="28"/>
          <w:szCs w:val="28"/>
        </w:rPr>
        <w:t>Thank you for participating. In this study I was trying to determine</w:t>
      </w:r>
      <w:r w:rsidR="00D474C7">
        <w:rPr>
          <w:sz w:val="28"/>
          <w:szCs w:val="28"/>
        </w:rPr>
        <w:t xml:space="preserve"> that</w:t>
      </w:r>
      <w:r w:rsidR="00111500" w:rsidRPr="00111500">
        <w:rPr>
          <w:sz w:val="28"/>
          <w:szCs w:val="28"/>
        </w:rPr>
        <w:t xml:space="preserve"> if</w:t>
      </w:r>
      <w:r w:rsidR="0029368B">
        <w:rPr>
          <w:sz w:val="28"/>
          <w:szCs w:val="28"/>
        </w:rPr>
        <w:t xml:space="preserve"> </w:t>
      </w:r>
      <w:r w:rsidR="006F7B45">
        <w:rPr>
          <w:sz w:val="28"/>
          <w:szCs w:val="28"/>
        </w:rPr>
        <w:t xml:space="preserve">a person simply believes he or she is doing yoga, would it have the same benefits as actually doing yoga. </w:t>
      </w:r>
      <w:r w:rsidR="00892B4A">
        <w:rPr>
          <w:sz w:val="28"/>
          <w:szCs w:val="28"/>
        </w:rPr>
        <w:t xml:space="preserve">There were </w:t>
      </w:r>
      <w:r w:rsidR="006F7B45">
        <w:rPr>
          <w:sz w:val="28"/>
          <w:szCs w:val="28"/>
        </w:rPr>
        <w:t>two conditions</w:t>
      </w:r>
      <w:r w:rsidR="00D474C7">
        <w:rPr>
          <w:sz w:val="28"/>
          <w:szCs w:val="28"/>
        </w:rPr>
        <w:t>,</w:t>
      </w:r>
      <w:r w:rsidR="003F0559">
        <w:rPr>
          <w:sz w:val="28"/>
          <w:szCs w:val="28"/>
        </w:rPr>
        <w:t xml:space="preserve"> </w:t>
      </w:r>
      <w:r w:rsidR="00D474C7">
        <w:rPr>
          <w:sz w:val="28"/>
          <w:szCs w:val="28"/>
        </w:rPr>
        <w:t>each</w:t>
      </w:r>
      <w:r w:rsidR="003F0559">
        <w:rPr>
          <w:sz w:val="28"/>
          <w:szCs w:val="28"/>
        </w:rPr>
        <w:t xml:space="preserve"> </w:t>
      </w:r>
      <w:r w:rsidR="00D474C7">
        <w:rPr>
          <w:sz w:val="28"/>
          <w:szCs w:val="28"/>
        </w:rPr>
        <w:t>comprising</w:t>
      </w:r>
      <w:r w:rsidR="003F0559">
        <w:rPr>
          <w:sz w:val="28"/>
          <w:szCs w:val="28"/>
        </w:rPr>
        <w:t xml:space="preserve"> a series of basic stretches. However, </w:t>
      </w:r>
      <w:r w:rsidR="00220B9F">
        <w:rPr>
          <w:sz w:val="28"/>
          <w:szCs w:val="28"/>
        </w:rPr>
        <w:t xml:space="preserve">one </w:t>
      </w:r>
      <w:r w:rsidR="006F7B45">
        <w:rPr>
          <w:sz w:val="28"/>
          <w:szCs w:val="28"/>
        </w:rPr>
        <w:t xml:space="preserve">group </w:t>
      </w:r>
      <w:r w:rsidR="003F0559">
        <w:rPr>
          <w:sz w:val="28"/>
          <w:szCs w:val="28"/>
        </w:rPr>
        <w:t xml:space="preserve">thought they were doing yoga, while the other group knew they were basic stretches. </w:t>
      </w:r>
      <w:r w:rsidR="00892B4A">
        <w:rPr>
          <w:sz w:val="28"/>
          <w:szCs w:val="28"/>
        </w:rPr>
        <w:t>We hypothesized that th</w:t>
      </w:r>
      <w:r w:rsidR="00D406EF">
        <w:rPr>
          <w:sz w:val="28"/>
          <w:szCs w:val="28"/>
        </w:rPr>
        <w:t xml:space="preserve">e </w:t>
      </w:r>
      <w:r w:rsidR="006F7B45">
        <w:rPr>
          <w:sz w:val="28"/>
          <w:szCs w:val="28"/>
        </w:rPr>
        <w:t>group who thought they were doing yoga would generate a greater number of creative uses for the clothes pin</w:t>
      </w:r>
      <w:r w:rsidR="003F0559">
        <w:rPr>
          <w:sz w:val="28"/>
          <w:szCs w:val="28"/>
        </w:rPr>
        <w:t xml:space="preserve"> compared to the group who knew they were doing basic stretches</w:t>
      </w:r>
      <w:r w:rsidR="00892B4A">
        <w:rPr>
          <w:sz w:val="28"/>
          <w:szCs w:val="28"/>
        </w:rPr>
        <w:t>.”</w:t>
      </w:r>
    </w:p>
    <w:p w14:paraId="2EE9B008" w14:textId="77777777" w:rsidR="00A426FC" w:rsidRDefault="00A426FC" w:rsidP="005E29EE">
      <w:pPr>
        <w:pStyle w:val="ListParagraph"/>
        <w:ind w:left="882"/>
        <w:rPr>
          <w:sz w:val="28"/>
          <w:szCs w:val="28"/>
        </w:rPr>
      </w:pPr>
    </w:p>
    <w:p w14:paraId="4283673B" w14:textId="77777777" w:rsidR="003F0559" w:rsidRDefault="003F0559" w:rsidP="003F0559">
      <w:pPr>
        <w:pStyle w:val="ListParagraph"/>
        <w:numPr>
          <w:ilvl w:val="1"/>
          <w:numId w:val="3"/>
        </w:numPr>
        <w:rPr>
          <w:sz w:val="28"/>
          <w:szCs w:val="28"/>
        </w:rPr>
      </w:pPr>
      <w:r>
        <w:rPr>
          <w:sz w:val="28"/>
          <w:szCs w:val="28"/>
        </w:rPr>
        <w:t>Explain explicitly why deception was necessary for the experiment.</w:t>
      </w:r>
    </w:p>
    <w:p w14:paraId="461C0C17" w14:textId="77777777" w:rsidR="003F0559" w:rsidRPr="00A426FC" w:rsidRDefault="003F0559" w:rsidP="003F0559">
      <w:pPr>
        <w:pStyle w:val="ListParagraph"/>
        <w:rPr>
          <w:sz w:val="28"/>
          <w:szCs w:val="28"/>
        </w:rPr>
      </w:pPr>
    </w:p>
    <w:p w14:paraId="3D089709" w14:textId="24CAC9D0" w:rsidR="003F0559" w:rsidRPr="00111500" w:rsidRDefault="003F0559" w:rsidP="003F0559">
      <w:pPr>
        <w:pStyle w:val="ListParagraph"/>
        <w:numPr>
          <w:ilvl w:val="2"/>
          <w:numId w:val="3"/>
        </w:numPr>
        <w:rPr>
          <w:sz w:val="28"/>
          <w:szCs w:val="28"/>
        </w:rPr>
      </w:pPr>
      <w:r w:rsidRPr="00111500">
        <w:rPr>
          <w:sz w:val="28"/>
          <w:szCs w:val="28"/>
        </w:rPr>
        <w:t>“We want to tell you about the deception we used in this study. We used deception</w:t>
      </w:r>
      <w:r>
        <w:rPr>
          <w:sz w:val="28"/>
          <w:szCs w:val="28"/>
        </w:rPr>
        <w:t xml:space="preserve"> by telling participants we were testing these </w:t>
      </w:r>
      <w:r>
        <w:rPr>
          <w:sz w:val="28"/>
          <w:szCs w:val="28"/>
        </w:rPr>
        <w:lastRenderedPageBreak/>
        <w:t>physical movement in conjunction with a local wellness center. That wasn’t true. We also told some participants they were doing yoga when in reality everyone did a series of basic stretches.   We did this</w:t>
      </w:r>
      <w:r w:rsidRPr="00111500">
        <w:rPr>
          <w:sz w:val="28"/>
          <w:szCs w:val="28"/>
        </w:rPr>
        <w:t xml:space="preserve"> </w:t>
      </w:r>
      <w:r>
        <w:rPr>
          <w:sz w:val="28"/>
          <w:szCs w:val="28"/>
        </w:rPr>
        <w:t xml:space="preserve">to test whether expectations about yoga’s benefits was enough to boost creativity. Deception was necessary because we wanted to get participants natural reaction.  </w:t>
      </w:r>
      <w:r w:rsidRPr="00111500">
        <w:rPr>
          <w:sz w:val="28"/>
          <w:szCs w:val="28"/>
        </w:rPr>
        <w:t>If participants were to know the true reasoning and hypothesis behind the study they may</w:t>
      </w:r>
      <w:r w:rsidR="00D474C7">
        <w:rPr>
          <w:sz w:val="28"/>
          <w:szCs w:val="28"/>
        </w:rPr>
        <w:t xml:space="preserve"> have</w:t>
      </w:r>
      <w:r w:rsidRPr="00111500">
        <w:rPr>
          <w:sz w:val="28"/>
          <w:szCs w:val="28"/>
        </w:rPr>
        <w:t xml:space="preserve"> perform</w:t>
      </w:r>
      <w:r w:rsidR="00D474C7">
        <w:rPr>
          <w:sz w:val="28"/>
          <w:szCs w:val="28"/>
        </w:rPr>
        <w:t>ed</w:t>
      </w:r>
      <w:r w:rsidRPr="00111500">
        <w:rPr>
          <w:sz w:val="28"/>
          <w:szCs w:val="28"/>
        </w:rPr>
        <w:t xml:space="preserve"> in an unnatural way by trying to </w:t>
      </w:r>
      <w:r>
        <w:rPr>
          <w:sz w:val="28"/>
          <w:szCs w:val="28"/>
        </w:rPr>
        <w:t xml:space="preserve">purposefully disprove the </w:t>
      </w:r>
      <w:r w:rsidRPr="00111500">
        <w:rPr>
          <w:sz w:val="28"/>
          <w:szCs w:val="28"/>
        </w:rPr>
        <w:t xml:space="preserve">experimenter’s </w:t>
      </w:r>
      <w:r w:rsidR="004C624A">
        <w:rPr>
          <w:sz w:val="28"/>
          <w:szCs w:val="28"/>
        </w:rPr>
        <w:t>hypothesis</w:t>
      </w:r>
      <w:r w:rsidRPr="00111500">
        <w:rPr>
          <w:sz w:val="28"/>
          <w:szCs w:val="28"/>
        </w:rPr>
        <w:t>. Because of the nature of the deception, it is quite natural for participants to not realize that they were being deceived</w:t>
      </w:r>
      <w:r>
        <w:rPr>
          <w:sz w:val="28"/>
          <w:szCs w:val="28"/>
        </w:rPr>
        <w:t>.</w:t>
      </w:r>
      <w:r w:rsidRPr="00111500">
        <w:rPr>
          <w:sz w:val="28"/>
          <w:szCs w:val="28"/>
        </w:rPr>
        <w:t>”</w:t>
      </w:r>
    </w:p>
    <w:p w14:paraId="2ACBDCF4" w14:textId="77777777" w:rsidR="00D406EF" w:rsidRPr="00D406EF" w:rsidRDefault="00D406EF" w:rsidP="00D406EF">
      <w:pPr>
        <w:pStyle w:val="ListParagraph"/>
        <w:ind w:left="1224"/>
        <w:rPr>
          <w:sz w:val="28"/>
          <w:szCs w:val="28"/>
        </w:rPr>
      </w:pPr>
    </w:p>
    <w:p w14:paraId="29D6A5D2" w14:textId="1D35FF83" w:rsidR="005E1710" w:rsidRPr="00966DEE" w:rsidRDefault="005E1710" w:rsidP="00087A81">
      <w:pPr>
        <w:pStyle w:val="ListParagraph"/>
        <w:numPr>
          <w:ilvl w:val="0"/>
          <w:numId w:val="3"/>
        </w:numPr>
        <w:rPr>
          <w:b/>
          <w:sz w:val="28"/>
          <w:szCs w:val="28"/>
        </w:rPr>
      </w:pPr>
      <w:r w:rsidRPr="00966DEE">
        <w:rPr>
          <w:b/>
          <w:sz w:val="28"/>
          <w:szCs w:val="28"/>
        </w:rPr>
        <w:t>Results</w:t>
      </w:r>
      <w:r w:rsidR="00A00A9B" w:rsidRPr="00966DEE">
        <w:rPr>
          <w:b/>
          <w:sz w:val="28"/>
          <w:szCs w:val="28"/>
        </w:rPr>
        <w:t>:</w:t>
      </w:r>
    </w:p>
    <w:p w14:paraId="589B599F" w14:textId="15A1C1E5" w:rsidR="005E1710" w:rsidRDefault="005E1710" w:rsidP="005E29EE">
      <w:pPr>
        <w:spacing w:after="0"/>
        <w:rPr>
          <w:rFonts w:ascii="Candara" w:hAnsi="Candara"/>
          <w:sz w:val="22"/>
          <w:szCs w:val="22"/>
        </w:rPr>
      </w:pPr>
    </w:p>
    <w:p w14:paraId="456FFD6B" w14:textId="74C7ED30" w:rsidR="00E47A30" w:rsidRDefault="00E47A30" w:rsidP="009B3F8A">
      <w:pPr>
        <w:spacing w:after="0"/>
        <w:jc w:val="center"/>
        <w:rPr>
          <w:rFonts w:ascii="Candara" w:hAnsi="Candara"/>
          <w:sz w:val="22"/>
          <w:szCs w:val="22"/>
        </w:rPr>
      </w:pPr>
    </w:p>
    <w:p w14:paraId="512A1979" w14:textId="18B8A2A1" w:rsidR="0061253B" w:rsidRPr="0047219B" w:rsidRDefault="0061253B" w:rsidP="005E29EE">
      <w:pPr>
        <w:spacing w:after="0"/>
        <w:rPr>
          <w:rFonts w:ascii="Candara" w:hAnsi="Candara"/>
          <w:sz w:val="22"/>
          <w:szCs w:val="22"/>
        </w:rPr>
      </w:pPr>
      <w:bookmarkStart w:id="18" w:name="_GoBack"/>
      <w:bookmarkEnd w:id="18"/>
    </w:p>
    <w:p w14:paraId="5ACA0838" w14:textId="0ACCFB8D" w:rsidR="005E1710" w:rsidRPr="0047219B" w:rsidRDefault="005E1710" w:rsidP="005E29EE">
      <w:pPr>
        <w:spacing w:after="0"/>
        <w:rPr>
          <w:rFonts w:ascii="Candara" w:hAnsi="Candara"/>
          <w:sz w:val="22"/>
          <w:szCs w:val="22"/>
        </w:rPr>
      </w:pPr>
      <w:r w:rsidRPr="0047219B">
        <w:rPr>
          <w:rFonts w:ascii="Candara" w:hAnsi="Candara"/>
          <w:sz w:val="22"/>
          <w:szCs w:val="22"/>
        </w:rPr>
        <w:t xml:space="preserve">Figure 1. </w:t>
      </w:r>
      <w:r w:rsidR="00343B29">
        <w:rPr>
          <w:rFonts w:ascii="Candara" w:hAnsi="Candara"/>
          <w:sz w:val="22"/>
          <w:szCs w:val="22"/>
        </w:rPr>
        <w:t>Number of</w:t>
      </w:r>
      <w:r w:rsidR="00220B9F">
        <w:rPr>
          <w:rFonts w:ascii="Candara" w:hAnsi="Candara"/>
          <w:sz w:val="22"/>
          <w:szCs w:val="22"/>
        </w:rPr>
        <w:t xml:space="preserve"> </w:t>
      </w:r>
      <w:r w:rsidR="007012D4">
        <w:rPr>
          <w:rFonts w:ascii="Candara" w:hAnsi="Candara"/>
          <w:sz w:val="22"/>
          <w:szCs w:val="22"/>
        </w:rPr>
        <w:t xml:space="preserve">Creative Clothes Pin Uses </w:t>
      </w:r>
      <w:r w:rsidR="00220B9F">
        <w:rPr>
          <w:rFonts w:ascii="Candara" w:hAnsi="Candara"/>
          <w:sz w:val="22"/>
          <w:szCs w:val="22"/>
        </w:rPr>
        <w:t xml:space="preserve">by </w:t>
      </w:r>
      <w:r w:rsidR="007012D4">
        <w:rPr>
          <w:rFonts w:ascii="Candara" w:hAnsi="Candara"/>
          <w:sz w:val="22"/>
          <w:szCs w:val="22"/>
        </w:rPr>
        <w:t>Condition</w:t>
      </w:r>
      <w:r w:rsidR="00220B9F">
        <w:rPr>
          <w:rFonts w:ascii="Candara" w:hAnsi="Candara"/>
          <w:sz w:val="22"/>
          <w:szCs w:val="22"/>
        </w:rPr>
        <w:t xml:space="preserve"> </w:t>
      </w:r>
    </w:p>
    <w:p w14:paraId="13AA35EC" w14:textId="77777777" w:rsidR="005E1710" w:rsidRPr="0047219B" w:rsidRDefault="005E1710" w:rsidP="005E29EE">
      <w:pPr>
        <w:spacing w:after="0"/>
        <w:rPr>
          <w:rFonts w:ascii="Candara" w:hAnsi="Candara"/>
          <w:sz w:val="22"/>
          <w:szCs w:val="22"/>
        </w:rPr>
      </w:pPr>
    </w:p>
    <w:p w14:paraId="1D1A0A3A" w14:textId="2F5C6315" w:rsidR="00EE673B" w:rsidRDefault="004356C7" w:rsidP="00087A81">
      <w:pPr>
        <w:pStyle w:val="ListParagraph"/>
        <w:numPr>
          <w:ilvl w:val="1"/>
          <w:numId w:val="3"/>
        </w:numPr>
        <w:rPr>
          <w:sz w:val="28"/>
          <w:szCs w:val="28"/>
        </w:rPr>
      </w:pPr>
      <w:r>
        <w:rPr>
          <w:sz w:val="28"/>
          <w:szCs w:val="28"/>
        </w:rPr>
        <w:t>80 participants were used</w:t>
      </w:r>
      <w:r w:rsidR="002D4432">
        <w:rPr>
          <w:sz w:val="28"/>
          <w:szCs w:val="28"/>
        </w:rPr>
        <w:t>,</w:t>
      </w:r>
      <w:r>
        <w:rPr>
          <w:sz w:val="28"/>
          <w:szCs w:val="28"/>
        </w:rPr>
        <w:t xml:space="preserve"> 40 per condition</w:t>
      </w:r>
      <w:r w:rsidR="002D4432">
        <w:rPr>
          <w:sz w:val="28"/>
          <w:szCs w:val="28"/>
        </w:rPr>
        <w:t xml:space="preserve"> in a different instance of this study conducted by the researchers</w:t>
      </w:r>
      <w:r w:rsidR="00A429B0">
        <w:rPr>
          <w:sz w:val="28"/>
          <w:szCs w:val="28"/>
        </w:rPr>
        <w:t xml:space="preserve">. </w:t>
      </w:r>
      <w:r w:rsidR="0048716F">
        <w:rPr>
          <w:sz w:val="28"/>
          <w:szCs w:val="28"/>
        </w:rPr>
        <w:t>This large number of participants helps to ensure that the results reflect accurate mean</w:t>
      </w:r>
      <w:r w:rsidR="00991EEB">
        <w:rPr>
          <w:sz w:val="28"/>
          <w:szCs w:val="28"/>
        </w:rPr>
        <w:t xml:space="preserve"> numbers</w:t>
      </w:r>
      <w:r w:rsidR="0048716F">
        <w:rPr>
          <w:sz w:val="28"/>
          <w:szCs w:val="28"/>
        </w:rPr>
        <w:t xml:space="preserve">.  If this research were conducted using just one or two participants, it’s likely that the results would have been much different, and not reflective of the greater population.  </w:t>
      </w:r>
      <w:r>
        <w:rPr>
          <w:sz w:val="28"/>
          <w:szCs w:val="28"/>
        </w:rPr>
        <w:t>The n</w:t>
      </w:r>
      <w:r w:rsidR="004E53D7">
        <w:rPr>
          <w:sz w:val="28"/>
          <w:szCs w:val="28"/>
        </w:rPr>
        <w:t>umber</w:t>
      </w:r>
      <w:r w:rsidR="00343B29">
        <w:rPr>
          <w:sz w:val="28"/>
          <w:szCs w:val="28"/>
        </w:rPr>
        <w:t>s</w:t>
      </w:r>
      <w:r w:rsidR="004E53D7">
        <w:rPr>
          <w:sz w:val="28"/>
          <w:szCs w:val="28"/>
        </w:rPr>
        <w:t xml:space="preserve"> above reflect </w:t>
      </w:r>
      <w:r w:rsidR="00343B29">
        <w:rPr>
          <w:sz w:val="28"/>
          <w:szCs w:val="28"/>
        </w:rPr>
        <w:t xml:space="preserve">the </w:t>
      </w:r>
      <w:r w:rsidR="007012D4">
        <w:rPr>
          <w:sz w:val="28"/>
          <w:szCs w:val="28"/>
        </w:rPr>
        <w:t xml:space="preserve">mean </w:t>
      </w:r>
      <w:r w:rsidR="00343B29">
        <w:rPr>
          <w:sz w:val="28"/>
          <w:szCs w:val="28"/>
        </w:rPr>
        <w:t xml:space="preserve">number of </w:t>
      </w:r>
      <w:r w:rsidR="007012D4">
        <w:rPr>
          <w:sz w:val="28"/>
          <w:szCs w:val="28"/>
        </w:rPr>
        <w:t xml:space="preserve">creative uses for a clothes pin </w:t>
      </w:r>
      <w:r w:rsidR="00220B9F">
        <w:rPr>
          <w:sz w:val="28"/>
          <w:szCs w:val="28"/>
        </w:rPr>
        <w:t xml:space="preserve">participants in each condition </w:t>
      </w:r>
      <w:r w:rsidR="007012D4">
        <w:rPr>
          <w:sz w:val="28"/>
          <w:szCs w:val="28"/>
        </w:rPr>
        <w:t>listed</w:t>
      </w:r>
      <w:r w:rsidR="00343B29">
        <w:rPr>
          <w:sz w:val="28"/>
          <w:szCs w:val="28"/>
        </w:rPr>
        <w:t xml:space="preserve">. </w:t>
      </w:r>
      <w:r w:rsidR="007012D4">
        <w:rPr>
          <w:sz w:val="28"/>
          <w:szCs w:val="28"/>
        </w:rPr>
        <w:t xml:space="preserve"> </w:t>
      </w:r>
      <w:r w:rsidR="00343B29">
        <w:rPr>
          <w:sz w:val="28"/>
          <w:szCs w:val="28"/>
        </w:rPr>
        <w:t xml:space="preserve">  </w:t>
      </w:r>
    </w:p>
    <w:p w14:paraId="2649F510" w14:textId="77777777" w:rsidR="004E53D7" w:rsidRDefault="004E53D7" w:rsidP="007012D4">
      <w:pPr>
        <w:pStyle w:val="ListParagraph"/>
        <w:ind w:left="882"/>
        <w:rPr>
          <w:sz w:val="28"/>
          <w:szCs w:val="28"/>
        </w:rPr>
      </w:pPr>
    </w:p>
    <w:p w14:paraId="433E29BE" w14:textId="1E9EFB78" w:rsidR="007012D4" w:rsidRPr="007012D4" w:rsidRDefault="007012D4" w:rsidP="007012D4">
      <w:pPr>
        <w:pStyle w:val="ListParagraph"/>
        <w:numPr>
          <w:ilvl w:val="1"/>
          <w:numId w:val="3"/>
        </w:numPr>
        <w:rPr>
          <w:sz w:val="28"/>
          <w:szCs w:val="28"/>
        </w:rPr>
      </w:pPr>
      <w:r w:rsidRPr="007012D4">
        <w:rPr>
          <w:sz w:val="28"/>
          <w:szCs w:val="28"/>
        </w:rPr>
        <w:t xml:space="preserve">After collecting data from 80 people, a t-test was performed for independent means comparing the placebo “belief in yoga” condition to the stretching condition to see how they influenced creativity. </w:t>
      </w:r>
    </w:p>
    <w:p w14:paraId="583FCEE3" w14:textId="77777777" w:rsidR="004E53D7" w:rsidRPr="004E53D7" w:rsidRDefault="004E53D7" w:rsidP="005E29EE">
      <w:pPr>
        <w:spacing w:after="0"/>
        <w:rPr>
          <w:sz w:val="28"/>
          <w:szCs w:val="28"/>
        </w:rPr>
      </w:pPr>
    </w:p>
    <w:p w14:paraId="4CC0B4DE" w14:textId="06170DD1" w:rsidR="005E1710" w:rsidRDefault="00F43B09" w:rsidP="00087A81">
      <w:pPr>
        <w:pStyle w:val="ListParagraph"/>
        <w:numPr>
          <w:ilvl w:val="0"/>
          <w:numId w:val="3"/>
        </w:numPr>
        <w:rPr>
          <w:sz w:val="28"/>
          <w:szCs w:val="28"/>
        </w:rPr>
      </w:pPr>
      <w:r w:rsidRPr="004E53D7">
        <w:rPr>
          <w:sz w:val="28"/>
          <w:szCs w:val="28"/>
        </w:rPr>
        <w:t>Applications</w:t>
      </w:r>
      <w:r w:rsidR="00A00A9B" w:rsidRPr="004E53D7">
        <w:rPr>
          <w:sz w:val="28"/>
          <w:szCs w:val="28"/>
        </w:rPr>
        <w:t>:</w:t>
      </w:r>
    </w:p>
    <w:p w14:paraId="2B7432CB" w14:textId="77777777" w:rsidR="00966DEE" w:rsidRPr="004E53D7" w:rsidRDefault="00966DEE" w:rsidP="00966DEE">
      <w:pPr>
        <w:pStyle w:val="ListParagraph"/>
        <w:ind w:left="360"/>
        <w:rPr>
          <w:sz w:val="28"/>
          <w:szCs w:val="28"/>
        </w:rPr>
      </w:pPr>
    </w:p>
    <w:p w14:paraId="257B8356" w14:textId="4BB8D3D5" w:rsidR="00CF2362" w:rsidRDefault="00CF2362" w:rsidP="00087A81">
      <w:pPr>
        <w:pStyle w:val="ListParagraph"/>
        <w:numPr>
          <w:ilvl w:val="1"/>
          <w:numId w:val="3"/>
        </w:numPr>
        <w:rPr>
          <w:sz w:val="28"/>
          <w:szCs w:val="28"/>
        </w:rPr>
      </w:pPr>
      <w:r w:rsidRPr="00A00A9B">
        <w:rPr>
          <w:sz w:val="28"/>
          <w:szCs w:val="28"/>
        </w:rPr>
        <w:t xml:space="preserve">This </w:t>
      </w:r>
      <w:r w:rsidR="007012D4">
        <w:rPr>
          <w:sz w:val="28"/>
          <w:szCs w:val="28"/>
        </w:rPr>
        <w:t xml:space="preserve">simple two-group experiment </w:t>
      </w:r>
      <w:r w:rsidRPr="00A00A9B">
        <w:rPr>
          <w:sz w:val="28"/>
          <w:szCs w:val="28"/>
        </w:rPr>
        <w:t xml:space="preserve">shows how researchers </w:t>
      </w:r>
      <w:r w:rsidR="0061253B">
        <w:rPr>
          <w:sz w:val="28"/>
          <w:szCs w:val="28"/>
        </w:rPr>
        <w:t xml:space="preserve">use </w:t>
      </w:r>
      <w:r w:rsidR="001042BF">
        <w:rPr>
          <w:sz w:val="28"/>
          <w:szCs w:val="28"/>
        </w:rPr>
        <w:t xml:space="preserve">a </w:t>
      </w:r>
      <w:r w:rsidR="007012D4">
        <w:rPr>
          <w:sz w:val="28"/>
          <w:szCs w:val="28"/>
        </w:rPr>
        <w:t xml:space="preserve">placebo condition to test whether participants’ mere belief in a treatment’s effectiveness can influence outcomes.  </w:t>
      </w:r>
    </w:p>
    <w:p w14:paraId="3465D4D7" w14:textId="77777777" w:rsidR="005E29EE" w:rsidRPr="006D4A0F" w:rsidRDefault="005E29EE" w:rsidP="005E29EE">
      <w:pPr>
        <w:pStyle w:val="ListParagraph"/>
        <w:ind w:left="882"/>
        <w:rPr>
          <w:sz w:val="28"/>
          <w:szCs w:val="28"/>
        </w:rPr>
      </w:pPr>
    </w:p>
    <w:p w14:paraId="3CC0892B" w14:textId="57CC8B3E" w:rsidR="004E53D7" w:rsidRPr="006D4A0F" w:rsidRDefault="0053604D" w:rsidP="00FB1687">
      <w:pPr>
        <w:pStyle w:val="ListParagraph"/>
        <w:numPr>
          <w:ilvl w:val="1"/>
          <w:numId w:val="3"/>
        </w:numPr>
        <w:rPr>
          <w:sz w:val="28"/>
          <w:szCs w:val="28"/>
        </w:rPr>
      </w:pPr>
      <w:r w:rsidRPr="006D4A0F">
        <w:rPr>
          <w:sz w:val="28"/>
          <w:szCs w:val="28"/>
        </w:rPr>
        <w:t xml:space="preserve">The use of placebo conditions are </w:t>
      </w:r>
      <w:r w:rsidR="001042BF" w:rsidRPr="006D4A0F">
        <w:rPr>
          <w:sz w:val="28"/>
          <w:szCs w:val="28"/>
        </w:rPr>
        <w:t xml:space="preserve">particularly common in </w:t>
      </w:r>
      <w:r w:rsidRPr="006D4A0F">
        <w:rPr>
          <w:sz w:val="28"/>
          <w:szCs w:val="28"/>
        </w:rPr>
        <w:t xml:space="preserve">studies where researchers want to test a medication’s effectiveness.  </w:t>
      </w:r>
    </w:p>
    <w:p w14:paraId="0CF15BE0" w14:textId="77777777" w:rsidR="001042BF" w:rsidRPr="006D4A0F" w:rsidRDefault="001042BF" w:rsidP="001042BF">
      <w:pPr>
        <w:pStyle w:val="ListParagraph"/>
        <w:rPr>
          <w:sz w:val="28"/>
          <w:szCs w:val="28"/>
        </w:rPr>
      </w:pPr>
    </w:p>
    <w:p w14:paraId="6155D94F" w14:textId="7811E021" w:rsidR="0068703B" w:rsidRDefault="00C33AE3" w:rsidP="00FB1687">
      <w:pPr>
        <w:pStyle w:val="ListParagraph"/>
        <w:numPr>
          <w:ilvl w:val="1"/>
          <w:numId w:val="3"/>
        </w:numPr>
        <w:rPr>
          <w:sz w:val="28"/>
          <w:szCs w:val="28"/>
        </w:rPr>
      </w:pPr>
      <w:r w:rsidRPr="006D4A0F">
        <w:rPr>
          <w:sz w:val="28"/>
          <w:szCs w:val="28"/>
        </w:rPr>
        <w:t xml:space="preserve"> </w:t>
      </w:r>
      <w:r w:rsidR="001042BF" w:rsidRPr="006D4A0F">
        <w:rPr>
          <w:sz w:val="28"/>
          <w:szCs w:val="28"/>
        </w:rPr>
        <w:t xml:space="preserve">For example, </w:t>
      </w:r>
      <w:proofErr w:type="spellStart"/>
      <w:r w:rsidR="00965C6C" w:rsidRPr="006D4A0F">
        <w:rPr>
          <w:sz w:val="28"/>
          <w:szCs w:val="28"/>
        </w:rPr>
        <w:t>DelBello</w:t>
      </w:r>
      <w:proofErr w:type="spellEnd"/>
      <w:r w:rsidR="00965C6C" w:rsidRPr="006D4A0F">
        <w:rPr>
          <w:sz w:val="28"/>
          <w:szCs w:val="28"/>
        </w:rPr>
        <w:t xml:space="preserve"> and colleagues (2014) conducted a study of over 300 adolescents diagnosed with major depressive disorder. Researchers randomly assigned participants to either wear a patch (the </w:t>
      </w:r>
      <w:proofErr w:type="spellStart"/>
      <w:r w:rsidR="00965C6C" w:rsidRPr="006D4A0F">
        <w:rPr>
          <w:sz w:val="28"/>
          <w:szCs w:val="28"/>
        </w:rPr>
        <w:t>selegiline</w:t>
      </w:r>
      <w:proofErr w:type="spellEnd"/>
      <w:r w:rsidR="00965C6C" w:rsidRPr="006D4A0F">
        <w:rPr>
          <w:sz w:val="28"/>
          <w:szCs w:val="28"/>
        </w:rPr>
        <w:t xml:space="preserve"> transdermal system (STS) or EMSAM®) or to wear a placebo for 12 weeks.  Compared to baseline measurement taken at week 1, both </w:t>
      </w:r>
      <w:r w:rsidR="006D4A0F" w:rsidRPr="006D4A0F">
        <w:rPr>
          <w:sz w:val="28"/>
          <w:szCs w:val="28"/>
        </w:rPr>
        <w:t xml:space="preserve">the treatment and placebo </w:t>
      </w:r>
      <w:r w:rsidR="00965C6C" w:rsidRPr="006D4A0F">
        <w:rPr>
          <w:sz w:val="28"/>
          <w:szCs w:val="28"/>
        </w:rPr>
        <w:t>groups experience</w:t>
      </w:r>
      <w:r w:rsidR="006D4A0F" w:rsidRPr="006D4A0F">
        <w:rPr>
          <w:sz w:val="28"/>
          <w:szCs w:val="28"/>
        </w:rPr>
        <w:t>d</w:t>
      </w:r>
      <w:r w:rsidR="00965C6C" w:rsidRPr="006D4A0F">
        <w:rPr>
          <w:sz w:val="28"/>
          <w:szCs w:val="28"/>
        </w:rPr>
        <w:t xml:space="preserve"> similar reductions on their depression scores. This study demonstrates that </w:t>
      </w:r>
      <w:r w:rsidR="006D4A0F" w:rsidRPr="006D4A0F">
        <w:rPr>
          <w:sz w:val="28"/>
          <w:szCs w:val="28"/>
        </w:rPr>
        <w:t>those who simply believed they were receiving the treatment (i.e., the placebo group) experienced the same level of positive outcomes as those who received the actual treatment</w:t>
      </w:r>
      <w:r w:rsidR="00965C6C" w:rsidRPr="006D4A0F">
        <w:rPr>
          <w:sz w:val="28"/>
          <w:szCs w:val="28"/>
        </w:rPr>
        <w:t xml:space="preserve">. </w:t>
      </w:r>
      <w:r w:rsidR="006D4A0F" w:rsidRPr="006D4A0F">
        <w:rPr>
          <w:sz w:val="28"/>
          <w:szCs w:val="28"/>
        </w:rPr>
        <w:t xml:space="preserve"> </w:t>
      </w:r>
    </w:p>
    <w:p w14:paraId="31D44039" w14:textId="77777777" w:rsidR="006D4A0F" w:rsidRPr="006D4A0F" w:rsidRDefault="006D4A0F" w:rsidP="006D4A0F">
      <w:pPr>
        <w:pStyle w:val="ListParagraph"/>
        <w:rPr>
          <w:sz w:val="28"/>
          <w:szCs w:val="28"/>
        </w:rPr>
      </w:pPr>
    </w:p>
    <w:p w14:paraId="60D04AD9" w14:textId="12C8AEF6" w:rsidR="006D4A0F" w:rsidRPr="006D4A0F" w:rsidRDefault="006D4A0F" w:rsidP="00FB1687">
      <w:pPr>
        <w:pStyle w:val="ListParagraph"/>
        <w:numPr>
          <w:ilvl w:val="1"/>
          <w:numId w:val="3"/>
        </w:numPr>
        <w:rPr>
          <w:sz w:val="28"/>
          <w:szCs w:val="28"/>
        </w:rPr>
      </w:pPr>
      <w:r>
        <w:rPr>
          <w:sz w:val="28"/>
          <w:szCs w:val="28"/>
        </w:rPr>
        <w:t xml:space="preserve"> Similarly, </w:t>
      </w:r>
      <w:r w:rsidR="00BD1CEE">
        <w:rPr>
          <w:sz w:val="28"/>
          <w:szCs w:val="28"/>
        </w:rPr>
        <w:t xml:space="preserve">Del Re and colleagues (2012) conducted </w:t>
      </w:r>
      <w:r>
        <w:rPr>
          <w:sz w:val="28"/>
          <w:szCs w:val="28"/>
        </w:rPr>
        <w:t xml:space="preserve">a meta-analysis of 47 </w:t>
      </w:r>
      <w:r w:rsidRPr="006D4A0F">
        <w:rPr>
          <w:sz w:val="28"/>
          <w:szCs w:val="28"/>
        </w:rPr>
        <w:t>alcohol pharmacotherapy</w:t>
      </w:r>
      <w:r>
        <w:rPr>
          <w:sz w:val="28"/>
          <w:szCs w:val="28"/>
        </w:rPr>
        <w:t xml:space="preserve"> studies found that placebo groups had significant improvement overall and that improvements were greater in more recent studies. Improvements were especially likely when the placebo was administered more </w:t>
      </w:r>
      <w:r w:rsidR="00D474C7">
        <w:rPr>
          <w:sz w:val="28"/>
          <w:szCs w:val="28"/>
        </w:rPr>
        <w:t>frequently and when participant</w:t>
      </w:r>
      <w:r>
        <w:rPr>
          <w:sz w:val="28"/>
          <w:szCs w:val="28"/>
        </w:rPr>
        <w:t>s had more severe illnesses.</w:t>
      </w:r>
    </w:p>
    <w:p w14:paraId="00DE0C8B" w14:textId="77777777" w:rsidR="001042BF" w:rsidRPr="006D4A0F" w:rsidRDefault="001042BF" w:rsidP="001042BF">
      <w:pPr>
        <w:pStyle w:val="ListParagraph"/>
        <w:rPr>
          <w:sz w:val="28"/>
          <w:szCs w:val="28"/>
        </w:rPr>
      </w:pPr>
    </w:p>
    <w:p w14:paraId="25FDA953" w14:textId="4B4634EB" w:rsidR="007420AF" w:rsidRPr="006D4A0F" w:rsidRDefault="00F43B09" w:rsidP="005E29EE">
      <w:pPr>
        <w:spacing w:after="0"/>
        <w:rPr>
          <w:rFonts w:ascii="Candara" w:hAnsi="Candara"/>
          <w:b/>
          <w:sz w:val="28"/>
          <w:szCs w:val="28"/>
        </w:rPr>
      </w:pPr>
      <w:r w:rsidRPr="006D4A0F">
        <w:rPr>
          <w:rFonts w:ascii="Candara" w:hAnsi="Candara"/>
          <w:b/>
          <w:sz w:val="28"/>
          <w:szCs w:val="28"/>
        </w:rPr>
        <w:t>References</w:t>
      </w:r>
    </w:p>
    <w:p w14:paraId="70479E69" w14:textId="3EE8BF6C" w:rsidR="003F4F10" w:rsidRDefault="00965C6C" w:rsidP="00276F9E">
      <w:pPr>
        <w:rPr>
          <w:rFonts w:ascii="Candara" w:hAnsi="Candara"/>
          <w:sz w:val="28"/>
          <w:szCs w:val="28"/>
        </w:rPr>
      </w:pPr>
      <w:proofErr w:type="spellStart"/>
      <w:r w:rsidRPr="006D4A0F">
        <w:rPr>
          <w:rFonts w:ascii="Candara" w:hAnsi="Candara"/>
          <w:sz w:val="28"/>
          <w:szCs w:val="28"/>
        </w:rPr>
        <w:t>DelBello</w:t>
      </w:r>
      <w:proofErr w:type="spellEnd"/>
      <w:r w:rsidRPr="006D4A0F">
        <w:rPr>
          <w:rFonts w:ascii="Candara" w:hAnsi="Candara"/>
          <w:sz w:val="28"/>
          <w:szCs w:val="28"/>
        </w:rPr>
        <w:t xml:space="preserve">, M. P., </w:t>
      </w:r>
      <w:proofErr w:type="spellStart"/>
      <w:r w:rsidRPr="006D4A0F">
        <w:rPr>
          <w:rFonts w:ascii="Candara" w:hAnsi="Candara"/>
          <w:sz w:val="28"/>
          <w:szCs w:val="28"/>
        </w:rPr>
        <w:t>Hochadel</w:t>
      </w:r>
      <w:proofErr w:type="spellEnd"/>
      <w:r w:rsidRPr="006D4A0F">
        <w:rPr>
          <w:rFonts w:ascii="Candara" w:hAnsi="Candara"/>
          <w:sz w:val="28"/>
          <w:szCs w:val="28"/>
        </w:rPr>
        <w:t xml:space="preserve">, T. J., Portland, K., </w:t>
      </w:r>
      <w:proofErr w:type="spellStart"/>
      <w:r w:rsidRPr="006D4A0F">
        <w:rPr>
          <w:rFonts w:ascii="Candara" w:hAnsi="Candara"/>
          <w:sz w:val="28"/>
          <w:szCs w:val="28"/>
        </w:rPr>
        <w:t>Azzaro</w:t>
      </w:r>
      <w:proofErr w:type="spellEnd"/>
      <w:r w:rsidRPr="006D4A0F">
        <w:rPr>
          <w:rFonts w:ascii="Candara" w:hAnsi="Candara"/>
          <w:sz w:val="28"/>
          <w:szCs w:val="28"/>
        </w:rPr>
        <w:t xml:space="preserve">, A. J., </w:t>
      </w:r>
      <w:proofErr w:type="spellStart"/>
      <w:r w:rsidRPr="006D4A0F">
        <w:rPr>
          <w:rFonts w:ascii="Candara" w:hAnsi="Candara"/>
          <w:sz w:val="28"/>
          <w:szCs w:val="28"/>
        </w:rPr>
        <w:t>Katic</w:t>
      </w:r>
      <w:proofErr w:type="spellEnd"/>
      <w:r w:rsidRPr="006D4A0F">
        <w:rPr>
          <w:rFonts w:ascii="Candara" w:hAnsi="Candara"/>
          <w:sz w:val="28"/>
          <w:szCs w:val="28"/>
        </w:rPr>
        <w:t xml:space="preserve">, A., Khan, A., &amp; </w:t>
      </w:r>
      <w:proofErr w:type="spellStart"/>
      <w:r w:rsidRPr="006D4A0F">
        <w:rPr>
          <w:rFonts w:ascii="Candara" w:hAnsi="Candara"/>
          <w:sz w:val="28"/>
          <w:szCs w:val="28"/>
        </w:rPr>
        <w:t>Emslie</w:t>
      </w:r>
      <w:proofErr w:type="spellEnd"/>
      <w:r w:rsidRPr="006D4A0F">
        <w:rPr>
          <w:rFonts w:ascii="Candara" w:hAnsi="Candara"/>
          <w:sz w:val="28"/>
          <w:szCs w:val="28"/>
        </w:rPr>
        <w:t xml:space="preserve">, G. (2014). A double-blind, placebo-controlled study of </w:t>
      </w:r>
      <w:proofErr w:type="spellStart"/>
      <w:r w:rsidRPr="006D4A0F">
        <w:rPr>
          <w:rFonts w:ascii="Candara" w:hAnsi="Candara"/>
          <w:sz w:val="28"/>
          <w:szCs w:val="28"/>
        </w:rPr>
        <w:t>selegiline</w:t>
      </w:r>
      <w:proofErr w:type="spellEnd"/>
      <w:r w:rsidRPr="006D4A0F">
        <w:rPr>
          <w:rFonts w:ascii="Candara" w:hAnsi="Candara"/>
          <w:sz w:val="28"/>
          <w:szCs w:val="28"/>
        </w:rPr>
        <w:t xml:space="preserve"> transdermal system in depressed adolescents. </w:t>
      </w:r>
      <w:r w:rsidRPr="006D4A0F">
        <w:rPr>
          <w:rFonts w:ascii="Candara" w:hAnsi="Candara"/>
          <w:i/>
          <w:iCs/>
          <w:sz w:val="28"/>
          <w:szCs w:val="28"/>
        </w:rPr>
        <w:t>Journal of Child and Adolescent Psychopharmacology</w:t>
      </w:r>
      <w:r w:rsidRPr="006D4A0F">
        <w:rPr>
          <w:rFonts w:ascii="Candara" w:hAnsi="Candara"/>
          <w:sz w:val="28"/>
          <w:szCs w:val="28"/>
        </w:rPr>
        <w:t xml:space="preserve">, </w:t>
      </w:r>
      <w:r w:rsidRPr="006D4A0F">
        <w:rPr>
          <w:rFonts w:ascii="Candara" w:hAnsi="Candara"/>
          <w:i/>
          <w:iCs/>
          <w:sz w:val="28"/>
          <w:szCs w:val="28"/>
        </w:rPr>
        <w:t>24</w:t>
      </w:r>
      <w:r w:rsidRPr="006D4A0F">
        <w:rPr>
          <w:rFonts w:ascii="Candara" w:hAnsi="Candara"/>
          <w:sz w:val="28"/>
          <w:szCs w:val="28"/>
        </w:rPr>
        <w:t>(6), 311-317. doi:10.1089/cap.2013.0138</w:t>
      </w:r>
    </w:p>
    <w:p w14:paraId="5D1CBF51" w14:textId="1E6E8881" w:rsidR="00BD1CEE" w:rsidRDefault="00BD1CEE" w:rsidP="00276F9E">
      <w:pPr>
        <w:rPr>
          <w:rFonts w:ascii="Candara" w:hAnsi="Candara"/>
          <w:sz w:val="28"/>
          <w:szCs w:val="28"/>
        </w:rPr>
      </w:pPr>
      <w:r w:rsidRPr="00BD1CEE">
        <w:rPr>
          <w:rFonts w:ascii="Candara" w:hAnsi="Candara"/>
          <w:sz w:val="28"/>
          <w:szCs w:val="28"/>
        </w:rPr>
        <w:t xml:space="preserve">Del Re, A. C., </w:t>
      </w:r>
      <w:proofErr w:type="spellStart"/>
      <w:r w:rsidRPr="00BD1CEE">
        <w:rPr>
          <w:rFonts w:ascii="Candara" w:hAnsi="Candara"/>
          <w:sz w:val="28"/>
          <w:szCs w:val="28"/>
        </w:rPr>
        <w:t>Maisel</w:t>
      </w:r>
      <w:proofErr w:type="spellEnd"/>
      <w:r w:rsidRPr="00BD1CEE">
        <w:rPr>
          <w:rFonts w:ascii="Candara" w:hAnsi="Candara"/>
          <w:sz w:val="28"/>
          <w:szCs w:val="28"/>
        </w:rPr>
        <w:t xml:space="preserve">, N., Blodgett, J. C., </w:t>
      </w:r>
      <w:proofErr w:type="spellStart"/>
      <w:r w:rsidRPr="00BD1CEE">
        <w:rPr>
          <w:rFonts w:ascii="Candara" w:hAnsi="Candara"/>
          <w:sz w:val="28"/>
          <w:szCs w:val="28"/>
        </w:rPr>
        <w:t>Wilbourne</w:t>
      </w:r>
      <w:proofErr w:type="spellEnd"/>
      <w:r w:rsidRPr="00BD1CEE">
        <w:rPr>
          <w:rFonts w:ascii="Candara" w:hAnsi="Candara"/>
          <w:sz w:val="28"/>
          <w:szCs w:val="28"/>
        </w:rPr>
        <w:t xml:space="preserve">, P., &amp; Finney, J. W. (2013). Placebo group improvement in trials of pharmacotherapies for alcohol use disorders: A multivariate meta-analysis examining change over time. </w:t>
      </w:r>
      <w:r w:rsidRPr="00BD1CEE">
        <w:rPr>
          <w:rFonts w:ascii="Candara" w:hAnsi="Candara"/>
          <w:i/>
          <w:iCs/>
          <w:sz w:val="28"/>
          <w:szCs w:val="28"/>
        </w:rPr>
        <w:t xml:space="preserve">Journal </w:t>
      </w:r>
      <w:r>
        <w:rPr>
          <w:rFonts w:ascii="Candara" w:hAnsi="Candara"/>
          <w:i/>
          <w:iCs/>
          <w:sz w:val="28"/>
          <w:szCs w:val="28"/>
        </w:rPr>
        <w:t>o</w:t>
      </w:r>
      <w:r w:rsidRPr="00BD1CEE">
        <w:rPr>
          <w:rFonts w:ascii="Candara" w:hAnsi="Candara"/>
          <w:i/>
          <w:iCs/>
          <w:sz w:val="28"/>
          <w:szCs w:val="28"/>
        </w:rPr>
        <w:t>f Clinical Psychopharmacology</w:t>
      </w:r>
      <w:r w:rsidRPr="00BD1CEE">
        <w:rPr>
          <w:rFonts w:ascii="Candara" w:hAnsi="Candara"/>
          <w:sz w:val="28"/>
          <w:szCs w:val="28"/>
        </w:rPr>
        <w:t xml:space="preserve">, </w:t>
      </w:r>
      <w:r w:rsidRPr="00BD1CEE">
        <w:rPr>
          <w:rFonts w:ascii="Candara" w:hAnsi="Candara"/>
          <w:i/>
          <w:iCs/>
          <w:sz w:val="28"/>
          <w:szCs w:val="28"/>
        </w:rPr>
        <w:t>33</w:t>
      </w:r>
      <w:r w:rsidRPr="00BD1CEE">
        <w:rPr>
          <w:rFonts w:ascii="Candara" w:hAnsi="Candara"/>
          <w:sz w:val="28"/>
          <w:szCs w:val="28"/>
        </w:rPr>
        <w:t>(5), 649-657. doi:10.1097/JCP.0b013e3182983e73</w:t>
      </w:r>
    </w:p>
    <w:p w14:paraId="3BA47B03" w14:textId="3010085E" w:rsidR="002866FE" w:rsidRDefault="002866FE" w:rsidP="00276F9E">
      <w:pPr>
        <w:rPr>
          <w:rFonts w:ascii="Candara" w:hAnsi="Candara"/>
          <w:sz w:val="28"/>
          <w:szCs w:val="28"/>
        </w:rPr>
      </w:pPr>
      <w:r>
        <w:rPr>
          <w:rFonts w:ascii="Candara" w:hAnsi="Candara"/>
          <w:sz w:val="28"/>
          <w:szCs w:val="28"/>
        </w:rPr>
        <w:t>Guilford, J.P. (1967). The Nature of Human Intelligence. New York: McGraw Hill.</w:t>
      </w:r>
    </w:p>
    <w:p w14:paraId="721DD5A9" w14:textId="77777777" w:rsidR="002866FE" w:rsidRDefault="002866FE" w:rsidP="00276F9E">
      <w:pPr>
        <w:rPr>
          <w:rFonts w:ascii="Candara" w:hAnsi="Candara"/>
          <w:sz w:val="28"/>
          <w:szCs w:val="28"/>
        </w:rPr>
      </w:pPr>
    </w:p>
    <w:p w14:paraId="6D7301A6" w14:textId="0A8E005D" w:rsidR="005E7258" w:rsidRPr="005E7258" w:rsidRDefault="005E7258" w:rsidP="00276F9E">
      <w:pPr>
        <w:rPr>
          <w:rFonts w:ascii="Candara" w:hAnsi="Candara"/>
          <w:sz w:val="28"/>
          <w:szCs w:val="28"/>
        </w:rPr>
      </w:pPr>
      <w:r w:rsidRPr="005E7258">
        <w:rPr>
          <w:rFonts w:ascii="Candara" w:hAnsi="Candara"/>
          <w:sz w:val="28"/>
          <w:szCs w:val="28"/>
        </w:rPr>
        <w:t>Sample list of creative uses for a clothes pin</w:t>
      </w:r>
      <w:r>
        <w:rPr>
          <w:rFonts w:ascii="Candara" w:hAnsi="Candara"/>
          <w:sz w:val="28"/>
          <w:szCs w:val="28"/>
        </w:rPr>
        <w:t>:</w:t>
      </w:r>
    </w:p>
    <w:p w14:paraId="786FB5CE" w14:textId="77777777" w:rsidR="005E7258" w:rsidRDefault="005E7258" w:rsidP="005E7258">
      <w:pPr>
        <w:pStyle w:val="yiv9345576397msolistparagraph"/>
      </w:pPr>
      <w:r>
        <w:t>1.     To clip photographs to a line during film developing</w:t>
      </w:r>
    </w:p>
    <w:p w14:paraId="709EA774" w14:textId="77777777" w:rsidR="005E7258" w:rsidRDefault="005E7258" w:rsidP="005E7258">
      <w:pPr>
        <w:pStyle w:val="yiv9345576397msolistparagraph"/>
      </w:pPr>
      <w:r>
        <w:t>2.     To hold a bag closed</w:t>
      </w:r>
    </w:p>
    <w:p w14:paraId="118B0481" w14:textId="77777777" w:rsidR="005E7258" w:rsidRDefault="005E7258" w:rsidP="005E7258">
      <w:pPr>
        <w:pStyle w:val="yiv9345576397msolistparagraph"/>
      </w:pPr>
      <w:r>
        <w:lastRenderedPageBreak/>
        <w:t>3.     To hold papers together</w:t>
      </w:r>
    </w:p>
    <w:p w14:paraId="1D3889FA" w14:textId="77777777" w:rsidR="005E7258" w:rsidRDefault="005E7258" w:rsidP="005E7258">
      <w:pPr>
        <w:pStyle w:val="yiv9345576397msolistparagraph"/>
      </w:pPr>
      <w:r>
        <w:t>4.     To put up curtains</w:t>
      </w:r>
    </w:p>
    <w:p w14:paraId="1D120FBE" w14:textId="77777777" w:rsidR="005E7258" w:rsidRDefault="005E7258" w:rsidP="005E7258">
      <w:pPr>
        <w:pStyle w:val="yiv9345576397msolistparagraph"/>
      </w:pPr>
      <w:r>
        <w:t>5.     To create an alligator craft</w:t>
      </w:r>
    </w:p>
    <w:p w14:paraId="58F2B048" w14:textId="77777777" w:rsidR="005E7258" w:rsidRDefault="005E7258" w:rsidP="005E7258">
      <w:pPr>
        <w:pStyle w:val="yiv9345576397msolistparagraph"/>
      </w:pPr>
      <w:r>
        <w:t>6.     Use as fake fingernails for a costume</w:t>
      </w:r>
    </w:p>
    <w:p w14:paraId="7161A633" w14:textId="77777777" w:rsidR="005E7258" w:rsidRDefault="005E7258" w:rsidP="005E7258">
      <w:pPr>
        <w:pStyle w:val="yiv9345576397msolistparagraph"/>
      </w:pPr>
      <w:r>
        <w:t>7.     To hold a tablecloth in place</w:t>
      </w:r>
    </w:p>
    <w:p w14:paraId="4A31EFE2" w14:textId="77777777" w:rsidR="005E7258" w:rsidRDefault="005E7258" w:rsidP="005E7258">
      <w:pPr>
        <w:pStyle w:val="yiv9345576397msolistparagraph"/>
      </w:pPr>
      <w:r>
        <w:t>8.     To remind yourself where a stain is on a shirt</w:t>
      </w:r>
    </w:p>
    <w:p w14:paraId="78CC8697" w14:textId="77777777" w:rsidR="005E7258" w:rsidRDefault="005E7258" w:rsidP="005E7258">
      <w:pPr>
        <w:pStyle w:val="yiv9345576397msolistparagraph"/>
      </w:pPr>
      <w:r>
        <w:t>9.     To hold a match while lighting a fire</w:t>
      </w:r>
    </w:p>
    <w:p w14:paraId="595458B9" w14:textId="77777777" w:rsidR="005E7258" w:rsidRDefault="005E7258" w:rsidP="005E7258">
      <w:pPr>
        <w:pStyle w:val="yiv9345576397msolistparagraph"/>
      </w:pPr>
      <w:r>
        <w:t>10.  To hold curtains closed in a hotel room</w:t>
      </w:r>
    </w:p>
    <w:p w14:paraId="13DC9371" w14:textId="77777777" w:rsidR="005E7258" w:rsidRDefault="005E7258" w:rsidP="005E7258">
      <w:pPr>
        <w:pStyle w:val="yiv9345576397msolistparagraph"/>
      </w:pPr>
      <w:r>
        <w:t>11.  Clip on wires/cords to help identify them (e.g., TV, Blu-Ray, etc.)</w:t>
      </w:r>
    </w:p>
    <w:p w14:paraId="10110E8D" w14:textId="77777777" w:rsidR="005E7258" w:rsidRDefault="005E7258" w:rsidP="005E7258">
      <w:pPr>
        <w:pStyle w:val="yiv9345576397msolistparagraph"/>
      </w:pPr>
      <w:r>
        <w:t>12.  To hold the garbage bag in the trash can</w:t>
      </w:r>
    </w:p>
    <w:p w14:paraId="7967E90C" w14:textId="77777777" w:rsidR="005E7258" w:rsidRDefault="005E7258" w:rsidP="005E7258">
      <w:pPr>
        <w:pStyle w:val="yiv9345576397msolistparagraph"/>
      </w:pPr>
      <w:r>
        <w:t>13.  To hold the back of a toothpaste tube flat</w:t>
      </w:r>
    </w:p>
    <w:p w14:paraId="2264698C" w14:textId="77777777" w:rsidR="005E7258" w:rsidRDefault="005E7258" w:rsidP="005E7258">
      <w:pPr>
        <w:pStyle w:val="yiv9345576397msolistparagraph"/>
      </w:pPr>
      <w:r>
        <w:t>14.  Hold mail in the mailbox so the mail carrier doesn’t miss it</w:t>
      </w:r>
    </w:p>
    <w:p w14:paraId="0131E0D4" w14:textId="77777777" w:rsidR="005E7258" w:rsidRDefault="005E7258" w:rsidP="005E7258">
      <w:pPr>
        <w:pStyle w:val="yiv9345576397msolistparagraph"/>
      </w:pPr>
      <w:r>
        <w:t>15.  Help clothes not fall off the hangar</w:t>
      </w:r>
    </w:p>
    <w:p w14:paraId="718AC4A2" w14:textId="77777777" w:rsidR="005E7258" w:rsidRDefault="005E7258" w:rsidP="005E7258">
      <w:pPr>
        <w:pStyle w:val="yiv9345576397msolistparagraph"/>
      </w:pPr>
      <w:r>
        <w:t xml:space="preserve">16.  </w:t>
      </w:r>
      <w:proofErr w:type="gramStart"/>
      <w:r>
        <w:t>As</w:t>
      </w:r>
      <w:proofErr w:type="gramEnd"/>
      <w:r>
        <w:t xml:space="preserve"> a bookmark</w:t>
      </w:r>
    </w:p>
    <w:p w14:paraId="73A66DB7" w14:textId="77777777" w:rsidR="005E7258" w:rsidRDefault="005E7258" w:rsidP="005E7258">
      <w:pPr>
        <w:pStyle w:val="yiv9345576397msolistparagraph"/>
      </w:pPr>
      <w:r>
        <w:t>17.  To hold up a makeshift bib or apron</w:t>
      </w:r>
    </w:p>
    <w:p w14:paraId="52CBFC3E" w14:textId="77777777" w:rsidR="005E7258" w:rsidRDefault="005E7258" w:rsidP="005E7258">
      <w:pPr>
        <w:pStyle w:val="yiv9345576397msolistparagraph"/>
      </w:pPr>
      <w:r>
        <w:t>18.  To keep socks together in the wash</w:t>
      </w:r>
    </w:p>
    <w:p w14:paraId="701332DD" w14:textId="77777777" w:rsidR="005E7258" w:rsidRDefault="005E7258" w:rsidP="00276F9E">
      <w:pPr>
        <w:rPr>
          <w:ins w:id="19" w:author="Gary Lewandowski Jr." w:date="2014-11-24T09:47:00Z"/>
          <w:rFonts w:ascii="Candara" w:hAnsi="Candara"/>
          <w:b/>
          <w:sz w:val="28"/>
          <w:szCs w:val="28"/>
          <w:u w:val="single"/>
        </w:rPr>
      </w:pPr>
    </w:p>
    <w:p w14:paraId="400BE3B9" w14:textId="77777777" w:rsidR="002063DE" w:rsidRDefault="002063DE" w:rsidP="00276F9E">
      <w:pPr>
        <w:rPr>
          <w:ins w:id="20" w:author="Gary Lewandowski Jr." w:date="2014-11-24T09:47:00Z"/>
          <w:rFonts w:ascii="Candara" w:hAnsi="Candara"/>
          <w:b/>
          <w:sz w:val="28"/>
          <w:szCs w:val="28"/>
          <w:u w:val="single"/>
        </w:rPr>
      </w:pPr>
    </w:p>
    <w:p w14:paraId="232BF644" w14:textId="6893622C" w:rsidR="002063DE" w:rsidRPr="005E3816" w:rsidRDefault="002063DE" w:rsidP="00276F9E">
      <w:pPr>
        <w:rPr>
          <w:ins w:id="21" w:author="Gary Lewandowski Jr." w:date="2014-11-24T09:47:00Z"/>
          <w:rFonts w:ascii="Candara" w:hAnsi="Candara"/>
          <w:sz w:val="28"/>
          <w:szCs w:val="28"/>
          <w:u w:val="single"/>
        </w:rPr>
      </w:pPr>
      <w:ins w:id="22" w:author="Gary Lewandowski Jr." w:date="2014-11-24T09:47:00Z">
        <w:r w:rsidRPr="005E3816">
          <w:rPr>
            <w:rFonts w:ascii="Candara" w:hAnsi="Candara"/>
            <w:sz w:val="28"/>
            <w:szCs w:val="28"/>
            <w:u w:val="single"/>
          </w:rPr>
          <w:t>What effects (if any) do you think yoga has on the mind and body?</w:t>
        </w:r>
      </w:ins>
    </w:p>
    <w:p w14:paraId="365F454A" w14:textId="77777777" w:rsidR="002063DE" w:rsidRDefault="002063DE" w:rsidP="00276F9E">
      <w:pPr>
        <w:rPr>
          <w:ins w:id="23" w:author="Gary Lewandowski Jr." w:date="2014-11-24T09:47:00Z"/>
          <w:rFonts w:ascii="Candara" w:hAnsi="Candara"/>
          <w:b/>
          <w:sz w:val="28"/>
          <w:szCs w:val="28"/>
          <w:u w:val="single"/>
        </w:rPr>
      </w:pPr>
    </w:p>
    <w:p w14:paraId="792A1928" w14:textId="20F53D15" w:rsidR="002063DE" w:rsidRDefault="002063DE" w:rsidP="00276F9E">
      <w:pPr>
        <w:rPr>
          <w:ins w:id="24" w:author="Gary Lewandowski Jr." w:date="2014-11-24T09:47:00Z"/>
          <w:rFonts w:ascii="Candara" w:hAnsi="Candara"/>
          <w:b/>
          <w:sz w:val="28"/>
          <w:szCs w:val="28"/>
          <w:u w:val="single"/>
        </w:rPr>
      </w:pPr>
      <w:ins w:id="25" w:author="Gary Lewandowski Jr." w:date="2014-11-24T09:47:00Z">
        <w:r>
          <w:rPr>
            <w:rFonts w:ascii="Candara" w:hAnsi="Candara"/>
            <w:b/>
            <w:sz w:val="28"/>
            <w:szCs w:val="28"/>
            <w:u w:val="single"/>
          </w:rPr>
          <w:t>__________________________________________________________________</w:t>
        </w:r>
      </w:ins>
    </w:p>
    <w:p w14:paraId="07991B38" w14:textId="77777777" w:rsidR="002063DE" w:rsidRDefault="002063DE" w:rsidP="00276F9E">
      <w:pPr>
        <w:rPr>
          <w:ins w:id="26" w:author="Gary Lewandowski Jr." w:date="2014-11-24T09:47:00Z"/>
          <w:rFonts w:ascii="Candara" w:hAnsi="Candara"/>
          <w:b/>
          <w:sz w:val="28"/>
          <w:szCs w:val="28"/>
          <w:u w:val="single"/>
        </w:rPr>
      </w:pPr>
    </w:p>
    <w:p w14:paraId="06302ECE" w14:textId="77777777" w:rsidR="002063DE" w:rsidRDefault="002063DE" w:rsidP="002063DE">
      <w:pPr>
        <w:rPr>
          <w:ins w:id="27" w:author="Gary Lewandowski Jr." w:date="2014-11-24T09:47:00Z"/>
          <w:rFonts w:ascii="Candara" w:hAnsi="Candara"/>
          <w:b/>
          <w:sz w:val="28"/>
          <w:szCs w:val="28"/>
          <w:u w:val="single"/>
        </w:rPr>
      </w:pPr>
      <w:ins w:id="28" w:author="Gary Lewandowski Jr." w:date="2014-11-24T09:47:00Z">
        <w:r>
          <w:rPr>
            <w:rFonts w:ascii="Candara" w:hAnsi="Candara"/>
            <w:b/>
            <w:sz w:val="28"/>
            <w:szCs w:val="28"/>
            <w:u w:val="single"/>
          </w:rPr>
          <w:t>__________________________________________________________________</w:t>
        </w:r>
      </w:ins>
    </w:p>
    <w:p w14:paraId="588BCC79" w14:textId="77777777" w:rsidR="002063DE" w:rsidRDefault="002063DE" w:rsidP="00276F9E">
      <w:pPr>
        <w:rPr>
          <w:ins w:id="29" w:author="Gary Lewandowski Jr." w:date="2014-11-24T09:47:00Z"/>
          <w:rFonts w:ascii="Candara" w:hAnsi="Candara"/>
          <w:b/>
          <w:sz w:val="28"/>
          <w:szCs w:val="28"/>
          <w:u w:val="single"/>
        </w:rPr>
      </w:pPr>
    </w:p>
    <w:p w14:paraId="2ECDD47B" w14:textId="77777777" w:rsidR="002063DE" w:rsidRDefault="002063DE" w:rsidP="002063DE">
      <w:pPr>
        <w:rPr>
          <w:ins w:id="30" w:author="Gary Lewandowski Jr." w:date="2014-11-24T09:47:00Z"/>
          <w:rFonts w:ascii="Candara" w:hAnsi="Candara"/>
          <w:b/>
          <w:sz w:val="28"/>
          <w:szCs w:val="28"/>
          <w:u w:val="single"/>
        </w:rPr>
      </w:pPr>
      <w:ins w:id="31" w:author="Gary Lewandowski Jr." w:date="2014-11-24T09:47:00Z">
        <w:r>
          <w:rPr>
            <w:rFonts w:ascii="Candara" w:hAnsi="Candara"/>
            <w:b/>
            <w:sz w:val="28"/>
            <w:szCs w:val="28"/>
            <w:u w:val="single"/>
          </w:rPr>
          <w:t>__________________________________________________________________</w:t>
        </w:r>
      </w:ins>
    </w:p>
    <w:p w14:paraId="01803715" w14:textId="77777777" w:rsidR="002063DE" w:rsidRDefault="002063DE" w:rsidP="00276F9E">
      <w:pPr>
        <w:rPr>
          <w:ins w:id="32" w:author="Gary Lewandowski Jr." w:date="2014-11-24T09:47:00Z"/>
          <w:rFonts w:ascii="Candara" w:hAnsi="Candara"/>
          <w:b/>
          <w:sz w:val="28"/>
          <w:szCs w:val="28"/>
          <w:u w:val="single"/>
        </w:rPr>
      </w:pPr>
    </w:p>
    <w:p w14:paraId="798D2206" w14:textId="77777777" w:rsidR="002063DE" w:rsidRDefault="002063DE" w:rsidP="002063DE">
      <w:pPr>
        <w:rPr>
          <w:ins w:id="33" w:author="Gary Lewandowski Jr." w:date="2014-11-24T09:47:00Z"/>
          <w:rFonts w:ascii="Candara" w:hAnsi="Candara"/>
          <w:b/>
          <w:sz w:val="28"/>
          <w:szCs w:val="28"/>
          <w:u w:val="single"/>
        </w:rPr>
      </w:pPr>
      <w:ins w:id="34" w:author="Gary Lewandowski Jr." w:date="2014-11-24T09:47:00Z">
        <w:r>
          <w:rPr>
            <w:rFonts w:ascii="Candara" w:hAnsi="Candara"/>
            <w:b/>
            <w:sz w:val="28"/>
            <w:szCs w:val="28"/>
            <w:u w:val="single"/>
          </w:rPr>
          <w:t>__________________________________________________________________</w:t>
        </w:r>
      </w:ins>
    </w:p>
    <w:p w14:paraId="295D40D6" w14:textId="77777777" w:rsidR="002063DE" w:rsidRDefault="002063DE" w:rsidP="00276F9E">
      <w:pPr>
        <w:rPr>
          <w:rFonts w:ascii="Candara" w:hAnsi="Candara"/>
          <w:b/>
          <w:sz w:val="28"/>
          <w:szCs w:val="28"/>
          <w:u w:val="single"/>
        </w:rPr>
      </w:pPr>
    </w:p>
    <w:p w14:paraId="0651EA42" w14:textId="77777777" w:rsidR="002D4432" w:rsidRPr="006D4A0F" w:rsidRDefault="002D4432" w:rsidP="00276F9E">
      <w:pPr>
        <w:rPr>
          <w:rFonts w:ascii="Candara" w:hAnsi="Candara"/>
          <w:b/>
          <w:sz w:val="28"/>
          <w:szCs w:val="28"/>
          <w:u w:val="single"/>
        </w:rPr>
      </w:pPr>
    </w:p>
    <w:sectPr w:rsidR="002D4432" w:rsidRPr="006D4A0F"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aron Kolski-Andreaco" w:date="2014-11-19T13:49:00Z" w:initials="AK">
    <w:p w14:paraId="3A26D51B" w14:textId="1EEE223B" w:rsidR="008602BE" w:rsidRDefault="008602BE">
      <w:pPr>
        <w:pStyle w:val="CommentText"/>
      </w:pPr>
      <w:r>
        <w:rPr>
          <w:rStyle w:val="CommentReference"/>
        </w:rPr>
        <w:annotationRef/>
      </w:r>
      <w:r w:rsidR="005E483E">
        <w:t>In this country it is a recent craze.</w:t>
      </w:r>
      <w:r>
        <w:t xml:space="preserve">    Yoga is a product of Indian culture and has been around since the 5</w:t>
      </w:r>
      <w:r w:rsidRPr="008602BE">
        <w:rPr>
          <w:vertAlign w:val="superscript"/>
        </w:rPr>
        <w:t>th</w:t>
      </w:r>
      <w:r>
        <w:t xml:space="preserve"> or 6</w:t>
      </w:r>
      <w:r w:rsidRPr="008602BE">
        <w:rPr>
          <w:vertAlign w:val="superscript"/>
        </w:rPr>
        <w:t>th</w:t>
      </w:r>
      <w:r>
        <w:t xml:space="preserve"> century BCE.   This statement is a little bit biased toward western culture, and since we have offices in India and may end up translating this material for Asian markets, I would refrain from referring to Yoga as a recent craze.   Or, I would mention that it has recently become popular in the US</w:t>
      </w:r>
      <w:r w:rsidR="005E483E">
        <w:t xml:space="preserve"> and Western society</w:t>
      </w:r>
      <w:r>
        <w:t xml:space="preserve">.   </w:t>
      </w:r>
    </w:p>
  </w:comment>
  <w:comment w:id="8" w:author="Gary Lewandowski Jr." w:date="2014-11-24T09:44:00Z" w:initials="GLJ">
    <w:p w14:paraId="1533E1EA" w14:textId="6D412568" w:rsidR="002063DE" w:rsidRDefault="002063DE">
      <w:pPr>
        <w:pStyle w:val="CommentText"/>
      </w:pPr>
      <w:r>
        <w:rPr>
          <w:rStyle w:val="CommentReference"/>
        </w:rPr>
        <w:annotationRef/>
      </w:r>
      <w:r>
        <w:rPr>
          <w:rStyle w:val="CommentReference"/>
        </w:rPr>
        <w:t>Participants would need a preconceived notion. With the popularity of yoga the vast majority of participants in a study like this will have some awareness of yoga and would assume it has benefits.  We wouldn’t want to alert participants to the true purpose (given the nature of placebo effects) so we can ask them afterward</w:t>
      </w:r>
      <w:r w:rsidR="00E4422F">
        <w:rPr>
          <w:rStyle w:val="CommentReference"/>
        </w:rPr>
        <w:t xml:space="preserve"> (I included a question below)</w:t>
      </w:r>
      <w:r>
        <w:rPr>
          <w:rStyle w:val="CommentReference"/>
        </w:rPr>
        <w:t xml:space="preserve">. </w:t>
      </w:r>
    </w:p>
  </w:comment>
  <w:comment w:id="7" w:author="Aaron Kolski-Andreaco" w:date="2014-11-19T13:47:00Z" w:initials="AK">
    <w:p w14:paraId="64DD381B" w14:textId="5E25F566" w:rsidR="008602BE" w:rsidRDefault="008602BE">
      <w:pPr>
        <w:pStyle w:val="CommentText"/>
      </w:pPr>
      <w:r>
        <w:rPr>
          <w:rStyle w:val="CommentReference"/>
        </w:rPr>
        <w:annotationRef/>
      </w:r>
      <w:r>
        <w:t xml:space="preserve">In order for this experiment to work as intended, then the participants need to have a preconceived notion </w:t>
      </w:r>
      <w:r w:rsidR="005E483E">
        <w:t xml:space="preserve">about Yoga and its benefits.   How do the researchers ensure that study participants have such notions?   When it comes to a drug, say for lowering hypertension, the participant can easily understand the intended effect of the drug.   How are participants selected who have preconceived notions about Yoga and creativity?    Are they told that there is a link?   </w:t>
      </w:r>
    </w:p>
  </w:comment>
  <w:comment w:id="9" w:author="Aaron Kolski-Andreaco" w:date="2014-11-19T13:51:00Z" w:initials="AK">
    <w:p w14:paraId="71442E28" w14:textId="30A3EF2D" w:rsidR="005E483E" w:rsidRDefault="005E483E">
      <w:pPr>
        <w:pStyle w:val="CommentText"/>
      </w:pPr>
      <w:r>
        <w:rPr>
          <w:rStyle w:val="CommentReference"/>
        </w:rPr>
        <w:annotationRef/>
      </w:r>
      <w:r>
        <w:t xml:space="preserve">Perhaps this should not be in parentheses.   Are the participants explicitly told about the link between yoga and creativity?    To me it feels like a fairly large assumption is guiding this experimental design.  </w:t>
      </w:r>
    </w:p>
  </w:comment>
  <w:comment w:id="10" w:author="Gary Lewandowski Jr." w:date="2014-11-26T10:12:00Z" w:initials="GLJ">
    <w:p w14:paraId="774504F5" w14:textId="5A0ED228" w:rsidR="00E4422F" w:rsidRDefault="00E4422F">
      <w:pPr>
        <w:pStyle w:val="CommentText"/>
      </w:pPr>
      <w:r>
        <w:rPr>
          <w:rStyle w:val="CommentReference"/>
        </w:rPr>
        <w:annotationRef/>
      </w:r>
      <w:r>
        <w:t>It is an assumption, but not a huge leap that people would make this connection between yoga an</w:t>
      </w:r>
      <w:r w:rsidR="00825097">
        <w:t>d</w:t>
      </w:r>
      <w:r>
        <w:t xml:space="preserve"> creativity. This type of approach is common in cognitive research (e.g., a classic study where showing participants the word Florida made them think of elderly people which in turn caused them to walk slower)</w:t>
      </w:r>
    </w:p>
    <w:p w14:paraId="5E6B4D9C" w14:textId="77777777" w:rsidR="00A14B10" w:rsidRDefault="00A14B10">
      <w:pPr>
        <w:pStyle w:val="CommentText"/>
      </w:pPr>
    </w:p>
    <w:p w14:paraId="558D3AB4" w14:textId="740876FF" w:rsidR="00A14B10" w:rsidRDefault="00A14B10">
      <w:pPr>
        <w:pStyle w:val="CommentText"/>
      </w:pPr>
      <w:r>
        <w:t>If you prefer, here we could call the study “Thinking about Physical Activity” to make it more vague</w:t>
      </w:r>
    </w:p>
  </w:comment>
  <w:comment w:id="11" w:author="David Repetto" w:date="2014-11-06T12:01:00Z" w:initials="DR">
    <w:p w14:paraId="67D42D4D" w14:textId="41B7AB75" w:rsidR="008602BE" w:rsidRDefault="008602BE">
      <w:pPr>
        <w:pStyle w:val="CommentText"/>
      </w:pPr>
      <w:r>
        <w:rPr>
          <w:rStyle w:val="CommentReference"/>
        </w:rPr>
        <w:annotationRef/>
      </w:r>
      <w:r>
        <w:t xml:space="preserve"> New graphic below but I don’t know if it should be included in film.  Might confuse things. This chart is intended to show researcher some stretching exercises that can be passed off as yoga moves to participant.</w:t>
      </w:r>
    </w:p>
  </w:comment>
  <w:comment w:id="12" w:author="David Repetto" w:date="2014-11-06T12:00:00Z" w:initials="DR">
    <w:p w14:paraId="192A451C" w14:textId="0D4CE89B" w:rsidR="008602BE" w:rsidRDefault="008602BE">
      <w:pPr>
        <w:pStyle w:val="CommentText"/>
      </w:pPr>
      <w:r>
        <w:rPr>
          <w:rStyle w:val="CommentReference"/>
        </w:rPr>
        <w:annotationRef/>
      </w:r>
      <w:r w:rsidRPr="00F34C03">
        <w:t>http://www.istockphoto.com/vector/silhouette-of-people-exercising-19857384?st=2c25221</w:t>
      </w:r>
    </w:p>
  </w:comment>
  <w:comment w:id="13" w:author="Dennis McGonagle" w:date="2014-11-26T14:44:00Z" w:initials="DM">
    <w:p w14:paraId="3BDC5109" w14:textId="206C112B" w:rsidR="00266BF0" w:rsidRDefault="00266BF0">
      <w:pPr>
        <w:pStyle w:val="CommentText"/>
      </w:pPr>
      <w:r>
        <w:rPr>
          <w:rStyle w:val="CommentReference"/>
        </w:rPr>
        <w:annotationRef/>
      </w:r>
      <w:r>
        <w:t xml:space="preserve">Do you want this image Aaron? Would seem we could proceed without. </w:t>
      </w:r>
    </w:p>
  </w:comment>
  <w:comment w:id="15" w:author="Gary Lewandowski Jr." w:date="2014-11-24T09:49:00Z" w:initials="GLJ">
    <w:p w14:paraId="513E3651" w14:textId="560A8946" w:rsidR="00E4422F" w:rsidRDefault="00E4422F">
      <w:pPr>
        <w:pStyle w:val="CommentText"/>
      </w:pPr>
      <w:r>
        <w:rPr>
          <w:rStyle w:val="CommentReference"/>
        </w:rPr>
        <w:annotationRef/>
      </w:r>
      <w:proofErr w:type="gramStart"/>
      <w:r>
        <w:t>should</w:t>
      </w:r>
      <w:proofErr w:type="gramEnd"/>
      <w:r>
        <w:t xml:space="preserve"> be for reference only so that the actor has things to write (the participant in the video should not see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26D51B" w15:done="0"/>
  <w15:commentEx w15:paraId="1533E1EA" w15:done="0"/>
  <w15:commentEx w15:paraId="64DD381B" w15:done="0"/>
  <w15:commentEx w15:paraId="71442E28" w15:done="0"/>
  <w15:commentEx w15:paraId="558D3AB4" w15:done="0"/>
  <w15:commentEx w15:paraId="67D42D4D" w15:done="0"/>
  <w15:commentEx w15:paraId="192A451C" w15:done="0"/>
  <w15:commentEx w15:paraId="3BDC5109" w15:paraIdParent="192A451C" w15:done="0"/>
  <w15:commentEx w15:paraId="513E365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AD2AA6"/>
    <w:multiLevelType w:val="hybridMultilevel"/>
    <w:tmpl w:val="EE4802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B440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88F2289"/>
    <w:multiLevelType w:val="multilevel"/>
    <w:tmpl w:val="BC860E2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75047"/>
    <w:multiLevelType w:val="hybridMultilevel"/>
    <w:tmpl w:val="E6F83D16"/>
    <w:lvl w:ilvl="0" w:tplc="71BCC8B8">
      <w:start w:val="1"/>
      <w:numFmt w:val="bullet"/>
      <w:lvlText w:val="-"/>
      <w:lvlJc w:val="left"/>
      <w:pPr>
        <w:ind w:left="72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E53AA"/>
    <w:multiLevelType w:val="multilevel"/>
    <w:tmpl w:val="1FF07D08"/>
    <w:lvl w:ilvl="0">
      <w:start w:val="1"/>
      <w:numFmt w:val="bullet"/>
      <w:lvlText w:val=""/>
      <w:lvlJc w:val="left"/>
      <w:pPr>
        <w:tabs>
          <w:tab w:val="num" w:pos="720"/>
        </w:tabs>
        <w:ind w:left="720" w:hanging="360"/>
      </w:pPr>
      <w:rPr>
        <w:rFonts w:ascii="Symbol" w:hAnsi="Symbol" w:hint="default"/>
        <w:sz w:val="1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205742"/>
    <w:multiLevelType w:val="hybridMultilevel"/>
    <w:tmpl w:val="51EA0F30"/>
    <w:lvl w:ilvl="0" w:tplc="3FC4B738">
      <w:start w:val="56"/>
      <w:numFmt w:val="bullet"/>
      <w:lvlText w:val="-"/>
      <w:lvlJc w:val="left"/>
      <w:pPr>
        <w:tabs>
          <w:tab w:val="num" w:pos="675"/>
        </w:tabs>
        <w:ind w:left="675" w:hanging="360"/>
      </w:pPr>
      <w:rPr>
        <w:rFonts w:ascii="Candara" w:eastAsia="Times New Roman" w:hAnsi="Candara" w:cs="Times New Roman" w:hint="default"/>
      </w:rPr>
    </w:lvl>
    <w:lvl w:ilvl="1" w:tplc="04090003" w:tentative="1">
      <w:start w:val="1"/>
      <w:numFmt w:val="bullet"/>
      <w:lvlText w:val="o"/>
      <w:lvlJc w:val="left"/>
      <w:pPr>
        <w:tabs>
          <w:tab w:val="num" w:pos="1395"/>
        </w:tabs>
        <w:ind w:left="1395" w:hanging="360"/>
      </w:pPr>
      <w:rPr>
        <w:rFonts w:ascii="Courier New" w:hAnsi="Courier New" w:cs="Courier New"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7">
    <w:nsid w:val="3B1B34B6"/>
    <w:multiLevelType w:val="hybridMultilevel"/>
    <w:tmpl w:val="B6D6DEB8"/>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D0097F"/>
    <w:multiLevelType w:val="hybridMultilevel"/>
    <w:tmpl w:val="1666D064"/>
    <w:lvl w:ilvl="0" w:tplc="AAC6E5BC">
      <w:start w:val="1"/>
      <w:numFmt w:val="bullet"/>
      <w:lvlText w:val="-"/>
      <w:lvlJc w:val="left"/>
      <w:pPr>
        <w:ind w:left="360" w:hanging="360"/>
      </w:pPr>
      <w:rPr>
        <w:rFonts w:ascii="Candara" w:eastAsiaTheme="minorHAnsi" w:hAnsi="Candara"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E9247F"/>
    <w:multiLevelType w:val="hybridMultilevel"/>
    <w:tmpl w:val="0906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4A72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8CB34E3"/>
    <w:multiLevelType w:val="hybridMultilevel"/>
    <w:tmpl w:val="F6E8D888"/>
    <w:lvl w:ilvl="0" w:tplc="E548ACD4">
      <w:start w:val="1"/>
      <w:numFmt w:val="decimal"/>
      <w:lvlText w:val="______  %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D107EFF"/>
    <w:multiLevelType w:val="multilevel"/>
    <w:tmpl w:val="0409001F"/>
    <w:lvl w:ilvl="0">
      <w:start w:val="1"/>
      <w:numFmt w:val="decimal"/>
      <w:lvlText w:val="%1."/>
      <w:lvlJc w:val="left"/>
      <w:pPr>
        <w:ind w:left="360" w:hanging="360"/>
      </w:pPr>
    </w:lvl>
    <w:lvl w:ilvl="1">
      <w:start w:val="1"/>
      <w:numFmt w:val="decimal"/>
      <w:lvlText w:val="%1.%2."/>
      <w:lvlJc w:val="left"/>
      <w:pPr>
        <w:ind w:left="88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3452C4"/>
    <w:multiLevelType w:val="hybridMultilevel"/>
    <w:tmpl w:val="D64253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4EE5CEC"/>
    <w:multiLevelType w:val="hybridMultilevel"/>
    <w:tmpl w:val="495A9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CA5C87"/>
    <w:multiLevelType w:val="hybridMultilevel"/>
    <w:tmpl w:val="E1C25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F061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361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CA63FFD"/>
    <w:multiLevelType w:val="hybridMultilevel"/>
    <w:tmpl w:val="FAD8B65C"/>
    <w:lvl w:ilvl="0" w:tplc="AAC6E5BC">
      <w:start w:val="1"/>
      <w:numFmt w:val="bullet"/>
      <w:lvlText w:val="-"/>
      <w:lvlJc w:val="left"/>
      <w:pPr>
        <w:ind w:left="360" w:hanging="360"/>
      </w:pPr>
      <w:rPr>
        <w:rFonts w:ascii="Candara" w:eastAsiaTheme="minorHAnsi" w:hAnsi="Candar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0"/>
  </w:num>
  <w:num w:numId="4">
    <w:abstractNumId w:val="18"/>
  </w:num>
  <w:num w:numId="5">
    <w:abstractNumId w:val="1"/>
  </w:num>
  <w:num w:numId="6">
    <w:abstractNumId w:val="8"/>
  </w:num>
  <w:num w:numId="7">
    <w:abstractNumId w:val="7"/>
  </w:num>
  <w:num w:numId="8">
    <w:abstractNumId w:val="4"/>
  </w:num>
  <w:num w:numId="9">
    <w:abstractNumId w:val="6"/>
  </w:num>
  <w:num w:numId="10">
    <w:abstractNumId w:val="2"/>
  </w:num>
  <w:num w:numId="11">
    <w:abstractNumId w:val="15"/>
  </w:num>
  <w:num w:numId="12">
    <w:abstractNumId w:val="17"/>
  </w:num>
  <w:num w:numId="13">
    <w:abstractNumId w:val="10"/>
  </w:num>
  <w:num w:numId="14">
    <w:abstractNumId w:val="16"/>
  </w:num>
  <w:num w:numId="15">
    <w:abstractNumId w:val="14"/>
  </w:num>
  <w:num w:numId="16">
    <w:abstractNumId w:val="3"/>
  </w:num>
  <w:num w:numId="17">
    <w:abstractNumId w:val="5"/>
  </w:num>
  <w:num w:numId="18">
    <w:abstractNumId w:val="11"/>
  </w:num>
  <w:num w:numId="1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ry Lewandowski Jr.">
    <w15:presenceInfo w15:providerId="Windows Live" w15:userId="16efb6ef5371ca1d"/>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6292"/>
    <w:rsid w:val="00025A6B"/>
    <w:rsid w:val="000331A6"/>
    <w:rsid w:val="0003647E"/>
    <w:rsid w:val="00042625"/>
    <w:rsid w:val="00043214"/>
    <w:rsid w:val="00055CD3"/>
    <w:rsid w:val="0008196F"/>
    <w:rsid w:val="000827D0"/>
    <w:rsid w:val="000856A1"/>
    <w:rsid w:val="00086233"/>
    <w:rsid w:val="00087A81"/>
    <w:rsid w:val="00092CB4"/>
    <w:rsid w:val="00094D78"/>
    <w:rsid w:val="000B62D6"/>
    <w:rsid w:val="000C0082"/>
    <w:rsid w:val="000D4433"/>
    <w:rsid w:val="000D5EB4"/>
    <w:rsid w:val="000E0835"/>
    <w:rsid w:val="000E18C1"/>
    <w:rsid w:val="000E37D1"/>
    <w:rsid w:val="000F4AFE"/>
    <w:rsid w:val="000F4D34"/>
    <w:rsid w:val="000F62EF"/>
    <w:rsid w:val="000F6CD3"/>
    <w:rsid w:val="00102FEA"/>
    <w:rsid w:val="001042BF"/>
    <w:rsid w:val="00104F3A"/>
    <w:rsid w:val="00111500"/>
    <w:rsid w:val="00120DF6"/>
    <w:rsid w:val="001231E5"/>
    <w:rsid w:val="00144AC3"/>
    <w:rsid w:val="0014788F"/>
    <w:rsid w:val="00157106"/>
    <w:rsid w:val="00167E2B"/>
    <w:rsid w:val="00197D43"/>
    <w:rsid w:val="001A3051"/>
    <w:rsid w:val="001B2EF4"/>
    <w:rsid w:val="001B548D"/>
    <w:rsid w:val="001C0374"/>
    <w:rsid w:val="001C43E1"/>
    <w:rsid w:val="001D09E4"/>
    <w:rsid w:val="001D282A"/>
    <w:rsid w:val="001D675C"/>
    <w:rsid w:val="001E31F3"/>
    <w:rsid w:val="001F7B44"/>
    <w:rsid w:val="002063DE"/>
    <w:rsid w:val="00220B9F"/>
    <w:rsid w:val="00224B41"/>
    <w:rsid w:val="0023335E"/>
    <w:rsid w:val="00234758"/>
    <w:rsid w:val="00246720"/>
    <w:rsid w:val="0026457B"/>
    <w:rsid w:val="00265262"/>
    <w:rsid w:val="00266BF0"/>
    <w:rsid w:val="00271875"/>
    <w:rsid w:val="00275004"/>
    <w:rsid w:val="00276F9E"/>
    <w:rsid w:val="00280A3D"/>
    <w:rsid w:val="00280DB1"/>
    <w:rsid w:val="00284393"/>
    <w:rsid w:val="002866FE"/>
    <w:rsid w:val="0029274E"/>
    <w:rsid w:val="0029368B"/>
    <w:rsid w:val="00297F57"/>
    <w:rsid w:val="002A5EF1"/>
    <w:rsid w:val="002C5D4D"/>
    <w:rsid w:val="002D4432"/>
    <w:rsid w:val="002D7FCA"/>
    <w:rsid w:val="002E0FB9"/>
    <w:rsid w:val="002E4C16"/>
    <w:rsid w:val="002F16F2"/>
    <w:rsid w:val="00306E48"/>
    <w:rsid w:val="003344E7"/>
    <w:rsid w:val="00343B29"/>
    <w:rsid w:val="00352FFD"/>
    <w:rsid w:val="00365FFF"/>
    <w:rsid w:val="0037017F"/>
    <w:rsid w:val="00374D97"/>
    <w:rsid w:val="00375E64"/>
    <w:rsid w:val="0038250B"/>
    <w:rsid w:val="003A1753"/>
    <w:rsid w:val="003B5EBF"/>
    <w:rsid w:val="003B7B1E"/>
    <w:rsid w:val="003C0DCC"/>
    <w:rsid w:val="003D512C"/>
    <w:rsid w:val="003D5CB0"/>
    <w:rsid w:val="003E27F9"/>
    <w:rsid w:val="003F0559"/>
    <w:rsid w:val="003F4F10"/>
    <w:rsid w:val="00400A4F"/>
    <w:rsid w:val="00402D6D"/>
    <w:rsid w:val="00406861"/>
    <w:rsid w:val="004356C7"/>
    <w:rsid w:val="00465A3B"/>
    <w:rsid w:val="00467282"/>
    <w:rsid w:val="0047219B"/>
    <w:rsid w:val="00472625"/>
    <w:rsid w:val="00485705"/>
    <w:rsid w:val="0048716F"/>
    <w:rsid w:val="004924E5"/>
    <w:rsid w:val="004942A2"/>
    <w:rsid w:val="004B3C7D"/>
    <w:rsid w:val="004C624A"/>
    <w:rsid w:val="004D06AF"/>
    <w:rsid w:val="004E53D7"/>
    <w:rsid w:val="004F2537"/>
    <w:rsid w:val="00502E20"/>
    <w:rsid w:val="00506F69"/>
    <w:rsid w:val="00514D39"/>
    <w:rsid w:val="0051701C"/>
    <w:rsid w:val="00520EF7"/>
    <w:rsid w:val="0053604D"/>
    <w:rsid w:val="005367D1"/>
    <w:rsid w:val="005718EA"/>
    <w:rsid w:val="00577032"/>
    <w:rsid w:val="00590B81"/>
    <w:rsid w:val="005957E7"/>
    <w:rsid w:val="005964D4"/>
    <w:rsid w:val="00596973"/>
    <w:rsid w:val="005A5F0C"/>
    <w:rsid w:val="005C2C4B"/>
    <w:rsid w:val="005C6A8E"/>
    <w:rsid w:val="005D1243"/>
    <w:rsid w:val="005D6EC0"/>
    <w:rsid w:val="005E1710"/>
    <w:rsid w:val="005E1B6B"/>
    <w:rsid w:val="005E29EE"/>
    <w:rsid w:val="005E3816"/>
    <w:rsid w:val="005E3CED"/>
    <w:rsid w:val="005E483E"/>
    <w:rsid w:val="005E6F02"/>
    <w:rsid w:val="005E7258"/>
    <w:rsid w:val="005F0C83"/>
    <w:rsid w:val="005F76F4"/>
    <w:rsid w:val="006002EA"/>
    <w:rsid w:val="0061253B"/>
    <w:rsid w:val="00631C5D"/>
    <w:rsid w:val="006407D4"/>
    <w:rsid w:val="00647ADA"/>
    <w:rsid w:val="00650C97"/>
    <w:rsid w:val="0065357E"/>
    <w:rsid w:val="0068011B"/>
    <w:rsid w:val="00686A23"/>
    <w:rsid w:val="0068703B"/>
    <w:rsid w:val="0069134D"/>
    <w:rsid w:val="00697969"/>
    <w:rsid w:val="006D07B4"/>
    <w:rsid w:val="006D1BC6"/>
    <w:rsid w:val="006D4A0F"/>
    <w:rsid w:val="006F6B36"/>
    <w:rsid w:val="006F7728"/>
    <w:rsid w:val="006F7B45"/>
    <w:rsid w:val="007012D4"/>
    <w:rsid w:val="00701AF2"/>
    <w:rsid w:val="007175E1"/>
    <w:rsid w:val="007213FD"/>
    <w:rsid w:val="00725200"/>
    <w:rsid w:val="007264C9"/>
    <w:rsid w:val="007420AF"/>
    <w:rsid w:val="00743573"/>
    <w:rsid w:val="007609A2"/>
    <w:rsid w:val="00763B10"/>
    <w:rsid w:val="0078661C"/>
    <w:rsid w:val="007975EB"/>
    <w:rsid w:val="007B2F71"/>
    <w:rsid w:val="007B4F48"/>
    <w:rsid w:val="007C673C"/>
    <w:rsid w:val="007D7B26"/>
    <w:rsid w:val="0081020D"/>
    <w:rsid w:val="008217FA"/>
    <w:rsid w:val="00825097"/>
    <w:rsid w:val="00830A03"/>
    <w:rsid w:val="008602BE"/>
    <w:rsid w:val="0086040C"/>
    <w:rsid w:val="00864C1E"/>
    <w:rsid w:val="008710B8"/>
    <w:rsid w:val="00871C45"/>
    <w:rsid w:val="00873DAD"/>
    <w:rsid w:val="00892B4A"/>
    <w:rsid w:val="00896A39"/>
    <w:rsid w:val="008A1F68"/>
    <w:rsid w:val="008C1299"/>
    <w:rsid w:val="008C4ED3"/>
    <w:rsid w:val="008C7D06"/>
    <w:rsid w:val="008D25C3"/>
    <w:rsid w:val="008E0B3D"/>
    <w:rsid w:val="008F2501"/>
    <w:rsid w:val="008F5101"/>
    <w:rsid w:val="00903500"/>
    <w:rsid w:val="00905085"/>
    <w:rsid w:val="00905C2A"/>
    <w:rsid w:val="00914CC7"/>
    <w:rsid w:val="00921AEC"/>
    <w:rsid w:val="009306CB"/>
    <w:rsid w:val="00932EBC"/>
    <w:rsid w:val="00965883"/>
    <w:rsid w:val="00965C6C"/>
    <w:rsid w:val="00966DEE"/>
    <w:rsid w:val="00971B68"/>
    <w:rsid w:val="00974B56"/>
    <w:rsid w:val="00977727"/>
    <w:rsid w:val="00991EEB"/>
    <w:rsid w:val="009A2A45"/>
    <w:rsid w:val="009B3F8A"/>
    <w:rsid w:val="009C6E60"/>
    <w:rsid w:val="009D0495"/>
    <w:rsid w:val="009D183A"/>
    <w:rsid w:val="009D4C9A"/>
    <w:rsid w:val="009D7758"/>
    <w:rsid w:val="009E5A8C"/>
    <w:rsid w:val="009F1E3A"/>
    <w:rsid w:val="009F2B48"/>
    <w:rsid w:val="009F77C3"/>
    <w:rsid w:val="00A00A9B"/>
    <w:rsid w:val="00A0514A"/>
    <w:rsid w:val="00A0577C"/>
    <w:rsid w:val="00A061B3"/>
    <w:rsid w:val="00A10E92"/>
    <w:rsid w:val="00A14B10"/>
    <w:rsid w:val="00A40768"/>
    <w:rsid w:val="00A426FC"/>
    <w:rsid w:val="00A429B0"/>
    <w:rsid w:val="00A45FBB"/>
    <w:rsid w:val="00A5151C"/>
    <w:rsid w:val="00A542D2"/>
    <w:rsid w:val="00A74D74"/>
    <w:rsid w:val="00A86298"/>
    <w:rsid w:val="00A87CEE"/>
    <w:rsid w:val="00A90571"/>
    <w:rsid w:val="00A94ADE"/>
    <w:rsid w:val="00A951D4"/>
    <w:rsid w:val="00AA1E58"/>
    <w:rsid w:val="00AE085A"/>
    <w:rsid w:val="00AF196C"/>
    <w:rsid w:val="00AF656D"/>
    <w:rsid w:val="00B132BD"/>
    <w:rsid w:val="00B42E60"/>
    <w:rsid w:val="00B52A43"/>
    <w:rsid w:val="00B5770E"/>
    <w:rsid w:val="00B679DF"/>
    <w:rsid w:val="00BA2824"/>
    <w:rsid w:val="00BB5081"/>
    <w:rsid w:val="00BC1996"/>
    <w:rsid w:val="00BD1CEE"/>
    <w:rsid w:val="00BD2A94"/>
    <w:rsid w:val="00BE2A1D"/>
    <w:rsid w:val="00BE6D83"/>
    <w:rsid w:val="00BE73EF"/>
    <w:rsid w:val="00BF2B39"/>
    <w:rsid w:val="00BF60C8"/>
    <w:rsid w:val="00C023F2"/>
    <w:rsid w:val="00C0762E"/>
    <w:rsid w:val="00C124F6"/>
    <w:rsid w:val="00C265F5"/>
    <w:rsid w:val="00C33AE3"/>
    <w:rsid w:val="00C40736"/>
    <w:rsid w:val="00C40DEA"/>
    <w:rsid w:val="00C45D2B"/>
    <w:rsid w:val="00C646FE"/>
    <w:rsid w:val="00C73ED3"/>
    <w:rsid w:val="00CB069C"/>
    <w:rsid w:val="00CB0BF1"/>
    <w:rsid w:val="00CB3205"/>
    <w:rsid w:val="00CD09C4"/>
    <w:rsid w:val="00CD479D"/>
    <w:rsid w:val="00CF2362"/>
    <w:rsid w:val="00D14FEB"/>
    <w:rsid w:val="00D21442"/>
    <w:rsid w:val="00D32195"/>
    <w:rsid w:val="00D406EF"/>
    <w:rsid w:val="00D44C9A"/>
    <w:rsid w:val="00D47164"/>
    <w:rsid w:val="00D474C7"/>
    <w:rsid w:val="00D51D5C"/>
    <w:rsid w:val="00D53A0F"/>
    <w:rsid w:val="00D576D8"/>
    <w:rsid w:val="00D668C2"/>
    <w:rsid w:val="00D66E25"/>
    <w:rsid w:val="00D67924"/>
    <w:rsid w:val="00D80EED"/>
    <w:rsid w:val="00D846FF"/>
    <w:rsid w:val="00D868B9"/>
    <w:rsid w:val="00D91AFD"/>
    <w:rsid w:val="00DB0813"/>
    <w:rsid w:val="00DC7E8A"/>
    <w:rsid w:val="00DD2B35"/>
    <w:rsid w:val="00DE06A2"/>
    <w:rsid w:val="00DE5166"/>
    <w:rsid w:val="00DF34BE"/>
    <w:rsid w:val="00DF5C6B"/>
    <w:rsid w:val="00E00AEE"/>
    <w:rsid w:val="00E16921"/>
    <w:rsid w:val="00E30F29"/>
    <w:rsid w:val="00E42291"/>
    <w:rsid w:val="00E43DCD"/>
    <w:rsid w:val="00E4422F"/>
    <w:rsid w:val="00E46CE9"/>
    <w:rsid w:val="00E47A30"/>
    <w:rsid w:val="00E5292F"/>
    <w:rsid w:val="00E53AC5"/>
    <w:rsid w:val="00E65E8E"/>
    <w:rsid w:val="00E7389B"/>
    <w:rsid w:val="00E7391E"/>
    <w:rsid w:val="00E853DC"/>
    <w:rsid w:val="00E917A2"/>
    <w:rsid w:val="00E9270E"/>
    <w:rsid w:val="00E9493F"/>
    <w:rsid w:val="00E96BAC"/>
    <w:rsid w:val="00EB7848"/>
    <w:rsid w:val="00EC15E5"/>
    <w:rsid w:val="00EC4040"/>
    <w:rsid w:val="00ED45AC"/>
    <w:rsid w:val="00EE242D"/>
    <w:rsid w:val="00EE3C22"/>
    <w:rsid w:val="00EE673B"/>
    <w:rsid w:val="00EF000E"/>
    <w:rsid w:val="00EF17C0"/>
    <w:rsid w:val="00EF7BE1"/>
    <w:rsid w:val="00F15FF0"/>
    <w:rsid w:val="00F1639E"/>
    <w:rsid w:val="00F34C03"/>
    <w:rsid w:val="00F4229A"/>
    <w:rsid w:val="00F43B09"/>
    <w:rsid w:val="00F47442"/>
    <w:rsid w:val="00F6655A"/>
    <w:rsid w:val="00F9439B"/>
    <w:rsid w:val="00FA5C9A"/>
    <w:rsid w:val="00FB1687"/>
    <w:rsid w:val="00FC20FF"/>
    <w:rsid w:val="00FD2299"/>
    <w:rsid w:val="00FD6CB6"/>
    <w:rsid w:val="00FF2803"/>
    <w:rsid w:val="00FF5D08"/>
    <w:rsid w:val="00FF74B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4423559"/>
  <w15:docId w15:val="{DC009557-29E9-4046-A571-7B5599C99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AF"/>
    <w:pPr>
      <w:spacing w:after="0"/>
      <w:ind w:left="720"/>
      <w:contextualSpacing/>
    </w:pPr>
    <w:rPr>
      <w:rFonts w:ascii="Candara" w:hAnsi="Candara"/>
      <w:szCs w:val="22"/>
    </w:rPr>
  </w:style>
  <w:style w:type="character" w:styleId="CommentReference">
    <w:name w:val="annotation reference"/>
    <w:basedOn w:val="DefaultParagraphFont"/>
    <w:uiPriority w:val="99"/>
    <w:semiHidden/>
    <w:unhideWhenUsed/>
    <w:rsid w:val="00FD6CB6"/>
    <w:rPr>
      <w:sz w:val="16"/>
      <w:szCs w:val="16"/>
    </w:rPr>
  </w:style>
  <w:style w:type="paragraph" w:styleId="CommentText">
    <w:name w:val="annotation text"/>
    <w:basedOn w:val="Normal"/>
    <w:link w:val="CommentTextChar"/>
    <w:uiPriority w:val="99"/>
    <w:semiHidden/>
    <w:unhideWhenUsed/>
    <w:rsid w:val="00FD6CB6"/>
    <w:rPr>
      <w:sz w:val="20"/>
      <w:szCs w:val="20"/>
    </w:rPr>
  </w:style>
  <w:style w:type="character" w:customStyle="1" w:styleId="CommentTextChar">
    <w:name w:val="Comment Text Char"/>
    <w:basedOn w:val="DefaultParagraphFont"/>
    <w:link w:val="CommentText"/>
    <w:uiPriority w:val="99"/>
    <w:semiHidden/>
    <w:rsid w:val="00FD6CB6"/>
    <w:rPr>
      <w:sz w:val="20"/>
      <w:szCs w:val="20"/>
    </w:rPr>
  </w:style>
  <w:style w:type="paragraph" w:styleId="CommentSubject">
    <w:name w:val="annotation subject"/>
    <w:basedOn w:val="CommentText"/>
    <w:next w:val="CommentText"/>
    <w:link w:val="CommentSubjectChar"/>
    <w:uiPriority w:val="99"/>
    <w:semiHidden/>
    <w:unhideWhenUsed/>
    <w:rsid w:val="00FD6CB6"/>
    <w:rPr>
      <w:b/>
      <w:bCs/>
    </w:rPr>
  </w:style>
  <w:style w:type="character" w:customStyle="1" w:styleId="CommentSubjectChar">
    <w:name w:val="Comment Subject Char"/>
    <w:basedOn w:val="CommentTextChar"/>
    <w:link w:val="CommentSubject"/>
    <w:uiPriority w:val="99"/>
    <w:semiHidden/>
    <w:rsid w:val="00FD6CB6"/>
    <w:rPr>
      <w:b/>
      <w:bCs/>
      <w:sz w:val="20"/>
      <w:szCs w:val="20"/>
    </w:rPr>
  </w:style>
  <w:style w:type="paragraph" w:styleId="BalloonText">
    <w:name w:val="Balloon Text"/>
    <w:basedOn w:val="Normal"/>
    <w:link w:val="BalloonTextChar"/>
    <w:uiPriority w:val="99"/>
    <w:semiHidden/>
    <w:unhideWhenUsed/>
    <w:rsid w:val="00FD6C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CB6"/>
    <w:rPr>
      <w:rFonts w:ascii="Segoe UI" w:hAnsi="Segoe UI" w:cs="Segoe UI"/>
      <w:sz w:val="18"/>
      <w:szCs w:val="18"/>
    </w:rPr>
  </w:style>
  <w:style w:type="table" w:styleId="TableGrid">
    <w:name w:val="Table Grid"/>
    <w:basedOn w:val="TableNormal"/>
    <w:uiPriority w:val="59"/>
    <w:rsid w:val="0059697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D06"/>
    <w:rPr>
      <w:color w:val="0000FF" w:themeColor="hyperlink"/>
      <w:u w:val="single"/>
    </w:rPr>
  </w:style>
  <w:style w:type="table" w:customStyle="1" w:styleId="TableGrid1">
    <w:name w:val="Table Grid1"/>
    <w:basedOn w:val="TableNormal"/>
    <w:next w:val="TableGrid"/>
    <w:uiPriority w:val="59"/>
    <w:rsid w:val="00EC15E5"/>
    <w:pPr>
      <w:spacing w:after="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9345576397msolistparagraph">
    <w:name w:val="yiv9345576397msolistparagraph"/>
    <w:basedOn w:val="Normal"/>
    <w:rsid w:val="005E725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52514">
      <w:bodyDiv w:val="1"/>
      <w:marLeft w:val="0"/>
      <w:marRight w:val="0"/>
      <w:marTop w:val="0"/>
      <w:marBottom w:val="0"/>
      <w:divBdr>
        <w:top w:val="none" w:sz="0" w:space="0" w:color="auto"/>
        <w:left w:val="none" w:sz="0" w:space="0" w:color="auto"/>
        <w:bottom w:val="none" w:sz="0" w:space="0" w:color="auto"/>
        <w:right w:val="none" w:sz="0" w:space="0" w:color="auto"/>
      </w:divBdr>
      <w:divsChild>
        <w:div w:id="952055656">
          <w:marLeft w:val="0"/>
          <w:marRight w:val="0"/>
          <w:marTop w:val="0"/>
          <w:marBottom w:val="0"/>
          <w:divBdr>
            <w:top w:val="none" w:sz="0" w:space="0" w:color="auto"/>
            <w:left w:val="none" w:sz="0" w:space="0" w:color="auto"/>
            <w:bottom w:val="none" w:sz="0" w:space="0" w:color="auto"/>
            <w:right w:val="none" w:sz="0" w:space="0" w:color="auto"/>
          </w:divBdr>
        </w:div>
        <w:div w:id="994916689">
          <w:marLeft w:val="0"/>
          <w:marRight w:val="0"/>
          <w:marTop w:val="0"/>
          <w:marBottom w:val="0"/>
          <w:divBdr>
            <w:top w:val="none" w:sz="0" w:space="0" w:color="auto"/>
            <w:left w:val="none" w:sz="0" w:space="0" w:color="auto"/>
            <w:bottom w:val="none" w:sz="0" w:space="0" w:color="auto"/>
            <w:right w:val="none" w:sz="0" w:space="0" w:color="auto"/>
          </w:divBdr>
        </w:div>
        <w:div w:id="1933197330">
          <w:marLeft w:val="0"/>
          <w:marRight w:val="0"/>
          <w:marTop w:val="0"/>
          <w:marBottom w:val="0"/>
          <w:divBdr>
            <w:top w:val="none" w:sz="0" w:space="0" w:color="auto"/>
            <w:left w:val="none" w:sz="0" w:space="0" w:color="auto"/>
            <w:bottom w:val="none" w:sz="0" w:space="0" w:color="auto"/>
            <w:right w:val="none" w:sz="0" w:space="0" w:color="auto"/>
          </w:divBdr>
        </w:div>
        <w:div w:id="102070808">
          <w:marLeft w:val="0"/>
          <w:marRight w:val="0"/>
          <w:marTop w:val="0"/>
          <w:marBottom w:val="0"/>
          <w:divBdr>
            <w:top w:val="none" w:sz="0" w:space="0" w:color="auto"/>
            <w:left w:val="none" w:sz="0" w:space="0" w:color="auto"/>
            <w:bottom w:val="none" w:sz="0" w:space="0" w:color="auto"/>
            <w:right w:val="none" w:sz="0" w:space="0" w:color="auto"/>
          </w:divBdr>
        </w:div>
      </w:divsChild>
    </w:div>
    <w:div w:id="120808937">
      <w:bodyDiv w:val="1"/>
      <w:marLeft w:val="0"/>
      <w:marRight w:val="0"/>
      <w:marTop w:val="0"/>
      <w:marBottom w:val="0"/>
      <w:divBdr>
        <w:top w:val="none" w:sz="0" w:space="0" w:color="auto"/>
        <w:left w:val="none" w:sz="0" w:space="0" w:color="auto"/>
        <w:bottom w:val="none" w:sz="0" w:space="0" w:color="auto"/>
        <w:right w:val="none" w:sz="0" w:space="0" w:color="auto"/>
      </w:divBdr>
      <w:divsChild>
        <w:div w:id="1372919792">
          <w:marLeft w:val="0"/>
          <w:marRight w:val="0"/>
          <w:marTop w:val="0"/>
          <w:marBottom w:val="0"/>
          <w:divBdr>
            <w:top w:val="none" w:sz="0" w:space="0" w:color="auto"/>
            <w:left w:val="none" w:sz="0" w:space="0" w:color="auto"/>
            <w:bottom w:val="none" w:sz="0" w:space="0" w:color="auto"/>
            <w:right w:val="none" w:sz="0" w:space="0" w:color="auto"/>
          </w:divBdr>
        </w:div>
        <w:div w:id="1681733941">
          <w:marLeft w:val="0"/>
          <w:marRight w:val="0"/>
          <w:marTop w:val="0"/>
          <w:marBottom w:val="0"/>
          <w:divBdr>
            <w:top w:val="none" w:sz="0" w:space="0" w:color="auto"/>
            <w:left w:val="none" w:sz="0" w:space="0" w:color="auto"/>
            <w:bottom w:val="none" w:sz="0" w:space="0" w:color="auto"/>
            <w:right w:val="none" w:sz="0" w:space="0" w:color="auto"/>
          </w:divBdr>
        </w:div>
        <w:div w:id="996882723">
          <w:marLeft w:val="0"/>
          <w:marRight w:val="0"/>
          <w:marTop w:val="0"/>
          <w:marBottom w:val="0"/>
          <w:divBdr>
            <w:top w:val="none" w:sz="0" w:space="0" w:color="auto"/>
            <w:left w:val="none" w:sz="0" w:space="0" w:color="auto"/>
            <w:bottom w:val="none" w:sz="0" w:space="0" w:color="auto"/>
            <w:right w:val="none" w:sz="0" w:space="0" w:color="auto"/>
          </w:divBdr>
        </w:div>
        <w:div w:id="227425638">
          <w:marLeft w:val="0"/>
          <w:marRight w:val="0"/>
          <w:marTop w:val="0"/>
          <w:marBottom w:val="0"/>
          <w:divBdr>
            <w:top w:val="none" w:sz="0" w:space="0" w:color="auto"/>
            <w:left w:val="none" w:sz="0" w:space="0" w:color="auto"/>
            <w:bottom w:val="none" w:sz="0" w:space="0" w:color="auto"/>
            <w:right w:val="none" w:sz="0" w:space="0" w:color="auto"/>
          </w:divBdr>
        </w:div>
        <w:div w:id="157113949">
          <w:marLeft w:val="0"/>
          <w:marRight w:val="0"/>
          <w:marTop w:val="0"/>
          <w:marBottom w:val="0"/>
          <w:divBdr>
            <w:top w:val="none" w:sz="0" w:space="0" w:color="auto"/>
            <w:left w:val="none" w:sz="0" w:space="0" w:color="auto"/>
            <w:bottom w:val="none" w:sz="0" w:space="0" w:color="auto"/>
            <w:right w:val="none" w:sz="0" w:space="0" w:color="auto"/>
          </w:divBdr>
        </w:div>
        <w:div w:id="795370368">
          <w:marLeft w:val="0"/>
          <w:marRight w:val="0"/>
          <w:marTop w:val="0"/>
          <w:marBottom w:val="0"/>
          <w:divBdr>
            <w:top w:val="none" w:sz="0" w:space="0" w:color="auto"/>
            <w:left w:val="none" w:sz="0" w:space="0" w:color="auto"/>
            <w:bottom w:val="none" w:sz="0" w:space="0" w:color="auto"/>
            <w:right w:val="none" w:sz="0" w:space="0" w:color="auto"/>
          </w:divBdr>
        </w:div>
        <w:div w:id="1181041159">
          <w:marLeft w:val="0"/>
          <w:marRight w:val="0"/>
          <w:marTop w:val="0"/>
          <w:marBottom w:val="0"/>
          <w:divBdr>
            <w:top w:val="none" w:sz="0" w:space="0" w:color="auto"/>
            <w:left w:val="none" w:sz="0" w:space="0" w:color="auto"/>
            <w:bottom w:val="none" w:sz="0" w:space="0" w:color="auto"/>
            <w:right w:val="none" w:sz="0" w:space="0" w:color="auto"/>
          </w:divBdr>
        </w:div>
        <w:div w:id="255553404">
          <w:marLeft w:val="0"/>
          <w:marRight w:val="0"/>
          <w:marTop w:val="0"/>
          <w:marBottom w:val="0"/>
          <w:divBdr>
            <w:top w:val="none" w:sz="0" w:space="0" w:color="auto"/>
            <w:left w:val="none" w:sz="0" w:space="0" w:color="auto"/>
            <w:bottom w:val="none" w:sz="0" w:space="0" w:color="auto"/>
            <w:right w:val="none" w:sz="0" w:space="0" w:color="auto"/>
          </w:divBdr>
        </w:div>
        <w:div w:id="577640583">
          <w:marLeft w:val="0"/>
          <w:marRight w:val="0"/>
          <w:marTop w:val="0"/>
          <w:marBottom w:val="0"/>
          <w:divBdr>
            <w:top w:val="none" w:sz="0" w:space="0" w:color="auto"/>
            <w:left w:val="none" w:sz="0" w:space="0" w:color="auto"/>
            <w:bottom w:val="none" w:sz="0" w:space="0" w:color="auto"/>
            <w:right w:val="none" w:sz="0" w:space="0" w:color="auto"/>
          </w:divBdr>
        </w:div>
        <w:div w:id="318114576">
          <w:marLeft w:val="0"/>
          <w:marRight w:val="0"/>
          <w:marTop w:val="0"/>
          <w:marBottom w:val="0"/>
          <w:divBdr>
            <w:top w:val="none" w:sz="0" w:space="0" w:color="auto"/>
            <w:left w:val="none" w:sz="0" w:space="0" w:color="auto"/>
            <w:bottom w:val="none" w:sz="0" w:space="0" w:color="auto"/>
            <w:right w:val="none" w:sz="0" w:space="0" w:color="auto"/>
          </w:divBdr>
        </w:div>
        <w:div w:id="1668166893">
          <w:marLeft w:val="0"/>
          <w:marRight w:val="0"/>
          <w:marTop w:val="0"/>
          <w:marBottom w:val="0"/>
          <w:divBdr>
            <w:top w:val="none" w:sz="0" w:space="0" w:color="auto"/>
            <w:left w:val="none" w:sz="0" w:space="0" w:color="auto"/>
            <w:bottom w:val="none" w:sz="0" w:space="0" w:color="auto"/>
            <w:right w:val="none" w:sz="0" w:space="0" w:color="auto"/>
          </w:divBdr>
        </w:div>
        <w:div w:id="2043894647">
          <w:marLeft w:val="0"/>
          <w:marRight w:val="0"/>
          <w:marTop w:val="0"/>
          <w:marBottom w:val="0"/>
          <w:divBdr>
            <w:top w:val="none" w:sz="0" w:space="0" w:color="auto"/>
            <w:left w:val="none" w:sz="0" w:space="0" w:color="auto"/>
            <w:bottom w:val="none" w:sz="0" w:space="0" w:color="auto"/>
            <w:right w:val="none" w:sz="0" w:space="0" w:color="auto"/>
          </w:divBdr>
        </w:div>
        <w:div w:id="422186801">
          <w:marLeft w:val="0"/>
          <w:marRight w:val="0"/>
          <w:marTop w:val="0"/>
          <w:marBottom w:val="0"/>
          <w:divBdr>
            <w:top w:val="none" w:sz="0" w:space="0" w:color="auto"/>
            <w:left w:val="none" w:sz="0" w:space="0" w:color="auto"/>
            <w:bottom w:val="none" w:sz="0" w:space="0" w:color="auto"/>
            <w:right w:val="none" w:sz="0" w:space="0" w:color="auto"/>
          </w:divBdr>
        </w:div>
        <w:div w:id="1723752617">
          <w:marLeft w:val="0"/>
          <w:marRight w:val="0"/>
          <w:marTop w:val="0"/>
          <w:marBottom w:val="0"/>
          <w:divBdr>
            <w:top w:val="none" w:sz="0" w:space="0" w:color="auto"/>
            <w:left w:val="none" w:sz="0" w:space="0" w:color="auto"/>
            <w:bottom w:val="none" w:sz="0" w:space="0" w:color="auto"/>
            <w:right w:val="none" w:sz="0" w:space="0" w:color="auto"/>
          </w:divBdr>
        </w:div>
        <w:div w:id="1168135591">
          <w:marLeft w:val="0"/>
          <w:marRight w:val="0"/>
          <w:marTop w:val="0"/>
          <w:marBottom w:val="0"/>
          <w:divBdr>
            <w:top w:val="none" w:sz="0" w:space="0" w:color="auto"/>
            <w:left w:val="none" w:sz="0" w:space="0" w:color="auto"/>
            <w:bottom w:val="none" w:sz="0" w:space="0" w:color="auto"/>
            <w:right w:val="none" w:sz="0" w:space="0" w:color="auto"/>
          </w:divBdr>
        </w:div>
        <w:div w:id="61222187">
          <w:marLeft w:val="0"/>
          <w:marRight w:val="0"/>
          <w:marTop w:val="0"/>
          <w:marBottom w:val="0"/>
          <w:divBdr>
            <w:top w:val="none" w:sz="0" w:space="0" w:color="auto"/>
            <w:left w:val="none" w:sz="0" w:space="0" w:color="auto"/>
            <w:bottom w:val="none" w:sz="0" w:space="0" w:color="auto"/>
            <w:right w:val="none" w:sz="0" w:space="0" w:color="auto"/>
          </w:divBdr>
        </w:div>
        <w:div w:id="1460958486">
          <w:marLeft w:val="0"/>
          <w:marRight w:val="0"/>
          <w:marTop w:val="0"/>
          <w:marBottom w:val="0"/>
          <w:divBdr>
            <w:top w:val="none" w:sz="0" w:space="0" w:color="auto"/>
            <w:left w:val="none" w:sz="0" w:space="0" w:color="auto"/>
            <w:bottom w:val="none" w:sz="0" w:space="0" w:color="auto"/>
            <w:right w:val="none" w:sz="0" w:space="0" w:color="auto"/>
          </w:divBdr>
        </w:div>
      </w:divsChild>
    </w:div>
    <w:div w:id="178856044">
      <w:bodyDiv w:val="1"/>
      <w:marLeft w:val="0"/>
      <w:marRight w:val="0"/>
      <w:marTop w:val="0"/>
      <w:marBottom w:val="0"/>
      <w:divBdr>
        <w:top w:val="none" w:sz="0" w:space="0" w:color="auto"/>
        <w:left w:val="none" w:sz="0" w:space="0" w:color="auto"/>
        <w:bottom w:val="none" w:sz="0" w:space="0" w:color="auto"/>
        <w:right w:val="none" w:sz="0" w:space="0" w:color="auto"/>
      </w:divBdr>
      <w:divsChild>
        <w:div w:id="29689794">
          <w:marLeft w:val="0"/>
          <w:marRight w:val="0"/>
          <w:marTop w:val="0"/>
          <w:marBottom w:val="0"/>
          <w:divBdr>
            <w:top w:val="none" w:sz="0" w:space="0" w:color="auto"/>
            <w:left w:val="none" w:sz="0" w:space="0" w:color="auto"/>
            <w:bottom w:val="none" w:sz="0" w:space="0" w:color="auto"/>
            <w:right w:val="none" w:sz="0" w:space="0" w:color="auto"/>
          </w:divBdr>
        </w:div>
        <w:div w:id="918053956">
          <w:marLeft w:val="0"/>
          <w:marRight w:val="0"/>
          <w:marTop w:val="0"/>
          <w:marBottom w:val="0"/>
          <w:divBdr>
            <w:top w:val="none" w:sz="0" w:space="0" w:color="auto"/>
            <w:left w:val="none" w:sz="0" w:space="0" w:color="auto"/>
            <w:bottom w:val="none" w:sz="0" w:space="0" w:color="auto"/>
            <w:right w:val="none" w:sz="0" w:space="0" w:color="auto"/>
          </w:divBdr>
        </w:div>
        <w:div w:id="849371763">
          <w:marLeft w:val="0"/>
          <w:marRight w:val="0"/>
          <w:marTop w:val="0"/>
          <w:marBottom w:val="0"/>
          <w:divBdr>
            <w:top w:val="none" w:sz="0" w:space="0" w:color="auto"/>
            <w:left w:val="none" w:sz="0" w:space="0" w:color="auto"/>
            <w:bottom w:val="none" w:sz="0" w:space="0" w:color="auto"/>
            <w:right w:val="none" w:sz="0" w:space="0" w:color="auto"/>
          </w:divBdr>
        </w:div>
        <w:div w:id="1807623939">
          <w:marLeft w:val="0"/>
          <w:marRight w:val="0"/>
          <w:marTop w:val="0"/>
          <w:marBottom w:val="0"/>
          <w:divBdr>
            <w:top w:val="none" w:sz="0" w:space="0" w:color="auto"/>
            <w:left w:val="none" w:sz="0" w:space="0" w:color="auto"/>
            <w:bottom w:val="none" w:sz="0" w:space="0" w:color="auto"/>
            <w:right w:val="none" w:sz="0" w:space="0" w:color="auto"/>
          </w:divBdr>
        </w:div>
        <w:div w:id="570623897">
          <w:marLeft w:val="0"/>
          <w:marRight w:val="0"/>
          <w:marTop w:val="0"/>
          <w:marBottom w:val="0"/>
          <w:divBdr>
            <w:top w:val="none" w:sz="0" w:space="0" w:color="auto"/>
            <w:left w:val="none" w:sz="0" w:space="0" w:color="auto"/>
            <w:bottom w:val="none" w:sz="0" w:space="0" w:color="auto"/>
            <w:right w:val="none" w:sz="0" w:space="0" w:color="auto"/>
          </w:divBdr>
        </w:div>
        <w:div w:id="2036539066">
          <w:marLeft w:val="0"/>
          <w:marRight w:val="0"/>
          <w:marTop w:val="0"/>
          <w:marBottom w:val="0"/>
          <w:divBdr>
            <w:top w:val="none" w:sz="0" w:space="0" w:color="auto"/>
            <w:left w:val="none" w:sz="0" w:space="0" w:color="auto"/>
            <w:bottom w:val="none" w:sz="0" w:space="0" w:color="auto"/>
            <w:right w:val="none" w:sz="0" w:space="0" w:color="auto"/>
          </w:divBdr>
        </w:div>
        <w:div w:id="1153790217">
          <w:marLeft w:val="0"/>
          <w:marRight w:val="0"/>
          <w:marTop w:val="0"/>
          <w:marBottom w:val="0"/>
          <w:divBdr>
            <w:top w:val="none" w:sz="0" w:space="0" w:color="auto"/>
            <w:left w:val="none" w:sz="0" w:space="0" w:color="auto"/>
            <w:bottom w:val="none" w:sz="0" w:space="0" w:color="auto"/>
            <w:right w:val="none" w:sz="0" w:space="0" w:color="auto"/>
          </w:divBdr>
        </w:div>
        <w:div w:id="460342242">
          <w:marLeft w:val="0"/>
          <w:marRight w:val="0"/>
          <w:marTop w:val="0"/>
          <w:marBottom w:val="0"/>
          <w:divBdr>
            <w:top w:val="none" w:sz="0" w:space="0" w:color="auto"/>
            <w:left w:val="none" w:sz="0" w:space="0" w:color="auto"/>
            <w:bottom w:val="none" w:sz="0" w:space="0" w:color="auto"/>
            <w:right w:val="none" w:sz="0" w:space="0" w:color="auto"/>
          </w:divBdr>
        </w:div>
        <w:div w:id="1078986101">
          <w:marLeft w:val="0"/>
          <w:marRight w:val="0"/>
          <w:marTop w:val="0"/>
          <w:marBottom w:val="0"/>
          <w:divBdr>
            <w:top w:val="none" w:sz="0" w:space="0" w:color="auto"/>
            <w:left w:val="none" w:sz="0" w:space="0" w:color="auto"/>
            <w:bottom w:val="none" w:sz="0" w:space="0" w:color="auto"/>
            <w:right w:val="none" w:sz="0" w:space="0" w:color="auto"/>
          </w:divBdr>
        </w:div>
        <w:div w:id="1542788467">
          <w:marLeft w:val="0"/>
          <w:marRight w:val="0"/>
          <w:marTop w:val="0"/>
          <w:marBottom w:val="0"/>
          <w:divBdr>
            <w:top w:val="none" w:sz="0" w:space="0" w:color="auto"/>
            <w:left w:val="none" w:sz="0" w:space="0" w:color="auto"/>
            <w:bottom w:val="none" w:sz="0" w:space="0" w:color="auto"/>
            <w:right w:val="none" w:sz="0" w:space="0" w:color="auto"/>
          </w:divBdr>
        </w:div>
        <w:div w:id="1671254659">
          <w:marLeft w:val="0"/>
          <w:marRight w:val="0"/>
          <w:marTop w:val="0"/>
          <w:marBottom w:val="0"/>
          <w:divBdr>
            <w:top w:val="none" w:sz="0" w:space="0" w:color="auto"/>
            <w:left w:val="none" w:sz="0" w:space="0" w:color="auto"/>
            <w:bottom w:val="none" w:sz="0" w:space="0" w:color="auto"/>
            <w:right w:val="none" w:sz="0" w:space="0" w:color="auto"/>
          </w:divBdr>
        </w:div>
        <w:div w:id="388112924">
          <w:marLeft w:val="0"/>
          <w:marRight w:val="0"/>
          <w:marTop w:val="0"/>
          <w:marBottom w:val="0"/>
          <w:divBdr>
            <w:top w:val="none" w:sz="0" w:space="0" w:color="auto"/>
            <w:left w:val="none" w:sz="0" w:space="0" w:color="auto"/>
            <w:bottom w:val="none" w:sz="0" w:space="0" w:color="auto"/>
            <w:right w:val="none" w:sz="0" w:space="0" w:color="auto"/>
          </w:divBdr>
        </w:div>
        <w:div w:id="464352033">
          <w:marLeft w:val="0"/>
          <w:marRight w:val="0"/>
          <w:marTop w:val="0"/>
          <w:marBottom w:val="0"/>
          <w:divBdr>
            <w:top w:val="none" w:sz="0" w:space="0" w:color="auto"/>
            <w:left w:val="none" w:sz="0" w:space="0" w:color="auto"/>
            <w:bottom w:val="none" w:sz="0" w:space="0" w:color="auto"/>
            <w:right w:val="none" w:sz="0" w:space="0" w:color="auto"/>
          </w:divBdr>
        </w:div>
        <w:div w:id="1577131258">
          <w:marLeft w:val="0"/>
          <w:marRight w:val="0"/>
          <w:marTop w:val="0"/>
          <w:marBottom w:val="0"/>
          <w:divBdr>
            <w:top w:val="none" w:sz="0" w:space="0" w:color="auto"/>
            <w:left w:val="none" w:sz="0" w:space="0" w:color="auto"/>
            <w:bottom w:val="none" w:sz="0" w:space="0" w:color="auto"/>
            <w:right w:val="none" w:sz="0" w:space="0" w:color="auto"/>
          </w:divBdr>
        </w:div>
        <w:div w:id="918708729">
          <w:marLeft w:val="0"/>
          <w:marRight w:val="0"/>
          <w:marTop w:val="0"/>
          <w:marBottom w:val="0"/>
          <w:divBdr>
            <w:top w:val="none" w:sz="0" w:space="0" w:color="auto"/>
            <w:left w:val="none" w:sz="0" w:space="0" w:color="auto"/>
            <w:bottom w:val="none" w:sz="0" w:space="0" w:color="auto"/>
            <w:right w:val="none" w:sz="0" w:space="0" w:color="auto"/>
          </w:divBdr>
        </w:div>
        <w:div w:id="528685680">
          <w:marLeft w:val="0"/>
          <w:marRight w:val="0"/>
          <w:marTop w:val="0"/>
          <w:marBottom w:val="0"/>
          <w:divBdr>
            <w:top w:val="none" w:sz="0" w:space="0" w:color="auto"/>
            <w:left w:val="none" w:sz="0" w:space="0" w:color="auto"/>
            <w:bottom w:val="none" w:sz="0" w:space="0" w:color="auto"/>
            <w:right w:val="none" w:sz="0" w:space="0" w:color="auto"/>
          </w:divBdr>
        </w:div>
        <w:div w:id="955478933">
          <w:marLeft w:val="0"/>
          <w:marRight w:val="0"/>
          <w:marTop w:val="0"/>
          <w:marBottom w:val="0"/>
          <w:divBdr>
            <w:top w:val="none" w:sz="0" w:space="0" w:color="auto"/>
            <w:left w:val="none" w:sz="0" w:space="0" w:color="auto"/>
            <w:bottom w:val="none" w:sz="0" w:space="0" w:color="auto"/>
            <w:right w:val="none" w:sz="0" w:space="0" w:color="auto"/>
          </w:divBdr>
        </w:div>
        <w:div w:id="1438017169">
          <w:marLeft w:val="0"/>
          <w:marRight w:val="0"/>
          <w:marTop w:val="0"/>
          <w:marBottom w:val="0"/>
          <w:divBdr>
            <w:top w:val="none" w:sz="0" w:space="0" w:color="auto"/>
            <w:left w:val="none" w:sz="0" w:space="0" w:color="auto"/>
            <w:bottom w:val="none" w:sz="0" w:space="0" w:color="auto"/>
            <w:right w:val="none" w:sz="0" w:space="0" w:color="auto"/>
          </w:divBdr>
        </w:div>
        <w:div w:id="1747798821">
          <w:marLeft w:val="0"/>
          <w:marRight w:val="0"/>
          <w:marTop w:val="0"/>
          <w:marBottom w:val="0"/>
          <w:divBdr>
            <w:top w:val="none" w:sz="0" w:space="0" w:color="auto"/>
            <w:left w:val="none" w:sz="0" w:space="0" w:color="auto"/>
            <w:bottom w:val="none" w:sz="0" w:space="0" w:color="auto"/>
            <w:right w:val="none" w:sz="0" w:space="0" w:color="auto"/>
          </w:divBdr>
        </w:div>
        <w:div w:id="1671176735">
          <w:marLeft w:val="0"/>
          <w:marRight w:val="0"/>
          <w:marTop w:val="0"/>
          <w:marBottom w:val="0"/>
          <w:divBdr>
            <w:top w:val="none" w:sz="0" w:space="0" w:color="auto"/>
            <w:left w:val="none" w:sz="0" w:space="0" w:color="auto"/>
            <w:bottom w:val="none" w:sz="0" w:space="0" w:color="auto"/>
            <w:right w:val="none" w:sz="0" w:space="0" w:color="auto"/>
          </w:divBdr>
        </w:div>
        <w:div w:id="2128815012">
          <w:marLeft w:val="0"/>
          <w:marRight w:val="0"/>
          <w:marTop w:val="0"/>
          <w:marBottom w:val="0"/>
          <w:divBdr>
            <w:top w:val="none" w:sz="0" w:space="0" w:color="auto"/>
            <w:left w:val="none" w:sz="0" w:space="0" w:color="auto"/>
            <w:bottom w:val="none" w:sz="0" w:space="0" w:color="auto"/>
            <w:right w:val="none" w:sz="0" w:space="0" w:color="auto"/>
          </w:divBdr>
        </w:div>
        <w:div w:id="1483614955">
          <w:marLeft w:val="0"/>
          <w:marRight w:val="0"/>
          <w:marTop w:val="0"/>
          <w:marBottom w:val="0"/>
          <w:divBdr>
            <w:top w:val="none" w:sz="0" w:space="0" w:color="auto"/>
            <w:left w:val="none" w:sz="0" w:space="0" w:color="auto"/>
            <w:bottom w:val="none" w:sz="0" w:space="0" w:color="auto"/>
            <w:right w:val="none" w:sz="0" w:space="0" w:color="auto"/>
          </w:divBdr>
        </w:div>
      </w:divsChild>
    </w:div>
    <w:div w:id="401955225">
      <w:bodyDiv w:val="1"/>
      <w:marLeft w:val="0"/>
      <w:marRight w:val="0"/>
      <w:marTop w:val="0"/>
      <w:marBottom w:val="0"/>
      <w:divBdr>
        <w:top w:val="none" w:sz="0" w:space="0" w:color="auto"/>
        <w:left w:val="none" w:sz="0" w:space="0" w:color="auto"/>
        <w:bottom w:val="none" w:sz="0" w:space="0" w:color="auto"/>
        <w:right w:val="none" w:sz="0" w:space="0" w:color="auto"/>
      </w:divBdr>
      <w:divsChild>
        <w:div w:id="505751873">
          <w:marLeft w:val="0"/>
          <w:marRight w:val="0"/>
          <w:marTop w:val="0"/>
          <w:marBottom w:val="0"/>
          <w:divBdr>
            <w:top w:val="none" w:sz="0" w:space="0" w:color="auto"/>
            <w:left w:val="none" w:sz="0" w:space="0" w:color="auto"/>
            <w:bottom w:val="none" w:sz="0" w:space="0" w:color="auto"/>
            <w:right w:val="none" w:sz="0" w:space="0" w:color="auto"/>
          </w:divBdr>
        </w:div>
        <w:div w:id="781413657">
          <w:marLeft w:val="0"/>
          <w:marRight w:val="0"/>
          <w:marTop w:val="0"/>
          <w:marBottom w:val="0"/>
          <w:divBdr>
            <w:top w:val="none" w:sz="0" w:space="0" w:color="auto"/>
            <w:left w:val="none" w:sz="0" w:space="0" w:color="auto"/>
            <w:bottom w:val="none" w:sz="0" w:space="0" w:color="auto"/>
            <w:right w:val="none" w:sz="0" w:space="0" w:color="auto"/>
          </w:divBdr>
        </w:div>
        <w:div w:id="156725868">
          <w:marLeft w:val="0"/>
          <w:marRight w:val="0"/>
          <w:marTop w:val="0"/>
          <w:marBottom w:val="0"/>
          <w:divBdr>
            <w:top w:val="none" w:sz="0" w:space="0" w:color="auto"/>
            <w:left w:val="none" w:sz="0" w:space="0" w:color="auto"/>
            <w:bottom w:val="none" w:sz="0" w:space="0" w:color="auto"/>
            <w:right w:val="none" w:sz="0" w:space="0" w:color="auto"/>
          </w:divBdr>
        </w:div>
        <w:div w:id="916213365">
          <w:marLeft w:val="0"/>
          <w:marRight w:val="0"/>
          <w:marTop w:val="0"/>
          <w:marBottom w:val="0"/>
          <w:divBdr>
            <w:top w:val="none" w:sz="0" w:space="0" w:color="auto"/>
            <w:left w:val="none" w:sz="0" w:space="0" w:color="auto"/>
            <w:bottom w:val="none" w:sz="0" w:space="0" w:color="auto"/>
            <w:right w:val="none" w:sz="0" w:space="0" w:color="auto"/>
          </w:divBdr>
        </w:div>
        <w:div w:id="1974094242">
          <w:marLeft w:val="0"/>
          <w:marRight w:val="0"/>
          <w:marTop w:val="0"/>
          <w:marBottom w:val="0"/>
          <w:divBdr>
            <w:top w:val="none" w:sz="0" w:space="0" w:color="auto"/>
            <w:left w:val="none" w:sz="0" w:space="0" w:color="auto"/>
            <w:bottom w:val="none" w:sz="0" w:space="0" w:color="auto"/>
            <w:right w:val="none" w:sz="0" w:space="0" w:color="auto"/>
          </w:divBdr>
        </w:div>
        <w:div w:id="2046558868">
          <w:marLeft w:val="0"/>
          <w:marRight w:val="0"/>
          <w:marTop w:val="0"/>
          <w:marBottom w:val="0"/>
          <w:divBdr>
            <w:top w:val="none" w:sz="0" w:space="0" w:color="auto"/>
            <w:left w:val="none" w:sz="0" w:space="0" w:color="auto"/>
            <w:bottom w:val="none" w:sz="0" w:space="0" w:color="auto"/>
            <w:right w:val="none" w:sz="0" w:space="0" w:color="auto"/>
          </w:divBdr>
        </w:div>
        <w:div w:id="2041516213">
          <w:marLeft w:val="0"/>
          <w:marRight w:val="0"/>
          <w:marTop w:val="0"/>
          <w:marBottom w:val="0"/>
          <w:divBdr>
            <w:top w:val="none" w:sz="0" w:space="0" w:color="auto"/>
            <w:left w:val="none" w:sz="0" w:space="0" w:color="auto"/>
            <w:bottom w:val="none" w:sz="0" w:space="0" w:color="auto"/>
            <w:right w:val="none" w:sz="0" w:space="0" w:color="auto"/>
          </w:divBdr>
        </w:div>
        <w:div w:id="1873030230">
          <w:marLeft w:val="0"/>
          <w:marRight w:val="0"/>
          <w:marTop w:val="0"/>
          <w:marBottom w:val="0"/>
          <w:divBdr>
            <w:top w:val="none" w:sz="0" w:space="0" w:color="auto"/>
            <w:left w:val="none" w:sz="0" w:space="0" w:color="auto"/>
            <w:bottom w:val="none" w:sz="0" w:space="0" w:color="auto"/>
            <w:right w:val="none" w:sz="0" w:space="0" w:color="auto"/>
          </w:divBdr>
        </w:div>
        <w:div w:id="2059937113">
          <w:marLeft w:val="0"/>
          <w:marRight w:val="0"/>
          <w:marTop w:val="0"/>
          <w:marBottom w:val="0"/>
          <w:divBdr>
            <w:top w:val="none" w:sz="0" w:space="0" w:color="auto"/>
            <w:left w:val="none" w:sz="0" w:space="0" w:color="auto"/>
            <w:bottom w:val="none" w:sz="0" w:space="0" w:color="auto"/>
            <w:right w:val="none" w:sz="0" w:space="0" w:color="auto"/>
          </w:divBdr>
        </w:div>
        <w:div w:id="1328971764">
          <w:marLeft w:val="0"/>
          <w:marRight w:val="0"/>
          <w:marTop w:val="0"/>
          <w:marBottom w:val="0"/>
          <w:divBdr>
            <w:top w:val="none" w:sz="0" w:space="0" w:color="auto"/>
            <w:left w:val="none" w:sz="0" w:space="0" w:color="auto"/>
            <w:bottom w:val="none" w:sz="0" w:space="0" w:color="auto"/>
            <w:right w:val="none" w:sz="0" w:space="0" w:color="auto"/>
          </w:divBdr>
        </w:div>
        <w:div w:id="1716151428">
          <w:marLeft w:val="0"/>
          <w:marRight w:val="0"/>
          <w:marTop w:val="0"/>
          <w:marBottom w:val="0"/>
          <w:divBdr>
            <w:top w:val="none" w:sz="0" w:space="0" w:color="auto"/>
            <w:left w:val="none" w:sz="0" w:space="0" w:color="auto"/>
            <w:bottom w:val="none" w:sz="0" w:space="0" w:color="auto"/>
            <w:right w:val="none" w:sz="0" w:space="0" w:color="auto"/>
          </w:divBdr>
        </w:div>
        <w:div w:id="909656554">
          <w:marLeft w:val="0"/>
          <w:marRight w:val="0"/>
          <w:marTop w:val="0"/>
          <w:marBottom w:val="0"/>
          <w:divBdr>
            <w:top w:val="none" w:sz="0" w:space="0" w:color="auto"/>
            <w:left w:val="none" w:sz="0" w:space="0" w:color="auto"/>
            <w:bottom w:val="none" w:sz="0" w:space="0" w:color="auto"/>
            <w:right w:val="none" w:sz="0" w:space="0" w:color="auto"/>
          </w:divBdr>
        </w:div>
        <w:div w:id="1077628048">
          <w:marLeft w:val="0"/>
          <w:marRight w:val="0"/>
          <w:marTop w:val="0"/>
          <w:marBottom w:val="0"/>
          <w:divBdr>
            <w:top w:val="none" w:sz="0" w:space="0" w:color="auto"/>
            <w:left w:val="none" w:sz="0" w:space="0" w:color="auto"/>
            <w:bottom w:val="none" w:sz="0" w:space="0" w:color="auto"/>
            <w:right w:val="none" w:sz="0" w:space="0" w:color="auto"/>
          </w:divBdr>
        </w:div>
        <w:div w:id="1144661030">
          <w:marLeft w:val="0"/>
          <w:marRight w:val="0"/>
          <w:marTop w:val="0"/>
          <w:marBottom w:val="0"/>
          <w:divBdr>
            <w:top w:val="none" w:sz="0" w:space="0" w:color="auto"/>
            <w:left w:val="none" w:sz="0" w:space="0" w:color="auto"/>
            <w:bottom w:val="none" w:sz="0" w:space="0" w:color="auto"/>
            <w:right w:val="none" w:sz="0" w:space="0" w:color="auto"/>
          </w:divBdr>
        </w:div>
        <w:div w:id="1470712210">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 w:id="762144958">
          <w:marLeft w:val="0"/>
          <w:marRight w:val="0"/>
          <w:marTop w:val="0"/>
          <w:marBottom w:val="0"/>
          <w:divBdr>
            <w:top w:val="none" w:sz="0" w:space="0" w:color="auto"/>
            <w:left w:val="none" w:sz="0" w:space="0" w:color="auto"/>
            <w:bottom w:val="none" w:sz="0" w:space="0" w:color="auto"/>
            <w:right w:val="none" w:sz="0" w:space="0" w:color="auto"/>
          </w:divBdr>
        </w:div>
        <w:div w:id="1521890506">
          <w:marLeft w:val="0"/>
          <w:marRight w:val="0"/>
          <w:marTop w:val="0"/>
          <w:marBottom w:val="0"/>
          <w:divBdr>
            <w:top w:val="none" w:sz="0" w:space="0" w:color="auto"/>
            <w:left w:val="none" w:sz="0" w:space="0" w:color="auto"/>
            <w:bottom w:val="none" w:sz="0" w:space="0" w:color="auto"/>
            <w:right w:val="none" w:sz="0" w:space="0" w:color="auto"/>
          </w:divBdr>
        </w:div>
        <w:div w:id="969558083">
          <w:marLeft w:val="0"/>
          <w:marRight w:val="0"/>
          <w:marTop w:val="0"/>
          <w:marBottom w:val="0"/>
          <w:divBdr>
            <w:top w:val="none" w:sz="0" w:space="0" w:color="auto"/>
            <w:left w:val="none" w:sz="0" w:space="0" w:color="auto"/>
            <w:bottom w:val="none" w:sz="0" w:space="0" w:color="auto"/>
            <w:right w:val="none" w:sz="0" w:space="0" w:color="auto"/>
          </w:divBdr>
        </w:div>
        <w:div w:id="1081682383">
          <w:marLeft w:val="0"/>
          <w:marRight w:val="0"/>
          <w:marTop w:val="0"/>
          <w:marBottom w:val="0"/>
          <w:divBdr>
            <w:top w:val="none" w:sz="0" w:space="0" w:color="auto"/>
            <w:left w:val="none" w:sz="0" w:space="0" w:color="auto"/>
            <w:bottom w:val="none" w:sz="0" w:space="0" w:color="auto"/>
            <w:right w:val="none" w:sz="0" w:space="0" w:color="auto"/>
          </w:divBdr>
        </w:div>
        <w:div w:id="225646255">
          <w:marLeft w:val="0"/>
          <w:marRight w:val="0"/>
          <w:marTop w:val="0"/>
          <w:marBottom w:val="0"/>
          <w:divBdr>
            <w:top w:val="none" w:sz="0" w:space="0" w:color="auto"/>
            <w:left w:val="none" w:sz="0" w:space="0" w:color="auto"/>
            <w:bottom w:val="none" w:sz="0" w:space="0" w:color="auto"/>
            <w:right w:val="none" w:sz="0" w:space="0" w:color="auto"/>
          </w:divBdr>
        </w:div>
        <w:div w:id="1347748741">
          <w:marLeft w:val="0"/>
          <w:marRight w:val="0"/>
          <w:marTop w:val="0"/>
          <w:marBottom w:val="0"/>
          <w:divBdr>
            <w:top w:val="none" w:sz="0" w:space="0" w:color="auto"/>
            <w:left w:val="none" w:sz="0" w:space="0" w:color="auto"/>
            <w:bottom w:val="none" w:sz="0" w:space="0" w:color="auto"/>
            <w:right w:val="none" w:sz="0" w:space="0" w:color="auto"/>
          </w:divBdr>
        </w:div>
      </w:divsChild>
    </w:div>
    <w:div w:id="479462179">
      <w:bodyDiv w:val="1"/>
      <w:marLeft w:val="0"/>
      <w:marRight w:val="0"/>
      <w:marTop w:val="0"/>
      <w:marBottom w:val="0"/>
      <w:divBdr>
        <w:top w:val="none" w:sz="0" w:space="0" w:color="auto"/>
        <w:left w:val="none" w:sz="0" w:space="0" w:color="auto"/>
        <w:bottom w:val="none" w:sz="0" w:space="0" w:color="auto"/>
        <w:right w:val="none" w:sz="0" w:space="0" w:color="auto"/>
      </w:divBdr>
      <w:divsChild>
        <w:div w:id="418409560">
          <w:marLeft w:val="0"/>
          <w:marRight w:val="0"/>
          <w:marTop w:val="0"/>
          <w:marBottom w:val="0"/>
          <w:divBdr>
            <w:top w:val="none" w:sz="0" w:space="0" w:color="auto"/>
            <w:left w:val="none" w:sz="0" w:space="0" w:color="auto"/>
            <w:bottom w:val="none" w:sz="0" w:space="0" w:color="auto"/>
            <w:right w:val="none" w:sz="0" w:space="0" w:color="auto"/>
          </w:divBdr>
        </w:div>
        <w:div w:id="190843746">
          <w:marLeft w:val="0"/>
          <w:marRight w:val="0"/>
          <w:marTop w:val="0"/>
          <w:marBottom w:val="0"/>
          <w:divBdr>
            <w:top w:val="none" w:sz="0" w:space="0" w:color="auto"/>
            <w:left w:val="none" w:sz="0" w:space="0" w:color="auto"/>
            <w:bottom w:val="none" w:sz="0" w:space="0" w:color="auto"/>
            <w:right w:val="none" w:sz="0" w:space="0" w:color="auto"/>
          </w:divBdr>
        </w:div>
        <w:div w:id="738795949">
          <w:marLeft w:val="0"/>
          <w:marRight w:val="0"/>
          <w:marTop w:val="0"/>
          <w:marBottom w:val="0"/>
          <w:divBdr>
            <w:top w:val="none" w:sz="0" w:space="0" w:color="auto"/>
            <w:left w:val="none" w:sz="0" w:space="0" w:color="auto"/>
            <w:bottom w:val="none" w:sz="0" w:space="0" w:color="auto"/>
            <w:right w:val="none" w:sz="0" w:space="0" w:color="auto"/>
          </w:divBdr>
        </w:div>
        <w:div w:id="2077623508">
          <w:marLeft w:val="0"/>
          <w:marRight w:val="0"/>
          <w:marTop w:val="0"/>
          <w:marBottom w:val="0"/>
          <w:divBdr>
            <w:top w:val="none" w:sz="0" w:space="0" w:color="auto"/>
            <w:left w:val="none" w:sz="0" w:space="0" w:color="auto"/>
            <w:bottom w:val="none" w:sz="0" w:space="0" w:color="auto"/>
            <w:right w:val="none" w:sz="0" w:space="0" w:color="auto"/>
          </w:divBdr>
        </w:div>
        <w:div w:id="1217818461">
          <w:marLeft w:val="0"/>
          <w:marRight w:val="0"/>
          <w:marTop w:val="0"/>
          <w:marBottom w:val="0"/>
          <w:divBdr>
            <w:top w:val="none" w:sz="0" w:space="0" w:color="auto"/>
            <w:left w:val="none" w:sz="0" w:space="0" w:color="auto"/>
            <w:bottom w:val="none" w:sz="0" w:space="0" w:color="auto"/>
            <w:right w:val="none" w:sz="0" w:space="0" w:color="auto"/>
          </w:divBdr>
        </w:div>
        <w:div w:id="1781222301">
          <w:marLeft w:val="0"/>
          <w:marRight w:val="0"/>
          <w:marTop w:val="0"/>
          <w:marBottom w:val="0"/>
          <w:divBdr>
            <w:top w:val="none" w:sz="0" w:space="0" w:color="auto"/>
            <w:left w:val="none" w:sz="0" w:space="0" w:color="auto"/>
            <w:bottom w:val="none" w:sz="0" w:space="0" w:color="auto"/>
            <w:right w:val="none" w:sz="0" w:space="0" w:color="auto"/>
          </w:divBdr>
        </w:div>
        <w:div w:id="1567105323">
          <w:marLeft w:val="0"/>
          <w:marRight w:val="0"/>
          <w:marTop w:val="0"/>
          <w:marBottom w:val="0"/>
          <w:divBdr>
            <w:top w:val="none" w:sz="0" w:space="0" w:color="auto"/>
            <w:left w:val="none" w:sz="0" w:space="0" w:color="auto"/>
            <w:bottom w:val="none" w:sz="0" w:space="0" w:color="auto"/>
            <w:right w:val="none" w:sz="0" w:space="0" w:color="auto"/>
          </w:divBdr>
        </w:div>
        <w:div w:id="69425861">
          <w:marLeft w:val="0"/>
          <w:marRight w:val="0"/>
          <w:marTop w:val="0"/>
          <w:marBottom w:val="0"/>
          <w:divBdr>
            <w:top w:val="none" w:sz="0" w:space="0" w:color="auto"/>
            <w:left w:val="none" w:sz="0" w:space="0" w:color="auto"/>
            <w:bottom w:val="none" w:sz="0" w:space="0" w:color="auto"/>
            <w:right w:val="none" w:sz="0" w:space="0" w:color="auto"/>
          </w:divBdr>
        </w:div>
        <w:div w:id="1796680856">
          <w:marLeft w:val="0"/>
          <w:marRight w:val="0"/>
          <w:marTop w:val="0"/>
          <w:marBottom w:val="0"/>
          <w:divBdr>
            <w:top w:val="none" w:sz="0" w:space="0" w:color="auto"/>
            <w:left w:val="none" w:sz="0" w:space="0" w:color="auto"/>
            <w:bottom w:val="none" w:sz="0" w:space="0" w:color="auto"/>
            <w:right w:val="none" w:sz="0" w:space="0" w:color="auto"/>
          </w:divBdr>
        </w:div>
        <w:div w:id="1574730669">
          <w:marLeft w:val="0"/>
          <w:marRight w:val="0"/>
          <w:marTop w:val="0"/>
          <w:marBottom w:val="0"/>
          <w:divBdr>
            <w:top w:val="none" w:sz="0" w:space="0" w:color="auto"/>
            <w:left w:val="none" w:sz="0" w:space="0" w:color="auto"/>
            <w:bottom w:val="none" w:sz="0" w:space="0" w:color="auto"/>
            <w:right w:val="none" w:sz="0" w:space="0" w:color="auto"/>
          </w:divBdr>
        </w:div>
        <w:div w:id="1349600927">
          <w:marLeft w:val="0"/>
          <w:marRight w:val="0"/>
          <w:marTop w:val="0"/>
          <w:marBottom w:val="0"/>
          <w:divBdr>
            <w:top w:val="none" w:sz="0" w:space="0" w:color="auto"/>
            <w:left w:val="none" w:sz="0" w:space="0" w:color="auto"/>
            <w:bottom w:val="none" w:sz="0" w:space="0" w:color="auto"/>
            <w:right w:val="none" w:sz="0" w:space="0" w:color="auto"/>
          </w:divBdr>
        </w:div>
        <w:div w:id="1767384313">
          <w:marLeft w:val="0"/>
          <w:marRight w:val="0"/>
          <w:marTop w:val="0"/>
          <w:marBottom w:val="0"/>
          <w:divBdr>
            <w:top w:val="none" w:sz="0" w:space="0" w:color="auto"/>
            <w:left w:val="none" w:sz="0" w:space="0" w:color="auto"/>
            <w:bottom w:val="none" w:sz="0" w:space="0" w:color="auto"/>
            <w:right w:val="none" w:sz="0" w:space="0" w:color="auto"/>
          </w:divBdr>
        </w:div>
        <w:div w:id="1728916826">
          <w:marLeft w:val="0"/>
          <w:marRight w:val="0"/>
          <w:marTop w:val="0"/>
          <w:marBottom w:val="0"/>
          <w:divBdr>
            <w:top w:val="none" w:sz="0" w:space="0" w:color="auto"/>
            <w:left w:val="none" w:sz="0" w:space="0" w:color="auto"/>
            <w:bottom w:val="none" w:sz="0" w:space="0" w:color="auto"/>
            <w:right w:val="none" w:sz="0" w:space="0" w:color="auto"/>
          </w:divBdr>
        </w:div>
        <w:div w:id="1620605338">
          <w:marLeft w:val="0"/>
          <w:marRight w:val="0"/>
          <w:marTop w:val="0"/>
          <w:marBottom w:val="0"/>
          <w:divBdr>
            <w:top w:val="none" w:sz="0" w:space="0" w:color="auto"/>
            <w:left w:val="none" w:sz="0" w:space="0" w:color="auto"/>
            <w:bottom w:val="none" w:sz="0" w:space="0" w:color="auto"/>
            <w:right w:val="none" w:sz="0" w:space="0" w:color="auto"/>
          </w:divBdr>
        </w:div>
        <w:div w:id="1079449850">
          <w:marLeft w:val="0"/>
          <w:marRight w:val="0"/>
          <w:marTop w:val="0"/>
          <w:marBottom w:val="0"/>
          <w:divBdr>
            <w:top w:val="none" w:sz="0" w:space="0" w:color="auto"/>
            <w:left w:val="none" w:sz="0" w:space="0" w:color="auto"/>
            <w:bottom w:val="none" w:sz="0" w:space="0" w:color="auto"/>
            <w:right w:val="none" w:sz="0" w:space="0" w:color="auto"/>
          </w:divBdr>
        </w:div>
        <w:div w:id="1118262165">
          <w:marLeft w:val="0"/>
          <w:marRight w:val="0"/>
          <w:marTop w:val="0"/>
          <w:marBottom w:val="0"/>
          <w:divBdr>
            <w:top w:val="none" w:sz="0" w:space="0" w:color="auto"/>
            <w:left w:val="none" w:sz="0" w:space="0" w:color="auto"/>
            <w:bottom w:val="none" w:sz="0" w:space="0" w:color="auto"/>
            <w:right w:val="none" w:sz="0" w:space="0" w:color="auto"/>
          </w:divBdr>
        </w:div>
        <w:div w:id="284506767">
          <w:marLeft w:val="0"/>
          <w:marRight w:val="0"/>
          <w:marTop w:val="0"/>
          <w:marBottom w:val="0"/>
          <w:divBdr>
            <w:top w:val="none" w:sz="0" w:space="0" w:color="auto"/>
            <w:left w:val="none" w:sz="0" w:space="0" w:color="auto"/>
            <w:bottom w:val="none" w:sz="0" w:space="0" w:color="auto"/>
            <w:right w:val="none" w:sz="0" w:space="0" w:color="auto"/>
          </w:divBdr>
        </w:div>
      </w:divsChild>
    </w:div>
    <w:div w:id="494613251">
      <w:bodyDiv w:val="1"/>
      <w:marLeft w:val="0"/>
      <w:marRight w:val="0"/>
      <w:marTop w:val="0"/>
      <w:marBottom w:val="0"/>
      <w:divBdr>
        <w:top w:val="none" w:sz="0" w:space="0" w:color="auto"/>
        <w:left w:val="none" w:sz="0" w:space="0" w:color="auto"/>
        <w:bottom w:val="none" w:sz="0" w:space="0" w:color="auto"/>
        <w:right w:val="none" w:sz="0" w:space="0" w:color="auto"/>
      </w:divBdr>
      <w:divsChild>
        <w:div w:id="1122304295">
          <w:marLeft w:val="0"/>
          <w:marRight w:val="0"/>
          <w:marTop w:val="0"/>
          <w:marBottom w:val="0"/>
          <w:divBdr>
            <w:top w:val="none" w:sz="0" w:space="0" w:color="auto"/>
            <w:left w:val="none" w:sz="0" w:space="0" w:color="auto"/>
            <w:bottom w:val="none" w:sz="0" w:space="0" w:color="auto"/>
            <w:right w:val="none" w:sz="0" w:space="0" w:color="auto"/>
          </w:divBdr>
        </w:div>
        <w:div w:id="1048842500">
          <w:marLeft w:val="0"/>
          <w:marRight w:val="0"/>
          <w:marTop w:val="0"/>
          <w:marBottom w:val="0"/>
          <w:divBdr>
            <w:top w:val="none" w:sz="0" w:space="0" w:color="auto"/>
            <w:left w:val="none" w:sz="0" w:space="0" w:color="auto"/>
            <w:bottom w:val="none" w:sz="0" w:space="0" w:color="auto"/>
            <w:right w:val="none" w:sz="0" w:space="0" w:color="auto"/>
          </w:divBdr>
        </w:div>
        <w:div w:id="1650935277">
          <w:marLeft w:val="0"/>
          <w:marRight w:val="0"/>
          <w:marTop w:val="0"/>
          <w:marBottom w:val="0"/>
          <w:divBdr>
            <w:top w:val="none" w:sz="0" w:space="0" w:color="auto"/>
            <w:left w:val="none" w:sz="0" w:space="0" w:color="auto"/>
            <w:bottom w:val="none" w:sz="0" w:space="0" w:color="auto"/>
            <w:right w:val="none" w:sz="0" w:space="0" w:color="auto"/>
          </w:divBdr>
        </w:div>
        <w:div w:id="649286798">
          <w:marLeft w:val="0"/>
          <w:marRight w:val="0"/>
          <w:marTop w:val="0"/>
          <w:marBottom w:val="0"/>
          <w:divBdr>
            <w:top w:val="none" w:sz="0" w:space="0" w:color="auto"/>
            <w:left w:val="none" w:sz="0" w:space="0" w:color="auto"/>
            <w:bottom w:val="none" w:sz="0" w:space="0" w:color="auto"/>
            <w:right w:val="none" w:sz="0" w:space="0" w:color="auto"/>
          </w:divBdr>
        </w:div>
        <w:div w:id="1766531092">
          <w:marLeft w:val="0"/>
          <w:marRight w:val="0"/>
          <w:marTop w:val="0"/>
          <w:marBottom w:val="0"/>
          <w:divBdr>
            <w:top w:val="none" w:sz="0" w:space="0" w:color="auto"/>
            <w:left w:val="none" w:sz="0" w:space="0" w:color="auto"/>
            <w:bottom w:val="none" w:sz="0" w:space="0" w:color="auto"/>
            <w:right w:val="none" w:sz="0" w:space="0" w:color="auto"/>
          </w:divBdr>
        </w:div>
        <w:div w:id="654183259">
          <w:marLeft w:val="0"/>
          <w:marRight w:val="0"/>
          <w:marTop w:val="0"/>
          <w:marBottom w:val="0"/>
          <w:divBdr>
            <w:top w:val="none" w:sz="0" w:space="0" w:color="auto"/>
            <w:left w:val="none" w:sz="0" w:space="0" w:color="auto"/>
            <w:bottom w:val="none" w:sz="0" w:space="0" w:color="auto"/>
            <w:right w:val="none" w:sz="0" w:space="0" w:color="auto"/>
          </w:divBdr>
        </w:div>
      </w:divsChild>
    </w:div>
    <w:div w:id="576742753">
      <w:bodyDiv w:val="1"/>
      <w:marLeft w:val="0"/>
      <w:marRight w:val="0"/>
      <w:marTop w:val="0"/>
      <w:marBottom w:val="0"/>
      <w:divBdr>
        <w:top w:val="none" w:sz="0" w:space="0" w:color="auto"/>
        <w:left w:val="none" w:sz="0" w:space="0" w:color="auto"/>
        <w:bottom w:val="none" w:sz="0" w:space="0" w:color="auto"/>
        <w:right w:val="none" w:sz="0" w:space="0" w:color="auto"/>
      </w:divBdr>
      <w:divsChild>
        <w:div w:id="415714904">
          <w:marLeft w:val="0"/>
          <w:marRight w:val="0"/>
          <w:marTop w:val="0"/>
          <w:marBottom w:val="0"/>
          <w:divBdr>
            <w:top w:val="none" w:sz="0" w:space="0" w:color="auto"/>
            <w:left w:val="none" w:sz="0" w:space="0" w:color="auto"/>
            <w:bottom w:val="none" w:sz="0" w:space="0" w:color="auto"/>
            <w:right w:val="none" w:sz="0" w:space="0" w:color="auto"/>
          </w:divBdr>
        </w:div>
        <w:div w:id="502815421">
          <w:marLeft w:val="0"/>
          <w:marRight w:val="0"/>
          <w:marTop w:val="0"/>
          <w:marBottom w:val="0"/>
          <w:divBdr>
            <w:top w:val="none" w:sz="0" w:space="0" w:color="auto"/>
            <w:left w:val="none" w:sz="0" w:space="0" w:color="auto"/>
            <w:bottom w:val="none" w:sz="0" w:space="0" w:color="auto"/>
            <w:right w:val="none" w:sz="0" w:space="0" w:color="auto"/>
          </w:divBdr>
        </w:div>
        <w:div w:id="402412920">
          <w:marLeft w:val="0"/>
          <w:marRight w:val="0"/>
          <w:marTop w:val="0"/>
          <w:marBottom w:val="0"/>
          <w:divBdr>
            <w:top w:val="none" w:sz="0" w:space="0" w:color="auto"/>
            <w:left w:val="none" w:sz="0" w:space="0" w:color="auto"/>
            <w:bottom w:val="none" w:sz="0" w:space="0" w:color="auto"/>
            <w:right w:val="none" w:sz="0" w:space="0" w:color="auto"/>
          </w:divBdr>
        </w:div>
        <w:div w:id="1928533154">
          <w:marLeft w:val="0"/>
          <w:marRight w:val="0"/>
          <w:marTop w:val="0"/>
          <w:marBottom w:val="0"/>
          <w:divBdr>
            <w:top w:val="none" w:sz="0" w:space="0" w:color="auto"/>
            <w:left w:val="none" w:sz="0" w:space="0" w:color="auto"/>
            <w:bottom w:val="none" w:sz="0" w:space="0" w:color="auto"/>
            <w:right w:val="none" w:sz="0" w:space="0" w:color="auto"/>
          </w:divBdr>
        </w:div>
        <w:div w:id="527062189">
          <w:marLeft w:val="0"/>
          <w:marRight w:val="0"/>
          <w:marTop w:val="0"/>
          <w:marBottom w:val="0"/>
          <w:divBdr>
            <w:top w:val="none" w:sz="0" w:space="0" w:color="auto"/>
            <w:left w:val="none" w:sz="0" w:space="0" w:color="auto"/>
            <w:bottom w:val="none" w:sz="0" w:space="0" w:color="auto"/>
            <w:right w:val="none" w:sz="0" w:space="0" w:color="auto"/>
          </w:divBdr>
        </w:div>
      </w:divsChild>
    </w:div>
    <w:div w:id="627128947">
      <w:bodyDiv w:val="1"/>
      <w:marLeft w:val="0"/>
      <w:marRight w:val="0"/>
      <w:marTop w:val="0"/>
      <w:marBottom w:val="0"/>
      <w:divBdr>
        <w:top w:val="none" w:sz="0" w:space="0" w:color="auto"/>
        <w:left w:val="none" w:sz="0" w:space="0" w:color="auto"/>
        <w:bottom w:val="none" w:sz="0" w:space="0" w:color="auto"/>
        <w:right w:val="none" w:sz="0" w:space="0" w:color="auto"/>
      </w:divBdr>
      <w:divsChild>
        <w:div w:id="862130748">
          <w:marLeft w:val="0"/>
          <w:marRight w:val="0"/>
          <w:marTop w:val="0"/>
          <w:marBottom w:val="0"/>
          <w:divBdr>
            <w:top w:val="none" w:sz="0" w:space="0" w:color="auto"/>
            <w:left w:val="none" w:sz="0" w:space="0" w:color="auto"/>
            <w:bottom w:val="none" w:sz="0" w:space="0" w:color="auto"/>
            <w:right w:val="none" w:sz="0" w:space="0" w:color="auto"/>
          </w:divBdr>
        </w:div>
        <w:div w:id="224295785">
          <w:marLeft w:val="0"/>
          <w:marRight w:val="0"/>
          <w:marTop w:val="0"/>
          <w:marBottom w:val="0"/>
          <w:divBdr>
            <w:top w:val="none" w:sz="0" w:space="0" w:color="auto"/>
            <w:left w:val="none" w:sz="0" w:space="0" w:color="auto"/>
            <w:bottom w:val="none" w:sz="0" w:space="0" w:color="auto"/>
            <w:right w:val="none" w:sz="0" w:space="0" w:color="auto"/>
          </w:divBdr>
        </w:div>
        <w:div w:id="401100955">
          <w:marLeft w:val="0"/>
          <w:marRight w:val="0"/>
          <w:marTop w:val="0"/>
          <w:marBottom w:val="0"/>
          <w:divBdr>
            <w:top w:val="none" w:sz="0" w:space="0" w:color="auto"/>
            <w:left w:val="none" w:sz="0" w:space="0" w:color="auto"/>
            <w:bottom w:val="none" w:sz="0" w:space="0" w:color="auto"/>
            <w:right w:val="none" w:sz="0" w:space="0" w:color="auto"/>
          </w:divBdr>
        </w:div>
        <w:div w:id="1747871942">
          <w:marLeft w:val="0"/>
          <w:marRight w:val="0"/>
          <w:marTop w:val="0"/>
          <w:marBottom w:val="0"/>
          <w:divBdr>
            <w:top w:val="none" w:sz="0" w:space="0" w:color="auto"/>
            <w:left w:val="none" w:sz="0" w:space="0" w:color="auto"/>
            <w:bottom w:val="none" w:sz="0" w:space="0" w:color="auto"/>
            <w:right w:val="none" w:sz="0" w:space="0" w:color="auto"/>
          </w:divBdr>
        </w:div>
      </w:divsChild>
    </w:div>
    <w:div w:id="1014457921">
      <w:bodyDiv w:val="1"/>
      <w:marLeft w:val="0"/>
      <w:marRight w:val="0"/>
      <w:marTop w:val="0"/>
      <w:marBottom w:val="0"/>
      <w:divBdr>
        <w:top w:val="none" w:sz="0" w:space="0" w:color="auto"/>
        <w:left w:val="none" w:sz="0" w:space="0" w:color="auto"/>
        <w:bottom w:val="none" w:sz="0" w:space="0" w:color="auto"/>
        <w:right w:val="none" w:sz="0" w:space="0" w:color="auto"/>
      </w:divBdr>
      <w:divsChild>
        <w:div w:id="35199270">
          <w:marLeft w:val="0"/>
          <w:marRight w:val="0"/>
          <w:marTop w:val="0"/>
          <w:marBottom w:val="0"/>
          <w:divBdr>
            <w:top w:val="none" w:sz="0" w:space="0" w:color="auto"/>
            <w:left w:val="none" w:sz="0" w:space="0" w:color="auto"/>
            <w:bottom w:val="none" w:sz="0" w:space="0" w:color="auto"/>
            <w:right w:val="none" w:sz="0" w:space="0" w:color="auto"/>
          </w:divBdr>
        </w:div>
        <w:div w:id="1450976661">
          <w:marLeft w:val="0"/>
          <w:marRight w:val="0"/>
          <w:marTop w:val="0"/>
          <w:marBottom w:val="0"/>
          <w:divBdr>
            <w:top w:val="none" w:sz="0" w:space="0" w:color="auto"/>
            <w:left w:val="none" w:sz="0" w:space="0" w:color="auto"/>
            <w:bottom w:val="none" w:sz="0" w:space="0" w:color="auto"/>
            <w:right w:val="none" w:sz="0" w:space="0" w:color="auto"/>
          </w:divBdr>
        </w:div>
        <w:div w:id="1422988765">
          <w:marLeft w:val="0"/>
          <w:marRight w:val="0"/>
          <w:marTop w:val="0"/>
          <w:marBottom w:val="0"/>
          <w:divBdr>
            <w:top w:val="none" w:sz="0" w:space="0" w:color="auto"/>
            <w:left w:val="none" w:sz="0" w:space="0" w:color="auto"/>
            <w:bottom w:val="none" w:sz="0" w:space="0" w:color="auto"/>
            <w:right w:val="none" w:sz="0" w:space="0" w:color="auto"/>
          </w:divBdr>
        </w:div>
        <w:div w:id="1434278221">
          <w:marLeft w:val="0"/>
          <w:marRight w:val="0"/>
          <w:marTop w:val="0"/>
          <w:marBottom w:val="0"/>
          <w:divBdr>
            <w:top w:val="none" w:sz="0" w:space="0" w:color="auto"/>
            <w:left w:val="none" w:sz="0" w:space="0" w:color="auto"/>
            <w:bottom w:val="none" w:sz="0" w:space="0" w:color="auto"/>
            <w:right w:val="none" w:sz="0" w:space="0" w:color="auto"/>
          </w:divBdr>
        </w:div>
        <w:div w:id="1918855488">
          <w:marLeft w:val="0"/>
          <w:marRight w:val="0"/>
          <w:marTop w:val="0"/>
          <w:marBottom w:val="0"/>
          <w:divBdr>
            <w:top w:val="none" w:sz="0" w:space="0" w:color="auto"/>
            <w:left w:val="none" w:sz="0" w:space="0" w:color="auto"/>
            <w:bottom w:val="none" w:sz="0" w:space="0" w:color="auto"/>
            <w:right w:val="none" w:sz="0" w:space="0" w:color="auto"/>
          </w:divBdr>
        </w:div>
        <w:div w:id="1819883821">
          <w:marLeft w:val="0"/>
          <w:marRight w:val="0"/>
          <w:marTop w:val="0"/>
          <w:marBottom w:val="0"/>
          <w:divBdr>
            <w:top w:val="none" w:sz="0" w:space="0" w:color="auto"/>
            <w:left w:val="none" w:sz="0" w:space="0" w:color="auto"/>
            <w:bottom w:val="none" w:sz="0" w:space="0" w:color="auto"/>
            <w:right w:val="none" w:sz="0" w:space="0" w:color="auto"/>
          </w:divBdr>
        </w:div>
        <w:div w:id="293871671">
          <w:marLeft w:val="0"/>
          <w:marRight w:val="0"/>
          <w:marTop w:val="0"/>
          <w:marBottom w:val="0"/>
          <w:divBdr>
            <w:top w:val="none" w:sz="0" w:space="0" w:color="auto"/>
            <w:left w:val="none" w:sz="0" w:space="0" w:color="auto"/>
            <w:bottom w:val="none" w:sz="0" w:space="0" w:color="auto"/>
            <w:right w:val="none" w:sz="0" w:space="0" w:color="auto"/>
          </w:divBdr>
        </w:div>
        <w:div w:id="1734038865">
          <w:marLeft w:val="0"/>
          <w:marRight w:val="0"/>
          <w:marTop w:val="0"/>
          <w:marBottom w:val="0"/>
          <w:divBdr>
            <w:top w:val="none" w:sz="0" w:space="0" w:color="auto"/>
            <w:left w:val="none" w:sz="0" w:space="0" w:color="auto"/>
            <w:bottom w:val="none" w:sz="0" w:space="0" w:color="auto"/>
            <w:right w:val="none" w:sz="0" w:space="0" w:color="auto"/>
          </w:divBdr>
        </w:div>
        <w:div w:id="851607318">
          <w:marLeft w:val="0"/>
          <w:marRight w:val="0"/>
          <w:marTop w:val="0"/>
          <w:marBottom w:val="0"/>
          <w:divBdr>
            <w:top w:val="none" w:sz="0" w:space="0" w:color="auto"/>
            <w:left w:val="none" w:sz="0" w:space="0" w:color="auto"/>
            <w:bottom w:val="none" w:sz="0" w:space="0" w:color="auto"/>
            <w:right w:val="none" w:sz="0" w:space="0" w:color="auto"/>
          </w:divBdr>
        </w:div>
        <w:div w:id="696277850">
          <w:marLeft w:val="0"/>
          <w:marRight w:val="0"/>
          <w:marTop w:val="0"/>
          <w:marBottom w:val="0"/>
          <w:divBdr>
            <w:top w:val="none" w:sz="0" w:space="0" w:color="auto"/>
            <w:left w:val="none" w:sz="0" w:space="0" w:color="auto"/>
            <w:bottom w:val="none" w:sz="0" w:space="0" w:color="auto"/>
            <w:right w:val="none" w:sz="0" w:space="0" w:color="auto"/>
          </w:divBdr>
        </w:div>
        <w:div w:id="912086945">
          <w:marLeft w:val="0"/>
          <w:marRight w:val="0"/>
          <w:marTop w:val="0"/>
          <w:marBottom w:val="0"/>
          <w:divBdr>
            <w:top w:val="none" w:sz="0" w:space="0" w:color="auto"/>
            <w:left w:val="none" w:sz="0" w:space="0" w:color="auto"/>
            <w:bottom w:val="none" w:sz="0" w:space="0" w:color="auto"/>
            <w:right w:val="none" w:sz="0" w:space="0" w:color="auto"/>
          </w:divBdr>
        </w:div>
        <w:div w:id="1679229004">
          <w:marLeft w:val="0"/>
          <w:marRight w:val="0"/>
          <w:marTop w:val="0"/>
          <w:marBottom w:val="0"/>
          <w:divBdr>
            <w:top w:val="none" w:sz="0" w:space="0" w:color="auto"/>
            <w:left w:val="none" w:sz="0" w:space="0" w:color="auto"/>
            <w:bottom w:val="none" w:sz="0" w:space="0" w:color="auto"/>
            <w:right w:val="none" w:sz="0" w:space="0" w:color="auto"/>
          </w:divBdr>
        </w:div>
        <w:div w:id="2041474240">
          <w:marLeft w:val="0"/>
          <w:marRight w:val="0"/>
          <w:marTop w:val="0"/>
          <w:marBottom w:val="0"/>
          <w:divBdr>
            <w:top w:val="none" w:sz="0" w:space="0" w:color="auto"/>
            <w:left w:val="none" w:sz="0" w:space="0" w:color="auto"/>
            <w:bottom w:val="none" w:sz="0" w:space="0" w:color="auto"/>
            <w:right w:val="none" w:sz="0" w:space="0" w:color="auto"/>
          </w:divBdr>
        </w:div>
      </w:divsChild>
    </w:div>
    <w:div w:id="1679233287">
      <w:bodyDiv w:val="1"/>
      <w:marLeft w:val="0"/>
      <w:marRight w:val="0"/>
      <w:marTop w:val="0"/>
      <w:marBottom w:val="0"/>
      <w:divBdr>
        <w:top w:val="none" w:sz="0" w:space="0" w:color="auto"/>
        <w:left w:val="none" w:sz="0" w:space="0" w:color="auto"/>
        <w:bottom w:val="none" w:sz="0" w:space="0" w:color="auto"/>
        <w:right w:val="none" w:sz="0" w:space="0" w:color="auto"/>
      </w:divBdr>
      <w:divsChild>
        <w:div w:id="443429114">
          <w:marLeft w:val="0"/>
          <w:marRight w:val="0"/>
          <w:marTop w:val="0"/>
          <w:marBottom w:val="0"/>
          <w:divBdr>
            <w:top w:val="none" w:sz="0" w:space="0" w:color="auto"/>
            <w:left w:val="none" w:sz="0" w:space="0" w:color="auto"/>
            <w:bottom w:val="none" w:sz="0" w:space="0" w:color="auto"/>
            <w:right w:val="none" w:sz="0" w:space="0" w:color="auto"/>
          </w:divBdr>
        </w:div>
        <w:div w:id="224343173">
          <w:marLeft w:val="0"/>
          <w:marRight w:val="0"/>
          <w:marTop w:val="0"/>
          <w:marBottom w:val="0"/>
          <w:divBdr>
            <w:top w:val="none" w:sz="0" w:space="0" w:color="auto"/>
            <w:left w:val="none" w:sz="0" w:space="0" w:color="auto"/>
            <w:bottom w:val="none" w:sz="0" w:space="0" w:color="auto"/>
            <w:right w:val="none" w:sz="0" w:space="0" w:color="auto"/>
          </w:divBdr>
        </w:div>
        <w:div w:id="1699623827">
          <w:marLeft w:val="0"/>
          <w:marRight w:val="0"/>
          <w:marTop w:val="0"/>
          <w:marBottom w:val="0"/>
          <w:divBdr>
            <w:top w:val="none" w:sz="0" w:space="0" w:color="auto"/>
            <w:left w:val="none" w:sz="0" w:space="0" w:color="auto"/>
            <w:bottom w:val="none" w:sz="0" w:space="0" w:color="auto"/>
            <w:right w:val="none" w:sz="0" w:space="0" w:color="auto"/>
          </w:divBdr>
        </w:div>
        <w:div w:id="347488106">
          <w:marLeft w:val="0"/>
          <w:marRight w:val="0"/>
          <w:marTop w:val="0"/>
          <w:marBottom w:val="0"/>
          <w:divBdr>
            <w:top w:val="none" w:sz="0" w:space="0" w:color="auto"/>
            <w:left w:val="none" w:sz="0" w:space="0" w:color="auto"/>
            <w:bottom w:val="none" w:sz="0" w:space="0" w:color="auto"/>
            <w:right w:val="none" w:sz="0" w:space="0" w:color="auto"/>
          </w:divBdr>
        </w:div>
      </w:divsChild>
    </w:div>
    <w:div w:id="1996061183">
      <w:bodyDiv w:val="1"/>
      <w:marLeft w:val="0"/>
      <w:marRight w:val="0"/>
      <w:marTop w:val="0"/>
      <w:marBottom w:val="0"/>
      <w:divBdr>
        <w:top w:val="none" w:sz="0" w:space="0" w:color="auto"/>
        <w:left w:val="none" w:sz="0" w:space="0" w:color="auto"/>
        <w:bottom w:val="none" w:sz="0" w:space="0" w:color="auto"/>
        <w:right w:val="none" w:sz="0" w:space="0" w:color="auto"/>
      </w:divBdr>
      <w:divsChild>
        <w:div w:id="1885755852">
          <w:marLeft w:val="0"/>
          <w:marRight w:val="0"/>
          <w:marTop w:val="0"/>
          <w:marBottom w:val="0"/>
          <w:divBdr>
            <w:top w:val="none" w:sz="0" w:space="0" w:color="auto"/>
            <w:left w:val="none" w:sz="0" w:space="0" w:color="auto"/>
            <w:bottom w:val="none" w:sz="0" w:space="0" w:color="auto"/>
            <w:right w:val="none" w:sz="0" w:space="0" w:color="auto"/>
          </w:divBdr>
        </w:div>
        <w:div w:id="97798513">
          <w:marLeft w:val="0"/>
          <w:marRight w:val="0"/>
          <w:marTop w:val="0"/>
          <w:marBottom w:val="0"/>
          <w:divBdr>
            <w:top w:val="none" w:sz="0" w:space="0" w:color="auto"/>
            <w:left w:val="none" w:sz="0" w:space="0" w:color="auto"/>
            <w:bottom w:val="none" w:sz="0" w:space="0" w:color="auto"/>
            <w:right w:val="none" w:sz="0" w:space="0" w:color="auto"/>
          </w:divBdr>
        </w:div>
        <w:div w:id="450636610">
          <w:marLeft w:val="0"/>
          <w:marRight w:val="0"/>
          <w:marTop w:val="0"/>
          <w:marBottom w:val="0"/>
          <w:divBdr>
            <w:top w:val="none" w:sz="0" w:space="0" w:color="auto"/>
            <w:left w:val="none" w:sz="0" w:space="0" w:color="auto"/>
            <w:bottom w:val="none" w:sz="0" w:space="0" w:color="auto"/>
            <w:right w:val="none" w:sz="0" w:space="0" w:color="auto"/>
          </w:divBdr>
        </w:div>
        <w:div w:id="435836036">
          <w:marLeft w:val="0"/>
          <w:marRight w:val="0"/>
          <w:marTop w:val="0"/>
          <w:marBottom w:val="0"/>
          <w:divBdr>
            <w:top w:val="none" w:sz="0" w:space="0" w:color="auto"/>
            <w:left w:val="none" w:sz="0" w:space="0" w:color="auto"/>
            <w:bottom w:val="none" w:sz="0" w:space="0" w:color="auto"/>
            <w:right w:val="none" w:sz="0" w:space="0" w:color="auto"/>
          </w:divBdr>
        </w:div>
      </w:divsChild>
    </w:div>
    <w:div w:id="2114665049">
      <w:bodyDiv w:val="1"/>
      <w:marLeft w:val="0"/>
      <w:marRight w:val="0"/>
      <w:marTop w:val="0"/>
      <w:marBottom w:val="0"/>
      <w:divBdr>
        <w:top w:val="none" w:sz="0" w:space="0" w:color="auto"/>
        <w:left w:val="none" w:sz="0" w:space="0" w:color="auto"/>
        <w:bottom w:val="none" w:sz="0" w:space="0" w:color="auto"/>
        <w:right w:val="none" w:sz="0" w:space="0" w:color="auto"/>
      </w:divBdr>
      <w:divsChild>
        <w:div w:id="1366979165">
          <w:marLeft w:val="0"/>
          <w:marRight w:val="0"/>
          <w:marTop w:val="0"/>
          <w:marBottom w:val="0"/>
          <w:divBdr>
            <w:top w:val="none" w:sz="0" w:space="0" w:color="auto"/>
            <w:left w:val="none" w:sz="0" w:space="0" w:color="auto"/>
            <w:bottom w:val="none" w:sz="0" w:space="0" w:color="auto"/>
            <w:right w:val="none" w:sz="0" w:space="0" w:color="auto"/>
          </w:divBdr>
          <w:divsChild>
            <w:div w:id="2077587483">
              <w:marLeft w:val="0"/>
              <w:marRight w:val="0"/>
              <w:marTop w:val="0"/>
              <w:marBottom w:val="0"/>
              <w:divBdr>
                <w:top w:val="none" w:sz="0" w:space="0" w:color="auto"/>
                <w:left w:val="none" w:sz="0" w:space="0" w:color="auto"/>
                <w:bottom w:val="none" w:sz="0" w:space="0" w:color="auto"/>
                <w:right w:val="none" w:sz="0" w:space="0" w:color="auto"/>
              </w:divBdr>
              <w:divsChild>
                <w:div w:id="662776915">
                  <w:marLeft w:val="0"/>
                  <w:marRight w:val="0"/>
                  <w:marTop w:val="0"/>
                  <w:marBottom w:val="0"/>
                  <w:divBdr>
                    <w:top w:val="none" w:sz="0" w:space="0" w:color="auto"/>
                    <w:left w:val="none" w:sz="0" w:space="0" w:color="auto"/>
                    <w:bottom w:val="none" w:sz="0" w:space="0" w:color="auto"/>
                    <w:right w:val="none" w:sz="0" w:space="0" w:color="auto"/>
                  </w:divBdr>
                  <w:divsChild>
                    <w:div w:id="1802461886">
                      <w:marLeft w:val="0"/>
                      <w:marRight w:val="0"/>
                      <w:marTop w:val="0"/>
                      <w:marBottom w:val="0"/>
                      <w:divBdr>
                        <w:top w:val="none" w:sz="0" w:space="0" w:color="auto"/>
                        <w:left w:val="none" w:sz="0" w:space="0" w:color="auto"/>
                        <w:bottom w:val="none" w:sz="0" w:space="0" w:color="auto"/>
                        <w:right w:val="none" w:sz="0" w:space="0" w:color="auto"/>
                      </w:divBdr>
                      <w:divsChild>
                        <w:div w:id="2129274221">
                          <w:marLeft w:val="0"/>
                          <w:marRight w:val="0"/>
                          <w:marTop w:val="0"/>
                          <w:marBottom w:val="0"/>
                          <w:divBdr>
                            <w:top w:val="none" w:sz="0" w:space="0" w:color="auto"/>
                            <w:left w:val="none" w:sz="0" w:space="0" w:color="auto"/>
                            <w:bottom w:val="none" w:sz="0" w:space="0" w:color="auto"/>
                            <w:right w:val="none" w:sz="0" w:space="0" w:color="auto"/>
                          </w:divBdr>
                          <w:divsChild>
                            <w:div w:id="692658248">
                              <w:marLeft w:val="0"/>
                              <w:marRight w:val="0"/>
                              <w:marTop w:val="0"/>
                              <w:marBottom w:val="0"/>
                              <w:divBdr>
                                <w:top w:val="none" w:sz="0" w:space="0" w:color="auto"/>
                                <w:left w:val="none" w:sz="0" w:space="0" w:color="auto"/>
                                <w:bottom w:val="none" w:sz="0" w:space="0" w:color="auto"/>
                                <w:right w:val="none" w:sz="0" w:space="0" w:color="auto"/>
                              </w:divBdr>
                              <w:divsChild>
                                <w:div w:id="1373458709">
                                  <w:marLeft w:val="0"/>
                                  <w:marRight w:val="0"/>
                                  <w:marTop w:val="0"/>
                                  <w:marBottom w:val="0"/>
                                  <w:divBdr>
                                    <w:top w:val="none" w:sz="0" w:space="0" w:color="auto"/>
                                    <w:left w:val="none" w:sz="0" w:space="0" w:color="auto"/>
                                    <w:bottom w:val="none" w:sz="0" w:space="0" w:color="auto"/>
                                    <w:right w:val="none" w:sz="0" w:space="0" w:color="auto"/>
                                  </w:divBdr>
                                  <w:divsChild>
                                    <w:div w:id="1179583871">
                                      <w:marLeft w:val="0"/>
                                      <w:marRight w:val="0"/>
                                      <w:marTop w:val="0"/>
                                      <w:marBottom w:val="0"/>
                                      <w:divBdr>
                                        <w:top w:val="none" w:sz="0" w:space="0" w:color="auto"/>
                                        <w:left w:val="none" w:sz="0" w:space="0" w:color="auto"/>
                                        <w:bottom w:val="none" w:sz="0" w:space="0" w:color="auto"/>
                                        <w:right w:val="none" w:sz="0" w:space="0" w:color="auto"/>
                                      </w:divBdr>
                                      <w:divsChild>
                                        <w:div w:id="983657782">
                                          <w:marLeft w:val="0"/>
                                          <w:marRight w:val="0"/>
                                          <w:marTop w:val="0"/>
                                          <w:marBottom w:val="0"/>
                                          <w:divBdr>
                                            <w:top w:val="none" w:sz="0" w:space="0" w:color="auto"/>
                                            <w:left w:val="none" w:sz="0" w:space="0" w:color="auto"/>
                                            <w:bottom w:val="none" w:sz="0" w:space="0" w:color="auto"/>
                                            <w:right w:val="none" w:sz="0" w:space="0" w:color="auto"/>
                                          </w:divBdr>
                                          <w:divsChild>
                                            <w:div w:id="1067217679">
                                              <w:marLeft w:val="0"/>
                                              <w:marRight w:val="0"/>
                                              <w:marTop w:val="0"/>
                                              <w:marBottom w:val="0"/>
                                              <w:divBdr>
                                                <w:top w:val="none" w:sz="0" w:space="0" w:color="auto"/>
                                                <w:left w:val="none" w:sz="0" w:space="0" w:color="auto"/>
                                                <w:bottom w:val="none" w:sz="0" w:space="0" w:color="auto"/>
                                                <w:right w:val="none" w:sz="0" w:space="0" w:color="auto"/>
                                              </w:divBdr>
                                              <w:divsChild>
                                                <w:div w:id="306204989">
                                                  <w:marLeft w:val="0"/>
                                                  <w:marRight w:val="0"/>
                                                  <w:marTop w:val="0"/>
                                                  <w:marBottom w:val="0"/>
                                                  <w:divBdr>
                                                    <w:top w:val="none" w:sz="0" w:space="0" w:color="auto"/>
                                                    <w:left w:val="none" w:sz="0" w:space="0" w:color="auto"/>
                                                    <w:bottom w:val="none" w:sz="0" w:space="0" w:color="auto"/>
                                                    <w:right w:val="none" w:sz="0" w:space="0" w:color="auto"/>
                                                  </w:divBdr>
                                                  <w:divsChild>
                                                    <w:div w:id="495848486">
                                                      <w:marLeft w:val="0"/>
                                                      <w:marRight w:val="0"/>
                                                      <w:marTop w:val="0"/>
                                                      <w:marBottom w:val="0"/>
                                                      <w:divBdr>
                                                        <w:top w:val="none" w:sz="0" w:space="0" w:color="auto"/>
                                                        <w:left w:val="none" w:sz="0" w:space="0" w:color="auto"/>
                                                        <w:bottom w:val="none" w:sz="0" w:space="0" w:color="auto"/>
                                                        <w:right w:val="none" w:sz="0" w:space="0" w:color="auto"/>
                                                      </w:divBdr>
                                                      <w:divsChild>
                                                        <w:div w:id="191092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1531</Words>
  <Characters>8730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cp:lastPrinted>2014-08-21T17:05:00Z</cp:lastPrinted>
  <dcterms:created xsi:type="dcterms:W3CDTF">2014-11-26T18:53:00Z</dcterms:created>
  <dcterms:modified xsi:type="dcterms:W3CDTF">2014-11-26T19:45:00Z</dcterms:modified>
</cp:coreProperties>
</file>