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78BF76D5" w:rsidR="007420AF" w:rsidRPr="0047219B"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 xml:space="preserve">David </w:t>
      </w:r>
      <w:proofErr w:type="spellStart"/>
      <w:r w:rsidRPr="0047219B">
        <w:rPr>
          <w:rFonts w:ascii="Candara" w:hAnsi="Candara"/>
          <w:color w:val="000000" w:themeColor="text1"/>
          <w:sz w:val="28"/>
          <w:szCs w:val="28"/>
        </w:rPr>
        <w:t>Strohmetz</w:t>
      </w:r>
      <w:proofErr w:type="spellEnd"/>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proofErr w:type="spellStart"/>
      <w:r w:rsidR="007420AF" w:rsidRPr="0047219B">
        <w:rPr>
          <w:rFonts w:ascii="Candara" w:hAnsi="Candara"/>
          <w:color w:val="000000" w:themeColor="text1"/>
          <w:sz w:val="28"/>
          <w:szCs w:val="28"/>
        </w:rPr>
        <w:t>Ciarocco</w:t>
      </w:r>
      <w:proofErr w:type="spellEnd"/>
    </w:p>
    <w:p w14:paraId="5006851A" w14:textId="77777777" w:rsidR="001E31F3" w:rsidRPr="0047219B" w:rsidRDefault="001E31F3" w:rsidP="005E29EE">
      <w:pPr>
        <w:spacing w:after="0"/>
        <w:rPr>
          <w:rFonts w:ascii="Candara" w:hAnsi="Candara"/>
          <w:b/>
          <w:color w:val="000000" w:themeColor="text1"/>
          <w:sz w:val="28"/>
          <w:szCs w:val="28"/>
        </w:rPr>
      </w:pPr>
    </w:p>
    <w:p w14:paraId="252D1A07" w14:textId="1EFDEB79" w:rsidR="001E31F3"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p>
    <w:p w14:paraId="7CE1B6FD" w14:textId="77777777" w:rsidR="00650C97" w:rsidRPr="0047219B" w:rsidRDefault="00650C97" w:rsidP="005E29EE">
      <w:pPr>
        <w:spacing w:after="0"/>
        <w:rPr>
          <w:rFonts w:ascii="Candara" w:hAnsi="Candara"/>
          <w:b/>
          <w:color w:val="000000" w:themeColor="text1"/>
          <w:sz w:val="28"/>
          <w:szCs w:val="28"/>
        </w:rPr>
      </w:pPr>
    </w:p>
    <w:p w14:paraId="489EB7FD" w14:textId="301D6D65" w:rsidR="007D7B26" w:rsidRPr="0047219B" w:rsidRDefault="009E7EFD" w:rsidP="005E29EE">
      <w:pPr>
        <w:spacing w:after="0"/>
        <w:rPr>
          <w:rFonts w:ascii="Candara" w:eastAsia="Times New Roman" w:hAnsi="Candara" w:cs="Times New Roman"/>
          <w:color w:val="000000" w:themeColor="text1"/>
        </w:rPr>
      </w:pPr>
      <w:r>
        <w:rPr>
          <w:rFonts w:ascii="Candara" w:eastAsia="MS Mincho" w:hAnsi="Candara" w:cs="Times New Roman"/>
          <w:color w:val="000000" w:themeColor="text1"/>
          <w:sz w:val="28"/>
          <w:szCs w:val="28"/>
        </w:rPr>
        <w:t>Pilot Testing</w:t>
      </w:r>
    </w:p>
    <w:p w14:paraId="0244928B" w14:textId="77777777" w:rsidR="00EC4040" w:rsidRPr="0047219B" w:rsidRDefault="00EC4040" w:rsidP="005E29EE">
      <w:pPr>
        <w:spacing w:after="0"/>
        <w:rPr>
          <w:rFonts w:ascii="Candara" w:hAnsi="Candara"/>
          <w:b/>
          <w:color w:val="000000" w:themeColor="text1"/>
          <w:sz w:val="28"/>
          <w:szCs w:val="28"/>
        </w:rPr>
      </w:pPr>
    </w:p>
    <w:p w14:paraId="47DF109E" w14:textId="77777777" w:rsidR="00903500" w:rsidRDefault="000856A1" w:rsidP="005E29EE">
      <w:pPr>
        <w:spacing w:after="0"/>
        <w:rPr>
          <w:rFonts w:ascii="Candara" w:hAnsi="Candara"/>
          <w:color w:val="000000" w:themeColor="text1"/>
          <w:sz w:val="28"/>
          <w:szCs w:val="28"/>
        </w:rPr>
      </w:pPr>
      <w:r w:rsidRPr="0047219B">
        <w:rPr>
          <w:rFonts w:ascii="Candara" w:hAnsi="Candara"/>
          <w:b/>
          <w:color w:val="000000" w:themeColor="text1"/>
          <w:sz w:val="28"/>
          <w:szCs w:val="28"/>
        </w:rPr>
        <w:t xml:space="preserve">Overview: </w:t>
      </w:r>
      <w:r w:rsidR="00D21442" w:rsidRPr="0047219B">
        <w:rPr>
          <w:rFonts w:ascii="Candara" w:hAnsi="Candara"/>
          <w:color w:val="000000" w:themeColor="text1"/>
          <w:sz w:val="28"/>
          <w:szCs w:val="28"/>
        </w:rPr>
        <w:t xml:space="preserve"> </w:t>
      </w:r>
    </w:p>
    <w:p w14:paraId="4D236894" w14:textId="77777777" w:rsidR="00E9270E" w:rsidRDefault="00E9270E" w:rsidP="005E29EE">
      <w:pPr>
        <w:spacing w:after="0"/>
        <w:rPr>
          <w:rFonts w:ascii="Candara" w:hAnsi="Candara"/>
          <w:color w:val="000000" w:themeColor="text1"/>
          <w:sz w:val="28"/>
          <w:szCs w:val="28"/>
        </w:rPr>
      </w:pPr>
    </w:p>
    <w:p w14:paraId="3BDE1D28" w14:textId="182AE157" w:rsidR="00040BFE" w:rsidRDefault="00040BFE" w:rsidP="00365FFF">
      <w:pPr>
        <w:spacing w:after="0"/>
        <w:rPr>
          <w:rFonts w:ascii="Candara" w:hAnsi="Candara"/>
          <w:color w:val="000000" w:themeColor="text1"/>
          <w:sz w:val="28"/>
          <w:szCs w:val="28"/>
        </w:rPr>
      </w:pPr>
      <w:r>
        <w:rPr>
          <w:rFonts w:ascii="Candara" w:hAnsi="Candara"/>
          <w:color w:val="000000" w:themeColor="text1"/>
          <w:sz w:val="28"/>
          <w:szCs w:val="28"/>
        </w:rPr>
        <w:t>In any experiment researchers ha</w:t>
      </w:r>
      <w:r w:rsidR="00A5752A">
        <w:rPr>
          <w:rFonts w:ascii="Candara" w:hAnsi="Candara"/>
          <w:color w:val="000000" w:themeColor="text1"/>
          <w:sz w:val="28"/>
          <w:szCs w:val="28"/>
        </w:rPr>
        <w:t xml:space="preserve">ve the challenge of creating </w:t>
      </w:r>
      <w:r>
        <w:rPr>
          <w:rFonts w:ascii="Candara" w:hAnsi="Candara"/>
          <w:color w:val="000000" w:themeColor="text1"/>
          <w:sz w:val="28"/>
          <w:szCs w:val="28"/>
        </w:rPr>
        <w:t>experience</w:t>
      </w:r>
      <w:r w:rsidR="00A5752A">
        <w:rPr>
          <w:rFonts w:ascii="Candara" w:hAnsi="Candara"/>
          <w:color w:val="000000" w:themeColor="text1"/>
          <w:sz w:val="28"/>
          <w:szCs w:val="28"/>
        </w:rPr>
        <w:t xml:space="preserve">s for </w:t>
      </w:r>
      <w:r>
        <w:rPr>
          <w:rFonts w:ascii="Candara" w:hAnsi="Candara"/>
          <w:color w:val="000000" w:themeColor="text1"/>
          <w:sz w:val="28"/>
          <w:szCs w:val="28"/>
        </w:rPr>
        <w:t xml:space="preserve">participants </w:t>
      </w:r>
      <w:r w:rsidR="00A5752A">
        <w:rPr>
          <w:rFonts w:ascii="Candara" w:hAnsi="Candara"/>
          <w:color w:val="000000" w:themeColor="text1"/>
          <w:sz w:val="28"/>
          <w:szCs w:val="28"/>
        </w:rPr>
        <w:t>that are</w:t>
      </w:r>
      <w:r>
        <w:rPr>
          <w:rFonts w:ascii="Candara" w:hAnsi="Candara"/>
          <w:color w:val="000000" w:themeColor="text1"/>
          <w:sz w:val="28"/>
          <w:szCs w:val="28"/>
        </w:rPr>
        <w:t xml:space="preserve"> consistent (i.e. reliable) and authentic (i.e. valid). Yet there are many ways to manipulate any one variable. For example if you want participants to feel sad you can have them think of their own sad memory, watch a sad video, or read a sad story. </w:t>
      </w:r>
    </w:p>
    <w:p w14:paraId="5A6FE699" w14:textId="77777777" w:rsidR="00040BFE" w:rsidRDefault="00040BFE" w:rsidP="00365FFF">
      <w:pPr>
        <w:spacing w:after="0"/>
        <w:rPr>
          <w:rFonts w:ascii="Candara" w:hAnsi="Candara"/>
          <w:color w:val="000000" w:themeColor="text1"/>
          <w:sz w:val="28"/>
          <w:szCs w:val="28"/>
        </w:rPr>
      </w:pPr>
    </w:p>
    <w:p w14:paraId="6F27F46C" w14:textId="0464894C" w:rsidR="00D808F8" w:rsidRDefault="00722FDA" w:rsidP="00365FFF">
      <w:pPr>
        <w:spacing w:after="0"/>
        <w:rPr>
          <w:rFonts w:ascii="Candara" w:hAnsi="Candara"/>
          <w:color w:val="000000" w:themeColor="text1"/>
          <w:sz w:val="28"/>
          <w:szCs w:val="28"/>
        </w:rPr>
      </w:pPr>
      <w:r>
        <w:rPr>
          <w:rFonts w:ascii="Candara" w:hAnsi="Candara"/>
          <w:color w:val="000000" w:themeColor="text1"/>
          <w:sz w:val="28"/>
          <w:szCs w:val="28"/>
        </w:rPr>
        <w:t>Researcher</w:t>
      </w:r>
      <w:r w:rsidR="00FD7E7B">
        <w:rPr>
          <w:rFonts w:ascii="Candara" w:hAnsi="Candara"/>
          <w:color w:val="000000" w:themeColor="text1"/>
          <w:sz w:val="28"/>
          <w:szCs w:val="28"/>
        </w:rPr>
        <w:t>s</w:t>
      </w:r>
      <w:r>
        <w:rPr>
          <w:rFonts w:ascii="Candara" w:hAnsi="Candara"/>
          <w:color w:val="000000" w:themeColor="text1"/>
          <w:sz w:val="28"/>
          <w:szCs w:val="28"/>
        </w:rPr>
        <w:t xml:space="preserve"> must find the</w:t>
      </w:r>
      <w:r w:rsidR="00BA3113">
        <w:rPr>
          <w:rFonts w:ascii="Candara" w:hAnsi="Candara"/>
          <w:color w:val="000000" w:themeColor="text1"/>
          <w:sz w:val="28"/>
          <w:szCs w:val="28"/>
        </w:rPr>
        <w:t xml:space="preserve"> best way to operationalize a psychological construct in order to produce the most effective manipulation possible. </w:t>
      </w:r>
      <w:r w:rsidR="009E7EFD">
        <w:rPr>
          <w:rFonts w:ascii="Candara" w:hAnsi="Candara"/>
          <w:color w:val="000000" w:themeColor="text1"/>
          <w:sz w:val="28"/>
          <w:szCs w:val="28"/>
        </w:rPr>
        <w:t>Often, before running the main study</w:t>
      </w:r>
      <w:r>
        <w:rPr>
          <w:rFonts w:ascii="Candara" w:hAnsi="Candara"/>
          <w:color w:val="000000" w:themeColor="text1"/>
          <w:sz w:val="28"/>
          <w:szCs w:val="28"/>
        </w:rPr>
        <w:t>,</w:t>
      </w:r>
      <w:r w:rsidR="009E7EFD">
        <w:rPr>
          <w:rFonts w:ascii="Candara" w:hAnsi="Candara"/>
          <w:color w:val="000000" w:themeColor="text1"/>
          <w:sz w:val="28"/>
          <w:szCs w:val="28"/>
        </w:rPr>
        <w:t xml:space="preserve"> researchers will pilot test </w:t>
      </w:r>
      <w:r>
        <w:rPr>
          <w:rFonts w:ascii="Candara" w:hAnsi="Candara"/>
          <w:color w:val="000000" w:themeColor="text1"/>
          <w:sz w:val="28"/>
          <w:szCs w:val="28"/>
        </w:rPr>
        <w:t xml:space="preserve">(i.e., </w:t>
      </w:r>
      <w:r w:rsidR="009E7EFD">
        <w:rPr>
          <w:rFonts w:ascii="Candara" w:hAnsi="Candara"/>
          <w:color w:val="000000" w:themeColor="text1"/>
          <w:sz w:val="28"/>
          <w:szCs w:val="28"/>
        </w:rPr>
        <w:t>try out</w:t>
      </w:r>
      <w:r>
        <w:rPr>
          <w:rFonts w:ascii="Candara" w:hAnsi="Candara"/>
          <w:color w:val="000000" w:themeColor="text1"/>
          <w:sz w:val="28"/>
          <w:szCs w:val="28"/>
        </w:rPr>
        <w:t>)</w:t>
      </w:r>
      <w:r w:rsidR="009E7EFD">
        <w:rPr>
          <w:rFonts w:ascii="Candara" w:hAnsi="Candara"/>
          <w:color w:val="000000" w:themeColor="text1"/>
          <w:sz w:val="28"/>
          <w:szCs w:val="28"/>
        </w:rPr>
        <w:t xml:space="preserve"> their manipulation</w:t>
      </w:r>
      <w:r>
        <w:rPr>
          <w:rFonts w:ascii="Candara" w:hAnsi="Candara"/>
          <w:color w:val="000000" w:themeColor="text1"/>
          <w:sz w:val="28"/>
          <w:szCs w:val="28"/>
        </w:rPr>
        <w:t>s to check their</w:t>
      </w:r>
      <w:r w:rsidR="009E7EFD">
        <w:rPr>
          <w:rFonts w:ascii="Candara" w:hAnsi="Candara"/>
          <w:color w:val="000000" w:themeColor="text1"/>
          <w:sz w:val="28"/>
          <w:szCs w:val="28"/>
        </w:rPr>
        <w:t xml:space="preserve"> effectiveness.</w:t>
      </w:r>
    </w:p>
    <w:p w14:paraId="6BE2E361" w14:textId="77777777" w:rsidR="00BA3113" w:rsidRDefault="00BA3113" w:rsidP="00365FFF">
      <w:pPr>
        <w:spacing w:after="0"/>
        <w:rPr>
          <w:rFonts w:ascii="Candara" w:eastAsia="MS Mincho" w:hAnsi="Candara" w:cs="Times New Roman"/>
          <w:color w:val="000000" w:themeColor="text1"/>
          <w:sz w:val="28"/>
          <w:szCs w:val="28"/>
        </w:rPr>
      </w:pPr>
    </w:p>
    <w:p w14:paraId="6C47897A" w14:textId="0E2BD1FD" w:rsidR="00BB5081" w:rsidRDefault="00903500" w:rsidP="00365FFF">
      <w:pPr>
        <w:spacing w:after="0"/>
        <w:rPr>
          <w:rFonts w:ascii="Candara" w:eastAsia="MS Mincho" w:hAnsi="Candara" w:cs="Times New Roman"/>
          <w:color w:val="000000" w:themeColor="text1"/>
          <w:sz w:val="28"/>
          <w:szCs w:val="28"/>
        </w:rPr>
      </w:pPr>
      <w:r w:rsidRPr="00A0514A">
        <w:rPr>
          <w:rFonts w:ascii="Candara" w:eastAsia="MS Mincho" w:hAnsi="Candara" w:cs="Times New Roman"/>
          <w:color w:val="000000" w:themeColor="text1"/>
          <w:sz w:val="28"/>
          <w:szCs w:val="28"/>
        </w:rPr>
        <w:t xml:space="preserve">This video demonstrates </w:t>
      </w:r>
      <w:r w:rsidR="0072608C">
        <w:rPr>
          <w:rFonts w:ascii="Candara" w:eastAsia="MS Mincho" w:hAnsi="Candara" w:cs="Times New Roman"/>
          <w:color w:val="000000" w:themeColor="text1"/>
          <w:sz w:val="28"/>
          <w:szCs w:val="28"/>
        </w:rPr>
        <w:t xml:space="preserve">how to operationalize the same independent variable </w:t>
      </w:r>
      <w:r w:rsidR="009E7EFD">
        <w:rPr>
          <w:rFonts w:ascii="Candara" w:eastAsia="MS Mincho" w:hAnsi="Candara" w:cs="Times New Roman"/>
          <w:color w:val="000000" w:themeColor="text1"/>
          <w:sz w:val="28"/>
          <w:szCs w:val="28"/>
        </w:rPr>
        <w:t>(</w:t>
      </w:r>
      <w:r w:rsidR="0095435F">
        <w:rPr>
          <w:rFonts w:ascii="Candara" w:eastAsia="MS Mincho" w:hAnsi="Candara" w:cs="Times New Roman"/>
          <w:color w:val="000000" w:themeColor="text1"/>
          <w:sz w:val="28"/>
          <w:szCs w:val="28"/>
        </w:rPr>
        <w:t xml:space="preserve">acute </w:t>
      </w:r>
      <w:r w:rsidR="009E7EFD">
        <w:rPr>
          <w:rFonts w:ascii="Candara" w:eastAsia="MS Mincho" w:hAnsi="Candara" w:cs="Times New Roman"/>
          <w:color w:val="000000" w:themeColor="text1"/>
          <w:sz w:val="28"/>
          <w:szCs w:val="28"/>
        </w:rPr>
        <w:t xml:space="preserve">stress) </w:t>
      </w:r>
      <w:r w:rsidR="0072608C">
        <w:rPr>
          <w:rFonts w:ascii="Candara" w:eastAsia="MS Mincho" w:hAnsi="Candara" w:cs="Times New Roman"/>
          <w:color w:val="000000" w:themeColor="text1"/>
          <w:sz w:val="28"/>
          <w:szCs w:val="28"/>
        </w:rPr>
        <w:t xml:space="preserve">in three different ways. Specifically, this study seeks to identify the best </w:t>
      </w:r>
      <w:r w:rsidR="005833F9">
        <w:rPr>
          <w:rFonts w:ascii="Candara" w:eastAsia="MS Mincho" w:hAnsi="Candara" w:cs="Times New Roman"/>
          <w:color w:val="000000" w:themeColor="text1"/>
          <w:sz w:val="28"/>
          <w:szCs w:val="28"/>
        </w:rPr>
        <w:t xml:space="preserve">sound (static, ticking clock, </w:t>
      </w:r>
      <w:r w:rsidR="00FD7E7B">
        <w:rPr>
          <w:sz w:val="28"/>
          <w:szCs w:val="28"/>
        </w:rPr>
        <w:t>crying baby</w:t>
      </w:r>
      <w:r w:rsidR="005833F9">
        <w:rPr>
          <w:rFonts w:ascii="Candara" w:eastAsia="MS Mincho" w:hAnsi="Candara" w:cs="Times New Roman"/>
          <w:color w:val="000000" w:themeColor="text1"/>
          <w:sz w:val="28"/>
          <w:szCs w:val="28"/>
        </w:rPr>
        <w:t xml:space="preserve">) to play during a difficult task (solving complex math problems) to optimally manipulate stress. </w:t>
      </w:r>
    </w:p>
    <w:p w14:paraId="7A4FE675" w14:textId="77777777" w:rsidR="00822B0D" w:rsidRDefault="00822B0D" w:rsidP="00365FFF">
      <w:pPr>
        <w:spacing w:after="0"/>
        <w:rPr>
          <w:rFonts w:ascii="Candara" w:eastAsia="MS Mincho" w:hAnsi="Candara" w:cs="Times New Roman"/>
          <w:color w:val="000000" w:themeColor="text1"/>
          <w:sz w:val="28"/>
          <w:szCs w:val="28"/>
        </w:rPr>
      </w:pPr>
    </w:p>
    <w:p w14:paraId="6565B1EB" w14:textId="32DA7F30" w:rsidR="00822B0D" w:rsidRDefault="00000ED8" w:rsidP="00822B0D">
      <w:pPr>
        <w:spacing w:after="0"/>
        <w:rPr>
          <w:rFonts w:ascii="Candara" w:hAnsi="Candara"/>
          <w:color w:val="000000" w:themeColor="text1"/>
          <w:sz w:val="28"/>
          <w:szCs w:val="28"/>
        </w:rPr>
      </w:pPr>
      <w:r w:rsidRPr="00A649BB">
        <w:rPr>
          <w:rFonts w:ascii="Candara" w:hAnsi="Candara"/>
          <w:color w:val="000000" w:themeColor="text1"/>
          <w:sz w:val="28"/>
          <w:szCs w:val="28"/>
        </w:rPr>
        <w:t>Psychological studies often use higher sample sizes than studies in other sciences.  A large number of participants helps to better ensure that the population under study is better represented</w:t>
      </w:r>
      <w:r>
        <w:rPr>
          <w:rFonts w:ascii="Candara" w:hAnsi="Candara"/>
          <w:color w:val="000000" w:themeColor="text1"/>
          <w:sz w:val="28"/>
          <w:szCs w:val="28"/>
        </w:rPr>
        <w:t xml:space="preserve"> and</w:t>
      </w:r>
      <w:r w:rsidRPr="00A649BB">
        <w:rPr>
          <w:rFonts w:ascii="Candara" w:hAnsi="Candara"/>
          <w:color w:val="000000" w:themeColor="text1"/>
          <w:sz w:val="28"/>
          <w:szCs w:val="28"/>
        </w:rPr>
        <w:t xml:space="preserve"> the margin of error accompanied by studying human behavior is sufficiently accounted for.</w:t>
      </w:r>
      <w:r w:rsidR="00822B0D" w:rsidRPr="002A0C1F">
        <w:rPr>
          <w:rFonts w:ascii="Candara" w:hAnsi="Candara"/>
          <w:color w:val="000000" w:themeColor="text1"/>
          <w:sz w:val="28"/>
          <w:szCs w:val="28"/>
        </w:rPr>
        <w:t xml:space="preserve"> In this video we demonstrat</w:t>
      </w:r>
      <w:r w:rsidR="00822B0D" w:rsidRPr="002F16F2">
        <w:rPr>
          <w:rFonts w:ascii="Candara" w:hAnsi="Candara"/>
          <w:color w:val="000000" w:themeColor="text1"/>
          <w:sz w:val="28"/>
          <w:szCs w:val="28"/>
        </w:rPr>
        <w:t xml:space="preserve">e this experiment using just </w:t>
      </w:r>
      <w:r w:rsidR="00822B0D">
        <w:rPr>
          <w:rFonts w:ascii="Candara" w:hAnsi="Candara"/>
          <w:color w:val="000000" w:themeColor="text1"/>
          <w:sz w:val="28"/>
          <w:szCs w:val="28"/>
        </w:rPr>
        <w:t>3</w:t>
      </w:r>
      <w:r w:rsidR="00822B0D" w:rsidRPr="002A0C1F">
        <w:rPr>
          <w:rFonts w:ascii="Candara" w:hAnsi="Candara"/>
          <w:color w:val="000000" w:themeColor="text1"/>
          <w:sz w:val="28"/>
          <w:szCs w:val="28"/>
        </w:rPr>
        <w:t xml:space="preserve"> participant</w:t>
      </w:r>
      <w:r w:rsidR="00822B0D">
        <w:rPr>
          <w:rFonts w:ascii="Candara" w:hAnsi="Candara"/>
          <w:color w:val="000000" w:themeColor="text1"/>
          <w:sz w:val="28"/>
          <w:szCs w:val="28"/>
        </w:rPr>
        <w:t>s, one for each condition</w:t>
      </w:r>
      <w:r w:rsidR="00822B0D" w:rsidRPr="002A0C1F">
        <w:rPr>
          <w:rFonts w:ascii="Candara" w:hAnsi="Candara"/>
          <w:color w:val="000000" w:themeColor="text1"/>
          <w:sz w:val="28"/>
          <w:szCs w:val="28"/>
        </w:rPr>
        <w:t xml:space="preserve">.  However, as represented in the results, we used a total of </w:t>
      </w:r>
      <w:r w:rsidR="00822B0D">
        <w:rPr>
          <w:rFonts w:ascii="Candara" w:hAnsi="Candara"/>
          <w:color w:val="000000" w:themeColor="text1"/>
          <w:sz w:val="28"/>
          <w:szCs w:val="28"/>
        </w:rPr>
        <w:t>120</w:t>
      </w:r>
      <w:r w:rsidR="00822B0D" w:rsidRPr="002A0C1F">
        <w:rPr>
          <w:rFonts w:ascii="Candara" w:hAnsi="Candara"/>
          <w:color w:val="000000" w:themeColor="text1"/>
          <w:sz w:val="28"/>
          <w:szCs w:val="28"/>
        </w:rPr>
        <w:t xml:space="preserve"> </w:t>
      </w:r>
      <w:r w:rsidR="00822B0D">
        <w:rPr>
          <w:rFonts w:ascii="Candara" w:hAnsi="Candara"/>
          <w:color w:val="000000" w:themeColor="text1"/>
          <w:sz w:val="28"/>
          <w:szCs w:val="28"/>
        </w:rPr>
        <w:t xml:space="preserve">(40 for each condition) </w:t>
      </w:r>
      <w:r w:rsidR="00822B0D" w:rsidRPr="002A0C1F">
        <w:rPr>
          <w:rFonts w:ascii="Candara" w:hAnsi="Candara"/>
          <w:color w:val="000000" w:themeColor="text1"/>
          <w:sz w:val="28"/>
          <w:szCs w:val="28"/>
        </w:rPr>
        <w:t>participants to reach the experiment’s conclusions</w:t>
      </w:r>
      <w:r w:rsidR="007C0339">
        <w:rPr>
          <w:rFonts w:ascii="Candara" w:hAnsi="Candara"/>
          <w:color w:val="000000" w:themeColor="text1"/>
          <w:sz w:val="28"/>
          <w:szCs w:val="28"/>
        </w:rPr>
        <w:t xml:space="preserve"> reflected in the Results section</w:t>
      </w:r>
      <w:r w:rsidR="00822B0D" w:rsidRPr="002A0C1F">
        <w:rPr>
          <w:rFonts w:ascii="Candara" w:hAnsi="Candara"/>
          <w:color w:val="000000" w:themeColor="text1"/>
          <w:sz w:val="28"/>
          <w:szCs w:val="28"/>
        </w:rPr>
        <w:t>.</w:t>
      </w:r>
    </w:p>
    <w:p w14:paraId="664910B6" w14:textId="77777777" w:rsidR="00822B0D" w:rsidRPr="00903500" w:rsidRDefault="00822B0D" w:rsidP="00365FFF">
      <w:pPr>
        <w:spacing w:after="0"/>
        <w:rPr>
          <w:rFonts w:ascii="Candara" w:hAnsi="Candara"/>
          <w:color w:val="C0504D" w:themeColor="accent2"/>
          <w:sz w:val="28"/>
          <w:szCs w:val="28"/>
        </w:rPr>
      </w:pPr>
    </w:p>
    <w:p w14:paraId="5ABD2335" w14:textId="77777777" w:rsidR="00E65E8E" w:rsidRPr="0047219B" w:rsidRDefault="00E65E8E" w:rsidP="005E29EE">
      <w:pPr>
        <w:spacing w:after="0"/>
        <w:rPr>
          <w:rFonts w:ascii="Candara" w:hAnsi="Candara"/>
          <w:color w:val="000000" w:themeColor="text1"/>
          <w:sz w:val="28"/>
          <w:szCs w:val="28"/>
        </w:rPr>
      </w:pPr>
    </w:p>
    <w:p w14:paraId="3B57F6A7" w14:textId="77777777" w:rsidR="005E1710" w:rsidRPr="0047219B" w:rsidRDefault="005E1710" w:rsidP="005E29EE">
      <w:pPr>
        <w:spacing w:after="0"/>
        <w:rPr>
          <w:rFonts w:ascii="Candara" w:hAnsi="Candara"/>
          <w:b/>
          <w:sz w:val="28"/>
          <w:szCs w:val="28"/>
        </w:rPr>
      </w:pPr>
      <w:r w:rsidRPr="0047219B">
        <w:rPr>
          <w:rFonts w:ascii="Candara" w:hAnsi="Candara"/>
          <w:b/>
          <w:sz w:val="28"/>
          <w:szCs w:val="28"/>
        </w:rPr>
        <w:t xml:space="preserve">Procedure: </w:t>
      </w:r>
    </w:p>
    <w:p w14:paraId="389E3A9D" w14:textId="77777777" w:rsidR="005E1710" w:rsidRPr="0047219B" w:rsidRDefault="005E1710" w:rsidP="005E29EE">
      <w:pPr>
        <w:spacing w:after="0"/>
        <w:rPr>
          <w:rFonts w:ascii="Candara" w:hAnsi="Candara"/>
          <w:b/>
          <w:sz w:val="28"/>
          <w:szCs w:val="28"/>
        </w:rPr>
      </w:pPr>
    </w:p>
    <w:p w14:paraId="293B59A0" w14:textId="06A1C5E3" w:rsidR="005E1710" w:rsidRPr="0047219B" w:rsidRDefault="005E1710" w:rsidP="005E29EE">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5E29EE">
      <w:pPr>
        <w:pStyle w:val="ListParagraph"/>
        <w:ind w:left="792"/>
        <w:rPr>
          <w:sz w:val="28"/>
          <w:szCs w:val="28"/>
        </w:rPr>
      </w:pPr>
    </w:p>
    <w:p w14:paraId="4EABCE1C" w14:textId="2E21AF0C" w:rsidR="0065357E" w:rsidRDefault="0008196F"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F32DD1">
        <w:rPr>
          <w:sz w:val="28"/>
          <w:szCs w:val="28"/>
        </w:rPr>
        <w:t>stressful sound</w:t>
      </w:r>
      <w:r w:rsidR="000D5EB4">
        <w:rPr>
          <w:sz w:val="28"/>
          <w:szCs w:val="28"/>
        </w:rPr>
        <w:t>.</w:t>
      </w:r>
      <w:r w:rsidR="0065357E">
        <w:rPr>
          <w:sz w:val="28"/>
          <w:szCs w:val="28"/>
        </w:rPr>
        <w:t>”</w:t>
      </w:r>
      <w:r w:rsidRPr="0047219B">
        <w:rPr>
          <w:sz w:val="28"/>
          <w:szCs w:val="28"/>
        </w:rPr>
        <w:t xml:space="preserve"> </w:t>
      </w:r>
    </w:p>
    <w:p w14:paraId="497996CD" w14:textId="77777777" w:rsidR="0065357E" w:rsidRDefault="0065357E" w:rsidP="005E29EE">
      <w:pPr>
        <w:pStyle w:val="ListParagraph"/>
        <w:ind w:left="882"/>
        <w:rPr>
          <w:sz w:val="28"/>
          <w:szCs w:val="28"/>
        </w:rPr>
      </w:pPr>
    </w:p>
    <w:p w14:paraId="627E8F19" w14:textId="77777777" w:rsidR="00722FDA" w:rsidRDefault="00D846FF" w:rsidP="005E29EE">
      <w:pPr>
        <w:pStyle w:val="ListParagraph"/>
        <w:numPr>
          <w:ilvl w:val="2"/>
          <w:numId w:val="3"/>
        </w:numPr>
        <w:rPr>
          <w:sz w:val="28"/>
          <w:szCs w:val="28"/>
        </w:rPr>
      </w:pPr>
      <w:r w:rsidRPr="0065357E">
        <w:rPr>
          <w:sz w:val="28"/>
          <w:szCs w:val="28"/>
        </w:rPr>
        <w:t xml:space="preserve">For the purposes of this experiment, </w:t>
      </w:r>
      <w:r w:rsidR="005C6A8E">
        <w:rPr>
          <w:sz w:val="28"/>
          <w:szCs w:val="28"/>
        </w:rPr>
        <w:t xml:space="preserve">a </w:t>
      </w:r>
      <w:r w:rsidR="0065357E" w:rsidRPr="0065357E">
        <w:rPr>
          <w:sz w:val="28"/>
          <w:szCs w:val="28"/>
        </w:rPr>
        <w:t>“</w:t>
      </w:r>
      <w:r w:rsidR="00F32DD1">
        <w:rPr>
          <w:sz w:val="28"/>
          <w:szCs w:val="28"/>
        </w:rPr>
        <w:t>stressful sound</w:t>
      </w:r>
      <w:r w:rsidR="0065357E" w:rsidRPr="0065357E">
        <w:rPr>
          <w:sz w:val="28"/>
          <w:szCs w:val="28"/>
        </w:rPr>
        <w:t>”</w:t>
      </w:r>
      <w:r w:rsidR="000D5EB4">
        <w:rPr>
          <w:sz w:val="28"/>
          <w:szCs w:val="28"/>
        </w:rPr>
        <w:t xml:space="preserve"> is</w:t>
      </w:r>
      <w:r w:rsidR="002E0FB9">
        <w:rPr>
          <w:sz w:val="28"/>
          <w:szCs w:val="28"/>
        </w:rPr>
        <w:t xml:space="preserve"> </w:t>
      </w:r>
      <w:r w:rsidR="00F32DD1">
        <w:rPr>
          <w:sz w:val="28"/>
          <w:szCs w:val="28"/>
        </w:rPr>
        <w:t xml:space="preserve">any noise that creates a feeling of tension, immediacy, or anxiety within participants. </w:t>
      </w:r>
    </w:p>
    <w:p w14:paraId="5E53BBE9" w14:textId="77777777" w:rsidR="00722FDA" w:rsidRDefault="00722FDA" w:rsidP="00722FDA">
      <w:pPr>
        <w:pStyle w:val="ListParagraph"/>
        <w:ind w:left="1224"/>
        <w:rPr>
          <w:sz w:val="28"/>
          <w:szCs w:val="28"/>
        </w:rPr>
      </w:pPr>
    </w:p>
    <w:p w14:paraId="164D9522" w14:textId="2C4496A3" w:rsidR="008F5101" w:rsidRPr="0065357E" w:rsidRDefault="00F32DD1" w:rsidP="00722FDA">
      <w:pPr>
        <w:pStyle w:val="ListParagraph"/>
        <w:numPr>
          <w:ilvl w:val="3"/>
          <w:numId w:val="3"/>
        </w:numPr>
        <w:rPr>
          <w:sz w:val="28"/>
          <w:szCs w:val="28"/>
        </w:rPr>
      </w:pPr>
      <w:r>
        <w:rPr>
          <w:sz w:val="28"/>
          <w:szCs w:val="28"/>
        </w:rPr>
        <w:t>This will be manipulated</w:t>
      </w:r>
      <w:r w:rsidR="00722FDA">
        <w:rPr>
          <w:sz w:val="28"/>
          <w:szCs w:val="28"/>
        </w:rPr>
        <w:t xml:space="preserve"> through three different sounds</w:t>
      </w:r>
      <w:r>
        <w:rPr>
          <w:sz w:val="28"/>
          <w:szCs w:val="28"/>
        </w:rPr>
        <w:t xml:space="preserve">: static, ticking clock, and crying baby. </w:t>
      </w:r>
    </w:p>
    <w:p w14:paraId="7FBD4923" w14:textId="77777777" w:rsidR="0065357E" w:rsidRDefault="0065357E" w:rsidP="005E29EE">
      <w:pPr>
        <w:pStyle w:val="ListParagraph"/>
        <w:ind w:left="882"/>
        <w:rPr>
          <w:sz w:val="28"/>
          <w:szCs w:val="28"/>
        </w:rPr>
      </w:pPr>
    </w:p>
    <w:p w14:paraId="751E88EF" w14:textId="48DC380F" w:rsidR="0008196F" w:rsidRDefault="005E1710"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F32DD1">
        <w:rPr>
          <w:sz w:val="28"/>
          <w:szCs w:val="28"/>
        </w:rPr>
        <w:t>acute stress</w:t>
      </w:r>
      <w:r w:rsidRPr="0047219B">
        <w:rPr>
          <w:sz w:val="28"/>
          <w:szCs w:val="28"/>
        </w:rPr>
        <w:t xml:space="preserve">.” </w:t>
      </w:r>
    </w:p>
    <w:p w14:paraId="1E7FC3DF" w14:textId="77777777" w:rsidR="008F5101" w:rsidRDefault="008F5101" w:rsidP="005E29EE">
      <w:pPr>
        <w:pStyle w:val="ListParagraph"/>
        <w:ind w:left="792"/>
        <w:rPr>
          <w:sz w:val="28"/>
          <w:szCs w:val="28"/>
        </w:rPr>
      </w:pPr>
    </w:p>
    <w:p w14:paraId="4D5CCB89" w14:textId="77777777" w:rsidR="00722FDA" w:rsidRDefault="0003647E" w:rsidP="005E29EE">
      <w:pPr>
        <w:pStyle w:val="ListParagraph"/>
        <w:numPr>
          <w:ilvl w:val="2"/>
          <w:numId w:val="3"/>
        </w:numPr>
        <w:rPr>
          <w:sz w:val="28"/>
          <w:szCs w:val="28"/>
        </w:rPr>
      </w:pPr>
      <w:r>
        <w:rPr>
          <w:sz w:val="28"/>
          <w:szCs w:val="28"/>
        </w:rPr>
        <w:t>For purposes of this experiment, “</w:t>
      </w:r>
      <w:r w:rsidR="00F32DD1">
        <w:rPr>
          <w:sz w:val="28"/>
          <w:szCs w:val="28"/>
        </w:rPr>
        <w:t>acute stress</w:t>
      </w:r>
      <w:r w:rsidR="0008196F" w:rsidRPr="008F5101">
        <w:rPr>
          <w:sz w:val="28"/>
          <w:szCs w:val="28"/>
        </w:rPr>
        <w:t xml:space="preserve">” </w:t>
      </w:r>
      <w:r w:rsidR="00280DB1">
        <w:rPr>
          <w:sz w:val="28"/>
          <w:szCs w:val="28"/>
        </w:rPr>
        <w:t>is defined as the</w:t>
      </w:r>
      <w:r w:rsidR="00FC20FF">
        <w:rPr>
          <w:sz w:val="28"/>
          <w:szCs w:val="28"/>
        </w:rPr>
        <w:t xml:space="preserve"> </w:t>
      </w:r>
      <w:r w:rsidR="00DB6653">
        <w:rPr>
          <w:sz w:val="28"/>
          <w:szCs w:val="28"/>
        </w:rPr>
        <w:t xml:space="preserve">stress or feeling of tension and strain resulting from recent demands or pressures. </w:t>
      </w:r>
    </w:p>
    <w:p w14:paraId="1FEECC23" w14:textId="77777777" w:rsidR="00722FDA" w:rsidRDefault="00722FDA" w:rsidP="00722FDA">
      <w:pPr>
        <w:pStyle w:val="ListParagraph"/>
        <w:ind w:left="1224"/>
        <w:rPr>
          <w:sz w:val="28"/>
          <w:szCs w:val="28"/>
        </w:rPr>
      </w:pPr>
    </w:p>
    <w:p w14:paraId="6717EC24" w14:textId="36A6EF27" w:rsidR="0003647E" w:rsidRPr="0065357E" w:rsidRDefault="007D57D6" w:rsidP="00722FDA">
      <w:pPr>
        <w:pStyle w:val="ListParagraph"/>
        <w:numPr>
          <w:ilvl w:val="3"/>
          <w:numId w:val="3"/>
        </w:numPr>
        <w:rPr>
          <w:sz w:val="28"/>
          <w:szCs w:val="28"/>
        </w:rPr>
      </w:pPr>
      <w:ins w:id="0" w:author="Gary Lewandowski" w:date="2014-11-25T09:34:00Z">
        <w:r>
          <w:rPr>
            <w:sz w:val="28"/>
            <w:szCs w:val="28"/>
          </w:rPr>
          <w:t>In order to measure this accurate</w:t>
        </w:r>
      </w:ins>
      <w:ins w:id="1" w:author="David Repetto" w:date="2014-11-26T10:11:00Z">
        <w:r w:rsidR="00D746A6">
          <w:rPr>
            <w:sz w:val="28"/>
            <w:szCs w:val="28"/>
          </w:rPr>
          <w:t>ly</w:t>
        </w:r>
      </w:ins>
      <w:ins w:id="2" w:author="Gary Lewandowski" w:date="2014-11-25T09:34:00Z">
        <w:r>
          <w:rPr>
            <w:sz w:val="28"/>
            <w:szCs w:val="28"/>
          </w:rPr>
          <w:t xml:space="preserve"> we will ask</w:t>
        </w:r>
      </w:ins>
      <w:ins w:id="3" w:author="Gary Lewandowski" w:date="2014-11-25T09:35:00Z">
        <w:r>
          <w:rPr>
            <w:sz w:val="28"/>
            <w:szCs w:val="28"/>
          </w:rPr>
          <w:t xml:space="preserve"> participants about their own stress level</w:t>
        </w:r>
      </w:ins>
      <w:ins w:id="4" w:author="David Repetto" w:date="2014-11-26T10:11:00Z">
        <w:r w:rsidR="00D746A6">
          <w:rPr>
            <w:sz w:val="28"/>
            <w:szCs w:val="28"/>
          </w:rPr>
          <w:t>s</w:t>
        </w:r>
      </w:ins>
      <w:ins w:id="5" w:author="Gary Lewandowski" w:date="2014-11-25T09:35:00Z">
        <w:r>
          <w:rPr>
            <w:sz w:val="28"/>
            <w:szCs w:val="28"/>
          </w:rPr>
          <w:t xml:space="preserve"> </w:t>
        </w:r>
      </w:ins>
      <w:ins w:id="6" w:author="David Repetto" w:date="2014-11-26T10:11:00Z">
        <w:r w:rsidR="00D746A6">
          <w:rPr>
            <w:sz w:val="28"/>
            <w:szCs w:val="28"/>
          </w:rPr>
          <w:t xml:space="preserve">using </w:t>
        </w:r>
      </w:ins>
      <w:ins w:id="7" w:author="Gary Lewandowski" w:date="2014-11-25T09:40:00Z">
        <w:del w:id="8" w:author="David Repetto" w:date="2014-11-26T10:11:00Z">
          <w:r w:rsidDel="00D746A6">
            <w:rPr>
              <w:sz w:val="28"/>
              <w:szCs w:val="28"/>
            </w:rPr>
            <w:delText>with</w:delText>
          </w:r>
        </w:del>
        <w:r>
          <w:rPr>
            <w:sz w:val="28"/>
            <w:szCs w:val="28"/>
          </w:rPr>
          <w:t xml:space="preserve"> </w:t>
        </w:r>
      </w:ins>
      <w:ins w:id="9" w:author="Gary Lewandowski" w:date="2014-11-25T09:35:00Z">
        <w:r>
          <w:rPr>
            <w:sz w:val="28"/>
            <w:szCs w:val="28"/>
          </w:rPr>
          <w:t xml:space="preserve">a straightforward </w:t>
        </w:r>
      </w:ins>
      <w:ins w:id="10" w:author="Gary Lewandowski" w:date="2014-11-25T09:41:00Z">
        <w:r>
          <w:rPr>
            <w:sz w:val="28"/>
            <w:szCs w:val="28"/>
          </w:rPr>
          <w:t>question</w:t>
        </w:r>
      </w:ins>
      <w:ins w:id="11" w:author="Gary Lewandowski" w:date="2014-11-25T09:35:00Z">
        <w:r>
          <w:rPr>
            <w:sz w:val="28"/>
            <w:szCs w:val="28"/>
          </w:rPr>
          <w:t>.</w:t>
        </w:r>
      </w:ins>
      <w:ins w:id="12" w:author="Gary Lewandowski" w:date="2014-11-25T09:34:00Z">
        <w:r>
          <w:rPr>
            <w:sz w:val="28"/>
            <w:szCs w:val="28"/>
          </w:rPr>
          <w:t xml:space="preserve"> </w:t>
        </w:r>
      </w:ins>
      <w:commentRangeStart w:id="13"/>
      <w:del w:id="14" w:author="Gary Lewandowski" w:date="2014-11-25T09:41:00Z">
        <w:r w:rsidR="00DB6653" w:rsidDel="007D57D6">
          <w:rPr>
            <w:sz w:val="28"/>
            <w:szCs w:val="28"/>
          </w:rPr>
          <w:delText xml:space="preserve">This will be measured with a face valid self-report measure. </w:delText>
        </w:r>
      </w:del>
      <w:commentRangeEnd w:id="13"/>
      <w:r w:rsidR="003F52B5">
        <w:rPr>
          <w:rStyle w:val="CommentReference"/>
          <w:rFonts w:asciiTheme="minorHAnsi" w:hAnsiTheme="minorHAnsi"/>
        </w:rPr>
        <w:commentReference w:id="13"/>
      </w:r>
    </w:p>
    <w:p w14:paraId="1610A143" w14:textId="77777777" w:rsidR="0047219B" w:rsidRPr="0047219B" w:rsidRDefault="0047219B" w:rsidP="005E29EE">
      <w:pPr>
        <w:pStyle w:val="ListParagraph"/>
        <w:ind w:left="360"/>
        <w:rPr>
          <w:sz w:val="28"/>
          <w:szCs w:val="28"/>
        </w:rPr>
      </w:pPr>
    </w:p>
    <w:p w14:paraId="78750F82" w14:textId="7A4FD675" w:rsidR="0047219B" w:rsidRDefault="0047219B" w:rsidP="005E29EE">
      <w:pPr>
        <w:pStyle w:val="ListParagraph"/>
        <w:numPr>
          <w:ilvl w:val="0"/>
          <w:numId w:val="3"/>
        </w:numPr>
        <w:rPr>
          <w:sz w:val="28"/>
          <w:szCs w:val="28"/>
        </w:rPr>
      </w:pPr>
      <w:r w:rsidRPr="0047219B">
        <w:rPr>
          <w:sz w:val="28"/>
          <w:szCs w:val="28"/>
        </w:rPr>
        <w:t>Conducting the Study</w:t>
      </w:r>
    </w:p>
    <w:p w14:paraId="5218AE16" w14:textId="3E747BE1" w:rsidR="00BE2A1D" w:rsidRDefault="006D1BC6" w:rsidP="00BE2A1D">
      <w:pPr>
        <w:pStyle w:val="ListParagraph"/>
        <w:ind w:left="882"/>
        <w:rPr>
          <w:sz w:val="28"/>
          <w:szCs w:val="28"/>
        </w:rPr>
      </w:pPr>
      <w:r>
        <w:rPr>
          <w:sz w:val="28"/>
          <w:szCs w:val="28"/>
        </w:rPr>
        <w:t xml:space="preserve"> </w:t>
      </w:r>
    </w:p>
    <w:p w14:paraId="6AEEC71A" w14:textId="334CEEA0" w:rsidR="00280DB1" w:rsidRDefault="00CB0BF1" w:rsidP="005E29EE">
      <w:pPr>
        <w:pStyle w:val="ListParagraph"/>
        <w:numPr>
          <w:ilvl w:val="1"/>
          <w:numId w:val="3"/>
        </w:numPr>
        <w:rPr>
          <w:sz w:val="28"/>
          <w:szCs w:val="28"/>
        </w:rPr>
      </w:pPr>
      <w:r>
        <w:rPr>
          <w:sz w:val="28"/>
          <w:szCs w:val="28"/>
        </w:rPr>
        <w:t>M</w:t>
      </w:r>
      <w:r w:rsidR="00280DB1">
        <w:rPr>
          <w:sz w:val="28"/>
          <w:szCs w:val="28"/>
        </w:rPr>
        <w:t xml:space="preserve">eet </w:t>
      </w:r>
      <w:r>
        <w:rPr>
          <w:sz w:val="28"/>
          <w:szCs w:val="28"/>
        </w:rPr>
        <w:t xml:space="preserve">student/participant </w:t>
      </w:r>
      <w:r w:rsidR="00BE2A1D">
        <w:rPr>
          <w:sz w:val="28"/>
          <w:szCs w:val="28"/>
        </w:rPr>
        <w:t>at the lab</w:t>
      </w:r>
      <w:r>
        <w:rPr>
          <w:sz w:val="28"/>
          <w:szCs w:val="28"/>
        </w:rPr>
        <w:t>.</w:t>
      </w:r>
    </w:p>
    <w:p w14:paraId="24D539B8" w14:textId="77777777" w:rsidR="00280DB1" w:rsidRDefault="00280DB1" w:rsidP="005E29EE">
      <w:pPr>
        <w:pStyle w:val="ListParagraph"/>
        <w:ind w:left="882"/>
        <w:rPr>
          <w:sz w:val="28"/>
          <w:szCs w:val="28"/>
        </w:rPr>
      </w:pPr>
    </w:p>
    <w:p w14:paraId="0C83D4D8" w14:textId="33BEFE48" w:rsidR="006D1BC6" w:rsidRPr="006F7B45" w:rsidRDefault="006D1BC6" w:rsidP="003A1753">
      <w:pPr>
        <w:pStyle w:val="ListParagraph"/>
        <w:numPr>
          <w:ilvl w:val="1"/>
          <w:numId w:val="3"/>
        </w:numPr>
        <w:rPr>
          <w:sz w:val="28"/>
          <w:szCs w:val="28"/>
        </w:rPr>
      </w:pPr>
      <w:r>
        <w:rPr>
          <w:sz w:val="28"/>
          <w:szCs w:val="28"/>
        </w:rPr>
        <w:t>P</w:t>
      </w:r>
      <w:r w:rsidR="00CB0BF1">
        <w:rPr>
          <w:sz w:val="28"/>
          <w:szCs w:val="28"/>
        </w:rPr>
        <w:t>rovide participant</w:t>
      </w:r>
      <w:r w:rsidR="0047219B">
        <w:rPr>
          <w:sz w:val="28"/>
          <w:szCs w:val="28"/>
        </w:rPr>
        <w:t xml:space="preserve"> with </w:t>
      </w:r>
      <w:r>
        <w:rPr>
          <w:sz w:val="28"/>
          <w:szCs w:val="28"/>
        </w:rPr>
        <w:t xml:space="preserve">“informed consent,” </w:t>
      </w:r>
      <w:r w:rsidR="0047219B">
        <w:rPr>
          <w:sz w:val="28"/>
          <w:szCs w:val="28"/>
        </w:rPr>
        <w:t>a brief description of the research</w:t>
      </w:r>
      <w:r w:rsidR="00280DB1">
        <w:rPr>
          <w:sz w:val="28"/>
          <w:szCs w:val="28"/>
        </w:rPr>
        <w:t xml:space="preserve"> (</w:t>
      </w:r>
      <w:r w:rsidR="0071115D">
        <w:rPr>
          <w:sz w:val="28"/>
          <w:szCs w:val="28"/>
        </w:rPr>
        <w:t>Concentration on a Task</w:t>
      </w:r>
      <w:r w:rsidR="00280DB1">
        <w:rPr>
          <w:sz w:val="28"/>
          <w:szCs w:val="28"/>
        </w:rPr>
        <w:t>)</w:t>
      </w:r>
      <w:r w:rsidR="0047219B">
        <w:rPr>
          <w:sz w:val="28"/>
          <w:szCs w:val="28"/>
        </w:rPr>
        <w:t>, a sense of the procedure, an indication of potential risks</w:t>
      </w:r>
      <w:r w:rsidR="003344E7">
        <w:rPr>
          <w:sz w:val="28"/>
          <w:szCs w:val="28"/>
        </w:rPr>
        <w:t>/benefits</w:t>
      </w:r>
      <w:r w:rsidR="0047219B">
        <w:rPr>
          <w:sz w:val="28"/>
          <w:szCs w:val="28"/>
        </w:rPr>
        <w:t>,</w:t>
      </w:r>
      <w:r w:rsidR="003344E7">
        <w:rPr>
          <w:sz w:val="28"/>
          <w:szCs w:val="28"/>
        </w:rPr>
        <w:t xml:space="preserve"> </w:t>
      </w:r>
      <w:proofErr w:type="gramStart"/>
      <w:r w:rsidR="003344E7">
        <w:rPr>
          <w:sz w:val="28"/>
          <w:szCs w:val="28"/>
        </w:rPr>
        <w:t>the</w:t>
      </w:r>
      <w:proofErr w:type="gramEnd"/>
      <w:r w:rsidR="003344E7">
        <w:rPr>
          <w:sz w:val="28"/>
          <w:szCs w:val="28"/>
        </w:rPr>
        <w:t xml:space="preserve"> right </w:t>
      </w:r>
      <w:r w:rsidR="00C40736">
        <w:rPr>
          <w:sz w:val="28"/>
          <w:szCs w:val="28"/>
        </w:rPr>
        <w:t>of</w:t>
      </w:r>
      <w:r w:rsidR="003344E7">
        <w:rPr>
          <w:sz w:val="28"/>
          <w:szCs w:val="28"/>
        </w:rPr>
        <w:t xml:space="preserve"> withdrawal at any time, and </w:t>
      </w:r>
      <w:r>
        <w:rPr>
          <w:sz w:val="28"/>
          <w:szCs w:val="28"/>
        </w:rPr>
        <w:t xml:space="preserve">a manner to get help if they </w:t>
      </w:r>
      <w:r w:rsidR="003344E7">
        <w:rPr>
          <w:sz w:val="28"/>
          <w:szCs w:val="28"/>
        </w:rPr>
        <w:t>experience discomfort.</w:t>
      </w:r>
    </w:p>
    <w:p w14:paraId="290FE59F" w14:textId="77777777" w:rsidR="006F7B45" w:rsidRDefault="006F7B45" w:rsidP="006F7B45">
      <w:pPr>
        <w:pStyle w:val="ListParagraph"/>
        <w:ind w:left="882"/>
        <w:rPr>
          <w:sz w:val="28"/>
          <w:szCs w:val="28"/>
        </w:rPr>
      </w:pPr>
    </w:p>
    <w:p w14:paraId="18B745AB" w14:textId="17462688" w:rsidR="0038250B" w:rsidRDefault="0038250B" w:rsidP="00AA1E58">
      <w:pPr>
        <w:pStyle w:val="ListParagraph"/>
        <w:numPr>
          <w:ilvl w:val="1"/>
          <w:numId w:val="3"/>
        </w:numPr>
        <w:rPr>
          <w:sz w:val="28"/>
          <w:szCs w:val="28"/>
        </w:rPr>
      </w:pPr>
      <w:r>
        <w:rPr>
          <w:sz w:val="28"/>
          <w:szCs w:val="28"/>
        </w:rPr>
        <w:t xml:space="preserve">Run the </w:t>
      </w:r>
      <w:r w:rsidR="0071115D">
        <w:rPr>
          <w:sz w:val="28"/>
          <w:szCs w:val="28"/>
        </w:rPr>
        <w:t>Static</w:t>
      </w:r>
      <w:r>
        <w:rPr>
          <w:sz w:val="28"/>
          <w:szCs w:val="28"/>
        </w:rPr>
        <w:t xml:space="preserve"> Condition</w:t>
      </w:r>
      <w:r w:rsidR="00AA1E58" w:rsidRPr="0038250B">
        <w:rPr>
          <w:sz w:val="28"/>
          <w:szCs w:val="28"/>
        </w:rPr>
        <w:t xml:space="preserve"> </w:t>
      </w:r>
    </w:p>
    <w:p w14:paraId="5AF50968" w14:textId="77777777" w:rsidR="0038250B" w:rsidRDefault="0038250B" w:rsidP="0038250B">
      <w:pPr>
        <w:pStyle w:val="ListParagraph"/>
        <w:ind w:left="1224"/>
        <w:rPr>
          <w:sz w:val="28"/>
          <w:szCs w:val="28"/>
        </w:rPr>
      </w:pPr>
    </w:p>
    <w:p w14:paraId="7C7E0A86" w14:textId="2C2A48A0" w:rsidR="006F7B45" w:rsidRPr="006F7B45" w:rsidRDefault="00EF3B73" w:rsidP="006F7B45">
      <w:pPr>
        <w:pStyle w:val="ListParagraph"/>
        <w:numPr>
          <w:ilvl w:val="2"/>
          <w:numId w:val="3"/>
        </w:numPr>
        <w:rPr>
          <w:sz w:val="28"/>
          <w:szCs w:val="28"/>
        </w:rPr>
      </w:pPr>
      <w:r>
        <w:rPr>
          <w:sz w:val="28"/>
          <w:szCs w:val="28"/>
        </w:rPr>
        <w:lastRenderedPageBreak/>
        <w:t xml:space="preserve">Tell the participant </w:t>
      </w:r>
      <w:r w:rsidR="006F7B45" w:rsidRPr="006F7B45">
        <w:rPr>
          <w:sz w:val="28"/>
          <w:szCs w:val="28"/>
        </w:rPr>
        <w:t>“I</w:t>
      </w:r>
      <w:r w:rsidR="0071115D">
        <w:rPr>
          <w:sz w:val="28"/>
          <w:szCs w:val="28"/>
        </w:rPr>
        <w:t>’m going to give you a series of math problems</w:t>
      </w:r>
      <w:r w:rsidR="00F55072">
        <w:rPr>
          <w:sz w:val="28"/>
          <w:szCs w:val="28"/>
        </w:rPr>
        <w:t xml:space="preserve"> that should be easy to solve</w:t>
      </w:r>
      <w:r w:rsidR="0071115D">
        <w:rPr>
          <w:sz w:val="28"/>
          <w:szCs w:val="28"/>
        </w:rPr>
        <w:t>. Your job is to complete as many as possible in the 2 minute time limit</w:t>
      </w:r>
      <w:r w:rsidR="00F55072">
        <w:rPr>
          <w:sz w:val="28"/>
          <w:szCs w:val="28"/>
        </w:rPr>
        <w:t>. Please try to concentrate and ignore any sounds you may hear.</w:t>
      </w:r>
      <w:r w:rsidR="006F7B45" w:rsidRPr="006F7B45">
        <w:rPr>
          <w:sz w:val="28"/>
          <w:szCs w:val="28"/>
        </w:rPr>
        <w:t xml:space="preserve">” </w:t>
      </w:r>
    </w:p>
    <w:p w14:paraId="63339CC7" w14:textId="77777777" w:rsidR="006F7B45" w:rsidRDefault="006F7B45" w:rsidP="006F7B45">
      <w:pPr>
        <w:pStyle w:val="ListParagraph"/>
        <w:ind w:left="1224"/>
        <w:rPr>
          <w:sz w:val="28"/>
          <w:szCs w:val="28"/>
        </w:rPr>
      </w:pPr>
    </w:p>
    <w:p w14:paraId="2CCF8D81" w14:textId="0D56999A" w:rsidR="0038250B" w:rsidRPr="0038250B" w:rsidRDefault="00EF3B73" w:rsidP="0038250B">
      <w:pPr>
        <w:pStyle w:val="ListParagraph"/>
        <w:numPr>
          <w:ilvl w:val="2"/>
          <w:numId w:val="3"/>
        </w:numPr>
        <w:rPr>
          <w:sz w:val="28"/>
          <w:szCs w:val="28"/>
        </w:rPr>
      </w:pPr>
      <w:r>
        <w:rPr>
          <w:sz w:val="28"/>
          <w:szCs w:val="28"/>
        </w:rPr>
        <w:t>Give</w:t>
      </w:r>
      <w:r w:rsidR="00F55072">
        <w:rPr>
          <w:sz w:val="28"/>
          <w:szCs w:val="28"/>
        </w:rPr>
        <w:t xml:space="preserve"> the participant the math problem sheet</w:t>
      </w:r>
      <w:r>
        <w:rPr>
          <w:sz w:val="28"/>
          <w:szCs w:val="28"/>
        </w:rPr>
        <w:t xml:space="preserve"> (attached below)</w:t>
      </w:r>
      <w:r w:rsidR="00F55072">
        <w:rPr>
          <w:sz w:val="28"/>
          <w:szCs w:val="28"/>
        </w:rPr>
        <w:t>, start the timer (set for 2 minutes), p</w:t>
      </w:r>
      <w:r>
        <w:rPr>
          <w:sz w:val="28"/>
          <w:szCs w:val="28"/>
        </w:rPr>
        <w:t>lay the static sound, and say “y</w:t>
      </w:r>
      <w:r w:rsidR="00F55072">
        <w:rPr>
          <w:sz w:val="28"/>
          <w:szCs w:val="28"/>
        </w:rPr>
        <w:t>ou may start.”</w:t>
      </w:r>
    </w:p>
    <w:p w14:paraId="6D1D8E32" w14:textId="77777777" w:rsidR="0038250B" w:rsidRDefault="0038250B" w:rsidP="0038250B">
      <w:pPr>
        <w:pStyle w:val="ListParagraph"/>
        <w:ind w:left="882"/>
        <w:rPr>
          <w:sz w:val="28"/>
          <w:szCs w:val="28"/>
        </w:rPr>
      </w:pPr>
    </w:p>
    <w:p w14:paraId="363CA277" w14:textId="49D724F1" w:rsidR="00DE5166" w:rsidRDefault="00965EC4" w:rsidP="00DE5166">
      <w:pPr>
        <w:pStyle w:val="ListParagraph"/>
        <w:numPr>
          <w:ilvl w:val="1"/>
          <w:numId w:val="3"/>
        </w:numPr>
        <w:rPr>
          <w:sz w:val="28"/>
          <w:szCs w:val="28"/>
        </w:rPr>
      </w:pPr>
      <w:r>
        <w:rPr>
          <w:sz w:val="28"/>
          <w:szCs w:val="28"/>
        </w:rPr>
        <w:t xml:space="preserve"> </w:t>
      </w:r>
      <w:r w:rsidR="00DE5166">
        <w:rPr>
          <w:sz w:val="28"/>
          <w:szCs w:val="28"/>
        </w:rPr>
        <w:t xml:space="preserve">Give the participant the dependent variable. </w:t>
      </w:r>
    </w:p>
    <w:p w14:paraId="2E536815" w14:textId="77777777" w:rsidR="006F7B45" w:rsidRDefault="006F7B45" w:rsidP="006F7B45">
      <w:pPr>
        <w:pStyle w:val="ListParagraph"/>
        <w:ind w:left="1224"/>
        <w:rPr>
          <w:sz w:val="28"/>
          <w:szCs w:val="28"/>
        </w:rPr>
      </w:pPr>
    </w:p>
    <w:p w14:paraId="23615CB5" w14:textId="548FD652" w:rsidR="00DE5166" w:rsidRPr="00F55072" w:rsidRDefault="00EF3B73" w:rsidP="003F52B5">
      <w:pPr>
        <w:pStyle w:val="ListParagraph"/>
        <w:numPr>
          <w:ilvl w:val="2"/>
          <w:numId w:val="3"/>
        </w:numPr>
        <w:rPr>
          <w:sz w:val="28"/>
          <w:szCs w:val="28"/>
        </w:rPr>
      </w:pPr>
      <w:commentRangeStart w:id="15"/>
      <w:commentRangeStart w:id="16"/>
      <w:r>
        <w:rPr>
          <w:sz w:val="28"/>
          <w:szCs w:val="28"/>
        </w:rPr>
        <w:t>G</w:t>
      </w:r>
      <w:r w:rsidR="00DE5166" w:rsidRPr="00F55072">
        <w:rPr>
          <w:sz w:val="28"/>
          <w:szCs w:val="28"/>
        </w:rPr>
        <w:t xml:space="preserve">ive </w:t>
      </w:r>
      <w:r w:rsidR="00F55072" w:rsidRPr="00F55072">
        <w:rPr>
          <w:sz w:val="28"/>
          <w:szCs w:val="28"/>
        </w:rPr>
        <w:t xml:space="preserve">the participant </w:t>
      </w:r>
      <w:r>
        <w:rPr>
          <w:sz w:val="28"/>
          <w:szCs w:val="28"/>
        </w:rPr>
        <w:t>a measure that asks him/her</w:t>
      </w:r>
      <w:r w:rsidR="00F55072" w:rsidRPr="00F55072">
        <w:rPr>
          <w:sz w:val="28"/>
          <w:szCs w:val="28"/>
        </w:rPr>
        <w:t xml:space="preserve"> to indicate how </w:t>
      </w:r>
      <w:r>
        <w:rPr>
          <w:sz w:val="28"/>
          <w:szCs w:val="28"/>
        </w:rPr>
        <w:t>he/she</w:t>
      </w:r>
      <w:r w:rsidR="00F55072" w:rsidRPr="00F55072">
        <w:rPr>
          <w:sz w:val="28"/>
          <w:szCs w:val="28"/>
        </w:rPr>
        <w:t xml:space="preserve"> currently </w:t>
      </w:r>
      <w:r w:rsidRPr="00F55072">
        <w:rPr>
          <w:sz w:val="28"/>
          <w:szCs w:val="28"/>
        </w:rPr>
        <w:t>feels</w:t>
      </w:r>
      <w:r w:rsidR="00144E42">
        <w:rPr>
          <w:sz w:val="28"/>
          <w:szCs w:val="28"/>
        </w:rPr>
        <w:t xml:space="preserve"> </w:t>
      </w:r>
      <w:r w:rsidR="00144E42" w:rsidRPr="00F55072">
        <w:rPr>
          <w:sz w:val="28"/>
          <w:szCs w:val="28"/>
        </w:rPr>
        <w:t>(attached below)</w:t>
      </w:r>
      <w:r w:rsidR="00144E42">
        <w:rPr>
          <w:sz w:val="28"/>
          <w:szCs w:val="28"/>
        </w:rPr>
        <w:t xml:space="preserve">. </w:t>
      </w:r>
      <w:r w:rsidR="00F55072" w:rsidRPr="00F55072">
        <w:rPr>
          <w:sz w:val="28"/>
          <w:szCs w:val="28"/>
        </w:rPr>
        <w:t>The item “stressed” appears embedded within</w:t>
      </w:r>
      <w:r w:rsidR="00965EC4">
        <w:rPr>
          <w:sz w:val="28"/>
          <w:szCs w:val="28"/>
        </w:rPr>
        <w:t xml:space="preserve"> several other distractor items</w:t>
      </w:r>
      <w:ins w:id="17" w:author="Gary Lewandowski" w:date="2014-11-25T09:41:00Z">
        <w:r w:rsidR="007D57D6">
          <w:rPr>
            <w:sz w:val="28"/>
            <w:szCs w:val="28"/>
          </w:rPr>
          <w:t xml:space="preserve"> (i.e., items not related to the present study but included to make the true purpose of the study less obvious) and will be rated on a 1-7 scale</w:t>
        </w:r>
      </w:ins>
      <w:r w:rsidR="00144E42">
        <w:rPr>
          <w:sz w:val="28"/>
          <w:szCs w:val="28"/>
        </w:rPr>
        <w:t>.</w:t>
      </w:r>
      <w:commentRangeEnd w:id="15"/>
      <w:r w:rsidR="008D7769">
        <w:rPr>
          <w:rStyle w:val="CommentReference"/>
          <w:rFonts w:asciiTheme="minorHAnsi" w:hAnsiTheme="minorHAnsi"/>
        </w:rPr>
        <w:commentReference w:id="15"/>
      </w:r>
      <w:commentRangeEnd w:id="16"/>
      <w:r w:rsidR="008D7769">
        <w:rPr>
          <w:rStyle w:val="CommentReference"/>
          <w:rFonts w:asciiTheme="minorHAnsi" w:hAnsiTheme="minorHAnsi"/>
        </w:rPr>
        <w:commentReference w:id="16"/>
      </w:r>
    </w:p>
    <w:p w14:paraId="43DBEF53" w14:textId="77777777" w:rsidR="00A87CEE" w:rsidRDefault="00A87CEE" w:rsidP="005E29EE">
      <w:pPr>
        <w:spacing w:after="0"/>
        <w:rPr>
          <w:sz w:val="28"/>
          <w:szCs w:val="28"/>
        </w:rPr>
      </w:pPr>
    </w:p>
    <w:p w14:paraId="16515AB4" w14:textId="0ED6175E" w:rsidR="00094D78" w:rsidRDefault="00094D78" w:rsidP="00087A81">
      <w:pPr>
        <w:pStyle w:val="ListParagraph"/>
        <w:numPr>
          <w:ilvl w:val="0"/>
          <w:numId w:val="3"/>
        </w:numPr>
        <w:rPr>
          <w:sz w:val="28"/>
          <w:szCs w:val="28"/>
        </w:rPr>
      </w:pPr>
      <w:r w:rsidRPr="00A87CEE">
        <w:rPr>
          <w:sz w:val="28"/>
          <w:szCs w:val="28"/>
        </w:rPr>
        <w:t>Debrief</w:t>
      </w:r>
      <w:r w:rsidR="00892B4A">
        <w:rPr>
          <w:sz w:val="28"/>
          <w:szCs w:val="28"/>
        </w:rPr>
        <w:t xml:space="preserve"> </w:t>
      </w:r>
    </w:p>
    <w:p w14:paraId="42302EF5" w14:textId="77777777" w:rsidR="00A87CEE" w:rsidRDefault="00A87CEE" w:rsidP="005E29EE">
      <w:pPr>
        <w:pStyle w:val="ListParagraph"/>
        <w:ind w:left="360"/>
        <w:rPr>
          <w:sz w:val="28"/>
          <w:szCs w:val="28"/>
        </w:rPr>
      </w:pPr>
    </w:p>
    <w:p w14:paraId="02105E8E" w14:textId="1DFFDA09" w:rsidR="00966DEE" w:rsidRDefault="00111500" w:rsidP="00087A81">
      <w:pPr>
        <w:pStyle w:val="ListParagraph"/>
        <w:numPr>
          <w:ilvl w:val="1"/>
          <w:numId w:val="3"/>
        </w:numPr>
        <w:rPr>
          <w:sz w:val="28"/>
          <w:szCs w:val="28"/>
        </w:rPr>
      </w:pPr>
      <w:r w:rsidRPr="002A5EF1">
        <w:rPr>
          <w:sz w:val="28"/>
          <w:szCs w:val="28"/>
        </w:rPr>
        <w:t xml:space="preserve"> </w:t>
      </w:r>
      <w:r w:rsidR="00966DEE">
        <w:rPr>
          <w:sz w:val="28"/>
          <w:szCs w:val="28"/>
        </w:rPr>
        <w:t>Participant is told the nature of the study</w:t>
      </w:r>
      <w:r w:rsidR="005E3CED">
        <w:rPr>
          <w:sz w:val="28"/>
          <w:szCs w:val="28"/>
        </w:rPr>
        <w:t>.</w:t>
      </w:r>
    </w:p>
    <w:p w14:paraId="5915914E" w14:textId="77777777" w:rsidR="00966DEE" w:rsidRDefault="00966DEE" w:rsidP="00966DEE">
      <w:pPr>
        <w:pStyle w:val="ListParagraph"/>
        <w:ind w:left="882"/>
        <w:rPr>
          <w:sz w:val="28"/>
          <w:szCs w:val="28"/>
        </w:rPr>
      </w:pPr>
    </w:p>
    <w:p w14:paraId="79A31CE3" w14:textId="69BD2AF7" w:rsidR="00111500" w:rsidRDefault="00966DEE" w:rsidP="00087A81">
      <w:pPr>
        <w:pStyle w:val="ListParagraph"/>
        <w:numPr>
          <w:ilvl w:val="2"/>
          <w:numId w:val="3"/>
        </w:numPr>
        <w:rPr>
          <w:sz w:val="28"/>
          <w:szCs w:val="28"/>
        </w:rPr>
      </w:pPr>
      <w:r>
        <w:rPr>
          <w:sz w:val="28"/>
          <w:szCs w:val="28"/>
        </w:rPr>
        <w:t>“</w:t>
      </w:r>
      <w:r w:rsidR="00111500" w:rsidRPr="00111500">
        <w:rPr>
          <w:sz w:val="28"/>
          <w:szCs w:val="28"/>
        </w:rPr>
        <w:t xml:space="preserve">Thank you for participating. In this study I was trying to determine </w:t>
      </w:r>
      <w:r w:rsidR="00F55072">
        <w:rPr>
          <w:sz w:val="28"/>
          <w:szCs w:val="28"/>
        </w:rPr>
        <w:t xml:space="preserve">what type of sound led </w:t>
      </w:r>
      <w:r w:rsidR="00863E7D">
        <w:rPr>
          <w:sz w:val="28"/>
          <w:szCs w:val="28"/>
        </w:rPr>
        <w:t>participants</w:t>
      </w:r>
      <w:r w:rsidR="00F55072">
        <w:rPr>
          <w:sz w:val="28"/>
          <w:szCs w:val="28"/>
        </w:rPr>
        <w:t xml:space="preserve"> to experience the most stress. </w:t>
      </w:r>
      <w:r w:rsidR="00892B4A">
        <w:rPr>
          <w:sz w:val="28"/>
          <w:szCs w:val="28"/>
        </w:rPr>
        <w:t xml:space="preserve">There were </w:t>
      </w:r>
      <w:r w:rsidR="006F7B45">
        <w:rPr>
          <w:sz w:val="28"/>
          <w:szCs w:val="28"/>
        </w:rPr>
        <w:t>t</w:t>
      </w:r>
      <w:r w:rsidR="00F55072">
        <w:rPr>
          <w:sz w:val="28"/>
          <w:szCs w:val="28"/>
        </w:rPr>
        <w:t>hree</w:t>
      </w:r>
      <w:r w:rsidR="006F7B45">
        <w:rPr>
          <w:sz w:val="28"/>
          <w:szCs w:val="28"/>
        </w:rPr>
        <w:t xml:space="preserve"> conditions</w:t>
      </w:r>
      <w:r w:rsidR="00F55072">
        <w:rPr>
          <w:sz w:val="28"/>
          <w:szCs w:val="28"/>
        </w:rPr>
        <w:t xml:space="preserve">. Everyone worked on the same math problems for 2 minutes, but </w:t>
      </w:r>
      <w:r w:rsidR="00220B9F">
        <w:rPr>
          <w:sz w:val="28"/>
          <w:szCs w:val="28"/>
        </w:rPr>
        <w:t xml:space="preserve">one </w:t>
      </w:r>
      <w:r w:rsidR="006F7B45">
        <w:rPr>
          <w:sz w:val="28"/>
          <w:szCs w:val="28"/>
        </w:rPr>
        <w:t xml:space="preserve">group </w:t>
      </w:r>
      <w:r w:rsidR="00F55072">
        <w:rPr>
          <w:sz w:val="28"/>
          <w:szCs w:val="28"/>
        </w:rPr>
        <w:t xml:space="preserve">did so while hearing static, another group heard a ticking clock, while a third group heard a baby crying. </w:t>
      </w:r>
      <w:r w:rsidR="00892B4A">
        <w:rPr>
          <w:sz w:val="28"/>
          <w:szCs w:val="28"/>
        </w:rPr>
        <w:t>We hypothesized that th</w:t>
      </w:r>
      <w:r w:rsidR="00D406EF">
        <w:rPr>
          <w:sz w:val="28"/>
          <w:szCs w:val="28"/>
        </w:rPr>
        <w:t xml:space="preserve">e </w:t>
      </w:r>
      <w:r w:rsidR="006F7B45">
        <w:rPr>
          <w:sz w:val="28"/>
          <w:szCs w:val="28"/>
        </w:rPr>
        <w:t xml:space="preserve">group who </w:t>
      </w:r>
      <w:r w:rsidR="00F55072">
        <w:rPr>
          <w:sz w:val="28"/>
          <w:szCs w:val="28"/>
        </w:rPr>
        <w:t>listened to the baby crying would report the most acute stress.</w:t>
      </w:r>
      <w:r w:rsidR="00892B4A">
        <w:rPr>
          <w:sz w:val="28"/>
          <w:szCs w:val="28"/>
        </w:rPr>
        <w:t>”</w:t>
      </w:r>
    </w:p>
    <w:p w14:paraId="2EE9B008" w14:textId="77777777" w:rsidR="00A426FC" w:rsidRDefault="00A426FC" w:rsidP="005E29EE">
      <w:pPr>
        <w:pStyle w:val="ListParagraph"/>
        <w:ind w:left="882"/>
        <w:rPr>
          <w:sz w:val="28"/>
          <w:szCs w:val="28"/>
        </w:rPr>
      </w:pPr>
    </w:p>
    <w:p w14:paraId="4283673B" w14:textId="77777777" w:rsidR="003F0559" w:rsidRDefault="003F0559" w:rsidP="003F0559">
      <w:pPr>
        <w:pStyle w:val="ListParagraph"/>
        <w:numPr>
          <w:ilvl w:val="1"/>
          <w:numId w:val="3"/>
        </w:numPr>
        <w:rPr>
          <w:sz w:val="28"/>
          <w:szCs w:val="28"/>
        </w:rPr>
      </w:pPr>
      <w:r>
        <w:rPr>
          <w:sz w:val="28"/>
          <w:szCs w:val="28"/>
        </w:rPr>
        <w:t>Explain explicitly why deception was necessary for the experiment.</w:t>
      </w:r>
    </w:p>
    <w:p w14:paraId="461C0C17" w14:textId="77777777" w:rsidR="003F0559" w:rsidRPr="00A426FC" w:rsidRDefault="003F0559" w:rsidP="003F0559">
      <w:pPr>
        <w:pStyle w:val="ListParagraph"/>
        <w:rPr>
          <w:sz w:val="28"/>
          <w:szCs w:val="28"/>
        </w:rPr>
      </w:pPr>
    </w:p>
    <w:p w14:paraId="3D089709" w14:textId="1EBCC305" w:rsidR="003F0559" w:rsidRPr="00863E7D" w:rsidRDefault="003F0559" w:rsidP="003F52B5">
      <w:pPr>
        <w:pStyle w:val="ListParagraph"/>
        <w:numPr>
          <w:ilvl w:val="2"/>
          <w:numId w:val="3"/>
        </w:numPr>
        <w:rPr>
          <w:sz w:val="28"/>
          <w:szCs w:val="28"/>
        </w:rPr>
      </w:pPr>
      <w:r w:rsidRPr="00863E7D">
        <w:rPr>
          <w:sz w:val="28"/>
          <w:szCs w:val="28"/>
        </w:rPr>
        <w:t>“We want to tell you about the deception we used in this study. We used deception by telling participants</w:t>
      </w:r>
      <w:r w:rsidR="00863E7D" w:rsidRPr="00863E7D">
        <w:rPr>
          <w:sz w:val="28"/>
          <w:szCs w:val="28"/>
        </w:rPr>
        <w:t xml:space="preserve"> that the study was about concentration, which wasn’t true, but we didn’t want participants knowing that the study was actually about stress because it may have led to unnaturally increasing stress levels. We also indicated that the math problems were easy, when in fact they were not. We </w:t>
      </w:r>
      <w:r w:rsidR="00863E7D" w:rsidRPr="00863E7D">
        <w:rPr>
          <w:sz w:val="28"/>
          <w:szCs w:val="28"/>
        </w:rPr>
        <w:lastRenderedPageBreak/>
        <w:t xml:space="preserve">chose difficult problems to increase demands on participants, which generally creates a sense of stress. </w:t>
      </w:r>
      <w:r w:rsidR="00863E7D">
        <w:rPr>
          <w:sz w:val="28"/>
          <w:szCs w:val="28"/>
        </w:rPr>
        <w:t xml:space="preserve"> In both cases, d</w:t>
      </w:r>
      <w:r w:rsidRPr="00863E7D">
        <w:rPr>
          <w:sz w:val="28"/>
          <w:szCs w:val="28"/>
        </w:rPr>
        <w:t xml:space="preserve">eception was necessary because we wanted to get participants natural reaction.  If participants were to know the true reasoning and hypothesis behind the study they may perform in an unnatural way by trying to purposefully disprove the experimenter’s </w:t>
      </w:r>
      <w:r w:rsidR="004C624A" w:rsidRPr="00863E7D">
        <w:rPr>
          <w:sz w:val="28"/>
          <w:szCs w:val="28"/>
        </w:rPr>
        <w:t>hypothesis</w:t>
      </w:r>
      <w:r w:rsidRPr="00863E7D">
        <w:rPr>
          <w:sz w:val="28"/>
          <w:szCs w:val="28"/>
        </w:rPr>
        <w:t>. Because of the nature of the deception, it is quite natural for participants to not realize that they were being deceived.”</w:t>
      </w:r>
    </w:p>
    <w:p w14:paraId="2ACBDCF4" w14:textId="77777777" w:rsidR="00D406EF" w:rsidRPr="00D406EF" w:rsidRDefault="00D406EF" w:rsidP="00D406EF">
      <w:pPr>
        <w:pStyle w:val="ListParagraph"/>
        <w:ind w:left="1224"/>
        <w:rPr>
          <w:sz w:val="28"/>
          <w:szCs w:val="28"/>
        </w:rPr>
      </w:pPr>
    </w:p>
    <w:p w14:paraId="127A355C" w14:textId="56A149A9" w:rsidR="00465010" w:rsidRDefault="00465010" w:rsidP="00087A81">
      <w:pPr>
        <w:pStyle w:val="ListParagraph"/>
        <w:numPr>
          <w:ilvl w:val="0"/>
          <w:numId w:val="3"/>
        </w:numPr>
        <w:rPr>
          <w:sz w:val="28"/>
          <w:szCs w:val="28"/>
        </w:rPr>
      </w:pPr>
      <w:r>
        <w:rPr>
          <w:sz w:val="28"/>
          <w:szCs w:val="28"/>
        </w:rPr>
        <w:t>R</w:t>
      </w:r>
      <w:r w:rsidR="00D72AAC" w:rsidRPr="00D72AAC">
        <w:rPr>
          <w:sz w:val="28"/>
          <w:szCs w:val="28"/>
        </w:rPr>
        <w:t xml:space="preserve">un </w:t>
      </w:r>
      <w:r>
        <w:rPr>
          <w:sz w:val="28"/>
          <w:szCs w:val="28"/>
        </w:rPr>
        <w:t>steps 2 &amp; 3 above 2 additional</w:t>
      </w:r>
      <w:r w:rsidR="00D72AAC" w:rsidRPr="00D72AAC">
        <w:rPr>
          <w:sz w:val="28"/>
          <w:szCs w:val="28"/>
        </w:rPr>
        <w:t xml:space="preserve"> times</w:t>
      </w:r>
      <w:r>
        <w:rPr>
          <w:sz w:val="28"/>
          <w:szCs w:val="28"/>
        </w:rPr>
        <w:t xml:space="preserve"> - </w:t>
      </w:r>
      <w:r w:rsidR="00D72AAC" w:rsidRPr="00D72AAC">
        <w:rPr>
          <w:sz w:val="28"/>
          <w:szCs w:val="28"/>
        </w:rPr>
        <w:t xml:space="preserve">once </w:t>
      </w:r>
      <w:r>
        <w:rPr>
          <w:sz w:val="28"/>
          <w:szCs w:val="28"/>
        </w:rPr>
        <w:t>for</w:t>
      </w:r>
      <w:r w:rsidR="00D72AAC" w:rsidRPr="00D72AAC">
        <w:rPr>
          <w:sz w:val="28"/>
          <w:szCs w:val="28"/>
        </w:rPr>
        <w:t xml:space="preserve"> ticking clock</w:t>
      </w:r>
      <w:r>
        <w:rPr>
          <w:sz w:val="28"/>
          <w:szCs w:val="28"/>
        </w:rPr>
        <w:t xml:space="preserve"> and once </w:t>
      </w:r>
      <w:r w:rsidR="00FD7E7B">
        <w:rPr>
          <w:sz w:val="28"/>
          <w:szCs w:val="28"/>
        </w:rPr>
        <w:t xml:space="preserve">for </w:t>
      </w:r>
      <w:r w:rsidR="00FD7E7B" w:rsidRPr="00D72AAC">
        <w:rPr>
          <w:sz w:val="28"/>
          <w:szCs w:val="28"/>
        </w:rPr>
        <w:t>crying</w:t>
      </w:r>
      <w:r w:rsidR="00D72AAC" w:rsidRPr="00D72AAC">
        <w:rPr>
          <w:sz w:val="28"/>
          <w:szCs w:val="28"/>
        </w:rPr>
        <w:t xml:space="preserve"> baby. </w:t>
      </w:r>
    </w:p>
    <w:p w14:paraId="2B2AD11F" w14:textId="77777777" w:rsidR="00465010" w:rsidRDefault="00465010" w:rsidP="00465010">
      <w:pPr>
        <w:pStyle w:val="ListParagraph"/>
        <w:ind w:left="360"/>
        <w:rPr>
          <w:sz w:val="28"/>
          <w:szCs w:val="28"/>
        </w:rPr>
      </w:pPr>
    </w:p>
    <w:p w14:paraId="2C0F7C63" w14:textId="1666B916" w:rsidR="00D72AAC" w:rsidRPr="00D72AAC" w:rsidRDefault="00465010" w:rsidP="00465010">
      <w:pPr>
        <w:pStyle w:val="ListParagraph"/>
        <w:numPr>
          <w:ilvl w:val="1"/>
          <w:numId w:val="3"/>
        </w:numPr>
        <w:rPr>
          <w:sz w:val="28"/>
          <w:szCs w:val="28"/>
        </w:rPr>
      </w:pPr>
      <w:r>
        <w:rPr>
          <w:sz w:val="28"/>
          <w:szCs w:val="28"/>
        </w:rPr>
        <w:t>Each condition has</w:t>
      </w:r>
      <w:r w:rsidR="00D72AAC" w:rsidRPr="00D72AAC">
        <w:rPr>
          <w:sz w:val="28"/>
          <w:szCs w:val="28"/>
        </w:rPr>
        <w:t xml:space="preserve"> a unique participant with everything being exactly the same except for the sound played. </w:t>
      </w:r>
    </w:p>
    <w:p w14:paraId="5BF090E8" w14:textId="77777777" w:rsidR="00D72AAC" w:rsidRDefault="00D72AAC" w:rsidP="00D72AAC">
      <w:pPr>
        <w:pStyle w:val="ListParagraph"/>
        <w:ind w:left="360"/>
        <w:rPr>
          <w:b/>
          <w:sz w:val="28"/>
          <w:szCs w:val="28"/>
        </w:rPr>
      </w:pPr>
    </w:p>
    <w:p w14:paraId="29D6A5D2" w14:textId="1D35FF83" w:rsidR="005E1710" w:rsidRPr="00966DEE" w:rsidRDefault="005E1710" w:rsidP="00087A81">
      <w:pPr>
        <w:pStyle w:val="ListParagraph"/>
        <w:numPr>
          <w:ilvl w:val="0"/>
          <w:numId w:val="3"/>
        </w:numPr>
        <w:rPr>
          <w:b/>
          <w:sz w:val="28"/>
          <w:szCs w:val="28"/>
        </w:rPr>
      </w:pPr>
      <w:r w:rsidRPr="00966DEE">
        <w:rPr>
          <w:b/>
          <w:sz w:val="28"/>
          <w:szCs w:val="28"/>
        </w:rPr>
        <w:t>Results</w:t>
      </w:r>
      <w:r w:rsidR="00A00A9B" w:rsidRPr="00966DEE">
        <w:rPr>
          <w:b/>
          <w:sz w:val="28"/>
          <w:szCs w:val="28"/>
        </w:rPr>
        <w:t>:</w:t>
      </w:r>
    </w:p>
    <w:p w14:paraId="589B599F" w14:textId="15A1C1E5" w:rsidR="005E1710" w:rsidRDefault="005E1710" w:rsidP="005E29EE">
      <w:pPr>
        <w:spacing w:after="0"/>
        <w:rPr>
          <w:rFonts w:ascii="Candara" w:hAnsi="Candara"/>
          <w:sz w:val="22"/>
          <w:szCs w:val="22"/>
        </w:rPr>
      </w:pPr>
    </w:p>
    <w:p w14:paraId="456FFD6B" w14:textId="4B55CC5F" w:rsidR="00E47A30" w:rsidRDefault="00E47A30" w:rsidP="009B3F8A">
      <w:pPr>
        <w:spacing w:after="0"/>
        <w:jc w:val="center"/>
        <w:rPr>
          <w:rFonts w:ascii="Candara" w:hAnsi="Candara"/>
          <w:sz w:val="22"/>
          <w:szCs w:val="22"/>
        </w:rPr>
      </w:pPr>
      <w:bookmarkStart w:id="18" w:name="_GoBack"/>
      <w:bookmarkEnd w:id="18"/>
    </w:p>
    <w:p w14:paraId="512A1979" w14:textId="7C47333C" w:rsidR="0061253B" w:rsidRPr="0047219B" w:rsidRDefault="0061253B" w:rsidP="005E29EE">
      <w:pPr>
        <w:spacing w:after="0"/>
        <w:rPr>
          <w:rFonts w:ascii="Candara" w:hAnsi="Candara"/>
          <w:sz w:val="22"/>
          <w:szCs w:val="22"/>
        </w:rPr>
      </w:pPr>
    </w:p>
    <w:p w14:paraId="5ACA0838" w14:textId="3C25414E" w:rsidR="005E1710" w:rsidRPr="0047219B" w:rsidRDefault="005E1710" w:rsidP="005E29EE">
      <w:pPr>
        <w:spacing w:after="0"/>
        <w:rPr>
          <w:rFonts w:ascii="Candara" w:hAnsi="Candara"/>
          <w:sz w:val="22"/>
          <w:szCs w:val="22"/>
        </w:rPr>
      </w:pPr>
      <w:r w:rsidRPr="0047219B">
        <w:rPr>
          <w:rFonts w:ascii="Candara" w:hAnsi="Candara"/>
          <w:sz w:val="22"/>
          <w:szCs w:val="22"/>
        </w:rPr>
        <w:t xml:space="preserve">Figure 1. </w:t>
      </w:r>
      <w:r w:rsidR="006D61B3">
        <w:rPr>
          <w:rFonts w:ascii="Candara" w:hAnsi="Candara"/>
          <w:sz w:val="22"/>
          <w:szCs w:val="22"/>
        </w:rPr>
        <w:t xml:space="preserve">Stress Level by </w:t>
      </w:r>
      <w:r w:rsidR="007012D4">
        <w:rPr>
          <w:rFonts w:ascii="Candara" w:hAnsi="Candara"/>
          <w:sz w:val="22"/>
          <w:szCs w:val="22"/>
        </w:rPr>
        <w:t>Condition</w:t>
      </w:r>
      <w:r w:rsidR="00220B9F">
        <w:rPr>
          <w:rFonts w:ascii="Candara" w:hAnsi="Candara"/>
          <w:sz w:val="22"/>
          <w:szCs w:val="22"/>
        </w:rPr>
        <w:t xml:space="preserve"> </w:t>
      </w:r>
    </w:p>
    <w:p w14:paraId="13AA35EC" w14:textId="77777777" w:rsidR="005E1710" w:rsidRPr="0047219B" w:rsidRDefault="005E1710" w:rsidP="005E29EE">
      <w:pPr>
        <w:spacing w:after="0"/>
        <w:rPr>
          <w:rFonts w:ascii="Candara" w:hAnsi="Candara"/>
          <w:sz w:val="22"/>
          <w:szCs w:val="22"/>
        </w:rPr>
      </w:pPr>
      <w:commentRangeStart w:id="19"/>
    </w:p>
    <w:p w14:paraId="1D1A0A3A" w14:textId="6FB8497F" w:rsidR="00EE673B" w:rsidRDefault="007012D4" w:rsidP="00087A81">
      <w:pPr>
        <w:pStyle w:val="ListParagraph"/>
        <w:numPr>
          <w:ilvl w:val="1"/>
          <w:numId w:val="3"/>
        </w:numPr>
        <w:rPr>
          <w:sz w:val="28"/>
          <w:szCs w:val="28"/>
        </w:rPr>
      </w:pPr>
      <w:r>
        <w:rPr>
          <w:sz w:val="28"/>
          <w:szCs w:val="28"/>
        </w:rPr>
        <w:t>T</w:t>
      </w:r>
      <w:r w:rsidR="00220B9F">
        <w:rPr>
          <w:sz w:val="28"/>
          <w:szCs w:val="28"/>
        </w:rPr>
        <w:t xml:space="preserve">he researcher </w:t>
      </w:r>
      <w:r w:rsidR="004B2C04">
        <w:rPr>
          <w:sz w:val="28"/>
          <w:szCs w:val="28"/>
        </w:rPr>
        <w:t>used</w:t>
      </w:r>
      <w:r>
        <w:rPr>
          <w:sz w:val="28"/>
          <w:szCs w:val="28"/>
        </w:rPr>
        <w:t xml:space="preserve"> 40 participants per condition and as a result </w:t>
      </w:r>
      <w:r w:rsidR="005964D4">
        <w:rPr>
          <w:sz w:val="28"/>
          <w:szCs w:val="28"/>
        </w:rPr>
        <w:t xml:space="preserve">collected </w:t>
      </w:r>
      <w:r>
        <w:rPr>
          <w:sz w:val="28"/>
          <w:szCs w:val="28"/>
        </w:rPr>
        <w:t xml:space="preserve">data </w:t>
      </w:r>
      <w:r w:rsidR="005964D4">
        <w:rPr>
          <w:sz w:val="28"/>
          <w:szCs w:val="28"/>
        </w:rPr>
        <w:t xml:space="preserve">from </w:t>
      </w:r>
      <w:r w:rsidR="00FF321D">
        <w:rPr>
          <w:sz w:val="28"/>
          <w:szCs w:val="28"/>
        </w:rPr>
        <w:t>12</w:t>
      </w:r>
      <w:r>
        <w:rPr>
          <w:sz w:val="28"/>
          <w:szCs w:val="28"/>
        </w:rPr>
        <w:t>0</w:t>
      </w:r>
      <w:r w:rsidR="005964D4">
        <w:rPr>
          <w:sz w:val="28"/>
          <w:szCs w:val="28"/>
        </w:rPr>
        <w:t xml:space="preserve"> participants</w:t>
      </w:r>
      <w:r>
        <w:rPr>
          <w:sz w:val="28"/>
          <w:szCs w:val="28"/>
        </w:rPr>
        <w:t xml:space="preserve"> overall</w:t>
      </w:r>
      <w:r w:rsidR="00A429B0">
        <w:rPr>
          <w:sz w:val="28"/>
          <w:szCs w:val="28"/>
        </w:rPr>
        <w:t xml:space="preserve">. </w:t>
      </w:r>
      <w:r w:rsidR="004E53D7">
        <w:rPr>
          <w:sz w:val="28"/>
          <w:szCs w:val="28"/>
        </w:rPr>
        <w:t>Number</w:t>
      </w:r>
      <w:r w:rsidR="00343B29">
        <w:rPr>
          <w:sz w:val="28"/>
          <w:szCs w:val="28"/>
        </w:rPr>
        <w:t>s</w:t>
      </w:r>
      <w:r w:rsidR="004E53D7">
        <w:rPr>
          <w:sz w:val="28"/>
          <w:szCs w:val="28"/>
        </w:rPr>
        <w:t xml:space="preserve"> above reflect </w:t>
      </w:r>
      <w:r w:rsidR="00343B29">
        <w:rPr>
          <w:sz w:val="28"/>
          <w:szCs w:val="28"/>
        </w:rPr>
        <w:t xml:space="preserve">the </w:t>
      </w:r>
      <w:r>
        <w:rPr>
          <w:sz w:val="28"/>
          <w:szCs w:val="28"/>
        </w:rPr>
        <w:t xml:space="preserve">mean </w:t>
      </w:r>
      <w:r w:rsidR="00FF321D">
        <w:rPr>
          <w:sz w:val="28"/>
          <w:szCs w:val="28"/>
        </w:rPr>
        <w:t xml:space="preserve">reported stress levels </w:t>
      </w:r>
      <w:ins w:id="20" w:author="Gary Lewandowski" w:date="2014-11-25T09:43:00Z">
        <w:r w:rsidR="00110A0F">
          <w:rPr>
            <w:sz w:val="28"/>
            <w:szCs w:val="28"/>
          </w:rPr>
          <w:t xml:space="preserve">that participants indicated on the 1-7 scale for the “stressed” item </w:t>
        </w:r>
      </w:ins>
      <w:del w:id="21" w:author="Gary Lewandowski" w:date="2014-11-25T09:43:00Z">
        <w:r w:rsidR="00FF321D" w:rsidDel="00110A0F">
          <w:rPr>
            <w:sz w:val="28"/>
            <w:szCs w:val="28"/>
          </w:rPr>
          <w:delText>for</w:delText>
        </w:r>
        <w:r w:rsidDel="00110A0F">
          <w:rPr>
            <w:sz w:val="28"/>
            <w:szCs w:val="28"/>
          </w:rPr>
          <w:delText xml:space="preserve"> </w:delText>
        </w:r>
        <w:r w:rsidR="00220B9F" w:rsidDel="00110A0F">
          <w:rPr>
            <w:sz w:val="28"/>
            <w:szCs w:val="28"/>
          </w:rPr>
          <w:delText xml:space="preserve">participants </w:delText>
        </w:r>
      </w:del>
      <w:r w:rsidR="00220B9F">
        <w:rPr>
          <w:sz w:val="28"/>
          <w:szCs w:val="28"/>
        </w:rPr>
        <w:t>in each condition</w:t>
      </w:r>
      <w:r w:rsidR="00343B29">
        <w:rPr>
          <w:sz w:val="28"/>
          <w:szCs w:val="28"/>
        </w:rPr>
        <w:t xml:space="preserve">. </w:t>
      </w:r>
      <w:r>
        <w:rPr>
          <w:sz w:val="28"/>
          <w:szCs w:val="28"/>
        </w:rPr>
        <w:t xml:space="preserve"> </w:t>
      </w:r>
      <w:r w:rsidR="00343B29">
        <w:rPr>
          <w:sz w:val="28"/>
          <w:szCs w:val="28"/>
        </w:rPr>
        <w:t xml:space="preserve">  </w:t>
      </w:r>
    </w:p>
    <w:commentRangeEnd w:id="19"/>
    <w:p w14:paraId="65CF1A70" w14:textId="77777777" w:rsidR="00822B0D" w:rsidRDefault="003F52B5" w:rsidP="00000ED8">
      <w:pPr>
        <w:pStyle w:val="ListParagraph"/>
        <w:ind w:left="882"/>
        <w:rPr>
          <w:sz w:val="28"/>
          <w:szCs w:val="28"/>
        </w:rPr>
      </w:pPr>
      <w:r>
        <w:rPr>
          <w:rStyle w:val="CommentReference"/>
          <w:rFonts w:asciiTheme="minorHAnsi" w:hAnsiTheme="minorHAnsi"/>
        </w:rPr>
        <w:commentReference w:id="19"/>
      </w:r>
    </w:p>
    <w:p w14:paraId="5C6D3D22" w14:textId="77777777" w:rsidR="00822B0D" w:rsidRDefault="00822B0D" w:rsidP="00822B0D">
      <w:pPr>
        <w:pStyle w:val="ListParagraph"/>
        <w:numPr>
          <w:ilvl w:val="1"/>
          <w:numId w:val="3"/>
        </w:numPr>
        <w:rPr>
          <w:sz w:val="28"/>
          <w:szCs w:val="28"/>
        </w:rPr>
      </w:pPr>
      <w:r>
        <w:rPr>
          <w:sz w:val="28"/>
          <w:szCs w:val="28"/>
        </w:rPr>
        <w:t xml:space="preserve">A large number of participants is necessary </w:t>
      </w:r>
      <w:r w:rsidRPr="006739EA">
        <w:rPr>
          <w:sz w:val="28"/>
          <w:szCs w:val="28"/>
        </w:rPr>
        <w:t xml:space="preserve">to ensure that the results </w:t>
      </w:r>
      <w:r>
        <w:rPr>
          <w:sz w:val="28"/>
          <w:szCs w:val="28"/>
        </w:rPr>
        <w:t>are reliable.</w:t>
      </w:r>
      <w:r w:rsidRPr="006739EA">
        <w:rPr>
          <w:sz w:val="28"/>
          <w:szCs w:val="28"/>
        </w:rPr>
        <w:t xml:space="preserve">  If this research were conducted using just</w:t>
      </w:r>
      <w:r>
        <w:rPr>
          <w:sz w:val="28"/>
          <w:szCs w:val="28"/>
        </w:rPr>
        <w:t xml:space="preserve"> a few</w:t>
      </w:r>
      <w:r w:rsidRPr="006739EA">
        <w:rPr>
          <w:sz w:val="28"/>
          <w:szCs w:val="28"/>
        </w:rPr>
        <w:t xml:space="preserve"> participants, it’s likely that the results would have been much different, and not reflective of the greater population.  </w:t>
      </w:r>
    </w:p>
    <w:p w14:paraId="7619F231" w14:textId="77777777" w:rsidR="00822B0D" w:rsidRDefault="00822B0D" w:rsidP="00000ED8">
      <w:pPr>
        <w:pStyle w:val="ListParagraph"/>
        <w:ind w:left="882"/>
        <w:rPr>
          <w:sz w:val="28"/>
          <w:szCs w:val="28"/>
        </w:rPr>
      </w:pPr>
    </w:p>
    <w:p w14:paraId="2649F510" w14:textId="77777777" w:rsidR="004E53D7" w:rsidRDefault="004E53D7" w:rsidP="007012D4">
      <w:pPr>
        <w:pStyle w:val="ListParagraph"/>
        <w:ind w:left="882"/>
        <w:rPr>
          <w:sz w:val="28"/>
          <w:szCs w:val="28"/>
        </w:rPr>
      </w:pPr>
    </w:p>
    <w:p w14:paraId="433E29BE" w14:textId="5BC32E2B" w:rsidR="007012D4" w:rsidRDefault="007012D4" w:rsidP="007012D4">
      <w:pPr>
        <w:pStyle w:val="ListParagraph"/>
        <w:numPr>
          <w:ilvl w:val="1"/>
          <w:numId w:val="3"/>
        </w:numPr>
        <w:rPr>
          <w:sz w:val="28"/>
          <w:szCs w:val="28"/>
        </w:rPr>
      </w:pPr>
      <w:r w:rsidRPr="007012D4">
        <w:rPr>
          <w:sz w:val="28"/>
          <w:szCs w:val="28"/>
        </w:rPr>
        <w:t xml:space="preserve">After collecting data from </w:t>
      </w:r>
      <w:r w:rsidR="00FF321D">
        <w:rPr>
          <w:sz w:val="28"/>
          <w:szCs w:val="28"/>
        </w:rPr>
        <w:t xml:space="preserve">120 people, an analysis of variance </w:t>
      </w:r>
      <w:r w:rsidR="00FD7E7B">
        <w:rPr>
          <w:sz w:val="28"/>
          <w:szCs w:val="28"/>
        </w:rPr>
        <w:t>(</w:t>
      </w:r>
      <w:r w:rsidR="00FF321D">
        <w:rPr>
          <w:sz w:val="28"/>
          <w:szCs w:val="28"/>
        </w:rPr>
        <w:t>ANOVA</w:t>
      </w:r>
      <w:r w:rsidR="00FD7E7B">
        <w:rPr>
          <w:sz w:val="28"/>
          <w:szCs w:val="28"/>
        </w:rPr>
        <w:t>)</w:t>
      </w:r>
      <w:r w:rsidRPr="007012D4">
        <w:rPr>
          <w:sz w:val="28"/>
          <w:szCs w:val="28"/>
        </w:rPr>
        <w:t xml:space="preserve"> comparing the </w:t>
      </w:r>
      <w:r w:rsidR="00FF321D">
        <w:rPr>
          <w:sz w:val="28"/>
          <w:szCs w:val="28"/>
        </w:rPr>
        <w:t xml:space="preserve">static, ticking clock, and crying baby conditions </w:t>
      </w:r>
      <w:r w:rsidR="00976651">
        <w:rPr>
          <w:sz w:val="28"/>
          <w:szCs w:val="28"/>
        </w:rPr>
        <w:t xml:space="preserve">was performed </w:t>
      </w:r>
      <w:r w:rsidRPr="007012D4">
        <w:rPr>
          <w:sz w:val="28"/>
          <w:szCs w:val="28"/>
        </w:rPr>
        <w:t xml:space="preserve">to see how they influenced </w:t>
      </w:r>
      <w:r w:rsidR="00FF321D">
        <w:rPr>
          <w:sz w:val="28"/>
          <w:szCs w:val="28"/>
        </w:rPr>
        <w:t>stress level</w:t>
      </w:r>
      <w:r w:rsidRPr="007012D4">
        <w:rPr>
          <w:sz w:val="28"/>
          <w:szCs w:val="28"/>
        </w:rPr>
        <w:t xml:space="preserve">. </w:t>
      </w:r>
    </w:p>
    <w:p w14:paraId="48D61204" w14:textId="77777777" w:rsidR="00FF321D" w:rsidRPr="00FF321D" w:rsidRDefault="00FF321D" w:rsidP="00FF321D">
      <w:pPr>
        <w:pStyle w:val="ListParagraph"/>
        <w:rPr>
          <w:sz w:val="28"/>
          <w:szCs w:val="28"/>
        </w:rPr>
      </w:pPr>
    </w:p>
    <w:p w14:paraId="54AB407E" w14:textId="437439CF" w:rsidR="00FF321D" w:rsidRPr="007012D4" w:rsidRDefault="00FF321D" w:rsidP="007012D4">
      <w:pPr>
        <w:pStyle w:val="ListParagraph"/>
        <w:numPr>
          <w:ilvl w:val="1"/>
          <w:numId w:val="3"/>
        </w:numPr>
        <w:rPr>
          <w:sz w:val="28"/>
          <w:szCs w:val="28"/>
        </w:rPr>
      </w:pPr>
      <w:r w:rsidRPr="00A5151C">
        <w:rPr>
          <w:sz w:val="28"/>
        </w:rPr>
        <w:t xml:space="preserve">As </w:t>
      </w:r>
      <w:r>
        <w:rPr>
          <w:sz w:val="28"/>
        </w:rPr>
        <w:t xml:space="preserve">seen in the figure, the crying baby condition reported the most stress as hypothesized.  </w:t>
      </w:r>
    </w:p>
    <w:p w14:paraId="583FCEE3" w14:textId="77777777" w:rsidR="004E53D7" w:rsidRPr="004E53D7" w:rsidRDefault="004E53D7" w:rsidP="005E29EE">
      <w:pPr>
        <w:spacing w:after="0"/>
        <w:rPr>
          <w:sz w:val="28"/>
          <w:szCs w:val="28"/>
        </w:rPr>
      </w:pPr>
    </w:p>
    <w:p w14:paraId="4CC0B4DE" w14:textId="06170DD1" w:rsidR="005E1710" w:rsidRDefault="00F43B09" w:rsidP="00087A81">
      <w:pPr>
        <w:pStyle w:val="ListParagraph"/>
        <w:numPr>
          <w:ilvl w:val="0"/>
          <w:numId w:val="3"/>
        </w:numPr>
        <w:rPr>
          <w:sz w:val="28"/>
          <w:szCs w:val="28"/>
        </w:rPr>
      </w:pPr>
      <w:r w:rsidRPr="004E53D7">
        <w:rPr>
          <w:sz w:val="28"/>
          <w:szCs w:val="28"/>
        </w:rPr>
        <w:lastRenderedPageBreak/>
        <w:t>Applications</w:t>
      </w:r>
      <w:r w:rsidR="00A00A9B" w:rsidRPr="004E53D7">
        <w:rPr>
          <w:sz w:val="28"/>
          <w:szCs w:val="28"/>
        </w:rPr>
        <w:t>:</w:t>
      </w:r>
    </w:p>
    <w:p w14:paraId="2B7432CB" w14:textId="77777777" w:rsidR="00966DEE" w:rsidRPr="004E53D7" w:rsidRDefault="00966DEE" w:rsidP="00966DEE">
      <w:pPr>
        <w:pStyle w:val="ListParagraph"/>
        <w:ind w:left="360"/>
        <w:rPr>
          <w:sz w:val="28"/>
          <w:szCs w:val="28"/>
        </w:rPr>
      </w:pPr>
    </w:p>
    <w:p w14:paraId="257B8356" w14:textId="2EE6D442" w:rsidR="00CF2362" w:rsidRDefault="00CF2362" w:rsidP="00087A81">
      <w:pPr>
        <w:pStyle w:val="ListParagraph"/>
        <w:numPr>
          <w:ilvl w:val="1"/>
          <w:numId w:val="3"/>
        </w:numPr>
        <w:rPr>
          <w:sz w:val="28"/>
          <w:szCs w:val="28"/>
        </w:rPr>
      </w:pPr>
      <w:r w:rsidRPr="00A00A9B">
        <w:rPr>
          <w:sz w:val="28"/>
          <w:szCs w:val="28"/>
        </w:rPr>
        <w:t xml:space="preserve">This </w:t>
      </w:r>
      <w:r w:rsidR="00FF321D">
        <w:rPr>
          <w:sz w:val="28"/>
          <w:szCs w:val="28"/>
        </w:rPr>
        <w:t>multi-group</w:t>
      </w:r>
      <w:r w:rsidR="007012D4">
        <w:rPr>
          <w:sz w:val="28"/>
          <w:szCs w:val="28"/>
        </w:rPr>
        <w:t xml:space="preserve"> experiment </w:t>
      </w:r>
      <w:r w:rsidRPr="00A00A9B">
        <w:rPr>
          <w:sz w:val="28"/>
          <w:szCs w:val="28"/>
        </w:rPr>
        <w:t xml:space="preserve">shows how researchers </w:t>
      </w:r>
      <w:r w:rsidR="00FF321D">
        <w:rPr>
          <w:sz w:val="28"/>
          <w:szCs w:val="28"/>
        </w:rPr>
        <w:t xml:space="preserve">can operationalize the same construct in multiple ways.  </w:t>
      </w:r>
    </w:p>
    <w:p w14:paraId="3465D4D7" w14:textId="77777777" w:rsidR="005E29EE" w:rsidRPr="006D4A0F" w:rsidRDefault="005E29EE" w:rsidP="005E29EE">
      <w:pPr>
        <w:pStyle w:val="ListParagraph"/>
        <w:ind w:left="882"/>
        <w:rPr>
          <w:sz w:val="28"/>
          <w:szCs w:val="28"/>
        </w:rPr>
      </w:pPr>
    </w:p>
    <w:p w14:paraId="0CF15BE0" w14:textId="0E05310C" w:rsidR="001042BF" w:rsidRDefault="0053604D" w:rsidP="003F52B5">
      <w:pPr>
        <w:pStyle w:val="ListParagraph"/>
        <w:numPr>
          <w:ilvl w:val="1"/>
          <w:numId w:val="3"/>
        </w:numPr>
        <w:rPr>
          <w:sz w:val="28"/>
          <w:szCs w:val="28"/>
        </w:rPr>
      </w:pPr>
      <w:r w:rsidRPr="00DA5BED">
        <w:rPr>
          <w:sz w:val="28"/>
          <w:szCs w:val="28"/>
        </w:rPr>
        <w:t>The use of</w:t>
      </w:r>
      <w:r w:rsidR="00FF321D" w:rsidRPr="00DA5BED">
        <w:rPr>
          <w:sz w:val="28"/>
          <w:szCs w:val="28"/>
        </w:rPr>
        <w:t xml:space="preserve"> a pilot test helps researchers determine the most effective way to manipulate stress. With this knowledge, researchers can use </w:t>
      </w:r>
      <w:r w:rsidR="00DA5BED" w:rsidRPr="00DA5BED">
        <w:rPr>
          <w:sz w:val="28"/>
          <w:szCs w:val="28"/>
        </w:rPr>
        <w:t xml:space="preserve">the best manipulation in their future study. </w:t>
      </w:r>
    </w:p>
    <w:p w14:paraId="7CF01AE2" w14:textId="77777777" w:rsidR="00DA5BED" w:rsidRPr="00DA5BED" w:rsidRDefault="00DA5BED" w:rsidP="00DA5BED">
      <w:pPr>
        <w:pStyle w:val="ListParagraph"/>
        <w:rPr>
          <w:sz w:val="28"/>
          <w:szCs w:val="28"/>
        </w:rPr>
      </w:pPr>
    </w:p>
    <w:p w14:paraId="6155D94F" w14:textId="0599B232" w:rsidR="0068703B" w:rsidRDefault="00C33AE3" w:rsidP="00FB1687">
      <w:pPr>
        <w:pStyle w:val="ListParagraph"/>
        <w:numPr>
          <w:ilvl w:val="1"/>
          <w:numId w:val="3"/>
        </w:numPr>
        <w:rPr>
          <w:sz w:val="28"/>
          <w:szCs w:val="28"/>
        </w:rPr>
      </w:pPr>
      <w:r w:rsidRPr="006D4A0F">
        <w:rPr>
          <w:sz w:val="28"/>
          <w:szCs w:val="28"/>
        </w:rPr>
        <w:t xml:space="preserve"> </w:t>
      </w:r>
      <w:r w:rsidR="001042BF" w:rsidRPr="006D4A0F">
        <w:rPr>
          <w:sz w:val="28"/>
          <w:szCs w:val="28"/>
        </w:rPr>
        <w:t xml:space="preserve">For example, </w:t>
      </w:r>
      <w:r w:rsidR="00DA5BED">
        <w:rPr>
          <w:sz w:val="28"/>
          <w:szCs w:val="28"/>
        </w:rPr>
        <w:t>researchers manipulated stress by having participants do easy or difficult math problems to determine how stress influenced relationship behaviors (</w:t>
      </w:r>
      <w:r w:rsidR="00DA5BED" w:rsidRPr="00FF321D">
        <w:rPr>
          <w:sz w:val="28"/>
          <w:szCs w:val="28"/>
        </w:rPr>
        <w:t xml:space="preserve">Lewandowski, Mattingly, &amp; </w:t>
      </w:r>
      <w:proofErr w:type="spellStart"/>
      <w:r w:rsidR="00DA5BED" w:rsidRPr="00FF321D">
        <w:rPr>
          <w:sz w:val="28"/>
          <w:szCs w:val="28"/>
        </w:rPr>
        <w:t>Pedreiro</w:t>
      </w:r>
      <w:proofErr w:type="spellEnd"/>
      <w:r w:rsidR="00DA5BED" w:rsidRPr="00FF321D">
        <w:rPr>
          <w:sz w:val="28"/>
          <w:szCs w:val="28"/>
        </w:rPr>
        <w:t>, 2014).</w:t>
      </w:r>
      <w:r w:rsidR="00DA5BED">
        <w:rPr>
          <w:sz w:val="28"/>
          <w:szCs w:val="28"/>
        </w:rPr>
        <w:t xml:space="preserve"> The results indicated that those under stress were more likely to pay attention to alternate partners and were less likely to give their own partner compliments.</w:t>
      </w:r>
    </w:p>
    <w:p w14:paraId="43A1C9D0" w14:textId="77777777" w:rsidR="004B2C04" w:rsidRPr="004B2C04" w:rsidRDefault="004B2C04" w:rsidP="004B2C04">
      <w:pPr>
        <w:pStyle w:val="ListParagraph"/>
        <w:rPr>
          <w:sz w:val="28"/>
          <w:szCs w:val="28"/>
        </w:rPr>
      </w:pPr>
    </w:p>
    <w:p w14:paraId="60D04AD9" w14:textId="4996F643" w:rsidR="006D4A0F" w:rsidRPr="004B2C04" w:rsidRDefault="00DA5BED" w:rsidP="004B2C04">
      <w:pPr>
        <w:pStyle w:val="ListParagraph"/>
        <w:numPr>
          <w:ilvl w:val="1"/>
          <w:numId w:val="3"/>
        </w:numPr>
        <w:rPr>
          <w:sz w:val="28"/>
          <w:szCs w:val="28"/>
        </w:rPr>
      </w:pPr>
      <w:r w:rsidRPr="004B2C04">
        <w:rPr>
          <w:sz w:val="28"/>
          <w:szCs w:val="28"/>
        </w:rPr>
        <w:t>Another study of stress used an entirely different method for manipulating stress (</w:t>
      </w:r>
      <w:proofErr w:type="spellStart"/>
      <w:r w:rsidRPr="004B2C04">
        <w:rPr>
          <w:sz w:val="28"/>
          <w:szCs w:val="28"/>
        </w:rPr>
        <w:t>Trammerll</w:t>
      </w:r>
      <w:proofErr w:type="spellEnd"/>
      <w:r w:rsidRPr="004B2C04">
        <w:rPr>
          <w:sz w:val="28"/>
          <w:szCs w:val="28"/>
        </w:rPr>
        <w:t xml:space="preserve"> &amp; </w:t>
      </w:r>
      <w:proofErr w:type="spellStart"/>
      <w:r w:rsidRPr="004B2C04">
        <w:rPr>
          <w:sz w:val="28"/>
          <w:szCs w:val="28"/>
        </w:rPr>
        <w:t>Clore</w:t>
      </w:r>
      <w:proofErr w:type="spellEnd"/>
      <w:r w:rsidRPr="004B2C04">
        <w:rPr>
          <w:sz w:val="28"/>
          <w:szCs w:val="28"/>
        </w:rPr>
        <w:t xml:space="preserve">, 2014). In this study researchers induced stress </w:t>
      </w:r>
      <w:r w:rsidR="005B0FAC" w:rsidRPr="004B2C04">
        <w:rPr>
          <w:sz w:val="28"/>
          <w:szCs w:val="28"/>
        </w:rPr>
        <w:t xml:space="preserve">by having participants immerse their arm in cold water to see how stress influenced long-term memory. Results indicated that exposure to stress led to worse performance on long-term memory tasks.  </w:t>
      </w:r>
    </w:p>
    <w:p w14:paraId="00DE0C8B" w14:textId="77777777" w:rsidR="001042BF" w:rsidRPr="006D4A0F" w:rsidRDefault="001042BF" w:rsidP="001042BF">
      <w:pPr>
        <w:pStyle w:val="ListParagraph"/>
        <w:rPr>
          <w:sz w:val="28"/>
          <w:szCs w:val="28"/>
        </w:rPr>
      </w:pPr>
    </w:p>
    <w:p w14:paraId="25FDA953" w14:textId="4B4634EB" w:rsidR="007420AF" w:rsidRPr="006D4A0F" w:rsidRDefault="00F43B09" w:rsidP="005E29EE">
      <w:pPr>
        <w:spacing w:after="0"/>
        <w:rPr>
          <w:rFonts w:ascii="Candara" w:hAnsi="Candara"/>
          <w:b/>
          <w:sz w:val="28"/>
          <w:szCs w:val="28"/>
        </w:rPr>
      </w:pPr>
      <w:r w:rsidRPr="006D4A0F">
        <w:rPr>
          <w:rFonts w:ascii="Candara" w:hAnsi="Candara"/>
          <w:b/>
          <w:sz w:val="28"/>
          <w:szCs w:val="28"/>
        </w:rPr>
        <w:t>References</w:t>
      </w:r>
    </w:p>
    <w:p w14:paraId="684514BC" w14:textId="77777777" w:rsidR="00DA5BED" w:rsidRDefault="00FF321D">
      <w:pPr>
        <w:rPr>
          <w:rFonts w:ascii="Candara" w:hAnsi="Candara"/>
          <w:sz w:val="28"/>
          <w:szCs w:val="28"/>
        </w:rPr>
      </w:pPr>
      <w:r w:rsidRPr="00FF321D">
        <w:rPr>
          <w:rFonts w:ascii="Candara" w:hAnsi="Candara"/>
          <w:sz w:val="28"/>
          <w:szCs w:val="28"/>
        </w:rPr>
        <w:t xml:space="preserve">Lewandowski, G. W., Jr., Mattingly, B. A., &amp; </w:t>
      </w:r>
      <w:proofErr w:type="spellStart"/>
      <w:r w:rsidRPr="00FF321D">
        <w:rPr>
          <w:rFonts w:ascii="Candara" w:hAnsi="Candara"/>
          <w:sz w:val="28"/>
          <w:szCs w:val="28"/>
        </w:rPr>
        <w:t>Pedreiro</w:t>
      </w:r>
      <w:proofErr w:type="spellEnd"/>
      <w:r w:rsidRPr="00FF321D">
        <w:rPr>
          <w:rFonts w:ascii="Candara" w:hAnsi="Candara"/>
          <w:sz w:val="28"/>
          <w:szCs w:val="28"/>
        </w:rPr>
        <w:t xml:space="preserve">, A. (2014). Under pressure: The effects of stress on positive and negative relationship behaviors. </w:t>
      </w:r>
      <w:r w:rsidRPr="00FF321D">
        <w:rPr>
          <w:rFonts w:ascii="Candara" w:hAnsi="Candara"/>
          <w:i/>
          <w:sz w:val="28"/>
          <w:szCs w:val="28"/>
        </w:rPr>
        <w:t xml:space="preserve">Journal of Social Psychology, 154, </w:t>
      </w:r>
      <w:r w:rsidRPr="00FF321D">
        <w:rPr>
          <w:rFonts w:ascii="Candara" w:hAnsi="Candara"/>
          <w:sz w:val="28"/>
          <w:szCs w:val="28"/>
        </w:rPr>
        <w:t xml:space="preserve">463-473. </w:t>
      </w:r>
      <w:proofErr w:type="spellStart"/>
      <w:proofErr w:type="gramStart"/>
      <w:r w:rsidRPr="00FF321D">
        <w:rPr>
          <w:rFonts w:ascii="Candara" w:hAnsi="Candara"/>
          <w:sz w:val="28"/>
          <w:szCs w:val="28"/>
        </w:rPr>
        <w:t>doi</w:t>
      </w:r>
      <w:proofErr w:type="spellEnd"/>
      <w:proofErr w:type="gramEnd"/>
      <w:r w:rsidRPr="00FF321D">
        <w:rPr>
          <w:rFonts w:ascii="Candara" w:hAnsi="Candara"/>
          <w:sz w:val="28"/>
          <w:szCs w:val="28"/>
        </w:rPr>
        <w:t>: 10.1080/00224545.2014.933162</w:t>
      </w:r>
    </w:p>
    <w:p w14:paraId="32E46A02" w14:textId="27954BD9" w:rsidR="00CD24C7" w:rsidRDefault="00DA5BED">
      <w:pPr>
        <w:rPr>
          <w:rFonts w:ascii="Candara" w:hAnsi="Candara"/>
          <w:b/>
          <w:sz w:val="28"/>
          <w:szCs w:val="28"/>
          <w:u w:val="single"/>
        </w:rPr>
      </w:pPr>
      <w:r w:rsidRPr="00DA5BED">
        <w:rPr>
          <w:rFonts w:ascii="Candara" w:hAnsi="Candara"/>
          <w:sz w:val="28"/>
          <w:szCs w:val="28"/>
        </w:rPr>
        <w:t xml:space="preserve">Trammell, J. P., &amp; </w:t>
      </w:r>
      <w:proofErr w:type="spellStart"/>
      <w:r w:rsidRPr="00DA5BED">
        <w:rPr>
          <w:rFonts w:ascii="Candara" w:hAnsi="Candara"/>
          <w:sz w:val="28"/>
          <w:szCs w:val="28"/>
        </w:rPr>
        <w:t>Clore</w:t>
      </w:r>
      <w:proofErr w:type="spellEnd"/>
      <w:r w:rsidRPr="00DA5BED">
        <w:rPr>
          <w:rFonts w:ascii="Candara" w:hAnsi="Candara"/>
          <w:sz w:val="28"/>
          <w:szCs w:val="28"/>
        </w:rPr>
        <w:t>, G. L. (2014). Does stress enhance or impair memory consolidation</w:t>
      </w:r>
      <w:proofErr w:type="gramStart"/>
      <w:r w:rsidRPr="00DA5BED">
        <w:rPr>
          <w:rFonts w:ascii="Candara" w:hAnsi="Candara"/>
          <w:sz w:val="28"/>
          <w:szCs w:val="28"/>
        </w:rPr>
        <w:t>?.</w:t>
      </w:r>
      <w:proofErr w:type="gramEnd"/>
      <w:r w:rsidRPr="00DA5BED">
        <w:rPr>
          <w:rFonts w:ascii="Candara" w:hAnsi="Candara"/>
          <w:sz w:val="28"/>
          <w:szCs w:val="28"/>
        </w:rPr>
        <w:t xml:space="preserve"> </w:t>
      </w:r>
      <w:r w:rsidRPr="00DA5BED">
        <w:rPr>
          <w:rFonts w:ascii="Candara" w:hAnsi="Candara"/>
          <w:i/>
          <w:iCs/>
          <w:sz w:val="28"/>
          <w:szCs w:val="28"/>
        </w:rPr>
        <w:t xml:space="preserve">Cognition </w:t>
      </w:r>
      <w:r>
        <w:rPr>
          <w:rFonts w:ascii="Candara" w:hAnsi="Candara"/>
          <w:i/>
          <w:iCs/>
          <w:sz w:val="28"/>
          <w:szCs w:val="28"/>
        </w:rPr>
        <w:t>a</w:t>
      </w:r>
      <w:r w:rsidRPr="00DA5BED">
        <w:rPr>
          <w:rFonts w:ascii="Candara" w:hAnsi="Candara"/>
          <w:i/>
          <w:iCs/>
          <w:sz w:val="28"/>
          <w:szCs w:val="28"/>
        </w:rPr>
        <w:t>nd Emotion</w:t>
      </w:r>
      <w:r w:rsidRPr="00DA5BED">
        <w:rPr>
          <w:rFonts w:ascii="Candara" w:hAnsi="Candara"/>
          <w:sz w:val="28"/>
          <w:szCs w:val="28"/>
        </w:rPr>
        <w:t xml:space="preserve">, </w:t>
      </w:r>
      <w:r w:rsidRPr="00DA5BED">
        <w:rPr>
          <w:rFonts w:ascii="Candara" w:hAnsi="Candara"/>
          <w:i/>
          <w:iCs/>
          <w:sz w:val="28"/>
          <w:szCs w:val="28"/>
        </w:rPr>
        <w:t>28</w:t>
      </w:r>
      <w:r w:rsidRPr="00DA5BED">
        <w:rPr>
          <w:rFonts w:ascii="Candara" w:hAnsi="Candara"/>
          <w:sz w:val="28"/>
          <w:szCs w:val="28"/>
        </w:rPr>
        <w:t>(2), 361-374. doi:10.1080/02699931.2013.822346</w:t>
      </w:r>
      <w:r w:rsidR="00FF321D" w:rsidRPr="00FF321D">
        <w:rPr>
          <w:rFonts w:ascii="Candara" w:hAnsi="Candara"/>
          <w:sz w:val="28"/>
          <w:szCs w:val="28"/>
        </w:rPr>
        <w:t xml:space="preserve">   </w:t>
      </w:r>
      <w:r w:rsidR="00CD24C7">
        <w:rPr>
          <w:rFonts w:ascii="Candara" w:hAnsi="Candara"/>
          <w:b/>
          <w:sz w:val="28"/>
          <w:szCs w:val="28"/>
          <w:u w:val="single"/>
        </w:rPr>
        <w:br w:type="page"/>
      </w:r>
    </w:p>
    <w:p w14:paraId="1F5057CD" w14:textId="77777777" w:rsidR="00DA5BED" w:rsidRDefault="00DA5BED">
      <w:pPr>
        <w:rPr>
          <w:rFonts w:ascii="Candara" w:hAnsi="Candara"/>
          <w:b/>
          <w:sz w:val="28"/>
          <w:szCs w:val="28"/>
          <w:u w:val="single"/>
        </w:rPr>
      </w:pPr>
    </w:p>
    <w:p w14:paraId="33970AA4" w14:textId="5C930F8D" w:rsidR="00DB6653" w:rsidRPr="00FF321D" w:rsidRDefault="00DB6653" w:rsidP="00DB6653">
      <w:pPr>
        <w:spacing w:after="0"/>
        <w:jc w:val="center"/>
        <w:rPr>
          <w:rFonts w:ascii="Garamond" w:eastAsia="Times New Roman" w:hAnsi="Garamond" w:cs="Times New Roman"/>
          <w:b/>
          <w:iCs/>
          <w:sz w:val="44"/>
          <w:u w:val="single"/>
        </w:rPr>
      </w:pPr>
      <w:r w:rsidRPr="00FF321D">
        <w:rPr>
          <w:rFonts w:ascii="Garamond" w:eastAsia="Times New Roman" w:hAnsi="Garamond" w:cs="Times New Roman"/>
          <w:b/>
          <w:iCs/>
          <w:sz w:val="44"/>
          <w:u w:val="single"/>
        </w:rPr>
        <w:t>Math Task for Manipulation</w:t>
      </w:r>
      <w:r w:rsidR="00DA5BED">
        <w:rPr>
          <w:rFonts w:ascii="Garamond" w:eastAsia="Times New Roman" w:hAnsi="Garamond" w:cs="Times New Roman"/>
          <w:b/>
          <w:iCs/>
          <w:sz w:val="44"/>
          <w:u w:val="single"/>
        </w:rPr>
        <w:t xml:space="preserve"> of Stress</w:t>
      </w:r>
    </w:p>
    <w:p w14:paraId="16575E50" w14:textId="77777777" w:rsidR="00FF321D" w:rsidRDefault="00FF321D" w:rsidP="004C5496">
      <w:pPr>
        <w:spacing w:after="0"/>
        <w:rPr>
          <w:rFonts w:ascii="Garamond" w:eastAsia="Times New Roman" w:hAnsi="Garamond" w:cs="Times New Roman"/>
          <w:b/>
          <w:i/>
          <w:iCs/>
          <w:sz w:val="36"/>
        </w:rPr>
      </w:pPr>
    </w:p>
    <w:p w14:paraId="349821B9" w14:textId="77777777" w:rsidR="00CD24C7" w:rsidRPr="00CD24C7" w:rsidRDefault="00CD24C7" w:rsidP="004C5496">
      <w:pPr>
        <w:spacing w:after="0"/>
        <w:rPr>
          <w:rFonts w:ascii="Garamond" w:eastAsia="Times New Roman" w:hAnsi="Garamond" w:cs="Times New Roman"/>
          <w:b/>
          <w:sz w:val="36"/>
        </w:rPr>
      </w:pPr>
      <w:r w:rsidRPr="00CD24C7">
        <w:rPr>
          <w:rFonts w:ascii="Garamond" w:eastAsia="Times New Roman" w:hAnsi="Garamond" w:cs="Times New Roman"/>
          <w:b/>
          <w:i/>
          <w:iCs/>
          <w:sz w:val="36"/>
        </w:rPr>
        <w:t>INSTRUCTIONS:</w:t>
      </w:r>
      <w:r w:rsidRPr="00CD24C7">
        <w:rPr>
          <w:rFonts w:ascii="Garamond" w:eastAsia="Times New Roman" w:hAnsi="Garamond" w:cs="Times New Roman"/>
          <w:b/>
          <w:sz w:val="36"/>
        </w:rPr>
        <w:t xml:space="preserve"> Please answer each question and briefly explain how you got your answer.</w:t>
      </w:r>
    </w:p>
    <w:p w14:paraId="3705C9B5" w14:textId="77777777" w:rsidR="00CD24C7" w:rsidRPr="00CD24C7" w:rsidRDefault="00CD24C7" w:rsidP="004C5496">
      <w:pPr>
        <w:spacing w:after="0"/>
        <w:rPr>
          <w:rFonts w:ascii="Garamond" w:eastAsia="Times New Roman" w:hAnsi="Garamond" w:cs="Times New Roman"/>
          <w:b/>
          <w:sz w:val="32"/>
        </w:rPr>
      </w:pPr>
    </w:p>
    <w:p w14:paraId="7417FDB1" w14:textId="26A67F30"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 xml:space="preserve">    87, 174, 261, 348, 435, ______, ______, ______</w:t>
      </w:r>
    </w:p>
    <w:p w14:paraId="576C6071"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73BCB3AD"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2945F1E1" w14:textId="77777777" w:rsidR="00CD24C7" w:rsidRPr="00CD24C7" w:rsidRDefault="00CD24C7" w:rsidP="004C5496">
      <w:pPr>
        <w:spacing w:after="0"/>
        <w:rPr>
          <w:rFonts w:ascii="Garamond" w:eastAsia="Times New Roman" w:hAnsi="Garamond" w:cs="Times New Roman"/>
          <w:b/>
          <w:i/>
          <w:iCs/>
          <w:sz w:val="40"/>
          <w:szCs w:val="32"/>
        </w:rPr>
      </w:pPr>
    </w:p>
    <w:p w14:paraId="0AD3E5E9" w14:textId="77777777" w:rsidR="00CD24C7" w:rsidRPr="00CD24C7" w:rsidRDefault="00CD24C7" w:rsidP="004C5496">
      <w:pPr>
        <w:spacing w:after="0"/>
        <w:rPr>
          <w:rFonts w:ascii="Garamond" w:eastAsia="Times New Roman" w:hAnsi="Garamond" w:cs="Times New Roman"/>
          <w:b/>
          <w:i/>
          <w:iCs/>
          <w:sz w:val="40"/>
          <w:szCs w:val="32"/>
        </w:rPr>
      </w:pPr>
    </w:p>
    <w:p w14:paraId="7E27C2C1" w14:textId="0D0D03E6"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 xml:space="preserve">    13, 14, 16, 19, 23, 28, ______, ______, ______</w:t>
      </w:r>
    </w:p>
    <w:p w14:paraId="56675F45"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56BECF54"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7124AD9E" w14:textId="77777777" w:rsidR="00CD24C7" w:rsidRPr="00CD24C7" w:rsidRDefault="00CD24C7" w:rsidP="004C5496">
      <w:pPr>
        <w:spacing w:after="0"/>
        <w:ind w:left="360"/>
        <w:rPr>
          <w:rFonts w:ascii="Garamond" w:eastAsia="Times New Roman" w:hAnsi="Garamond" w:cs="Times New Roman"/>
          <w:b/>
          <w:i/>
          <w:iCs/>
          <w:sz w:val="40"/>
          <w:szCs w:val="32"/>
        </w:rPr>
      </w:pPr>
    </w:p>
    <w:p w14:paraId="575E5007" w14:textId="77777777" w:rsidR="00CD24C7" w:rsidRPr="00CD24C7" w:rsidRDefault="00CD24C7" w:rsidP="004C5496">
      <w:pPr>
        <w:spacing w:after="0"/>
        <w:ind w:left="360"/>
        <w:rPr>
          <w:rFonts w:ascii="Garamond" w:eastAsia="Times New Roman" w:hAnsi="Garamond" w:cs="Times New Roman"/>
          <w:b/>
          <w:i/>
          <w:iCs/>
          <w:sz w:val="40"/>
          <w:szCs w:val="32"/>
        </w:rPr>
      </w:pPr>
    </w:p>
    <w:p w14:paraId="5830F46F" w14:textId="7C2C27B8"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 xml:space="preserve">    1, 8, 22, 43, 71, 106, ______, ______, ______</w:t>
      </w:r>
    </w:p>
    <w:p w14:paraId="691E22A2"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442398A9"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24A4763F" w14:textId="77777777" w:rsidR="00CD24C7" w:rsidRPr="00CD24C7" w:rsidRDefault="00CD24C7" w:rsidP="004C5496">
      <w:pPr>
        <w:spacing w:after="0"/>
        <w:rPr>
          <w:rFonts w:ascii="Garamond" w:eastAsia="Times New Roman" w:hAnsi="Garamond" w:cs="Times New Roman"/>
          <w:b/>
          <w:i/>
          <w:iCs/>
          <w:sz w:val="40"/>
          <w:szCs w:val="32"/>
        </w:rPr>
      </w:pPr>
    </w:p>
    <w:p w14:paraId="299933CD" w14:textId="77777777" w:rsidR="00CD24C7" w:rsidRPr="00CD24C7" w:rsidRDefault="00CD24C7" w:rsidP="004C5496">
      <w:pPr>
        <w:spacing w:after="0"/>
        <w:rPr>
          <w:rFonts w:ascii="Garamond" w:eastAsia="Times New Roman" w:hAnsi="Garamond" w:cs="Times New Roman"/>
          <w:b/>
          <w:i/>
          <w:iCs/>
          <w:sz w:val="40"/>
          <w:szCs w:val="32"/>
        </w:rPr>
      </w:pPr>
    </w:p>
    <w:p w14:paraId="75651184" w14:textId="2B75FBA9"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 xml:space="preserve">    60, 30, 20, 15, 12, ______, ______, ______</w:t>
      </w:r>
    </w:p>
    <w:p w14:paraId="415DF12F"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4BFA7835"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3AA71FBC" w14:textId="77777777" w:rsidR="00CD24C7" w:rsidRDefault="00CD24C7" w:rsidP="004C5496">
      <w:pPr>
        <w:spacing w:after="0"/>
        <w:rPr>
          <w:rFonts w:ascii="Garamond" w:eastAsia="Times New Roman" w:hAnsi="Garamond" w:cs="Times New Roman"/>
          <w:b/>
          <w:i/>
          <w:iCs/>
          <w:sz w:val="40"/>
          <w:szCs w:val="32"/>
        </w:rPr>
      </w:pPr>
    </w:p>
    <w:p w14:paraId="5C6A1985" w14:textId="77777777" w:rsidR="004C5496" w:rsidRPr="00CD24C7" w:rsidRDefault="004C5496" w:rsidP="004C5496">
      <w:pPr>
        <w:spacing w:after="0"/>
        <w:rPr>
          <w:rFonts w:ascii="Garamond" w:eastAsia="Times New Roman" w:hAnsi="Garamond" w:cs="Times New Roman"/>
          <w:b/>
          <w:i/>
          <w:iCs/>
          <w:sz w:val="40"/>
          <w:szCs w:val="32"/>
        </w:rPr>
      </w:pPr>
    </w:p>
    <w:p w14:paraId="387936DB" w14:textId="6FF26302"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 xml:space="preserve">    2, 4, 12, 48, 240, 1440, ______, ______, ______</w:t>
      </w:r>
    </w:p>
    <w:p w14:paraId="1D3A34F2"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5D0DE308"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78CB8FCE" w14:textId="77777777" w:rsidR="00CD24C7" w:rsidRPr="00CD24C7" w:rsidRDefault="00CD24C7" w:rsidP="004C5496">
      <w:pPr>
        <w:spacing w:after="0"/>
        <w:ind w:left="360"/>
        <w:rPr>
          <w:rFonts w:ascii="Garamond" w:eastAsia="Times New Roman" w:hAnsi="Garamond" w:cs="Times New Roman"/>
          <w:b/>
          <w:i/>
          <w:iCs/>
          <w:sz w:val="40"/>
          <w:szCs w:val="32"/>
        </w:rPr>
      </w:pPr>
    </w:p>
    <w:p w14:paraId="4E8256D9" w14:textId="5EA07D62"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 xml:space="preserve">    4, -12, -36, -108, ______, ______, ______</w:t>
      </w:r>
    </w:p>
    <w:p w14:paraId="794A92ED"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3CF394F8"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67A6C622" w14:textId="77777777" w:rsidR="00CD24C7" w:rsidRPr="00CD24C7" w:rsidRDefault="00CD24C7" w:rsidP="004C5496">
      <w:pPr>
        <w:spacing w:after="0"/>
        <w:ind w:left="360"/>
        <w:rPr>
          <w:rFonts w:ascii="Garamond" w:eastAsia="Times New Roman" w:hAnsi="Garamond" w:cs="Times New Roman"/>
          <w:b/>
          <w:i/>
          <w:iCs/>
          <w:sz w:val="40"/>
          <w:szCs w:val="32"/>
        </w:rPr>
      </w:pPr>
    </w:p>
    <w:p w14:paraId="591A0D26" w14:textId="77777777" w:rsidR="00CD24C7" w:rsidRPr="00CD24C7" w:rsidRDefault="00CD24C7" w:rsidP="004C5496">
      <w:pPr>
        <w:spacing w:after="0"/>
        <w:ind w:left="360"/>
        <w:rPr>
          <w:rFonts w:ascii="Garamond" w:eastAsia="Times New Roman" w:hAnsi="Garamond" w:cs="Times New Roman"/>
          <w:b/>
          <w:i/>
          <w:iCs/>
          <w:sz w:val="40"/>
          <w:szCs w:val="32"/>
        </w:rPr>
      </w:pPr>
    </w:p>
    <w:p w14:paraId="57775667" w14:textId="77777777" w:rsidR="00CD24C7" w:rsidRPr="00CD24C7" w:rsidRDefault="00CD24C7" w:rsidP="004C5496">
      <w:pPr>
        <w:spacing w:after="0"/>
        <w:ind w:left="360"/>
        <w:rPr>
          <w:rFonts w:ascii="Garamond" w:eastAsia="Times New Roman" w:hAnsi="Garamond" w:cs="Times New Roman"/>
          <w:b/>
          <w:i/>
          <w:iCs/>
          <w:sz w:val="40"/>
          <w:szCs w:val="32"/>
        </w:rPr>
      </w:pPr>
    </w:p>
    <w:p w14:paraId="183A80F7" w14:textId="0615134C"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 xml:space="preserve">    1, 4, 13, 40, 121, 364, ______, ______, ______</w:t>
      </w:r>
    </w:p>
    <w:p w14:paraId="17724B84"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16C7BAE2"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07591EDC" w14:textId="77777777" w:rsidR="00CD24C7" w:rsidRPr="00CD24C7" w:rsidRDefault="00CD24C7" w:rsidP="004C5496">
      <w:pPr>
        <w:spacing w:after="0"/>
        <w:ind w:left="360"/>
        <w:rPr>
          <w:rFonts w:ascii="Garamond" w:eastAsia="Times New Roman" w:hAnsi="Garamond" w:cs="Times New Roman"/>
          <w:b/>
          <w:i/>
          <w:iCs/>
          <w:sz w:val="40"/>
          <w:szCs w:val="32"/>
        </w:rPr>
      </w:pPr>
    </w:p>
    <w:p w14:paraId="01019E97" w14:textId="77777777" w:rsidR="00CD24C7" w:rsidRPr="00CD24C7" w:rsidRDefault="00CD24C7" w:rsidP="004C5496">
      <w:pPr>
        <w:spacing w:after="0"/>
        <w:ind w:left="360"/>
        <w:rPr>
          <w:rFonts w:ascii="Garamond" w:eastAsia="Times New Roman" w:hAnsi="Garamond" w:cs="Times New Roman"/>
          <w:b/>
          <w:i/>
          <w:iCs/>
          <w:sz w:val="40"/>
          <w:szCs w:val="32"/>
        </w:rPr>
      </w:pPr>
    </w:p>
    <w:p w14:paraId="11EAD0B9" w14:textId="77777777" w:rsidR="00CD24C7" w:rsidRPr="00CD24C7" w:rsidRDefault="00CD24C7" w:rsidP="004C5496">
      <w:pPr>
        <w:spacing w:after="0"/>
        <w:ind w:left="360"/>
        <w:rPr>
          <w:rFonts w:ascii="Garamond" w:eastAsia="Times New Roman" w:hAnsi="Garamond" w:cs="Times New Roman"/>
          <w:b/>
          <w:i/>
          <w:iCs/>
          <w:sz w:val="40"/>
          <w:szCs w:val="32"/>
        </w:rPr>
      </w:pPr>
    </w:p>
    <w:p w14:paraId="7855F1BD" w14:textId="0D2FC914" w:rsidR="00CD24C7" w:rsidRPr="00CD24C7" w:rsidRDefault="004C5496" w:rsidP="004C5496">
      <w:pPr>
        <w:numPr>
          <w:ilvl w:val="0"/>
          <w:numId w:val="20"/>
        </w:numPr>
        <w:tabs>
          <w:tab w:val="left" w:pos="1440"/>
        </w:tabs>
        <w:spacing w:after="0"/>
        <w:ind w:left="360"/>
        <w:contextualSpacing/>
        <w:rPr>
          <w:rFonts w:ascii="Garamond" w:eastAsia="Times New Roman" w:hAnsi="Garamond" w:cs="Times New Roman"/>
          <w:b/>
          <w:i/>
          <w:iCs/>
          <w:sz w:val="40"/>
          <w:szCs w:val="32"/>
        </w:rPr>
      </w:pPr>
      <w:r>
        <w:rPr>
          <w:rFonts w:ascii="Garamond" w:eastAsia="Times New Roman" w:hAnsi="Garamond" w:cs="Times New Roman"/>
          <w:b/>
          <w:bCs/>
          <w:color w:val="000000"/>
          <w:sz w:val="40"/>
          <w:szCs w:val="32"/>
        </w:rPr>
        <w:t xml:space="preserve">    </w:t>
      </w:r>
      <w:r w:rsidR="00CD24C7" w:rsidRPr="00CD24C7">
        <w:rPr>
          <w:rFonts w:ascii="Garamond" w:eastAsia="Times New Roman" w:hAnsi="Garamond" w:cs="Times New Roman"/>
          <w:b/>
          <w:bCs/>
          <w:color w:val="000000"/>
          <w:sz w:val="40"/>
          <w:szCs w:val="32"/>
        </w:rPr>
        <w:t>1, 1, 2, 2, 3, 4, 4, 8, 5, 16, 6, ______, ______, ______</w:t>
      </w:r>
    </w:p>
    <w:p w14:paraId="1427EA21"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5A4DC13D"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73FB2569" w14:textId="77777777" w:rsidR="00CD24C7" w:rsidRPr="00CD24C7" w:rsidRDefault="00CD24C7" w:rsidP="004C5496">
      <w:pPr>
        <w:spacing w:after="0"/>
        <w:ind w:left="360"/>
        <w:rPr>
          <w:rFonts w:ascii="Garamond" w:eastAsia="Times New Roman" w:hAnsi="Garamond" w:cs="Times New Roman"/>
          <w:b/>
          <w:i/>
          <w:iCs/>
          <w:sz w:val="40"/>
          <w:szCs w:val="32"/>
        </w:rPr>
      </w:pPr>
    </w:p>
    <w:p w14:paraId="4E273EC0" w14:textId="77777777" w:rsidR="00CD24C7" w:rsidRPr="00CD24C7" w:rsidRDefault="00CD24C7" w:rsidP="004C5496">
      <w:pPr>
        <w:spacing w:after="0"/>
        <w:ind w:left="360"/>
        <w:rPr>
          <w:rFonts w:ascii="Garamond" w:eastAsia="Times New Roman" w:hAnsi="Garamond" w:cs="Times New Roman"/>
          <w:b/>
          <w:i/>
          <w:iCs/>
          <w:sz w:val="40"/>
          <w:szCs w:val="32"/>
        </w:rPr>
      </w:pPr>
    </w:p>
    <w:p w14:paraId="529F2EA8" w14:textId="77777777" w:rsidR="00CD24C7" w:rsidRPr="00CD24C7" w:rsidRDefault="00CD24C7" w:rsidP="004C5496">
      <w:pPr>
        <w:spacing w:after="0"/>
        <w:ind w:left="360"/>
        <w:rPr>
          <w:rFonts w:ascii="Garamond" w:eastAsia="Times New Roman" w:hAnsi="Garamond" w:cs="Times New Roman"/>
          <w:b/>
          <w:i/>
          <w:iCs/>
          <w:sz w:val="40"/>
          <w:szCs w:val="32"/>
        </w:rPr>
      </w:pPr>
    </w:p>
    <w:p w14:paraId="3FCDB3E1" w14:textId="7D41C467" w:rsidR="00CD24C7" w:rsidRPr="00CD24C7" w:rsidRDefault="004C5496" w:rsidP="004C5496">
      <w:pPr>
        <w:numPr>
          <w:ilvl w:val="0"/>
          <w:numId w:val="20"/>
        </w:numPr>
        <w:tabs>
          <w:tab w:val="left" w:pos="1440"/>
        </w:tabs>
        <w:spacing w:after="0"/>
        <w:ind w:left="360"/>
        <w:contextualSpacing/>
        <w:rPr>
          <w:rFonts w:ascii="Garamond" w:eastAsia="Times New Roman" w:hAnsi="Garamond" w:cs="Times New Roman"/>
          <w:b/>
          <w:i/>
          <w:iCs/>
          <w:sz w:val="40"/>
          <w:szCs w:val="32"/>
        </w:rPr>
      </w:pPr>
      <w:r>
        <w:rPr>
          <w:rFonts w:ascii="Garamond" w:eastAsia="Times New Roman" w:hAnsi="Garamond" w:cs="Times New Roman"/>
          <w:b/>
          <w:bCs/>
          <w:color w:val="000000"/>
          <w:sz w:val="40"/>
          <w:szCs w:val="32"/>
        </w:rPr>
        <w:t xml:space="preserve">    </w:t>
      </w:r>
      <w:r w:rsidR="00CD24C7" w:rsidRPr="00CD24C7">
        <w:rPr>
          <w:rFonts w:ascii="Garamond" w:eastAsia="Times New Roman" w:hAnsi="Garamond" w:cs="Times New Roman"/>
          <w:b/>
          <w:bCs/>
          <w:color w:val="000000"/>
          <w:sz w:val="40"/>
          <w:szCs w:val="32"/>
        </w:rPr>
        <w:t>1, 2, 4, 5, 10, 11, 22, 23, ______, ______, ______</w:t>
      </w:r>
    </w:p>
    <w:p w14:paraId="517A9834"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672DD815" w14:textId="77777777" w:rsidR="00CD24C7" w:rsidRP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64C78B9F" w14:textId="77777777" w:rsidR="00CD24C7" w:rsidRPr="00CD24C7" w:rsidRDefault="00CD24C7" w:rsidP="004C5496">
      <w:pPr>
        <w:spacing w:after="0"/>
        <w:ind w:left="360"/>
        <w:rPr>
          <w:rFonts w:ascii="Garamond" w:eastAsia="Times New Roman" w:hAnsi="Garamond" w:cs="Times New Roman"/>
          <w:b/>
          <w:i/>
          <w:iCs/>
          <w:sz w:val="40"/>
          <w:szCs w:val="32"/>
        </w:rPr>
      </w:pPr>
    </w:p>
    <w:p w14:paraId="5644457A" w14:textId="77777777" w:rsidR="00CD24C7" w:rsidRPr="00CD24C7" w:rsidRDefault="00CD24C7" w:rsidP="004C5496">
      <w:pPr>
        <w:spacing w:after="0"/>
        <w:ind w:left="360"/>
        <w:rPr>
          <w:rFonts w:ascii="Garamond" w:eastAsia="Times New Roman" w:hAnsi="Garamond" w:cs="Times New Roman"/>
          <w:b/>
          <w:i/>
          <w:iCs/>
          <w:sz w:val="40"/>
          <w:szCs w:val="32"/>
        </w:rPr>
      </w:pPr>
    </w:p>
    <w:p w14:paraId="3280977D" w14:textId="77777777" w:rsidR="00CD24C7" w:rsidRPr="00CD24C7" w:rsidRDefault="00CD24C7" w:rsidP="004C5496">
      <w:pPr>
        <w:spacing w:after="0"/>
        <w:ind w:left="360"/>
        <w:rPr>
          <w:rFonts w:ascii="Garamond" w:eastAsia="Times New Roman" w:hAnsi="Garamond" w:cs="Times New Roman"/>
          <w:b/>
          <w:i/>
          <w:iCs/>
          <w:sz w:val="40"/>
          <w:szCs w:val="32"/>
        </w:rPr>
      </w:pPr>
    </w:p>
    <w:p w14:paraId="0A406DEE" w14:textId="77777777" w:rsidR="00CD24C7" w:rsidRPr="00CD24C7" w:rsidRDefault="00CD24C7" w:rsidP="004C5496">
      <w:pPr>
        <w:numPr>
          <w:ilvl w:val="0"/>
          <w:numId w:val="20"/>
        </w:numPr>
        <w:spacing w:after="0"/>
        <w:ind w:left="360"/>
        <w:contextualSpacing/>
        <w:rPr>
          <w:rFonts w:ascii="Garamond" w:eastAsia="Times New Roman" w:hAnsi="Garamond" w:cs="Times New Roman"/>
          <w:b/>
          <w:i/>
          <w:iCs/>
          <w:sz w:val="40"/>
          <w:szCs w:val="32"/>
        </w:rPr>
      </w:pPr>
      <w:r w:rsidRPr="00CD24C7">
        <w:rPr>
          <w:rFonts w:ascii="Garamond" w:eastAsia="Times New Roman" w:hAnsi="Garamond" w:cs="Times New Roman"/>
          <w:b/>
          <w:bCs/>
          <w:color w:val="000000"/>
          <w:sz w:val="40"/>
          <w:szCs w:val="32"/>
        </w:rPr>
        <w:t>17, 19, 23, 29, 31, 37, ______, ______, ______</w:t>
      </w:r>
    </w:p>
    <w:p w14:paraId="64C5FCEE" w14:textId="77777777" w:rsidR="00CD24C7" w:rsidRDefault="00CD24C7" w:rsidP="004C5496">
      <w:pPr>
        <w:pBdr>
          <w:bottom w:val="single" w:sz="12" w:space="1" w:color="auto"/>
        </w:pBdr>
        <w:spacing w:after="0"/>
        <w:ind w:left="360"/>
        <w:rPr>
          <w:rFonts w:ascii="Garamond" w:eastAsia="Times New Roman" w:hAnsi="Garamond" w:cs="Times New Roman"/>
          <w:b/>
          <w:i/>
          <w:iCs/>
          <w:sz w:val="40"/>
          <w:szCs w:val="32"/>
        </w:rPr>
      </w:pPr>
    </w:p>
    <w:p w14:paraId="38E81320" w14:textId="77777777" w:rsidR="00DF13FE" w:rsidRDefault="00DB6653" w:rsidP="00DB6653">
      <w:pPr>
        <w:rPr>
          <w:rFonts w:ascii="Garamond" w:eastAsia="Times New Roman" w:hAnsi="Garamond" w:cs="Times New Roman"/>
          <w:b/>
          <w:i/>
          <w:iCs/>
          <w:sz w:val="32"/>
          <w:szCs w:val="32"/>
        </w:rPr>
      </w:pPr>
      <w:r>
        <w:rPr>
          <w:rFonts w:ascii="Garamond" w:eastAsia="Times New Roman" w:hAnsi="Garamond" w:cs="Times New Roman"/>
          <w:b/>
          <w:i/>
          <w:iCs/>
          <w:sz w:val="40"/>
          <w:szCs w:val="32"/>
        </w:rPr>
        <w:br w:type="page"/>
      </w:r>
      <w:r w:rsidRPr="00DF13FE">
        <w:rPr>
          <w:rFonts w:ascii="Garamond" w:eastAsia="Times New Roman" w:hAnsi="Garamond" w:cs="Times New Roman"/>
          <w:b/>
          <w:i/>
          <w:iCs/>
          <w:sz w:val="32"/>
          <w:szCs w:val="32"/>
        </w:rPr>
        <w:lastRenderedPageBreak/>
        <w:t xml:space="preserve">INSTRUCTIONS: </w:t>
      </w:r>
    </w:p>
    <w:p w14:paraId="4A3F4D98" w14:textId="3A327CA8" w:rsidR="00DB6653" w:rsidRPr="00DF13FE" w:rsidRDefault="00DB6653" w:rsidP="00DB6653">
      <w:pPr>
        <w:rPr>
          <w:rFonts w:ascii="Garamond" w:eastAsia="Times New Roman" w:hAnsi="Garamond" w:cs="Times New Roman"/>
          <w:b/>
          <w:i/>
          <w:iCs/>
          <w:sz w:val="32"/>
          <w:szCs w:val="32"/>
        </w:rPr>
      </w:pPr>
      <w:r w:rsidRPr="00DF13FE">
        <w:rPr>
          <w:rFonts w:ascii="Garamond" w:eastAsia="Times New Roman" w:hAnsi="Garamond" w:cs="Times New Roman"/>
          <w:b/>
          <w:i/>
          <w:iCs/>
          <w:sz w:val="32"/>
          <w:szCs w:val="32"/>
        </w:rPr>
        <w:t>Using the following scale, answer each question according to the way you feel at this moment.  Please place your answer in the space next to each item.</w:t>
      </w:r>
    </w:p>
    <w:p w14:paraId="79908CA4" w14:textId="77777777" w:rsidR="00DB6653" w:rsidRPr="00DF13FE" w:rsidRDefault="00DB6653" w:rsidP="00DB6653">
      <w:pPr>
        <w:rPr>
          <w:rFonts w:ascii="Garamond" w:eastAsia="Times New Roman" w:hAnsi="Garamond" w:cs="Times New Roman"/>
          <w:iCs/>
          <w:sz w:val="32"/>
          <w:szCs w:val="32"/>
        </w:rPr>
      </w:pPr>
    </w:p>
    <w:p w14:paraId="39707A45" w14:textId="77777777" w:rsidR="00DB6653" w:rsidRPr="00DF13FE" w:rsidRDefault="00DB6653" w:rsidP="00DF13FE">
      <w:pPr>
        <w:jc w:val="center"/>
        <w:rPr>
          <w:rFonts w:ascii="Garamond" w:eastAsia="Times New Roman" w:hAnsi="Garamond" w:cs="Times New Roman"/>
          <w:iCs/>
          <w:sz w:val="32"/>
          <w:szCs w:val="32"/>
        </w:rPr>
      </w:pPr>
      <w:r w:rsidRPr="00DF13FE">
        <w:rPr>
          <w:rFonts w:ascii="Garamond" w:eastAsia="Times New Roman" w:hAnsi="Garamond" w:cs="Times New Roman"/>
          <w:iCs/>
          <w:sz w:val="32"/>
          <w:szCs w:val="32"/>
        </w:rPr>
        <w:t>1               2               3               4               5               6               7</w:t>
      </w:r>
    </w:p>
    <w:p w14:paraId="2B0F8B4D" w14:textId="20CFDBBB" w:rsidR="00DB6653" w:rsidRPr="00DF13FE" w:rsidRDefault="00DB6653" w:rsidP="00DB6653">
      <w:pPr>
        <w:rPr>
          <w:rFonts w:ascii="Garamond" w:eastAsia="Times New Roman" w:hAnsi="Garamond" w:cs="Times New Roman"/>
          <w:iCs/>
          <w:sz w:val="32"/>
          <w:szCs w:val="32"/>
        </w:rPr>
      </w:pPr>
      <w:r w:rsidRPr="00DF13FE">
        <w:rPr>
          <w:rFonts w:ascii="Garamond" w:eastAsia="Times New Roman" w:hAnsi="Garamond" w:cs="Times New Roman"/>
          <w:iCs/>
          <w:sz w:val="32"/>
          <w:szCs w:val="32"/>
        </w:rPr>
        <w:t>Not At All</w:t>
      </w:r>
      <w:r w:rsidRPr="00DF13FE">
        <w:rPr>
          <w:rFonts w:ascii="Garamond" w:eastAsia="Times New Roman" w:hAnsi="Garamond" w:cs="Times New Roman"/>
          <w:iCs/>
          <w:sz w:val="32"/>
          <w:szCs w:val="32"/>
        </w:rPr>
        <w:tab/>
        <w:t xml:space="preserve">             </w:t>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t xml:space="preserve">                  </w:t>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t xml:space="preserve">      </w:t>
      </w:r>
      <w:r w:rsidR="00DF13FE">
        <w:rPr>
          <w:rFonts w:ascii="Garamond" w:eastAsia="Times New Roman" w:hAnsi="Garamond" w:cs="Times New Roman"/>
          <w:iCs/>
          <w:sz w:val="32"/>
          <w:szCs w:val="32"/>
        </w:rPr>
        <w:t xml:space="preserve">          </w:t>
      </w:r>
      <w:r w:rsidRPr="00DF13FE">
        <w:rPr>
          <w:rFonts w:ascii="Garamond" w:eastAsia="Times New Roman" w:hAnsi="Garamond" w:cs="Times New Roman"/>
          <w:iCs/>
          <w:sz w:val="32"/>
          <w:szCs w:val="32"/>
        </w:rPr>
        <w:t xml:space="preserve">  Very Much</w:t>
      </w:r>
    </w:p>
    <w:p w14:paraId="0E5FC179" w14:textId="77777777" w:rsidR="00DB6653" w:rsidRPr="00DF13FE" w:rsidRDefault="00DB6653" w:rsidP="00DB6653">
      <w:pPr>
        <w:rPr>
          <w:rFonts w:ascii="Garamond" w:eastAsia="Times New Roman" w:hAnsi="Garamond" w:cs="Times New Roman"/>
          <w:iCs/>
          <w:sz w:val="32"/>
          <w:szCs w:val="32"/>
        </w:rPr>
      </w:pPr>
      <w:r w:rsidRPr="00DF13FE">
        <w:rPr>
          <w:rFonts w:ascii="Garamond" w:eastAsia="Times New Roman" w:hAnsi="Garamond" w:cs="Times New Roman"/>
          <w:iCs/>
          <w:sz w:val="32"/>
          <w:szCs w:val="32"/>
        </w:rPr>
        <w:t xml:space="preserve">                        </w:t>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r>
      <w:r w:rsidRPr="00DF13FE">
        <w:rPr>
          <w:rFonts w:ascii="Garamond" w:eastAsia="Times New Roman" w:hAnsi="Garamond" w:cs="Times New Roman"/>
          <w:iCs/>
          <w:sz w:val="32"/>
          <w:szCs w:val="32"/>
        </w:rPr>
        <w:tab/>
        <w:t xml:space="preserve">        </w:t>
      </w:r>
    </w:p>
    <w:p w14:paraId="7D07BF6E" w14:textId="77777777" w:rsidR="00DB6653" w:rsidRPr="00DF13FE" w:rsidRDefault="00DB6653" w:rsidP="00DB6653">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_  1</w:t>
      </w:r>
      <w:proofErr w:type="gramEnd"/>
      <w:r w:rsidRPr="00DF13FE">
        <w:rPr>
          <w:rFonts w:ascii="Garamond" w:eastAsia="Times New Roman" w:hAnsi="Garamond" w:cs="Times New Roman"/>
          <w:iCs/>
          <w:sz w:val="32"/>
          <w:szCs w:val="32"/>
        </w:rPr>
        <w:t>. Happy</w:t>
      </w:r>
    </w:p>
    <w:p w14:paraId="21EC81FF" w14:textId="23679CFD" w:rsidR="00DB6653" w:rsidRPr="00DF13FE" w:rsidRDefault="00DB6653" w:rsidP="00DB6653">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_  2</w:t>
      </w:r>
      <w:proofErr w:type="gramEnd"/>
      <w:r w:rsidRPr="00DF13FE">
        <w:rPr>
          <w:rFonts w:ascii="Garamond" w:eastAsia="Times New Roman" w:hAnsi="Garamond" w:cs="Times New Roman"/>
          <w:iCs/>
          <w:sz w:val="32"/>
          <w:szCs w:val="32"/>
        </w:rPr>
        <w:t>. S</w:t>
      </w:r>
      <w:r w:rsidR="00DF13FE">
        <w:rPr>
          <w:rFonts w:ascii="Garamond" w:eastAsia="Times New Roman" w:hAnsi="Garamond" w:cs="Times New Roman"/>
          <w:iCs/>
          <w:sz w:val="32"/>
          <w:szCs w:val="32"/>
        </w:rPr>
        <w:t>tressed</w:t>
      </w:r>
    </w:p>
    <w:p w14:paraId="70FC4254" w14:textId="3068D495" w:rsidR="00DB6653" w:rsidRPr="00DF13FE" w:rsidRDefault="00DB6653" w:rsidP="00DB6653">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_  3</w:t>
      </w:r>
      <w:proofErr w:type="gramEnd"/>
      <w:r w:rsidRPr="00DF13FE">
        <w:rPr>
          <w:rFonts w:ascii="Garamond" w:eastAsia="Times New Roman" w:hAnsi="Garamond" w:cs="Times New Roman"/>
          <w:iCs/>
          <w:sz w:val="32"/>
          <w:szCs w:val="32"/>
        </w:rPr>
        <w:t>. S</w:t>
      </w:r>
      <w:r w:rsidR="00DF13FE">
        <w:rPr>
          <w:rFonts w:ascii="Garamond" w:eastAsia="Times New Roman" w:hAnsi="Garamond" w:cs="Times New Roman"/>
          <w:iCs/>
          <w:sz w:val="32"/>
          <w:szCs w:val="32"/>
        </w:rPr>
        <w:t>ad</w:t>
      </w:r>
    </w:p>
    <w:p w14:paraId="4ED5B9BB" w14:textId="75EB59FD" w:rsidR="00DB6653" w:rsidRDefault="00DB6653" w:rsidP="00DB6653">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_  4</w:t>
      </w:r>
      <w:proofErr w:type="gramEnd"/>
      <w:r w:rsidRPr="00DF13FE">
        <w:rPr>
          <w:rFonts w:ascii="Garamond" w:eastAsia="Times New Roman" w:hAnsi="Garamond" w:cs="Times New Roman"/>
          <w:iCs/>
          <w:sz w:val="32"/>
          <w:szCs w:val="32"/>
        </w:rPr>
        <w:t xml:space="preserve">. </w:t>
      </w:r>
      <w:r w:rsidR="00DF13FE">
        <w:rPr>
          <w:rFonts w:ascii="Garamond" w:eastAsia="Times New Roman" w:hAnsi="Garamond" w:cs="Times New Roman"/>
          <w:iCs/>
          <w:sz w:val="32"/>
          <w:szCs w:val="32"/>
        </w:rPr>
        <w:t>Excited</w:t>
      </w:r>
    </w:p>
    <w:p w14:paraId="0E318829" w14:textId="466D85D0" w:rsidR="00DF13FE" w:rsidRPr="00DF13FE" w:rsidRDefault="00DF13FE" w:rsidP="00DF13FE">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 xml:space="preserve">_  </w:t>
      </w:r>
      <w:r>
        <w:rPr>
          <w:rFonts w:ascii="Garamond" w:eastAsia="Times New Roman" w:hAnsi="Garamond" w:cs="Times New Roman"/>
          <w:iCs/>
          <w:sz w:val="32"/>
          <w:szCs w:val="32"/>
        </w:rPr>
        <w:t>5</w:t>
      </w:r>
      <w:proofErr w:type="gramEnd"/>
      <w:r w:rsidRPr="00DF13FE">
        <w:rPr>
          <w:rFonts w:ascii="Garamond" w:eastAsia="Times New Roman" w:hAnsi="Garamond" w:cs="Times New Roman"/>
          <w:iCs/>
          <w:sz w:val="32"/>
          <w:szCs w:val="32"/>
        </w:rPr>
        <w:t xml:space="preserve">. </w:t>
      </w:r>
      <w:r>
        <w:rPr>
          <w:rFonts w:ascii="Garamond" w:eastAsia="Times New Roman" w:hAnsi="Garamond" w:cs="Times New Roman"/>
          <w:iCs/>
          <w:sz w:val="32"/>
          <w:szCs w:val="32"/>
        </w:rPr>
        <w:t>Upset</w:t>
      </w:r>
    </w:p>
    <w:p w14:paraId="1D413642" w14:textId="65AA57B7" w:rsidR="00DF13FE" w:rsidRDefault="00DF13FE" w:rsidP="00DF13FE">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 xml:space="preserve">_  </w:t>
      </w:r>
      <w:r>
        <w:rPr>
          <w:rFonts w:ascii="Garamond" w:eastAsia="Times New Roman" w:hAnsi="Garamond" w:cs="Times New Roman"/>
          <w:iCs/>
          <w:sz w:val="32"/>
          <w:szCs w:val="32"/>
        </w:rPr>
        <w:t>6</w:t>
      </w:r>
      <w:proofErr w:type="gramEnd"/>
      <w:r w:rsidRPr="00DF13FE">
        <w:rPr>
          <w:rFonts w:ascii="Garamond" w:eastAsia="Times New Roman" w:hAnsi="Garamond" w:cs="Times New Roman"/>
          <w:iCs/>
          <w:sz w:val="32"/>
          <w:szCs w:val="32"/>
        </w:rPr>
        <w:t xml:space="preserve">. </w:t>
      </w:r>
      <w:r>
        <w:rPr>
          <w:rFonts w:ascii="Garamond" w:eastAsia="Times New Roman" w:hAnsi="Garamond" w:cs="Times New Roman"/>
          <w:iCs/>
          <w:sz w:val="32"/>
          <w:szCs w:val="32"/>
        </w:rPr>
        <w:t>Strong</w:t>
      </w:r>
    </w:p>
    <w:p w14:paraId="6B6E3976" w14:textId="76141F0A" w:rsidR="00DF13FE" w:rsidRPr="00DF13FE" w:rsidRDefault="00DF13FE" w:rsidP="00DF13FE">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 xml:space="preserve">_  </w:t>
      </w:r>
      <w:r>
        <w:rPr>
          <w:rFonts w:ascii="Garamond" w:eastAsia="Times New Roman" w:hAnsi="Garamond" w:cs="Times New Roman"/>
          <w:iCs/>
          <w:sz w:val="32"/>
          <w:szCs w:val="32"/>
        </w:rPr>
        <w:t>7</w:t>
      </w:r>
      <w:proofErr w:type="gramEnd"/>
      <w:r w:rsidRPr="00DF13FE">
        <w:rPr>
          <w:rFonts w:ascii="Garamond" w:eastAsia="Times New Roman" w:hAnsi="Garamond" w:cs="Times New Roman"/>
          <w:iCs/>
          <w:sz w:val="32"/>
          <w:szCs w:val="32"/>
        </w:rPr>
        <w:t xml:space="preserve">. </w:t>
      </w:r>
      <w:r>
        <w:rPr>
          <w:rFonts w:ascii="Garamond" w:eastAsia="Times New Roman" w:hAnsi="Garamond" w:cs="Times New Roman"/>
          <w:iCs/>
          <w:sz w:val="32"/>
          <w:szCs w:val="32"/>
        </w:rPr>
        <w:t>Proud</w:t>
      </w:r>
    </w:p>
    <w:p w14:paraId="41D4EF0C" w14:textId="43E9CC4E" w:rsidR="00DF13FE" w:rsidRPr="00DF13FE" w:rsidRDefault="00DF13FE" w:rsidP="00DF13FE">
      <w:pPr>
        <w:rPr>
          <w:rFonts w:ascii="Garamond" w:eastAsia="Times New Roman" w:hAnsi="Garamond" w:cs="Times New Roman"/>
          <w:iCs/>
          <w:sz w:val="32"/>
          <w:szCs w:val="32"/>
        </w:rPr>
      </w:pPr>
      <w:r>
        <w:rPr>
          <w:rFonts w:ascii="Garamond" w:eastAsia="Times New Roman" w:hAnsi="Garamond" w:cs="Times New Roman"/>
          <w:iCs/>
          <w:sz w:val="32"/>
          <w:szCs w:val="32"/>
        </w:rPr>
        <w:t>_____</w:t>
      </w:r>
      <w:proofErr w:type="gramStart"/>
      <w:r>
        <w:rPr>
          <w:rFonts w:ascii="Garamond" w:eastAsia="Times New Roman" w:hAnsi="Garamond" w:cs="Times New Roman"/>
          <w:iCs/>
          <w:sz w:val="32"/>
          <w:szCs w:val="32"/>
        </w:rPr>
        <w:t>_  8</w:t>
      </w:r>
      <w:proofErr w:type="gramEnd"/>
      <w:r w:rsidRPr="00DF13FE">
        <w:rPr>
          <w:rFonts w:ascii="Garamond" w:eastAsia="Times New Roman" w:hAnsi="Garamond" w:cs="Times New Roman"/>
          <w:iCs/>
          <w:sz w:val="32"/>
          <w:szCs w:val="32"/>
        </w:rPr>
        <w:t xml:space="preserve">. </w:t>
      </w:r>
      <w:r>
        <w:rPr>
          <w:rFonts w:ascii="Garamond" w:eastAsia="Times New Roman" w:hAnsi="Garamond" w:cs="Times New Roman"/>
          <w:iCs/>
          <w:sz w:val="32"/>
          <w:szCs w:val="32"/>
        </w:rPr>
        <w:t>Afraid</w:t>
      </w:r>
    </w:p>
    <w:p w14:paraId="20E37C33" w14:textId="39FD1A24" w:rsidR="00DF13FE" w:rsidRPr="00DF13FE" w:rsidRDefault="00DF13FE" w:rsidP="00DF13FE">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 xml:space="preserve">_  </w:t>
      </w:r>
      <w:r>
        <w:rPr>
          <w:rFonts w:ascii="Garamond" w:eastAsia="Times New Roman" w:hAnsi="Garamond" w:cs="Times New Roman"/>
          <w:iCs/>
          <w:sz w:val="32"/>
          <w:szCs w:val="32"/>
        </w:rPr>
        <w:t>9</w:t>
      </w:r>
      <w:proofErr w:type="gramEnd"/>
      <w:r w:rsidRPr="00DF13FE">
        <w:rPr>
          <w:rFonts w:ascii="Garamond" w:eastAsia="Times New Roman" w:hAnsi="Garamond" w:cs="Times New Roman"/>
          <w:iCs/>
          <w:sz w:val="32"/>
          <w:szCs w:val="32"/>
        </w:rPr>
        <w:t xml:space="preserve">. </w:t>
      </w:r>
      <w:r>
        <w:rPr>
          <w:rFonts w:ascii="Garamond" w:eastAsia="Times New Roman" w:hAnsi="Garamond" w:cs="Times New Roman"/>
          <w:iCs/>
          <w:sz w:val="32"/>
          <w:szCs w:val="32"/>
        </w:rPr>
        <w:t>Inspired</w:t>
      </w:r>
    </w:p>
    <w:p w14:paraId="2C394A68" w14:textId="6E97088F" w:rsidR="00DF13FE" w:rsidRPr="00DF13FE" w:rsidRDefault="00DF13FE" w:rsidP="00DF13FE">
      <w:pPr>
        <w:rPr>
          <w:rFonts w:ascii="Garamond" w:eastAsia="Times New Roman" w:hAnsi="Garamond" w:cs="Times New Roman"/>
          <w:iCs/>
          <w:sz w:val="32"/>
          <w:szCs w:val="32"/>
        </w:rPr>
      </w:pPr>
      <w:r w:rsidRPr="00DF13FE">
        <w:rPr>
          <w:rFonts w:ascii="Garamond" w:eastAsia="Times New Roman" w:hAnsi="Garamond" w:cs="Times New Roman"/>
          <w:iCs/>
          <w:sz w:val="32"/>
          <w:szCs w:val="32"/>
        </w:rPr>
        <w:t>_____</w:t>
      </w:r>
      <w:proofErr w:type="gramStart"/>
      <w:r w:rsidRPr="00DF13FE">
        <w:rPr>
          <w:rFonts w:ascii="Garamond" w:eastAsia="Times New Roman" w:hAnsi="Garamond" w:cs="Times New Roman"/>
          <w:iCs/>
          <w:sz w:val="32"/>
          <w:szCs w:val="32"/>
        </w:rPr>
        <w:t xml:space="preserve">_  </w:t>
      </w:r>
      <w:r>
        <w:rPr>
          <w:rFonts w:ascii="Garamond" w:eastAsia="Times New Roman" w:hAnsi="Garamond" w:cs="Times New Roman"/>
          <w:iCs/>
          <w:sz w:val="32"/>
          <w:szCs w:val="32"/>
        </w:rPr>
        <w:t>10</w:t>
      </w:r>
      <w:proofErr w:type="gramEnd"/>
      <w:r w:rsidRPr="00DF13FE">
        <w:rPr>
          <w:rFonts w:ascii="Garamond" w:eastAsia="Times New Roman" w:hAnsi="Garamond" w:cs="Times New Roman"/>
          <w:iCs/>
          <w:sz w:val="32"/>
          <w:szCs w:val="32"/>
        </w:rPr>
        <w:t xml:space="preserve">. </w:t>
      </w:r>
      <w:r>
        <w:rPr>
          <w:rFonts w:ascii="Garamond" w:eastAsia="Times New Roman" w:hAnsi="Garamond" w:cs="Times New Roman"/>
          <w:iCs/>
          <w:sz w:val="32"/>
          <w:szCs w:val="32"/>
        </w:rPr>
        <w:t>Nervous</w:t>
      </w:r>
    </w:p>
    <w:p w14:paraId="34639595" w14:textId="77777777" w:rsidR="00DF13FE" w:rsidRDefault="00DF13FE" w:rsidP="00DF13FE">
      <w:pPr>
        <w:rPr>
          <w:rFonts w:ascii="Garamond" w:eastAsia="Times New Roman" w:hAnsi="Garamond" w:cs="Times New Roman"/>
          <w:iCs/>
          <w:sz w:val="32"/>
          <w:szCs w:val="32"/>
        </w:rPr>
      </w:pPr>
    </w:p>
    <w:p w14:paraId="7E9F56E1" w14:textId="77777777" w:rsidR="00DF13FE" w:rsidRPr="00DF13FE" w:rsidRDefault="00DF13FE" w:rsidP="00DF13FE">
      <w:pPr>
        <w:rPr>
          <w:rFonts w:ascii="Garamond" w:eastAsia="Times New Roman" w:hAnsi="Garamond" w:cs="Times New Roman"/>
          <w:iCs/>
          <w:sz w:val="32"/>
          <w:szCs w:val="32"/>
        </w:rPr>
      </w:pPr>
    </w:p>
    <w:p w14:paraId="1301C2F6" w14:textId="77777777" w:rsidR="007C0339" w:rsidRPr="0047219B" w:rsidRDefault="007C0339" w:rsidP="007C0339">
      <w:pPr>
        <w:spacing w:after="0"/>
        <w:rPr>
          <w:rFonts w:ascii="Candara" w:hAnsi="Candara"/>
          <w:sz w:val="22"/>
          <w:szCs w:val="22"/>
        </w:rPr>
      </w:pPr>
      <w:r w:rsidRPr="0047219B">
        <w:rPr>
          <w:rFonts w:ascii="Candara" w:hAnsi="Candara"/>
          <w:sz w:val="22"/>
          <w:szCs w:val="22"/>
        </w:rPr>
        <w:t xml:space="preserve">Figure 1. </w:t>
      </w:r>
      <w:r>
        <w:rPr>
          <w:rFonts w:ascii="Candara" w:hAnsi="Candara"/>
          <w:sz w:val="22"/>
          <w:szCs w:val="22"/>
        </w:rPr>
        <w:t xml:space="preserve">Stress Level by Condition </w:t>
      </w:r>
    </w:p>
    <w:p w14:paraId="42854840" w14:textId="77777777" w:rsidR="00DF13FE" w:rsidRPr="00DF13FE" w:rsidRDefault="00DF13FE" w:rsidP="00DB6653">
      <w:pPr>
        <w:rPr>
          <w:rFonts w:ascii="Garamond" w:eastAsia="Times New Roman" w:hAnsi="Garamond" w:cs="Times New Roman"/>
          <w:iCs/>
          <w:sz w:val="32"/>
          <w:szCs w:val="32"/>
        </w:rPr>
      </w:pPr>
    </w:p>
    <w:p w14:paraId="2EA80F2B" w14:textId="77777777" w:rsidR="00DB6653" w:rsidRPr="00DB6653" w:rsidRDefault="00DB6653" w:rsidP="00DB6653">
      <w:pPr>
        <w:rPr>
          <w:rFonts w:ascii="Garamond" w:eastAsia="Times New Roman" w:hAnsi="Garamond" w:cs="Times New Roman"/>
          <w:b/>
          <w:i/>
          <w:iCs/>
          <w:sz w:val="40"/>
          <w:szCs w:val="32"/>
        </w:rPr>
      </w:pPr>
    </w:p>
    <w:p w14:paraId="12DBBF13" w14:textId="133DEF62" w:rsidR="004C5496" w:rsidRPr="00CD24C7" w:rsidRDefault="004C5496" w:rsidP="00DB6653">
      <w:pPr>
        <w:rPr>
          <w:rFonts w:ascii="Garamond" w:eastAsia="Times New Roman" w:hAnsi="Garamond" w:cs="Times New Roman"/>
          <w:b/>
          <w:i/>
          <w:iCs/>
          <w:sz w:val="40"/>
          <w:szCs w:val="32"/>
        </w:rPr>
      </w:pPr>
    </w:p>
    <w:sectPr w:rsidR="004C5496" w:rsidRPr="00CD24C7"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Aaron Kolski-Andreaco" w:date="2014-11-19T14:45:00Z" w:initials="AK">
    <w:p w14:paraId="68151374" w14:textId="25ED2574" w:rsidR="003F52B5" w:rsidRDefault="003F52B5">
      <w:pPr>
        <w:pStyle w:val="CommentText"/>
      </w:pPr>
      <w:r>
        <w:rPr>
          <w:rStyle w:val="CommentReference"/>
        </w:rPr>
        <w:annotationRef/>
      </w:r>
      <w:r>
        <w:t xml:space="preserve">I recommend more explanation of what this means for students.   This bullet point is a bit to terminology intensive.    </w:t>
      </w:r>
    </w:p>
  </w:comment>
  <w:comment w:id="15" w:author="Aaron Kolski-Andreaco" w:date="2014-11-19T15:00:00Z" w:initials="AK">
    <w:p w14:paraId="25100EEF" w14:textId="3FC241DB" w:rsidR="008D7769" w:rsidRDefault="008D7769">
      <w:pPr>
        <w:pStyle w:val="CommentText"/>
      </w:pPr>
      <w:r>
        <w:rPr>
          <w:rStyle w:val="CommentReference"/>
        </w:rPr>
        <w:annotationRef/>
      </w:r>
      <w:r>
        <w:t xml:space="preserve">Will a student immediately recognize what is meant by distractor items? </w:t>
      </w:r>
    </w:p>
  </w:comment>
  <w:comment w:id="16" w:author="Aaron Kolski-Andreaco" w:date="2014-11-19T15:01:00Z" w:initials="AK">
    <w:p w14:paraId="1A654B79" w14:textId="012EA87B" w:rsidR="008D7769" w:rsidRDefault="008D7769">
      <w:pPr>
        <w:pStyle w:val="CommentText"/>
      </w:pPr>
      <w:r>
        <w:rPr>
          <w:rStyle w:val="CommentReference"/>
        </w:rPr>
        <w:annotationRef/>
      </w:r>
      <w:r>
        <w:t xml:space="preserve">Also, how is the data quantified?   It’s not clear.  Is the frequency with which “stressed” is reported per condition an option?   How does one calculate a mean stress level, as shown in the results, based on this data.  </w:t>
      </w:r>
    </w:p>
  </w:comment>
  <w:comment w:id="19" w:author="Aaron Kolski-Andreaco" w:date="2014-11-19T14:53:00Z" w:initials="AK">
    <w:p w14:paraId="15C29202" w14:textId="58BEA6C1" w:rsidR="003F52B5" w:rsidRDefault="003F52B5">
      <w:pPr>
        <w:pStyle w:val="CommentText"/>
      </w:pPr>
      <w:r>
        <w:rPr>
          <w:rStyle w:val="CommentReference"/>
        </w:rPr>
        <w:annotationRef/>
      </w:r>
      <w:r>
        <w:t>A bit more could be said about how the stress level is calculated.   Is it based on the same type of survey that participants fill out in the experi</w:t>
      </w:r>
      <w:r w:rsidR="008D7769">
        <w:t>ment described in the procedure section.    What exactly does the mean here represent and how does it relate to the data collected in the experiment that will be demonstrated?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151374" w15:done="0"/>
  <w15:commentEx w15:paraId="25100EEF" w15:done="0"/>
  <w15:commentEx w15:paraId="1A654B79" w15:done="0"/>
  <w15:commentEx w15:paraId="15C2920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88F2289"/>
    <w:multiLevelType w:val="multilevel"/>
    <w:tmpl w:val="BC860E2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E53AA"/>
    <w:multiLevelType w:val="multilevel"/>
    <w:tmpl w:val="1FF07D0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7">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8CB34E3"/>
    <w:multiLevelType w:val="hybridMultilevel"/>
    <w:tmpl w:val="F6E8D888"/>
    <w:lvl w:ilvl="0" w:tplc="E548ACD4">
      <w:start w:val="1"/>
      <w:numFmt w:val="decimal"/>
      <w:lvlText w:val="______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D107EFF"/>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E9C4F46"/>
    <w:multiLevelType w:val="hybridMultilevel"/>
    <w:tmpl w:val="056C80A8"/>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EE5CEC"/>
    <w:multiLevelType w:val="hybridMultilevel"/>
    <w:tmpl w:val="495A9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0"/>
  </w:num>
  <w:num w:numId="4">
    <w:abstractNumId w:val="19"/>
  </w:num>
  <w:num w:numId="5">
    <w:abstractNumId w:val="1"/>
  </w:num>
  <w:num w:numId="6">
    <w:abstractNumId w:val="8"/>
  </w:num>
  <w:num w:numId="7">
    <w:abstractNumId w:val="7"/>
  </w:num>
  <w:num w:numId="8">
    <w:abstractNumId w:val="4"/>
  </w:num>
  <w:num w:numId="9">
    <w:abstractNumId w:val="6"/>
  </w:num>
  <w:num w:numId="10">
    <w:abstractNumId w:val="2"/>
  </w:num>
  <w:num w:numId="11">
    <w:abstractNumId w:val="16"/>
  </w:num>
  <w:num w:numId="12">
    <w:abstractNumId w:val="18"/>
  </w:num>
  <w:num w:numId="13">
    <w:abstractNumId w:val="10"/>
  </w:num>
  <w:num w:numId="14">
    <w:abstractNumId w:val="17"/>
  </w:num>
  <w:num w:numId="15">
    <w:abstractNumId w:val="15"/>
  </w:num>
  <w:num w:numId="16">
    <w:abstractNumId w:val="3"/>
  </w:num>
  <w:num w:numId="17">
    <w:abstractNumId w:val="5"/>
  </w:num>
  <w:num w:numId="18">
    <w:abstractNumId w:val="11"/>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0ED8"/>
    <w:rsid w:val="00006292"/>
    <w:rsid w:val="000331A6"/>
    <w:rsid w:val="0003647E"/>
    <w:rsid w:val="00040BFE"/>
    <w:rsid w:val="00042625"/>
    <w:rsid w:val="00043214"/>
    <w:rsid w:val="00055CD3"/>
    <w:rsid w:val="0006288B"/>
    <w:rsid w:val="0008196F"/>
    <w:rsid w:val="000827D0"/>
    <w:rsid w:val="000856A1"/>
    <w:rsid w:val="00086233"/>
    <w:rsid w:val="00087A81"/>
    <w:rsid w:val="00094D78"/>
    <w:rsid w:val="000B62D6"/>
    <w:rsid w:val="000C0082"/>
    <w:rsid w:val="000D4433"/>
    <w:rsid w:val="000D5EB4"/>
    <w:rsid w:val="000E0835"/>
    <w:rsid w:val="000E18C1"/>
    <w:rsid w:val="000E37D1"/>
    <w:rsid w:val="000F4AFE"/>
    <w:rsid w:val="000F62EF"/>
    <w:rsid w:val="00102FEA"/>
    <w:rsid w:val="001042BF"/>
    <w:rsid w:val="00104F3A"/>
    <w:rsid w:val="00110A0F"/>
    <w:rsid w:val="00111500"/>
    <w:rsid w:val="00120DF6"/>
    <w:rsid w:val="001231E5"/>
    <w:rsid w:val="00144E42"/>
    <w:rsid w:val="0014788F"/>
    <w:rsid w:val="00157106"/>
    <w:rsid w:val="00196AF0"/>
    <w:rsid w:val="00197D43"/>
    <w:rsid w:val="001A3051"/>
    <w:rsid w:val="001B2EF4"/>
    <w:rsid w:val="001C0374"/>
    <w:rsid w:val="001D09E4"/>
    <w:rsid w:val="001D282A"/>
    <w:rsid w:val="001D675C"/>
    <w:rsid w:val="001E31F3"/>
    <w:rsid w:val="001F7B44"/>
    <w:rsid w:val="00220B9F"/>
    <w:rsid w:val="00224B41"/>
    <w:rsid w:val="0023335E"/>
    <w:rsid w:val="00234758"/>
    <w:rsid w:val="00246720"/>
    <w:rsid w:val="0026457B"/>
    <w:rsid w:val="00265262"/>
    <w:rsid w:val="002717BF"/>
    <w:rsid w:val="00271875"/>
    <w:rsid w:val="00275004"/>
    <w:rsid w:val="00276F9E"/>
    <w:rsid w:val="00280DB1"/>
    <w:rsid w:val="00284393"/>
    <w:rsid w:val="0029274E"/>
    <w:rsid w:val="0029368B"/>
    <w:rsid w:val="00297F57"/>
    <w:rsid w:val="002A5EF1"/>
    <w:rsid w:val="002C5D4D"/>
    <w:rsid w:val="002E0FB9"/>
    <w:rsid w:val="002E4C16"/>
    <w:rsid w:val="003169CB"/>
    <w:rsid w:val="003344E7"/>
    <w:rsid w:val="00343B29"/>
    <w:rsid w:val="00352FFD"/>
    <w:rsid w:val="00365FFF"/>
    <w:rsid w:val="0037017F"/>
    <w:rsid w:val="00374D97"/>
    <w:rsid w:val="00375E64"/>
    <w:rsid w:val="0038250B"/>
    <w:rsid w:val="003A1753"/>
    <w:rsid w:val="003B5EBF"/>
    <w:rsid w:val="003B7B1E"/>
    <w:rsid w:val="003C0DCC"/>
    <w:rsid w:val="003D512C"/>
    <w:rsid w:val="003D5CB0"/>
    <w:rsid w:val="003E27F9"/>
    <w:rsid w:val="003F0559"/>
    <w:rsid w:val="003F4F10"/>
    <w:rsid w:val="003F52B5"/>
    <w:rsid w:val="00400A4F"/>
    <w:rsid w:val="00402D6D"/>
    <w:rsid w:val="00406861"/>
    <w:rsid w:val="00465010"/>
    <w:rsid w:val="00465A3B"/>
    <w:rsid w:val="00467282"/>
    <w:rsid w:val="0047219B"/>
    <w:rsid w:val="00472625"/>
    <w:rsid w:val="00485705"/>
    <w:rsid w:val="004924E5"/>
    <w:rsid w:val="004942A2"/>
    <w:rsid w:val="004B2C04"/>
    <w:rsid w:val="004B3C7D"/>
    <w:rsid w:val="004C5496"/>
    <w:rsid w:val="004C624A"/>
    <w:rsid w:val="004E53D7"/>
    <w:rsid w:val="004F2537"/>
    <w:rsid w:val="00506F69"/>
    <w:rsid w:val="00514D39"/>
    <w:rsid w:val="0051701C"/>
    <w:rsid w:val="00520EF7"/>
    <w:rsid w:val="0053604D"/>
    <w:rsid w:val="005367D1"/>
    <w:rsid w:val="005718EA"/>
    <w:rsid w:val="00577032"/>
    <w:rsid w:val="005833F9"/>
    <w:rsid w:val="005957E7"/>
    <w:rsid w:val="005964D4"/>
    <w:rsid w:val="00596973"/>
    <w:rsid w:val="005A5F0C"/>
    <w:rsid w:val="005B0FAC"/>
    <w:rsid w:val="005C2C4B"/>
    <w:rsid w:val="005C6A8E"/>
    <w:rsid w:val="005D1243"/>
    <w:rsid w:val="005D6EC0"/>
    <w:rsid w:val="005E1710"/>
    <w:rsid w:val="005E1B6B"/>
    <w:rsid w:val="005E29EE"/>
    <w:rsid w:val="005E3CED"/>
    <w:rsid w:val="005E6F02"/>
    <w:rsid w:val="005F0C83"/>
    <w:rsid w:val="005F76F4"/>
    <w:rsid w:val="006002EA"/>
    <w:rsid w:val="0061253B"/>
    <w:rsid w:val="00631C5D"/>
    <w:rsid w:val="006407D4"/>
    <w:rsid w:val="00647ADA"/>
    <w:rsid w:val="00650C97"/>
    <w:rsid w:val="0065357E"/>
    <w:rsid w:val="0068011B"/>
    <w:rsid w:val="00686A23"/>
    <w:rsid w:val="0068703B"/>
    <w:rsid w:val="0069134D"/>
    <w:rsid w:val="00697969"/>
    <w:rsid w:val="006D07B4"/>
    <w:rsid w:val="006D1BC6"/>
    <w:rsid w:val="006D4A0F"/>
    <w:rsid w:val="006D61B3"/>
    <w:rsid w:val="006F6B36"/>
    <w:rsid w:val="006F7728"/>
    <w:rsid w:val="006F7B45"/>
    <w:rsid w:val="007012D4"/>
    <w:rsid w:val="00701AF2"/>
    <w:rsid w:val="0071115D"/>
    <w:rsid w:val="007175E1"/>
    <w:rsid w:val="00722FBA"/>
    <w:rsid w:val="00722FDA"/>
    <w:rsid w:val="00725200"/>
    <w:rsid w:val="0072608C"/>
    <w:rsid w:val="007420AF"/>
    <w:rsid w:val="00743573"/>
    <w:rsid w:val="007609A2"/>
    <w:rsid w:val="0078661C"/>
    <w:rsid w:val="007975EB"/>
    <w:rsid w:val="007B2F71"/>
    <w:rsid w:val="007B4F48"/>
    <w:rsid w:val="007C0339"/>
    <w:rsid w:val="007C673C"/>
    <w:rsid w:val="007D57D6"/>
    <w:rsid w:val="007D7B26"/>
    <w:rsid w:val="008217FA"/>
    <w:rsid w:val="00822B0D"/>
    <w:rsid w:val="0086040C"/>
    <w:rsid w:val="00863E7D"/>
    <w:rsid w:val="00864C1E"/>
    <w:rsid w:val="008710B8"/>
    <w:rsid w:val="00871C45"/>
    <w:rsid w:val="00892B4A"/>
    <w:rsid w:val="00896A39"/>
    <w:rsid w:val="008A1F68"/>
    <w:rsid w:val="008B6356"/>
    <w:rsid w:val="008C1299"/>
    <w:rsid w:val="008C4ED3"/>
    <w:rsid w:val="008C7D06"/>
    <w:rsid w:val="008D25C3"/>
    <w:rsid w:val="008D7769"/>
    <w:rsid w:val="008F2501"/>
    <w:rsid w:val="008F5101"/>
    <w:rsid w:val="00903500"/>
    <w:rsid w:val="00905085"/>
    <w:rsid w:val="00905C2A"/>
    <w:rsid w:val="00914CC7"/>
    <w:rsid w:val="00921AEC"/>
    <w:rsid w:val="009306CB"/>
    <w:rsid w:val="00932EBC"/>
    <w:rsid w:val="0095435F"/>
    <w:rsid w:val="00965883"/>
    <w:rsid w:val="00965C6C"/>
    <w:rsid w:val="00965EC4"/>
    <w:rsid w:val="00966DEE"/>
    <w:rsid w:val="00971B68"/>
    <w:rsid w:val="00974B56"/>
    <w:rsid w:val="00976651"/>
    <w:rsid w:val="00977727"/>
    <w:rsid w:val="009A2A45"/>
    <w:rsid w:val="009B3F8A"/>
    <w:rsid w:val="009C5EE9"/>
    <w:rsid w:val="009C6E60"/>
    <w:rsid w:val="009D0495"/>
    <w:rsid w:val="009D4C9A"/>
    <w:rsid w:val="009D7758"/>
    <w:rsid w:val="009E5A8C"/>
    <w:rsid w:val="009E7EFD"/>
    <w:rsid w:val="009F1E3A"/>
    <w:rsid w:val="009F2B48"/>
    <w:rsid w:val="009F77C3"/>
    <w:rsid w:val="00A00A9B"/>
    <w:rsid w:val="00A0514A"/>
    <w:rsid w:val="00A0577C"/>
    <w:rsid w:val="00A061B3"/>
    <w:rsid w:val="00A10E92"/>
    <w:rsid w:val="00A21637"/>
    <w:rsid w:val="00A40768"/>
    <w:rsid w:val="00A426FC"/>
    <w:rsid w:val="00A429B0"/>
    <w:rsid w:val="00A45FBB"/>
    <w:rsid w:val="00A5151C"/>
    <w:rsid w:val="00A542D2"/>
    <w:rsid w:val="00A5752A"/>
    <w:rsid w:val="00A74D74"/>
    <w:rsid w:val="00A87CEE"/>
    <w:rsid w:val="00A90571"/>
    <w:rsid w:val="00A94ADE"/>
    <w:rsid w:val="00A951D4"/>
    <w:rsid w:val="00AA1E58"/>
    <w:rsid w:val="00AE085A"/>
    <w:rsid w:val="00AF196C"/>
    <w:rsid w:val="00AF656D"/>
    <w:rsid w:val="00B132BD"/>
    <w:rsid w:val="00B42E60"/>
    <w:rsid w:val="00B52A43"/>
    <w:rsid w:val="00B5770E"/>
    <w:rsid w:val="00BA2824"/>
    <w:rsid w:val="00BA3113"/>
    <w:rsid w:val="00BB5081"/>
    <w:rsid w:val="00BC1996"/>
    <w:rsid w:val="00BD1CEE"/>
    <w:rsid w:val="00BD2A94"/>
    <w:rsid w:val="00BE2A1D"/>
    <w:rsid w:val="00BE6D83"/>
    <w:rsid w:val="00BE73EF"/>
    <w:rsid w:val="00BF2B39"/>
    <w:rsid w:val="00BF60C8"/>
    <w:rsid w:val="00C023F2"/>
    <w:rsid w:val="00C124F6"/>
    <w:rsid w:val="00C265F5"/>
    <w:rsid w:val="00C33AE3"/>
    <w:rsid w:val="00C40736"/>
    <w:rsid w:val="00C40DEA"/>
    <w:rsid w:val="00C45D2B"/>
    <w:rsid w:val="00C47C32"/>
    <w:rsid w:val="00C646FE"/>
    <w:rsid w:val="00C73ED3"/>
    <w:rsid w:val="00CB069C"/>
    <w:rsid w:val="00CB0BF1"/>
    <w:rsid w:val="00CB3205"/>
    <w:rsid w:val="00CD24C7"/>
    <w:rsid w:val="00CD479D"/>
    <w:rsid w:val="00CF2362"/>
    <w:rsid w:val="00D14FEB"/>
    <w:rsid w:val="00D21442"/>
    <w:rsid w:val="00D32195"/>
    <w:rsid w:val="00D406EF"/>
    <w:rsid w:val="00D44C9A"/>
    <w:rsid w:val="00D47164"/>
    <w:rsid w:val="00D53A0F"/>
    <w:rsid w:val="00D576D8"/>
    <w:rsid w:val="00D668C2"/>
    <w:rsid w:val="00D66E25"/>
    <w:rsid w:val="00D67924"/>
    <w:rsid w:val="00D72064"/>
    <w:rsid w:val="00D72AAC"/>
    <w:rsid w:val="00D746A6"/>
    <w:rsid w:val="00D808F8"/>
    <w:rsid w:val="00D80EED"/>
    <w:rsid w:val="00D846FF"/>
    <w:rsid w:val="00D91AFD"/>
    <w:rsid w:val="00DA5BED"/>
    <w:rsid w:val="00DB6653"/>
    <w:rsid w:val="00DC7E8A"/>
    <w:rsid w:val="00DD2B35"/>
    <w:rsid w:val="00DE06A2"/>
    <w:rsid w:val="00DE5166"/>
    <w:rsid w:val="00DF13FE"/>
    <w:rsid w:val="00DF5C6B"/>
    <w:rsid w:val="00E00AEE"/>
    <w:rsid w:val="00E16921"/>
    <w:rsid w:val="00E30F29"/>
    <w:rsid w:val="00E41AB5"/>
    <w:rsid w:val="00E42291"/>
    <w:rsid w:val="00E43DCD"/>
    <w:rsid w:val="00E458D3"/>
    <w:rsid w:val="00E46CE9"/>
    <w:rsid w:val="00E47A30"/>
    <w:rsid w:val="00E5292F"/>
    <w:rsid w:val="00E53AC5"/>
    <w:rsid w:val="00E65E8E"/>
    <w:rsid w:val="00E7389B"/>
    <w:rsid w:val="00E7391E"/>
    <w:rsid w:val="00E853DC"/>
    <w:rsid w:val="00E917A2"/>
    <w:rsid w:val="00E9270E"/>
    <w:rsid w:val="00E96BAC"/>
    <w:rsid w:val="00EA04E1"/>
    <w:rsid w:val="00EB7848"/>
    <w:rsid w:val="00EC15E5"/>
    <w:rsid w:val="00EC4040"/>
    <w:rsid w:val="00ED45AC"/>
    <w:rsid w:val="00EE242D"/>
    <w:rsid w:val="00EE3C22"/>
    <w:rsid w:val="00EE673B"/>
    <w:rsid w:val="00EF000E"/>
    <w:rsid w:val="00EF17C0"/>
    <w:rsid w:val="00EF3B73"/>
    <w:rsid w:val="00EF7BE1"/>
    <w:rsid w:val="00F1639E"/>
    <w:rsid w:val="00F23EC0"/>
    <w:rsid w:val="00F32DD1"/>
    <w:rsid w:val="00F4229A"/>
    <w:rsid w:val="00F43B09"/>
    <w:rsid w:val="00F47442"/>
    <w:rsid w:val="00F55072"/>
    <w:rsid w:val="00F6655A"/>
    <w:rsid w:val="00F9439B"/>
    <w:rsid w:val="00FA5C9A"/>
    <w:rsid w:val="00FB1687"/>
    <w:rsid w:val="00FC20FF"/>
    <w:rsid w:val="00FD2299"/>
    <w:rsid w:val="00FD6CB6"/>
    <w:rsid w:val="00FD7E7B"/>
    <w:rsid w:val="00FE2795"/>
    <w:rsid w:val="00FF2803"/>
    <w:rsid w:val="00FF321D"/>
    <w:rsid w:val="00FF5D08"/>
    <w:rsid w:val="00FF74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FB884AE4-D27A-413F-999C-6AC842E8E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1326</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8873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cp:lastPrinted>2014-08-21T17:05:00Z</cp:lastPrinted>
  <dcterms:created xsi:type="dcterms:W3CDTF">2014-11-26T19:18:00Z</dcterms:created>
  <dcterms:modified xsi:type="dcterms:W3CDTF">2014-11-26T19:22:00Z</dcterms:modified>
</cp:coreProperties>
</file>