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A918F8" w14:textId="77777777" w:rsidR="00B70D0A" w:rsidRDefault="00B70D0A" w:rsidP="00B70D0A">
      <w:r w:rsidRPr="009C5752">
        <w:rPr>
          <w:b/>
          <w:sz w:val="28"/>
          <w:szCs w:val="28"/>
        </w:rPr>
        <w:t>PI</w:t>
      </w:r>
      <w:r>
        <w:rPr>
          <w:b/>
          <w:sz w:val="28"/>
          <w:szCs w:val="28"/>
        </w:rPr>
        <w:t>/Author</w:t>
      </w:r>
      <w:r w:rsidRPr="009C5752">
        <w:rPr>
          <w:b/>
          <w:sz w:val="28"/>
          <w:szCs w:val="28"/>
        </w:rPr>
        <w:t xml:space="preserve"> Name:</w:t>
      </w:r>
      <w:r>
        <w:t xml:space="preserve">  Dr. Luisa A. </w:t>
      </w:r>
      <w:proofErr w:type="spellStart"/>
      <w:r>
        <w:t>Ikner</w:t>
      </w:r>
      <w:proofErr w:type="spellEnd"/>
      <w:r>
        <w:t xml:space="preserve">, Bradley Schmitz, Dr. Charles P. </w:t>
      </w:r>
      <w:proofErr w:type="spellStart"/>
      <w:r>
        <w:t>Gerba</w:t>
      </w:r>
      <w:proofErr w:type="spellEnd"/>
      <w:r>
        <w:t>, and Dr. Ian L. Pepper</w:t>
      </w:r>
    </w:p>
    <w:p w14:paraId="26B303E4" w14:textId="77777777" w:rsidR="00B70D0A" w:rsidRDefault="00B70D0A"/>
    <w:p w14:paraId="221976FF" w14:textId="2D6C7273" w:rsidR="008E3755" w:rsidRDefault="00B70D0A">
      <w:r>
        <w:t>Environmental Science Education Title</w:t>
      </w:r>
      <w:r w:rsidR="008E3755">
        <w:t>: Filamentous Fungi</w:t>
      </w:r>
    </w:p>
    <w:p w14:paraId="45F6D693" w14:textId="77777777" w:rsidR="008E3755" w:rsidRDefault="008E3755"/>
    <w:p w14:paraId="29929940" w14:textId="683ED6D8" w:rsidR="008E3755" w:rsidRPr="00B70D0A" w:rsidRDefault="008E3755">
      <w:r w:rsidRPr="00CD2C7C">
        <w:rPr>
          <w:b/>
        </w:rPr>
        <w:t>Overview:</w:t>
      </w:r>
      <w:r>
        <w:br/>
      </w:r>
      <w:r w:rsidR="00B70D0A">
        <w:t>The goal of this experiment</w:t>
      </w:r>
      <w:r>
        <w:t xml:space="preserve"> is to isolate, observe, and quantify filamentous soil fungi using dilution and plating techniques.</w:t>
      </w:r>
      <w:r>
        <w:br/>
      </w:r>
      <w:r>
        <w:br/>
      </w:r>
      <w:r w:rsidRPr="00B203D6">
        <w:t>Fungi are heterotrophic eukaryotic organisms, and with the exception of yeasts, are aerobic. They are abundant in surface soils and important for their role in nutrient cycling and decomposition of organic matter and organic contaminants</w:t>
      </w:r>
      <w:r w:rsidR="002066EF" w:rsidRPr="00B203D6">
        <w:t>.</w:t>
      </w:r>
      <w:r w:rsidRPr="00B203D6">
        <w:t xml:space="preserve"> White rot fungi (</w:t>
      </w:r>
      <w:proofErr w:type="spellStart"/>
      <w:r w:rsidRPr="00B203D6">
        <w:t>phanerochaete</w:t>
      </w:r>
      <w:proofErr w:type="spellEnd"/>
      <w:r w:rsidRPr="00B203D6">
        <w:t xml:space="preserve"> </w:t>
      </w:r>
      <w:proofErr w:type="spellStart"/>
      <w:r w:rsidRPr="00B203D6">
        <w:t>chryosporium</w:t>
      </w:r>
      <w:proofErr w:type="spellEnd"/>
      <w:r w:rsidRPr="00B203D6">
        <w:t>)</w:t>
      </w:r>
      <w:ins w:id="0" w:author="Ian Pepper" w:date="2014-12-16T14:30:00Z">
        <w:r w:rsidR="006D0D50">
          <w:t xml:space="preserve"> </w:t>
        </w:r>
      </w:ins>
      <w:r w:rsidR="00B203D6">
        <w:t>(</w:t>
      </w:r>
      <w:r w:rsidR="002E607A">
        <w:t>F</w:t>
      </w:r>
      <w:r w:rsidR="00B203D6">
        <w:t>ig 1)</w:t>
      </w:r>
      <w:r w:rsidRPr="00B70D0A">
        <w:t xml:space="preserve"> for example are known to degrade aromatics.</w:t>
      </w:r>
    </w:p>
    <w:p w14:paraId="780DE98A" w14:textId="7E0A328E" w:rsidR="008E3755" w:rsidRPr="00B70D0A" w:rsidRDefault="008E3755">
      <w:r w:rsidRPr="00B70D0A">
        <w:t>Since soils generally contain millions of fungi per gram, a dilution series of the soil is</w:t>
      </w:r>
      <w:r w:rsidR="00B70D0A" w:rsidRPr="00B70D0A">
        <w:t xml:space="preserve"> often</w:t>
      </w:r>
      <w:r w:rsidRPr="00B70D0A">
        <w:t xml:space="preserve"> made by suspending a given amount of soil in a dispersing solution (often deionized water), and transferring aliquots of the suspensions to fresh solution</w:t>
      </w:r>
      <w:r w:rsidR="00B70D0A" w:rsidRPr="00B70D0A">
        <w:t>,</w:t>
      </w:r>
      <w:r w:rsidRPr="00B70D0A">
        <w:t xml:space="preserve"> until the suspension is diluted sufficiently to allow individual discrete fungal colonies to grow on the agar plates</w:t>
      </w:r>
      <w:r w:rsidR="002066EF" w:rsidRPr="00B70D0A">
        <w:t xml:space="preserve"> (Fig. 4.2)</w:t>
      </w:r>
      <w:r w:rsidRPr="00B70D0A">
        <w:t xml:space="preserve">. </w:t>
      </w:r>
    </w:p>
    <w:p w14:paraId="48C5434D" w14:textId="06158F1D" w:rsidR="000915FD" w:rsidRDefault="008E3755">
      <w:r w:rsidRPr="00B70D0A">
        <w:t xml:space="preserve">After inoculation on several replicate agar plates, the plates are incubated at </w:t>
      </w:r>
      <w:r w:rsidR="002066EF" w:rsidRPr="00B70D0A">
        <w:t>25°C</w:t>
      </w:r>
      <w:r w:rsidRPr="00B70D0A">
        <w:t xml:space="preserve"> and counted after they have formed macroscopic fungal colonies (</w:t>
      </w:r>
      <w:r w:rsidR="002066EF" w:rsidRPr="00B70D0A">
        <w:t>Figure 4.2</w:t>
      </w:r>
      <w:r w:rsidRPr="00B70D0A">
        <w:t xml:space="preserve">). Because the assumption is that one fungal colony is derived from one organism, the term </w:t>
      </w:r>
      <w:r w:rsidR="002066EF" w:rsidRPr="00B70D0A">
        <w:rPr>
          <w:b/>
        </w:rPr>
        <w:t>Colony</w:t>
      </w:r>
      <w:r w:rsidRPr="00B70D0A">
        <w:rPr>
          <w:b/>
        </w:rPr>
        <w:t xml:space="preserve"> Forming Units (CFUs)</w:t>
      </w:r>
      <w:r w:rsidRPr="00B70D0A">
        <w:t xml:space="preserve"> is used in the final analysis, with the results expressed in terms of CFUs per gram of oven dry soil.</w:t>
      </w:r>
      <w:r>
        <w:t xml:space="preserve"> </w:t>
      </w:r>
    </w:p>
    <w:p w14:paraId="52B3B7AA" w14:textId="7B2D05B4" w:rsidR="000915FD" w:rsidRDefault="001162C6">
      <w:r>
        <w:t>Normal</w:t>
      </w:r>
      <w:r w:rsidR="000915FD">
        <w:t xml:space="preserve"> </w:t>
      </w:r>
      <w:proofErr w:type="spellStart"/>
      <w:r w:rsidR="000915FD">
        <w:t>culturable</w:t>
      </w:r>
      <w:proofErr w:type="spellEnd"/>
      <w:r w:rsidR="000915FD">
        <w:t xml:space="preserve"> fungal counts from fertile soil </w:t>
      </w:r>
      <w:r>
        <w:t>are in the range of</w:t>
      </w:r>
      <w:r w:rsidR="000915FD">
        <w:t xml:space="preserve"> 10</w:t>
      </w:r>
      <w:r w:rsidR="000915FD">
        <w:rPr>
          <w:vertAlign w:val="superscript"/>
        </w:rPr>
        <w:t>6</w:t>
      </w:r>
      <w:r>
        <w:t>-10</w:t>
      </w:r>
      <w:r>
        <w:rPr>
          <w:vertAlign w:val="superscript"/>
        </w:rPr>
        <w:t>6</w:t>
      </w:r>
      <w:r w:rsidR="00B70D0A">
        <w:rPr>
          <w:vertAlign w:val="superscript"/>
        </w:rPr>
        <w:t xml:space="preserve"> </w:t>
      </w:r>
      <w:r w:rsidR="000915FD">
        <w:t xml:space="preserve">fungal “propagules” (spores, hyphae, or </w:t>
      </w:r>
      <w:proofErr w:type="spellStart"/>
      <w:r w:rsidR="000915FD">
        <w:t>hyphal</w:t>
      </w:r>
      <w:proofErr w:type="spellEnd"/>
      <w:r w:rsidR="000915FD">
        <w:t xml:space="preserve"> fragments) per gram of dry soil.</w:t>
      </w:r>
      <w:r w:rsidR="00CD2C7C">
        <w:t xml:space="preserve"> </w:t>
      </w:r>
      <w:proofErr w:type="spellStart"/>
      <w:r w:rsidR="00CD2C7C">
        <w:t>Culturable</w:t>
      </w:r>
      <w:proofErr w:type="spellEnd"/>
      <w:r w:rsidR="00CD2C7C">
        <w:t xml:space="preserve"> plate counts have been in use for enumerating organisms since the nineteenth century. They continue to be used today as they are inexpensive to perform, require little labor, are quick, and are fairly reproducible. However, they do suffer from a number of errors which must be considered when evaluating the results. </w:t>
      </w:r>
      <w:r>
        <w:t>The most significant of these errors is the fact that many organisms will not culture on media plates.</w:t>
      </w:r>
    </w:p>
    <w:p w14:paraId="5399D4AA" w14:textId="77777777" w:rsidR="000915FD" w:rsidRDefault="000915FD">
      <w:r w:rsidRPr="000915FD">
        <w:rPr>
          <w:b/>
        </w:rPr>
        <w:t>Procedure:</w:t>
      </w:r>
      <w:r w:rsidRPr="000915FD">
        <w:rPr>
          <w:b/>
        </w:rPr>
        <w:br/>
        <w:t>First Period</w:t>
      </w:r>
      <w:r>
        <w:br/>
      </w:r>
      <w:r w:rsidRPr="000915FD">
        <w:rPr>
          <w:u w:val="single"/>
        </w:rPr>
        <w:t xml:space="preserve">Materials: </w:t>
      </w:r>
      <w:r>
        <w:br/>
        <w:t>25g fresh soil of each soil type</w:t>
      </w:r>
      <w:r>
        <w:br/>
        <w:t>deionized water</w:t>
      </w:r>
      <w:r>
        <w:br/>
        <w:t>25-mL pipette</w:t>
      </w:r>
      <w:r>
        <w:br/>
      </w:r>
      <w:proofErr w:type="spellStart"/>
      <w:r>
        <w:t>pipette</w:t>
      </w:r>
      <w:proofErr w:type="spellEnd"/>
      <w:r>
        <w:t xml:space="preserve"> bulb</w:t>
      </w:r>
      <w:r>
        <w:br/>
        <w:t>1 plastic vial for each soil type</w:t>
      </w:r>
      <w:r>
        <w:br/>
        <w:t>rubber bands</w:t>
      </w:r>
      <w:r>
        <w:br/>
        <w:t>plastic wrap</w:t>
      </w:r>
      <w:r>
        <w:br/>
      </w:r>
      <w:proofErr w:type="spellStart"/>
      <w:r>
        <w:t>benchtop</w:t>
      </w:r>
      <w:proofErr w:type="spellEnd"/>
      <w:r>
        <w:t xml:space="preserve"> balance (±0.01g)</w:t>
      </w:r>
    </w:p>
    <w:p w14:paraId="4F806AC7" w14:textId="60F30DCD" w:rsidR="000915FD" w:rsidRDefault="000915FD">
      <w:r>
        <w:rPr>
          <w:u w:val="single"/>
        </w:rPr>
        <w:t>Steps:</w:t>
      </w:r>
      <w:r>
        <w:rPr>
          <w:u w:val="single"/>
        </w:rPr>
        <w:br/>
      </w:r>
      <w:r>
        <w:t xml:space="preserve">1. Calculate the amount of water that needs to be added to 25g of soil to amend the soil moisture </w:t>
      </w:r>
      <w:r>
        <w:lastRenderedPageBreak/>
        <w:t xml:space="preserve">content to a </w:t>
      </w:r>
      <w:r w:rsidR="00D97406">
        <w:t>10% on a dry weight basis</w:t>
      </w:r>
      <w:r>
        <w:t xml:space="preserve">. Next, add that amount of moisture (deionized water) to 25g of the soil. </w:t>
      </w:r>
      <w:r w:rsidR="00D97406">
        <w:t xml:space="preserve"> The equation to determine the initial moisture </w:t>
      </w:r>
      <w:r w:rsidR="009B6C31">
        <w:t>content</w:t>
      </w:r>
      <w:r w:rsidR="00D97406">
        <w:t xml:space="preserve"> of the soil is:</w:t>
      </w:r>
    </w:p>
    <w:p w14:paraId="26AF695E" w14:textId="4A22E9E3" w:rsidR="00D97406" w:rsidRPr="00D97406" w:rsidRDefault="00D97406">
      <w:pPr>
        <w:rPr>
          <w:rFonts w:eastAsiaTheme="minorEastAsia"/>
        </w:rPr>
      </w:pPr>
      <m:oMathPara>
        <m:oMath>
          <m:r>
            <w:rPr>
              <w:rFonts w:ascii="Cambria Math" w:hAnsi="Cambria Math" w:cs="Cambria Math"/>
            </w:rPr>
            <m:t xml:space="preserve">% MC= </m:t>
          </m:r>
          <m:f>
            <m:fPr>
              <m:ctrlPr>
                <w:rPr>
                  <w:rFonts w:ascii="Cambria Math" w:hAnsi="Cambria Math"/>
                </w:rPr>
              </m:ctrlPr>
            </m:fPr>
            <m:num>
              <m:r>
                <m:rPr>
                  <m:sty m:val="p"/>
                </m:rPr>
                <w:rPr>
                  <w:rFonts w:ascii="Cambria Math" w:hAnsi="Cambria Math" w:cs="Cambria Math"/>
                </w:rPr>
                <m:t>W-D</m:t>
              </m:r>
            </m:num>
            <m:den>
              <m:r>
                <m:rPr>
                  <m:sty m:val="p"/>
                </m:rPr>
                <w:rPr>
                  <w:rFonts w:ascii="Cambria Math" w:hAnsi="Cambria Math" w:cs="Cambria Math"/>
                </w:rPr>
                <m:t>D</m:t>
              </m:r>
            </m:den>
          </m:f>
        </m:oMath>
      </m:oMathPara>
    </w:p>
    <w:p w14:paraId="0BD47A8A" w14:textId="77777777" w:rsidR="00501FF1" w:rsidRDefault="00501FF1">
      <w:pPr>
        <w:rPr>
          <w:rFonts w:eastAsiaTheme="minorEastAsia"/>
        </w:rPr>
      </w:pPr>
    </w:p>
    <w:p w14:paraId="716DBE9F" w14:textId="77777777" w:rsidR="00501FF1" w:rsidRDefault="00501FF1">
      <w:pPr>
        <w:rPr>
          <w:rFonts w:eastAsiaTheme="minorEastAsia"/>
        </w:rPr>
      </w:pPr>
    </w:p>
    <w:p w14:paraId="2D12E221" w14:textId="037D9B0C" w:rsidR="00D97406" w:rsidRDefault="00D97406">
      <w:pPr>
        <w:rPr>
          <w:rFonts w:eastAsiaTheme="minorEastAsia"/>
        </w:rPr>
      </w:pPr>
      <w:r>
        <w:rPr>
          <w:rFonts w:eastAsiaTheme="minorEastAsia"/>
        </w:rPr>
        <w:t>where:</w:t>
      </w:r>
    </w:p>
    <w:p w14:paraId="20EE063B" w14:textId="4879CF6C" w:rsidR="00D97406" w:rsidRDefault="00D97406">
      <w:pPr>
        <w:rPr>
          <w:rFonts w:eastAsiaTheme="minorEastAsia"/>
        </w:rPr>
      </w:pPr>
      <w:r>
        <w:rPr>
          <w:rFonts w:eastAsiaTheme="minorEastAsia"/>
        </w:rPr>
        <w:t>MC = moisture content</w:t>
      </w:r>
    </w:p>
    <w:p w14:paraId="72B315B7" w14:textId="3470080D" w:rsidR="00D97406" w:rsidRDefault="00D97406">
      <w:pPr>
        <w:rPr>
          <w:rFonts w:eastAsiaTheme="minorEastAsia"/>
        </w:rPr>
      </w:pPr>
      <w:r>
        <w:rPr>
          <w:rFonts w:eastAsiaTheme="minorEastAsia"/>
        </w:rPr>
        <w:t>W = net weight</w:t>
      </w:r>
    </w:p>
    <w:p w14:paraId="685F8B4D" w14:textId="48F1B6F6" w:rsidR="00D97406" w:rsidRDefault="00D97406">
      <w:pPr>
        <w:rPr>
          <w:rFonts w:eastAsiaTheme="minorEastAsia"/>
        </w:rPr>
      </w:pPr>
      <w:r>
        <w:rPr>
          <w:rFonts w:eastAsiaTheme="minorEastAsia"/>
        </w:rPr>
        <w:t>D = dry weight</w:t>
      </w:r>
    </w:p>
    <w:p w14:paraId="04B1D608" w14:textId="77777777" w:rsidR="00D97406" w:rsidRDefault="00D97406">
      <w:pPr>
        <w:rPr>
          <w:rFonts w:eastAsiaTheme="minorEastAsia"/>
        </w:rPr>
      </w:pPr>
    </w:p>
    <w:p w14:paraId="356CAD00" w14:textId="6B5B0687" w:rsidR="00D97406" w:rsidRDefault="00D97406">
      <w:pPr>
        <w:rPr>
          <w:rFonts w:eastAsiaTheme="minorEastAsia"/>
        </w:rPr>
      </w:pPr>
      <w:r>
        <w:rPr>
          <w:rFonts w:eastAsiaTheme="minorEastAsia"/>
        </w:rPr>
        <w:t xml:space="preserve">The </w:t>
      </w:r>
      <w:r w:rsidR="009B6C31">
        <w:rPr>
          <w:rFonts w:eastAsiaTheme="minorEastAsia"/>
        </w:rPr>
        <w:t>initial</w:t>
      </w:r>
      <w:r>
        <w:rPr>
          <w:rFonts w:eastAsiaTheme="minorEastAsia"/>
        </w:rPr>
        <w:t xml:space="preserve"> </w:t>
      </w:r>
      <w:r w:rsidR="009B6C31">
        <w:rPr>
          <w:rFonts w:eastAsiaTheme="minorEastAsia"/>
        </w:rPr>
        <w:t>moisture</w:t>
      </w:r>
      <w:r>
        <w:rPr>
          <w:rFonts w:eastAsiaTheme="minorEastAsia"/>
        </w:rPr>
        <w:t xml:space="preserve"> content of the soil is determined by overnight d</w:t>
      </w:r>
      <w:r w:rsidR="001162C6">
        <w:rPr>
          <w:rFonts w:eastAsiaTheme="minorEastAsia"/>
        </w:rPr>
        <w:t>r</w:t>
      </w:r>
      <w:r>
        <w:rPr>
          <w:rFonts w:eastAsiaTheme="minorEastAsia"/>
        </w:rPr>
        <w:t xml:space="preserve">ying of a known </w:t>
      </w:r>
      <w:r w:rsidR="009B6C31">
        <w:rPr>
          <w:rFonts w:eastAsiaTheme="minorEastAsia"/>
        </w:rPr>
        <w:t>amount</w:t>
      </w:r>
      <w:r>
        <w:rPr>
          <w:rFonts w:eastAsiaTheme="minorEastAsia"/>
        </w:rPr>
        <w:t xml:space="preserve"> of the moist soil, and reweighing the dried soil.</w:t>
      </w:r>
    </w:p>
    <w:p w14:paraId="723B0793" w14:textId="0256F5FB" w:rsidR="00D97406" w:rsidRDefault="00D97406">
      <w:r>
        <w:rPr>
          <w:rFonts w:eastAsiaTheme="minorEastAsia"/>
        </w:rPr>
        <w:t xml:space="preserve">The final amount of water that needs to be added to adjust the </w:t>
      </w:r>
      <w:r w:rsidR="009B6C31">
        <w:rPr>
          <w:rFonts w:eastAsiaTheme="minorEastAsia"/>
        </w:rPr>
        <w:t>moisture</w:t>
      </w:r>
      <w:r>
        <w:rPr>
          <w:rFonts w:eastAsiaTheme="minorEastAsia"/>
        </w:rPr>
        <w:t xml:space="preserve"> content </w:t>
      </w:r>
      <w:r w:rsidR="001162C6">
        <w:rPr>
          <w:rFonts w:eastAsiaTheme="minorEastAsia"/>
        </w:rPr>
        <w:t xml:space="preserve">to 10% </w:t>
      </w:r>
      <w:r>
        <w:rPr>
          <w:rFonts w:eastAsiaTheme="minorEastAsia"/>
        </w:rPr>
        <w:t xml:space="preserve">can then be calculated with the same equation </w:t>
      </w:r>
      <w:r w:rsidR="009B6C31">
        <w:rPr>
          <w:rFonts w:eastAsiaTheme="minorEastAsia"/>
        </w:rPr>
        <w:t>using</w:t>
      </w:r>
      <w:r>
        <w:rPr>
          <w:rFonts w:eastAsiaTheme="minorEastAsia"/>
        </w:rPr>
        <w:t xml:space="preserve"> </w:t>
      </w:r>
      <w:r w:rsidR="001162C6">
        <w:rPr>
          <w:rFonts w:eastAsiaTheme="minorEastAsia"/>
        </w:rPr>
        <w:t xml:space="preserve">a </w:t>
      </w:r>
      <w:r>
        <w:rPr>
          <w:rFonts w:eastAsiaTheme="minorEastAsia"/>
        </w:rPr>
        <w:t>10% moisture content and the known dry weight of the soil.</w:t>
      </w:r>
    </w:p>
    <w:p w14:paraId="0C8D3926" w14:textId="77777777" w:rsidR="000915FD" w:rsidRDefault="000915FD">
      <w:r>
        <w:t xml:space="preserve">2. Cover the containers with plastic wrap and puncture the film several times with a probe to allow aeration during incubation. Secure the film with a rubber band. Weigh the soil and wrap; you will need this information to calculate moisture loss from the soil during incubation at room temperature for one week. </w:t>
      </w:r>
    </w:p>
    <w:p w14:paraId="1F6F9264" w14:textId="29050456" w:rsidR="00501FF1" w:rsidRDefault="00501FF1" w:rsidP="00B203D6">
      <w:pPr>
        <w:jc w:val="center"/>
      </w:pPr>
    </w:p>
    <w:p w14:paraId="164FD229" w14:textId="77777777" w:rsidR="00501FF1" w:rsidRDefault="00501FF1"/>
    <w:p w14:paraId="63D1C012" w14:textId="60C2350E" w:rsidR="000915FD" w:rsidRDefault="000915FD">
      <w:pPr>
        <w:rPr>
          <w:sz w:val="14"/>
          <w:szCs w:val="14"/>
        </w:rPr>
      </w:pPr>
      <w:r>
        <w:rPr>
          <w:b/>
        </w:rPr>
        <w:t>Second Period</w:t>
      </w:r>
      <w:r>
        <w:br/>
      </w:r>
      <w:r>
        <w:rPr>
          <w:u w:val="single"/>
        </w:rPr>
        <w:t>Materials:</w:t>
      </w:r>
      <w:r>
        <w:rPr>
          <w:u w:val="single"/>
        </w:rPr>
        <w:br/>
      </w:r>
      <w:r>
        <w:t>incubated soils from Period 1</w:t>
      </w:r>
      <w:r>
        <w:br/>
        <w:t>1 sterile, 95-mL water blank per soil type</w:t>
      </w:r>
      <w:r>
        <w:br/>
        <w:t>3 sterile, 9-mL water blanks per soil type</w:t>
      </w:r>
      <w:r>
        <w:br/>
        <w:t>150 ml Rose Bengal agar for each soil type</w:t>
      </w:r>
      <w:r>
        <w:br/>
        <w:t xml:space="preserve">filter-sterilized streptomycin solution to bring the agar to 30 </w:t>
      </w:r>
      <w:proofErr w:type="spellStart"/>
      <w:r>
        <w:t>μg</w:t>
      </w:r>
      <w:proofErr w:type="spellEnd"/>
      <w:r>
        <w:t xml:space="preserve"> mL</w:t>
      </w:r>
      <w:r>
        <w:rPr>
          <w:sz w:val="14"/>
          <w:szCs w:val="14"/>
        </w:rPr>
        <w:t>−1</w:t>
      </w:r>
      <w:r>
        <w:rPr>
          <w:sz w:val="14"/>
          <w:szCs w:val="14"/>
        </w:rPr>
        <w:br/>
      </w:r>
      <w:r>
        <w:t>9 sterile petri dishes per soil type</w:t>
      </w:r>
      <w:r>
        <w:br/>
        <w:t>6 sterile, 1-mL pipettes per soil type</w:t>
      </w:r>
      <w:r>
        <w:br/>
        <w:t>deionized water</w:t>
      </w:r>
      <w:r>
        <w:br/>
        <w:t>1 test tube</w:t>
      </w:r>
      <w:r w:rsidR="002D0833">
        <w:t xml:space="preserve"> rack with at least 3 openings</w:t>
      </w:r>
      <w:r w:rsidR="002D0833">
        <w:br/>
        <w:t>pipette bulb</w:t>
      </w:r>
      <w:r w:rsidR="002D0833">
        <w:br/>
        <w:t>pan for collecting excess agar</w:t>
      </w:r>
      <w:r w:rsidR="002D0833">
        <w:br/>
        <w:t>vinyl gloves</w:t>
      </w:r>
      <w:r w:rsidR="002D0833">
        <w:br/>
        <w:t>marking pens</w:t>
      </w:r>
      <w:r w:rsidR="002D0833">
        <w:br/>
      </w:r>
      <w:proofErr w:type="spellStart"/>
      <w:r w:rsidR="002D0833">
        <w:t>benchtop</w:t>
      </w:r>
      <w:proofErr w:type="spellEnd"/>
      <w:r w:rsidR="002D0833">
        <w:t xml:space="preserve"> balance (±0.01 g)</w:t>
      </w:r>
      <w:r w:rsidR="002D0833">
        <w:br/>
      </w:r>
      <w:r w:rsidR="002D0833">
        <w:lastRenderedPageBreak/>
        <w:t>vortex</w:t>
      </w:r>
      <w:r w:rsidR="002D0833">
        <w:br/>
        <w:t>water bath at 45C to keep agar molten prior to pouring</w:t>
      </w:r>
      <w:r w:rsidR="002D0833">
        <w:br/>
      </w:r>
      <w:r w:rsidR="002D0833">
        <w:br/>
        <w:t>1. Weigh each of the soil samples with the wrap and rubber band to record the weights. The weight loss is due to moisture loss. Thus the actual soil moisture at the time of plating can be calculated. Prepare a 1/10</w:t>
      </w:r>
      <w:r w:rsidR="002D0833">
        <w:rPr>
          <w:vertAlign w:val="superscript"/>
        </w:rPr>
        <w:t xml:space="preserve"> </w:t>
      </w:r>
      <w:r w:rsidR="002D0833">
        <w:t>dilution series of your soils as shown in Figure 4.</w:t>
      </w:r>
      <w:r w:rsidR="00BA01C2">
        <w:t>3</w:t>
      </w:r>
    </w:p>
    <w:p w14:paraId="00C251B4" w14:textId="7AD51E4A" w:rsidR="002D0833" w:rsidRDefault="002D0833">
      <w:r>
        <w:t>2. This will give you dilutions of 10</w:t>
      </w:r>
      <w:r w:rsidR="00BA01C2">
        <w:rPr>
          <w:vertAlign w:val="superscript"/>
        </w:rPr>
        <w:t>-1</w:t>
      </w:r>
      <w:r>
        <w:t xml:space="preserve"> (bottle A), 10</w:t>
      </w:r>
      <w:r w:rsidR="00BA01C2">
        <w:rPr>
          <w:vertAlign w:val="superscript"/>
        </w:rPr>
        <w:t>-2</w:t>
      </w:r>
      <w:r>
        <w:rPr>
          <w:vertAlign w:val="superscript"/>
        </w:rPr>
        <w:t xml:space="preserve"> </w:t>
      </w:r>
      <w:r>
        <w:t>(tube B), 10</w:t>
      </w:r>
      <w:r w:rsidR="00BA01C2">
        <w:rPr>
          <w:vertAlign w:val="superscript"/>
        </w:rPr>
        <w:t>-3</w:t>
      </w:r>
      <w:r>
        <w:rPr>
          <w:vertAlign w:val="superscript"/>
        </w:rPr>
        <w:t xml:space="preserve"> </w:t>
      </w:r>
      <w:r>
        <w:t>(tube C), 10</w:t>
      </w:r>
      <w:r w:rsidR="00BA01C2">
        <w:rPr>
          <w:vertAlign w:val="superscript"/>
        </w:rPr>
        <w:t>-4</w:t>
      </w:r>
      <w:r>
        <w:t xml:space="preserve"> (tube D), and 10</w:t>
      </w:r>
      <w:r w:rsidR="00BA01C2">
        <w:rPr>
          <w:vertAlign w:val="superscript"/>
        </w:rPr>
        <w:t>-5</w:t>
      </w:r>
      <w:r>
        <w:t xml:space="preserve"> (tube E) g soil mL</w:t>
      </w:r>
      <w:r>
        <w:rPr>
          <w:vertAlign w:val="superscript"/>
        </w:rPr>
        <w:t>1</w:t>
      </w:r>
      <w:r>
        <w:t xml:space="preserve"> suspensions. </w:t>
      </w:r>
    </w:p>
    <w:p w14:paraId="39C50DBB" w14:textId="288DF574" w:rsidR="002D0833" w:rsidRDefault="002D0833">
      <w:r>
        <w:t>3. Prepare two plates for each of these dilutions, for examples 10</w:t>
      </w:r>
      <w:r w:rsidR="00BA01C2">
        <w:rPr>
          <w:vertAlign w:val="superscript"/>
        </w:rPr>
        <w:t>-2</w:t>
      </w:r>
      <w:r>
        <w:t>, 10</w:t>
      </w:r>
      <w:r w:rsidR="00BA01C2">
        <w:rPr>
          <w:vertAlign w:val="superscript"/>
        </w:rPr>
        <w:t>-3</w:t>
      </w:r>
      <w:r>
        <w:t>, and 10</w:t>
      </w:r>
      <w:r w:rsidR="00BA01C2">
        <w:rPr>
          <w:vertAlign w:val="superscript"/>
        </w:rPr>
        <w:t>-4</w:t>
      </w:r>
      <w:r>
        <w:t xml:space="preserve">, (tubes B, C, and D). By adding 1.0 mL of each dilution to three separate sterile petri plates for each soil (6 plates for each soil), your final effective </w:t>
      </w:r>
      <w:r w:rsidR="00BA01C2">
        <w:t>dilutions</w:t>
      </w:r>
      <w:r>
        <w:t xml:space="preserve"> will be 10</w:t>
      </w:r>
      <w:r w:rsidR="00BA01C2">
        <w:rPr>
          <w:vertAlign w:val="superscript"/>
        </w:rPr>
        <w:t>-2</w:t>
      </w:r>
      <w:r>
        <w:t>, 10</w:t>
      </w:r>
      <w:r w:rsidR="00BA01C2">
        <w:rPr>
          <w:vertAlign w:val="superscript"/>
        </w:rPr>
        <w:t>-3</w:t>
      </w:r>
      <w:r>
        <w:t>, and 10</w:t>
      </w:r>
      <w:r w:rsidR="00BA01C2">
        <w:rPr>
          <w:vertAlign w:val="superscript"/>
        </w:rPr>
        <w:t>-4</w:t>
      </w:r>
      <w:r>
        <w:t>, g soil per plate. The medium is Rose Bengal-streptomycin agar. Both the Rose Bengal and streptomycin inhibit bacterial growth. For very fertile soils where soil microbial populations are high, the chosen dilutions should be higher, i.e., 10</w:t>
      </w:r>
      <w:r>
        <w:rPr>
          <w:vertAlign w:val="superscript"/>
        </w:rPr>
        <w:t>-3</w:t>
      </w:r>
      <w:r>
        <w:t>, 10</w:t>
      </w:r>
      <w:r>
        <w:rPr>
          <w:vertAlign w:val="superscript"/>
        </w:rPr>
        <w:t>-4</w:t>
      </w:r>
      <w:r>
        <w:t>, and 10</w:t>
      </w:r>
      <w:r>
        <w:rPr>
          <w:vertAlign w:val="superscript"/>
        </w:rPr>
        <w:t>-5</w:t>
      </w:r>
      <w:r>
        <w:t xml:space="preserve">, g soil per plate. Your instructor will choose the dilutions for the soil. </w:t>
      </w:r>
    </w:p>
    <w:p w14:paraId="57AC8045" w14:textId="77777777" w:rsidR="002D0833" w:rsidRDefault="002D0833">
      <w:r>
        <w:t xml:space="preserve">4. Incubate plates at room temperature for one week. </w:t>
      </w:r>
    </w:p>
    <w:p w14:paraId="0FC1CB5C" w14:textId="77777777" w:rsidR="002D0833" w:rsidRDefault="002D0833">
      <w:pPr>
        <w:rPr>
          <w:sz w:val="14"/>
          <w:szCs w:val="14"/>
        </w:rPr>
      </w:pPr>
    </w:p>
    <w:p w14:paraId="18A3384E" w14:textId="77777777" w:rsidR="0045728F" w:rsidRDefault="0045728F" w:rsidP="0045728F">
      <w:r>
        <w:rPr>
          <w:b/>
        </w:rPr>
        <w:t>Third Period</w:t>
      </w:r>
      <w:r>
        <w:br/>
      </w:r>
      <w:r>
        <w:rPr>
          <w:u w:val="single"/>
        </w:rPr>
        <w:t>Materials:</w:t>
      </w:r>
      <w:r>
        <w:rPr>
          <w:u w:val="single"/>
        </w:rPr>
        <w:br/>
      </w:r>
      <w:r w:rsidRPr="0045728F">
        <w:t>incubated plates from</w:t>
      </w:r>
      <w:r>
        <w:t xml:space="preserve"> Period 2</w:t>
      </w:r>
      <w:r>
        <w:br/>
      </w:r>
      <w:proofErr w:type="spellStart"/>
      <w:r>
        <w:t>lactophenol</w:t>
      </w:r>
      <w:proofErr w:type="spellEnd"/>
      <w:r>
        <w:t xml:space="preserve"> mounting fluid</w:t>
      </w:r>
      <w:r>
        <w:br/>
        <w:t>pressure or transparent tape</w:t>
      </w:r>
      <w:r>
        <w:br/>
        <w:t>dissecting probe</w:t>
      </w:r>
      <w:r>
        <w:br/>
        <w:t>forceps</w:t>
      </w:r>
      <w:r>
        <w:br/>
        <w:t>microscopic slides</w:t>
      </w:r>
      <w:r>
        <w:br/>
        <w:t>immersion oil</w:t>
      </w:r>
      <w:r>
        <w:br/>
        <w:t>microscope</w:t>
      </w:r>
      <w:r>
        <w:br/>
        <w:t>fungal identification key</w:t>
      </w:r>
      <w:r>
        <w:tab/>
      </w:r>
    </w:p>
    <w:p w14:paraId="48B3BE6F" w14:textId="12ABBE2E" w:rsidR="0045728F" w:rsidRPr="00BA01C2" w:rsidRDefault="0045728F" w:rsidP="0045728F">
      <w:r>
        <w:t xml:space="preserve">1.  Make colony counts at one and only one dilution of each soil. The plates that are counted should have discreet countable colonies. Overgrown plates should not be counted. Likewise, plates with &lt;10 colonies should not be counted. Note and describe the cultural characteristics of three different colonies. </w:t>
      </w:r>
      <w:r w:rsidR="00BA01C2">
        <w:t xml:space="preserve"> </w:t>
      </w:r>
      <w:moveFromRangeStart w:id="1" w:author="Ian Pepper" w:date="2014-12-16T14:18:00Z" w:name="move406502821"/>
      <w:moveFrom w:id="2" w:author="Ian Pepper" w:date="2014-12-16T14:18:00Z">
        <w:r w:rsidR="00BA01C2" w:rsidDel="002E607A">
          <w:t xml:space="preserve">The number of fungal colonies per gram of soil is equal to the number of colonies counted on </w:t>
        </w:r>
        <w:r w:rsidR="009B6C31" w:rsidDel="002E607A">
          <w:t>the plate</w:t>
        </w:r>
        <w:r w:rsidR="00BA01C2" w:rsidDel="002E607A">
          <w:t xml:space="preserve"> </w:t>
        </w:r>
        <w:r w:rsidR="009B6C31" w:rsidDel="002E607A">
          <w:t>multiplied</w:t>
        </w:r>
        <w:r w:rsidR="00BA01C2" w:rsidDel="002E607A">
          <w:t xml:space="preserve"> by the reciprocal of the dilution plated. For example, if 46 colonies are counted at a dilution of 10</w:t>
        </w:r>
        <w:r w:rsidR="00BA01C2" w:rsidDel="002E607A">
          <w:rPr>
            <w:vertAlign w:val="superscript"/>
          </w:rPr>
          <w:t>-5</w:t>
        </w:r>
        <w:r w:rsidR="00BA01C2" w:rsidDel="002E607A">
          <w:t>, then the CFU per gram of soil is 10</w:t>
        </w:r>
        <w:r w:rsidR="00BA01C2" w:rsidDel="002E607A">
          <w:rPr>
            <w:vertAlign w:val="superscript"/>
          </w:rPr>
          <w:t>5</w:t>
        </w:r>
        <w:r w:rsidR="00BA01C2" w:rsidDel="002E607A">
          <w:t xml:space="preserve"> x 46 or 4.6 x 10</w:t>
        </w:r>
        <w:r w:rsidR="00BA01C2" w:rsidDel="002E607A">
          <w:rPr>
            <w:vertAlign w:val="superscript"/>
          </w:rPr>
          <w:t>6</w:t>
        </w:r>
        <w:r w:rsidR="00BA01C2" w:rsidDel="002E607A">
          <w:t>.</w:t>
        </w:r>
      </w:moveFrom>
      <w:moveFromRangeEnd w:id="1"/>
    </w:p>
    <w:p w14:paraId="329D87B6" w14:textId="5E0D2A56" w:rsidR="00CD2C7C" w:rsidRPr="00CD2C7C" w:rsidRDefault="0045728F" w:rsidP="0045728F">
      <w:r>
        <w:t>2. Prepare pressure tape (transparent tape) mounts on slides for detailed microscope study using the following procedure:</w:t>
      </w:r>
      <w:r>
        <w:br/>
        <w:t xml:space="preserve"> - deposit a drop of </w:t>
      </w:r>
      <w:proofErr w:type="spellStart"/>
      <w:r>
        <w:t>lactophenol</w:t>
      </w:r>
      <w:proofErr w:type="spellEnd"/>
      <w:r>
        <w:t xml:space="preserve"> mounting fluid at the center of a clean glass slide</w:t>
      </w:r>
      <w:r>
        <w:br/>
        <w:t xml:space="preserve"> - cut a strip of clear cellophane tape about 3 cm long from the stock roll. To avoid contaminating the adhesive surface, use forceps when handling the tape. A dissecting needle will aid in freeing the tape from the forceps. </w:t>
      </w:r>
      <w:r>
        <w:br/>
        <w:t xml:space="preserve">- the adhesive side of the tape is applied to the surface of a </w:t>
      </w:r>
      <w:proofErr w:type="spellStart"/>
      <w:r>
        <w:t>sporulating</w:t>
      </w:r>
      <w:proofErr w:type="spellEnd"/>
      <w:r>
        <w:t xml:space="preserve"> fungus colony. Take care to avoid excessive pressure on the tape or too dense a mass of hyphae and spores will be collected. </w:t>
      </w:r>
      <w:r>
        <w:br/>
      </w:r>
      <w:r>
        <w:lastRenderedPageBreak/>
        <w:t>- remove the tape from contact with the fungus colony and apply it, adhesive side down, to the drop of mounting fluid on the glass slide. Rub the tape gently with a smooth, flat instrument to express air bubbles.</w:t>
      </w:r>
      <w:r>
        <w:br/>
        <w:t xml:space="preserve">- Examine the </w:t>
      </w:r>
      <w:r w:rsidR="00BA01C2">
        <w:t xml:space="preserve">tape mount </w:t>
      </w:r>
      <w:r>
        <w:t xml:space="preserve">microscopically under the oil immersion objective with oil. </w:t>
      </w:r>
      <w:r>
        <w:br/>
      </w:r>
      <w:r>
        <w:br/>
        <w:t xml:space="preserve">- Identify </w:t>
      </w:r>
      <w:del w:id="3" w:author="Ian Pepper" w:date="2014-12-16T14:15:00Z">
        <w:r w:rsidDel="002E607A">
          <w:delText>three</w:delText>
        </w:r>
      </w:del>
      <w:ins w:id="4" w:author="Ian Pepper" w:date="2014-12-16T14:15:00Z">
        <w:r w:rsidR="002E607A">
          <w:t>two</w:t>
        </w:r>
      </w:ins>
      <w:r>
        <w:t xml:space="preserve"> different fungal genera using the supplied fungal identification key</w:t>
      </w:r>
      <w:r w:rsidR="00CD2C7C">
        <w:t xml:space="preserve"> (figure 4-4). </w:t>
      </w:r>
      <w:r w:rsidR="00CD2C7C">
        <w:rPr>
          <w:b/>
        </w:rPr>
        <w:br/>
      </w:r>
      <w:r w:rsidR="00CD2C7C">
        <w:rPr>
          <w:b/>
        </w:rPr>
        <w:br/>
      </w:r>
      <w:commentRangeStart w:id="5"/>
      <w:r w:rsidR="00716CED" w:rsidRPr="00B00CB4">
        <w:rPr>
          <w:b/>
        </w:rPr>
        <w:t>Results:</w:t>
      </w:r>
      <w:commentRangeEnd w:id="5"/>
      <w:r w:rsidR="00716CED">
        <w:rPr>
          <w:rStyle w:val="CommentReference"/>
        </w:rPr>
        <w:commentReference w:id="5"/>
      </w:r>
    </w:p>
    <w:p w14:paraId="606C0D5C" w14:textId="778AE165" w:rsidR="00CD2C7C" w:rsidRDefault="002E607A" w:rsidP="0045728F">
      <w:pPr>
        <w:rPr>
          <w:ins w:id="6" w:author="Ian Pepper" w:date="2014-12-16T14:17:00Z"/>
        </w:rPr>
      </w:pPr>
      <w:ins w:id="7" w:author="Ian Pepper" w:date="2014-12-16T14:17:00Z">
        <w:r>
          <w:t>a) Colony Counts</w:t>
        </w:r>
      </w:ins>
    </w:p>
    <w:p w14:paraId="6779CD23" w14:textId="77777777" w:rsidR="002E607A" w:rsidRPr="00BA01C2" w:rsidRDefault="002E607A" w:rsidP="002E607A">
      <w:moveToRangeStart w:id="8" w:author="Ian Pepper" w:date="2014-12-16T14:18:00Z" w:name="move406502821"/>
      <w:moveTo w:id="9" w:author="Ian Pepper" w:date="2014-12-16T14:18:00Z">
        <w:r>
          <w:t>The number of fungal colonies per gram of soil is equal to the number of colonies counted on the plate multiplied by the reciprocal of the dilution plated. For example, if 46 colonies are counted at a dilution of 10</w:t>
        </w:r>
        <w:r>
          <w:rPr>
            <w:vertAlign w:val="superscript"/>
          </w:rPr>
          <w:t>-5</w:t>
        </w:r>
        <w:r>
          <w:t>, then the CFU per gram of soil is 10</w:t>
        </w:r>
        <w:r>
          <w:rPr>
            <w:vertAlign w:val="superscript"/>
          </w:rPr>
          <w:t>5</w:t>
        </w:r>
        <w:r>
          <w:t xml:space="preserve"> x 46 or 4.6 x 10</w:t>
        </w:r>
        <w:r>
          <w:rPr>
            <w:vertAlign w:val="superscript"/>
          </w:rPr>
          <w:t>6</w:t>
        </w:r>
        <w:r>
          <w:t>.</w:t>
        </w:r>
      </w:moveTo>
    </w:p>
    <w:moveToRangeEnd w:id="8"/>
    <w:p w14:paraId="51F7AAA4" w14:textId="392F32D8" w:rsidR="002E607A" w:rsidRDefault="002E607A" w:rsidP="0045728F">
      <w:pPr>
        <w:rPr>
          <w:ins w:id="10" w:author="Ian Pepper" w:date="2014-12-16T14:18:00Z"/>
        </w:rPr>
      </w:pPr>
      <w:ins w:id="11" w:author="Ian Pepper" w:date="2014-12-16T14:18:00Z">
        <w:r>
          <w:t>b) Identification of Three Different Fungal Genera</w:t>
        </w:r>
      </w:ins>
    </w:p>
    <w:p w14:paraId="5A95A030" w14:textId="5A7B9765" w:rsidR="002E607A" w:rsidRPr="002E607A" w:rsidRDefault="002E607A" w:rsidP="0045728F">
      <w:pPr>
        <w:rPr>
          <w:ins w:id="12" w:author="Ian Pepper" w:date="2014-12-16T14:17:00Z"/>
        </w:rPr>
      </w:pPr>
      <w:ins w:id="13" w:author="Ian Pepper" w:date="2014-12-16T14:18:00Z">
        <w:r>
          <w:t>Fungi can be identified by examination of the fruiting bodies and fungal spores, both of which are characteristic for a given fungal genus. The ability to dis</w:t>
        </w:r>
      </w:ins>
      <w:ins w:id="14" w:author="Ian Pepper" w:date="2014-12-16T14:26:00Z">
        <w:r>
          <w:t xml:space="preserve">cern </w:t>
        </w:r>
      </w:ins>
      <w:ins w:id="15" w:author="Ian Pepper" w:date="2014-12-16T14:18:00Z">
        <w:r>
          <w:t xml:space="preserve">different fungi microscopically takes practice and experience, but the fungal </w:t>
        </w:r>
      </w:ins>
      <w:ins w:id="16" w:author="Ian Pepper" w:date="2014-12-16T14:19:00Z">
        <w:r>
          <w:t>identification</w:t>
        </w:r>
      </w:ins>
      <w:ins w:id="17" w:author="Ian Pepper" w:date="2014-12-16T14:18:00Z">
        <w:r>
          <w:t xml:space="preserve"> </w:t>
        </w:r>
      </w:ins>
      <w:ins w:id="18" w:author="Ian Pepper" w:date="2014-12-16T14:19:00Z">
        <w:r>
          <w:t xml:space="preserve">key (Fig 4.4) will get you started. Fungi often observed include </w:t>
        </w:r>
        <w:proofErr w:type="spellStart"/>
        <w:r>
          <w:rPr>
            <w:i/>
          </w:rPr>
          <w:t>Penicillium</w:t>
        </w:r>
        <w:proofErr w:type="spellEnd"/>
        <w:r>
          <w:t xml:space="preserve"> and </w:t>
        </w:r>
        <w:proofErr w:type="spellStart"/>
        <w:r>
          <w:rPr>
            <w:i/>
          </w:rPr>
          <w:t>Aspergillus</w:t>
        </w:r>
        <w:proofErr w:type="spellEnd"/>
        <w:r>
          <w:t>.</w:t>
        </w:r>
      </w:ins>
    </w:p>
    <w:p w14:paraId="1BA1B945" w14:textId="77777777" w:rsidR="002E607A" w:rsidRDefault="002E607A" w:rsidP="0045728F"/>
    <w:p w14:paraId="159EC56E" w14:textId="77777777" w:rsidR="00CD2C7C" w:rsidRDefault="00CD2C7C" w:rsidP="0045728F">
      <w:commentRangeStart w:id="19"/>
      <w:r>
        <w:rPr>
          <w:b/>
        </w:rPr>
        <w:t>Applications:</w:t>
      </w:r>
    </w:p>
    <w:p w14:paraId="23296868" w14:textId="205F7866" w:rsidR="00BA01C2" w:rsidRDefault="00BA01C2" w:rsidP="0045728F">
      <w:r>
        <w:t>Dilution and plating of soil fungi can be used as an indication of the health of a soil. Normally a “healthy” fertile soil will have 10</w:t>
      </w:r>
      <w:r>
        <w:rPr>
          <w:vertAlign w:val="superscript"/>
        </w:rPr>
        <w:t>5</w:t>
      </w:r>
      <w:r>
        <w:t xml:space="preserve"> to 10</w:t>
      </w:r>
      <w:r>
        <w:rPr>
          <w:vertAlign w:val="superscript"/>
        </w:rPr>
        <w:t>6</w:t>
      </w:r>
      <w:r>
        <w:t xml:space="preserve"> fungi per gram of soil. It can also be utilized to isolate pure cultures of specific fungi, subsequently evaluated for specific properties, such </w:t>
      </w:r>
      <w:r w:rsidR="009B6C31">
        <w:t>as</w:t>
      </w:r>
      <w:r>
        <w:t xml:space="preserve"> the ability to degrade organic compounds.</w:t>
      </w:r>
      <w:commentRangeEnd w:id="19"/>
      <w:ins w:id="20" w:author="Ian Pepper" w:date="2014-12-16T14:26:00Z">
        <w:r w:rsidR="006D0D50">
          <w:t xml:space="preserve"> These can be detrimental as in the case of white rot fungi, or beneficial </w:t>
        </w:r>
      </w:ins>
      <w:ins w:id="21" w:author="Ian Pepper" w:date="2014-12-16T14:30:00Z">
        <w:r w:rsidR="006D0D50">
          <w:t>when toxic</w:t>
        </w:r>
      </w:ins>
      <w:ins w:id="22" w:author="Ian Pepper" w:date="2014-12-16T14:26:00Z">
        <w:r w:rsidR="006D0D50">
          <w:t xml:space="preserve"> organics are degraded through biodegradation. Other uses of pure cultures of fungi include the isolation of fungi for antibiotics. For example, the first antibiotic ever was penicillin, produced by the soil-borne </w:t>
        </w:r>
      </w:ins>
      <w:ins w:id="23" w:author="Ian Pepper" w:date="2014-12-16T14:31:00Z">
        <w:r w:rsidR="006D0D50">
          <w:t>fungus</w:t>
        </w:r>
      </w:ins>
      <w:ins w:id="24" w:author="Ian Pepper" w:date="2014-12-16T14:26:00Z">
        <w:r w:rsidR="006D0D50">
          <w:t xml:space="preserve"> </w:t>
        </w:r>
      </w:ins>
      <w:proofErr w:type="spellStart"/>
      <w:ins w:id="25" w:author="Ian Pepper" w:date="2014-12-16T14:27:00Z">
        <w:r w:rsidR="006D0D50">
          <w:rPr>
            <w:i/>
          </w:rPr>
          <w:t>Penicillium</w:t>
        </w:r>
        <w:proofErr w:type="spellEnd"/>
        <w:r w:rsidR="006D0D50">
          <w:t>. This was first discovered by Sir. Alexander Fleming in 1929.</w:t>
        </w:r>
      </w:ins>
      <w:r w:rsidR="00B00CB4">
        <w:rPr>
          <w:rStyle w:val="CommentReference"/>
        </w:rPr>
        <w:commentReference w:id="19"/>
      </w:r>
    </w:p>
    <w:p w14:paraId="02E03E55" w14:textId="77777777" w:rsidR="00B00CB4" w:rsidRDefault="00B00CB4" w:rsidP="0045728F"/>
    <w:p w14:paraId="243FBFCC" w14:textId="6D4BD29C" w:rsidR="00B203D6" w:rsidRDefault="00B203D6" w:rsidP="0045728F">
      <w:r>
        <w:t>Figures and Legend</w:t>
      </w:r>
      <w:r>
        <w:br/>
      </w:r>
    </w:p>
    <w:p w14:paraId="10DB9F57" w14:textId="51FC7B70" w:rsidR="00B203D6" w:rsidRDefault="00B203D6" w:rsidP="00B203D6">
      <w:r>
        <w:t xml:space="preserve">Figure 4.1 </w:t>
      </w:r>
      <w:r>
        <w:tab/>
        <w:t xml:space="preserve">White rot </w:t>
      </w:r>
      <w:r w:rsidR="0052489E">
        <w:t>on birch</w:t>
      </w:r>
      <w:r>
        <w:t>. (Photo</w:t>
      </w:r>
      <w:r w:rsidR="0052489E">
        <w:t xml:space="preserve"> by </w:t>
      </w:r>
      <w:proofErr w:type="spellStart"/>
      <w:r w:rsidR="0052489E">
        <w:t>Sten</w:t>
      </w:r>
      <w:proofErr w:type="spellEnd"/>
      <w:r w:rsidR="0052489E">
        <w:t>; licensed under Creative Commons Attribution</w:t>
      </w:r>
      <w:bookmarkStart w:id="26" w:name="_GoBack"/>
      <w:bookmarkEnd w:id="26"/>
      <w:r w:rsidR="0052489E">
        <w:t>)</w:t>
      </w:r>
    </w:p>
    <w:p w14:paraId="7483A828" w14:textId="77777777" w:rsidR="00E43C14" w:rsidRPr="00E43C14" w:rsidRDefault="00E43C14" w:rsidP="00E43C14">
      <w:commentRangeStart w:id="27"/>
      <w:r>
        <w:t>Figure 4.2</w:t>
      </w:r>
      <w:r>
        <w:tab/>
        <w:t xml:space="preserve">Soil fungi isolated from a surface soil grown in a Petri dish containing Rose Bengal Agar. </w:t>
      </w:r>
      <w:r>
        <w:br/>
      </w:r>
      <w:r>
        <w:tab/>
      </w:r>
      <w:r>
        <w:tab/>
        <w:t xml:space="preserve">Photo courtesy K.L. Josephson. From </w:t>
      </w:r>
      <w:r>
        <w:rPr>
          <w:i/>
        </w:rPr>
        <w:t>Environmental &amp; Pollution Science, 2</w:t>
      </w:r>
      <w:r w:rsidRPr="00E43C14">
        <w:rPr>
          <w:i/>
          <w:vertAlign w:val="superscript"/>
        </w:rPr>
        <w:t>nd</w:t>
      </w:r>
      <w:r>
        <w:rPr>
          <w:i/>
        </w:rPr>
        <w:t xml:space="preserve"> Ed.</w:t>
      </w:r>
      <w:r>
        <w:t xml:space="preserve">, </w:t>
      </w:r>
      <w:r>
        <w:br/>
      </w:r>
      <w:r>
        <w:tab/>
      </w:r>
      <w:r>
        <w:tab/>
        <w:t>Academic Press, San Diego, CA.</w:t>
      </w:r>
    </w:p>
    <w:p w14:paraId="3CADA97C" w14:textId="77777777" w:rsidR="00B203D6" w:rsidRDefault="00B203D6" w:rsidP="0045728F"/>
    <w:p w14:paraId="7A410A6A" w14:textId="77777777" w:rsidR="007D6E49" w:rsidRPr="00B203D6" w:rsidRDefault="007D6E49" w:rsidP="007D6E49">
      <w:pPr>
        <w:ind w:left="1440" w:hanging="1440"/>
      </w:pPr>
      <w:r>
        <w:t>Figure 4.3</w:t>
      </w:r>
      <w:r>
        <w:tab/>
        <w:t xml:space="preserve">Dilution and pour plating technique. Here, the diluted soil suspension is </w:t>
      </w:r>
      <w:r>
        <w:br/>
        <w:t>incorporated directly in the agar medium rather than being surface applied as in the</w:t>
      </w:r>
      <w:r>
        <w:br/>
        <w:t xml:space="preserve">case of spread plating. From </w:t>
      </w:r>
      <w:r>
        <w:rPr>
          <w:i/>
        </w:rPr>
        <w:t>Environmental &amp; Pollution Science, 2</w:t>
      </w:r>
      <w:r w:rsidRPr="00B203D6">
        <w:rPr>
          <w:i/>
          <w:vertAlign w:val="superscript"/>
        </w:rPr>
        <w:t>nd</w:t>
      </w:r>
      <w:r>
        <w:rPr>
          <w:i/>
        </w:rPr>
        <w:t xml:space="preserve"> Ed.</w:t>
      </w:r>
      <w:r>
        <w:t>, Academic Press, San Diego, CA.</w:t>
      </w:r>
      <w:commentRangeEnd w:id="27"/>
      <w:r w:rsidR="00D92A0F">
        <w:rPr>
          <w:rStyle w:val="CommentReference"/>
        </w:rPr>
        <w:commentReference w:id="27"/>
      </w:r>
    </w:p>
    <w:p w14:paraId="6CAB1492" w14:textId="30ECA90E" w:rsidR="007D6E49" w:rsidRPr="00BA01C2" w:rsidRDefault="00E43C14" w:rsidP="0045728F">
      <w:r>
        <w:t>Figure 4.4           Fungal identification key</w:t>
      </w:r>
    </w:p>
    <w:sectPr w:rsidR="007D6E49" w:rsidRPr="00BA01C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Dennis McGonagle" w:date="2014-12-12T12:33:00Z" w:initials="DM">
    <w:p w14:paraId="3DB20A7B" w14:textId="3A3C59AC" w:rsidR="00716CED" w:rsidRDefault="00716CED" w:rsidP="00716CED">
      <w:pPr>
        <w:pStyle w:val="CommentText"/>
      </w:pPr>
      <w:r>
        <w:rPr>
          <w:rStyle w:val="CommentReference"/>
        </w:rPr>
        <w:annotationRef/>
      </w:r>
      <w:r>
        <w:t>We’ll need a results section added too. You sort of start on it in the Third Period part of the Procedure, namely:</w:t>
      </w:r>
      <w:r>
        <w:br/>
        <w:t xml:space="preserve">- Note and describe the </w:t>
      </w:r>
      <w:proofErr w:type="spellStart"/>
      <w:r>
        <w:t>culturable</w:t>
      </w:r>
      <w:proofErr w:type="spellEnd"/>
      <w:r>
        <w:t xml:space="preserve"> characteristics of 3 different colonies</w:t>
      </w:r>
    </w:p>
    <w:p w14:paraId="7248DD08" w14:textId="77777777" w:rsidR="00716CED" w:rsidRDefault="00716CED" w:rsidP="00716CED">
      <w:pPr>
        <w:pStyle w:val="CommentText"/>
      </w:pPr>
      <w:r w:rsidRPr="00B00CB4">
        <w:t>-</w:t>
      </w:r>
      <w:r>
        <w:t xml:space="preserve"> Examine the tape mount microscopically under the oil immersion objective with oil</w:t>
      </w:r>
      <w:r>
        <w:br/>
        <w:t>- ID 3 different fungal genera</w:t>
      </w:r>
      <w:r>
        <w:br/>
      </w:r>
      <w:r>
        <w:br/>
        <w:t xml:space="preserve">If you could elaborate on the description, examination, and identification in the Results section, we should be good to go. </w:t>
      </w:r>
    </w:p>
  </w:comment>
  <w:comment w:id="19" w:author="Dennis McGonagle" w:date="2014-12-12T12:30:00Z" w:initials="DM">
    <w:p w14:paraId="62EC5579" w14:textId="21E419ED" w:rsidR="00B00CB4" w:rsidRDefault="00B00CB4">
      <w:pPr>
        <w:pStyle w:val="CommentText"/>
      </w:pPr>
      <w:r>
        <w:rPr>
          <w:rStyle w:val="CommentReference"/>
        </w:rPr>
        <w:annotationRef/>
      </w:r>
      <w:r>
        <w:t xml:space="preserve">Could we bulk this up a little bit? Ideally we would include 3 applications. </w:t>
      </w:r>
    </w:p>
  </w:comment>
  <w:comment w:id="27" w:author="Dennis McGonagle" w:date="2015-01-06T15:52:00Z" w:initials="DM">
    <w:p w14:paraId="176136D8" w14:textId="19389B32" w:rsidR="00D92A0F" w:rsidRDefault="00D92A0F">
      <w:pPr>
        <w:pStyle w:val="CommentText"/>
      </w:pPr>
      <w:r>
        <w:rPr>
          <w:rStyle w:val="CommentReference"/>
        </w:rPr>
        <w:annotationRef/>
      </w:r>
      <w:r>
        <w:t xml:space="preserve">Permission granted by Elsevier for us to use each of these.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48DD08" w15:done="0"/>
  <w15:commentEx w15:paraId="62EC5579" w15:done="0"/>
  <w15:commentEx w15:paraId="176136D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5111B"/>
    <w:multiLevelType w:val="hybridMultilevel"/>
    <w:tmpl w:val="78D4BEA8"/>
    <w:lvl w:ilvl="0" w:tplc="1ED643C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BC1885"/>
    <w:multiLevelType w:val="hybridMultilevel"/>
    <w:tmpl w:val="E0827BB2"/>
    <w:lvl w:ilvl="0" w:tplc="9C4EC3D2">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F275CE"/>
    <w:multiLevelType w:val="hybridMultilevel"/>
    <w:tmpl w:val="850CBA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F55986"/>
    <w:multiLevelType w:val="hybridMultilevel"/>
    <w:tmpl w:val="1C86B092"/>
    <w:lvl w:ilvl="0" w:tplc="5AC6AF4A">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an Pepper">
    <w15:presenceInfo w15:providerId="None" w15:userId="Ian Pepper"/>
  </w15:person>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755"/>
    <w:rsid w:val="000915FD"/>
    <w:rsid w:val="001162C6"/>
    <w:rsid w:val="001C196E"/>
    <w:rsid w:val="001E3931"/>
    <w:rsid w:val="002066EF"/>
    <w:rsid w:val="00233F54"/>
    <w:rsid w:val="002D0833"/>
    <w:rsid w:val="002E607A"/>
    <w:rsid w:val="0045728F"/>
    <w:rsid w:val="00501FF1"/>
    <w:rsid w:val="0052489E"/>
    <w:rsid w:val="005D2B31"/>
    <w:rsid w:val="0060199B"/>
    <w:rsid w:val="006D0D50"/>
    <w:rsid w:val="00716CED"/>
    <w:rsid w:val="007A77BA"/>
    <w:rsid w:val="007D6E49"/>
    <w:rsid w:val="007F260F"/>
    <w:rsid w:val="008C407F"/>
    <w:rsid w:val="008E3755"/>
    <w:rsid w:val="009A1C80"/>
    <w:rsid w:val="009B6C31"/>
    <w:rsid w:val="00B00CB4"/>
    <w:rsid w:val="00B203D6"/>
    <w:rsid w:val="00B70D0A"/>
    <w:rsid w:val="00BA01C2"/>
    <w:rsid w:val="00BD0F65"/>
    <w:rsid w:val="00BF1BCE"/>
    <w:rsid w:val="00C5627D"/>
    <w:rsid w:val="00CD2C7C"/>
    <w:rsid w:val="00D52F90"/>
    <w:rsid w:val="00D92A0F"/>
    <w:rsid w:val="00D97406"/>
    <w:rsid w:val="00E43C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BEC420"/>
  <w15:docId w15:val="{90AD4C68-9992-4430-8C96-0E4D3E756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728F"/>
    <w:pPr>
      <w:ind w:left="720"/>
      <w:contextualSpacing/>
    </w:pPr>
  </w:style>
  <w:style w:type="character" w:styleId="CommentReference">
    <w:name w:val="annotation reference"/>
    <w:basedOn w:val="DefaultParagraphFont"/>
    <w:uiPriority w:val="99"/>
    <w:semiHidden/>
    <w:unhideWhenUsed/>
    <w:rsid w:val="00C5627D"/>
    <w:rPr>
      <w:sz w:val="16"/>
      <w:szCs w:val="16"/>
    </w:rPr>
  </w:style>
  <w:style w:type="paragraph" w:styleId="CommentText">
    <w:name w:val="annotation text"/>
    <w:basedOn w:val="Normal"/>
    <w:link w:val="CommentTextChar"/>
    <w:uiPriority w:val="99"/>
    <w:semiHidden/>
    <w:unhideWhenUsed/>
    <w:rsid w:val="00C5627D"/>
    <w:pPr>
      <w:spacing w:line="240" w:lineRule="auto"/>
    </w:pPr>
    <w:rPr>
      <w:sz w:val="20"/>
      <w:szCs w:val="20"/>
    </w:rPr>
  </w:style>
  <w:style w:type="character" w:customStyle="1" w:styleId="CommentTextChar">
    <w:name w:val="Comment Text Char"/>
    <w:basedOn w:val="DefaultParagraphFont"/>
    <w:link w:val="CommentText"/>
    <w:uiPriority w:val="99"/>
    <w:semiHidden/>
    <w:rsid w:val="00C5627D"/>
    <w:rPr>
      <w:sz w:val="20"/>
      <w:szCs w:val="20"/>
    </w:rPr>
  </w:style>
  <w:style w:type="paragraph" w:styleId="CommentSubject">
    <w:name w:val="annotation subject"/>
    <w:basedOn w:val="CommentText"/>
    <w:next w:val="CommentText"/>
    <w:link w:val="CommentSubjectChar"/>
    <w:uiPriority w:val="99"/>
    <w:semiHidden/>
    <w:unhideWhenUsed/>
    <w:rsid w:val="00C5627D"/>
    <w:rPr>
      <w:b/>
      <w:bCs/>
    </w:rPr>
  </w:style>
  <w:style w:type="character" w:customStyle="1" w:styleId="CommentSubjectChar">
    <w:name w:val="Comment Subject Char"/>
    <w:basedOn w:val="CommentTextChar"/>
    <w:link w:val="CommentSubject"/>
    <w:uiPriority w:val="99"/>
    <w:semiHidden/>
    <w:rsid w:val="00C5627D"/>
    <w:rPr>
      <w:b/>
      <w:bCs/>
      <w:sz w:val="20"/>
      <w:szCs w:val="20"/>
    </w:rPr>
  </w:style>
  <w:style w:type="paragraph" w:styleId="BalloonText">
    <w:name w:val="Balloon Text"/>
    <w:basedOn w:val="Normal"/>
    <w:link w:val="BalloonTextChar"/>
    <w:uiPriority w:val="99"/>
    <w:semiHidden/>
    <w:unhideWhenUsed/>
    <w:rsid w:val="00C562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627D"/>
    <w:rPr>
      <w:rFonts w:ascii="Segoe UI" w:hAnsi="Segoe UI" w:cs="Segoe UI"/>
      <w:sz w:val="18"/>
      <w:szCs w:val="18"/>
    </w:rPr>
  </w:style>
  <w:style w:type="character" w:styleId="PlaceholderText">
    <w:name w:val="Placeholder Text"/>
    <w:basedOn w:val="DefaultParagraphFont"/>
    <w:uiPriority w:val="99"/>
    <w:semiHidden/>
    <w:rsid w:val="00D97406"/>
    <w:rPr>
      <w:color w:val="808080"/>
    </w:rPr>
  </w:style>
  <w:style w:type="character" w:styleId="Hyperlink">
    <w:name w:val="Hyperlink"/>
    <w:basedOn w:val="DefaultParagraphFont"/>
    <w:uiPriority w:val="99"/>
    <w:unhideWhenUsed/>
    <w:rsid w:val="00B70D0A"/>
    <w:rPr>
      <w:color w:val="0563C1" w:themeColor="hyperlink"/>
      <w:u w:val="single"/>
    </w:rPr>
  </w:style>
  <w:style w:type="paragraph" w:styleId="Revision">
    <w:name w:val="Revision"/>
    <w:hidden/>
    <w:uiPriority w:val="99"/>
    <w:semiHidden/>
    <w:rsid w:val="002E60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1307</Words>
  <Characters>7450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 McGonagle</dc:creator>
  <cp:lastModifiedBy>Dennis McGonagle</cp:lastModifiedBy>
  <cp:revision>2</cp:revision>
  <cp:lastPrinted>2014-12-02T16:19:00Z</cp:lastPrinted>
  <dcterms:created xsi:type="dcterms:W3CDTF">2015-01-06T20:58:00Z</dcterms:created>
  <dcterms:modified xsi:type="dcterms:W3CDTF">2015-01-06T20:58:00Z</dcterms:modified>
</cp:coreProperties>
</file>