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0439B" w14:textId="3EC0D3ED" w:rsidR="00F13ED0" w:rsidRDefault="006E270F">
      <w:r>
        <w:rPr>
          <w:b/>
        </w:rPr>
        <w:t xml:space="preserve">PI Name: </w:t>
      </w:r>
      <w:r w:rsidRPr="006E270F">
        <w:t xml:space="preserve">Bradley W. Schmitz, Dr. Luisa A. </w:t>
      </w:r>
      <w:proofErr w:type="spellStart"/>
      <w:r w:rsidRPr="006E270F">
        <w:t>Ikner</w:t>
      </w:r>
      <w:proofErr w:type="spellEnd"/>
      <w:r w:rsidRPr="006E270F">
        <w:t xml:space="preserve">, Dr. Charles P. </w:t>
      </w:r>
      <w:proofErr w:type="spellStart"/>
      <w:r w:rsidRPr="006E270F">
        <w:t>Gerba</w:t>
      </w:r>
      <w:proofErr w:type="spellEnd"/>
      <w:r w:rsidRPr="006E270F">
        <w:t>, and Dr. Ian</w:t>
      </w:r>
      <w:r w:rsidR="008D4F99">
        <w:t xml:space="preserve"> L.</w:t>
      </w:r>
      <w:r w:rsidRPr="006E270F">
        <w:t xml:space="preserve"> Pepper</w:t>
      </w:r>
    </w:p>
    <w:p w14:paraId="598E91F6" w14:textId="77777777" w:rsidR="006E270F" w:rsidRDefault="006E270F"/>
    <w:p w14:paraId="0CADB645" w14:textId="77777777" w:rsidR="006E270F" w:rsidRDefault="006E270F">
      <w:r>
        <w:rPr>
          <w:b/>
        </w:rPr>
        <w:t xml:space="preserve">Environmental Microbiology Education Title: </w:t>
      </w:r>
      <w:r>
        <w:t>Water Quality Analysis via Indicator Organisms</w:t>
      </w:r>
    </w:p>
    <w:p w14:paraId="7F362C0F" w14:textId="77777777" w:rsidR="006E270F" w:rsidRDefault="006E270F"/>
    <w:p w14:paraId="5C454817" w14:textId="77777777" w:rsidR="00E56E52" w:rsidRDefault="006E270F">
      <w:r w:rsidRPr="006E270F">
        <w:rPr>
          <w:b/>
        </w:rPr>
        <w:t>Overview</w:t>
      </w:r>
      <w:r>
        <w:rPr>
          <w:b/>
        </w:rPr>
        <w:t>:</w:t>
      </w:r>
      <w:r>
        <w:t xml:space="preserve"> </w:t>
      </w:r>
    </w:p>
    <w:p w14:paraId="68EB71F2" w14:textId="51C833C3" w:rsidR="007E55A3" w:rsidRDefault="007E55A3" w:rsidP="00EF5D02">
      <w:r>
        <w:t xml:space="preserve">Water quality </w:t>
      </w:r>
      <w:r w:rsidR="00E56E52">
        <w:t xml:space="preserve">analysis monitors anthropogenic influences such as pollutants, nutrients, pathogens, and any other constituent that can impact the water’s integrity as a resource.  </w:t>
      </w:r>
      <w:r w:rsidR="00AB02C5">
        <w:t>Fecal contamination contributes microbial pathogens that threaten plant, animal, and human health</w:t>
      </w:r>
      <w:r w:rsidR="008F2B52">
        <w:t xml:space="preserve"> with disease or illness</w:t>
      </w:r>
      <w:r w:rsidR="00AB02C5">
        <w:t>.</w:t>
      </w:r>
      <w:r w:rsidR="00D103CE">
        <w:t xml:space="preserve"> Increasing demands and strict quality standards require that water being supplied for human or environmental resources be monitored for low pathogen levels. However, monitoring each pathogen associated with fecal </w:t>
      </w:r>
      <w:r w:rsidR="00864A43">
        <w:t>pollution</w:t>
      </w:r>
      <w:r w:rsidR="00D103CE">
        <w:t xml:space="preserve"> is not feasible, as laboratory techniques involve extensive labor, time, and costs. </w:t>
      </w:r>
      <w:r w:rsidR="000D556E">
        <w:t xml:space="preserve">Therefore, detection for indicator organisms provides a simple, rapid, and cost effective technique to monitor pathogens associated with </w:t>
      </w:r>
      <w:r w:rsidR="00864A43">
        <w:t>unsanitary conditions.</w:t>
      </w:r>
    </w:p>
    <w:p w14:paraId="3E184F4A" w14:textId="77777777" w:rsidR="000D556E" w:rsidRDefault="000D556E" w:rsidP="00E56E52">
      <w:pPr>
        <w:ind w:firstLine="720"/>
      </w:pPr>
    </w:p>
    <w:p w14:paraId="5B4ABFCB" w14:textId="2748D282" w:rsidR="00E97D0F" w:rsidRDefault="00E97D0F" w:rsidP="00EF5D02">
      <w:r>
        <w:t xml:space="preserve">Indicators </w:t>
      </w:r>
      <w:r w:rsidR="008F2B52">
        <w:t xml:space="preserve">are </w:t>
      </w:r>
      <w:r w:rsidR="00127FB6">
        <w:t xml:space="preserve">easily detectable organisms whose presence correlates directly to </w:t>
      </w:r>
      <w:r>
        <w:t xml:space="preserve">one or more </w:t>
      </w:r>
      <w:r w:rsidR="00127FB6">
        <w:t>pathogen</w:t>
      </w:r>
      <w:r w:rsidR="008F2B52">
        <w:t xml:space="preserve">s contaminating </w:t>
      </w:r>
      <w:r>
        <w:t>an</w:t>
      </w:r>
      <w:r w:rsidR="0047055F">
        <w:t xml:space="preserve"> environment. </w:t>
      </w:r>
      <w:r w:rsidR="00D05443">
        <w:t>In order to be considered an appropriate indicator, an organism must meet the five following criterion</w:t>
      </w:r>
      <w:r>
        <w:t xml:space="preserve">: </w:t>
      </w:r>
    </w:p>
    <w:p w14:paraId="054E9FD5" w14:textId="77777777" w:rsidR="00E97D0F" w:rsidRDefault="00E97D0F" w:rsidP="00E97D0F">
      <w:pPr>
        <w:ind w:firstLine="720"/>
      </w:pPr>
    </w:p>
    <w:p w14:paraId="22967C65" w14:textId="39D9E34A" w:rsidR="000D556E" w:rsidRDefault="00E97D0F" w:rsidP="00E97D0F">
      <w:pPr>
        <w:pStyle w:val="ListParagraph"/>
        <w:numPr>
          <w:ilvl w:val="0"/>
          <w:numId w:val="1"/>
        </w:numPr>
      </w:pPr>
      <w:r>
        <w:t>The indicator organism must be present when the pathogen is present, and the indicator organism must be absent when the pathogen is absent</w:t>
      </w:r>
      <w:r w:rsidR="00805CC2">
        <w:t>.</w:t>
      </w:r>
    </w:p>
    <w:p w14:paraId="5D0EB30E" w14:textId="27AEC42A" w:rsidR="00E97D0F" w:rsidRDefault="00E97D0F" w:rsidP="00E97D0F">
      <w:pPr>
        <w:pStyle w:val="ListParagraph"/>
        <w:numPr>
          <w:ilvl w:val="0"/>
          <w:numId w:val="1"/>
        </w:numPr>
      </w:pPr>
      <w:r>
        <w:t xml:space="preserve">The indicator organism’s concentration </w:t>
      </w:r>
      <w:r w:rsidR="00805CC2">
        <w:t xml:space="preserve">must correlate </w:t>
      </w:r>
      <w:r>
        <w:t>with the pathogen’s concentration. However, the indicator organism should always be found at higher numbers.</w:t>
      </w:r>
    </w:p>
    <w:p w14:paraId="44879781" w14:textId="603AFF66" w:rsidR="00E97D0F" w:rsidRDefault="00E97D0F" w:rsidP="00E97D0F">
      <w:pPr>
        <w:pStyle w:val="ListParagraph"/>
        <w:numPr>
          <w:ilvl w:val="0"/>
          <w:numId w:val="1"/>
        </w:numPr>
      </w:pPr>
      <w:r>
        <w:t xml:space="preserve">The indicator organism should be able to survive easier and longer in the environment than the pathogen. </w:t>
      </w:r>
    </w:p>
    <w:p w14:paraId="79197218" w14:textId="0078A350" w:rsidR="00E97D0F" w:rsidRDefault="00E97D0F" w:rsidP="00E97D0F">
      <w:pPr>
        <w:pStyle w:val="ListParagraph"/>
        <w:numPr>
          <w:ilvl w:val="0"/>
          <w:numId w:val="1"/>
        </w:numPr>
      </w:pPr>
      <w:r>
        <w:t>Detection for the indicator organism should be easy, safe, and inexpensive.</w:t>
      </w:r>
    </w:p>
    <w:p w14:paraId="5264CF7C" w14:textId="34958133" w:rsidR="00E97D0F" w:rsidRDefault="00E97D0F" w:rsidP="00E97D0F">
      <w:pPr>
        <w:pStyle w:val="ListParagraph"/>
        <w:numPr>
          <w:ilvl w:val="0"/>
          <w:numId w:val="1"/>
        </w:numPr>
      </w:pPr>
      <w:r>
        <w:t>The i</w:t>
      </w:r>
      <w:r w:rsidR="008D4F99">
        <w:t>ndicator organism should be</w:t>
      </w:r>
      <w:r>
        <w:t xml:space="preserve"> effective for all water types.</w:t>
      </w:r>
    </w:p>
    <w:p w14:paraId="12A24B5D" w14:textId="77777777" w:rsidR="00805CC2" w:rsidRDefault="00805CC2" w:rsidP="00805CC2"/>
    <w:p w14:paraId="0A06EDD5" w14:textId="34EFA72D" w:rsidR="00805CC2" w:rsidRDefault="001E5A5D" w:rsidP="006D046E">
      <w:r>
        <w:t>Most</w:t>
      </w:r>
      <w:r w:rsidR="0002078B">
        <w:t xml:space="preserve"> i</w:t>
      </w:r>
      <w:r w:rsidR="000F49B9">
        <w:t>ndicators are enteric organisms or viruses,</w:t>
      </w:r>
      <w:r w:rsidR="0002078B">
        <w:t xml:space="preserve"> which are commonly found in </w:t>
      </w:r>
      <w:r w:rsidR="008F2B52">
        <w:t xml:space="preserve">warm blooded </w:t>
      </w:r>
      <w:r w:rsidR="0002078B">
        <w:t xml:space="preserve">mammalian and avian gastrointestinal systems, </w:t>
      </w:r>
      <w:r w:rsidR="00204680">
        <w:t xml:space="preserve">giving a direct connection to fecal contamination. </w:t>
      </w:r>
      <w:r w:rsidR="008F2B52">
        <w:t xml:space="preserve">However, </w:t>
      </w:r>
      <w:r w:rsidR="001C780A">
        <w:t>many indicators can lack effectiveness due to a poor cor</w:t>
      </w:r>
      <w:r w:rsidR="00A75EAE">
        <w:t>relation with certain pathogens</w:t>
      </w:r>
      <w:r w:rsidR="00F72016">
        <w:t>. Two of the</w:t>
      </w:r>
      <w:r>
        <w:t xml:space="preserve"> most widely accepted bacterial indicator organisms are </w:t>
      </w:r>
      <w:r w:rsidRPr="00864A43">
        <w:rPr>
          <w:i/>
        </w:rPr>
        <w:t>Escherichia coli</w:t>
      </w:r>
      <w:r>
        <w:t xml:space="preserve"> and </w:t>
      </w:r>
      <w:r w:rsidR="00F72016">
        <w:t xml:space="preserve">coliforms due to their </w:t>
      </w:r>
      <w:r w:rsidR="00864A43">
        <w:t xml:space="preserve">fecal </w:t>
      </w:r>
      <w:r w:rsidR="00F72016">
        <w:t>linkages ease for laboratory analysis.</w:t>
      </w:r>
    </w:p>
    <w:p w14:paraId="06BA0032" w14:textId="77777777" w:rsidR="00F72016" w:rsidRDefault="00F72016" w:rsidP="001C780A">
      <w:pPr>
        <w:ind w:firstLine="360"/>
      </w:pPr>
    </w:p>
    <w:p w14:paraId="46C086A5" w14:textId="075F7429" w:rsidR="00A15F28" w:rsidRDefault="00F72016" w:rsidP="006D046E">
      <w:commentRangeStart w:id="0"/>
      <w:commentRangeStart w:id="1"/>
      <w:proofErr w:type="spellStart"/>
      <w:r>
        <w:t>Colilert</w:t>
      </w:r>
      <w:proofErr w:type="spellEnd"/>
      <w:r>
        <w:t xml:space="preserve"> </w:t>
      </w:r>
      <w:commentRangeEnd w:id="0"/>
      <w:r w:rsidR="00E426BC">
        <w:rPr>
          <w:rStyle w:val="CommentReference"/>
        </w:rPr>
        <w:commentReference w:id="0"/>
      </w:r>
      <w:r>
        <w:t xml:space="preserve">is a </w:t>
      </w:r>
      <w:commentRangeStart w:id="2"/>
      <w:r>
        <w:t xml:space="preserve">defined substrate technology </w:t>
      </w:r>
      <w:commentRangeEnd w:id="2"/>
      <w:r w:rsidR="0035277A">
        <w:rPr>
          <w:rStyle w:val="CommentReference"/>
        </w:rPr>
        <w:commentReference w:id="2"/>
      </w:r>
      <w:r>
        <w:t>(DST) approach for simultaneous detection, specific ide</w:t>
      </w:r>
      <w:r w:rsidR="00864A43">
        <w:t>ntification, and confirmation for</w:t>
      </w:r>
      <w:r>
        <w:t xml:space="preserve"> </w:t>
      </w:r>
      <w:r w:rsidRPr="00F72016">
        <w:rPr>
          <w:i/>
        </w:rPr>
        <w:t>E. coli</w:t>
      </w:r>
      <w:r>
        <w:t xml:space="preserve"> and total coliforms in water samples. This laboratory technique utilizes substrate nutrients</w:t>
      </w:r>
      <w:del w:id="3" w:author="Jacob Roundy" w:date="2015-01-28T13:39:00Z">
        <w:r w:rsidR="00FA68F2" w:rsidDel="00397BBE">
          <w:delText>,</w:delText>
        </w:r>
      </w:del>
      <w:r>
        <w:t xml:space="preserve"> specific to each indicator organisms’ metabolic </w:t>
      </w:r>
      <w:r w:rsidR="00864A43">
        <w:t>pathway</w:t>
      </w:r>
      <w:ins w:id="4" w:author="Bradley Schmitz" w:date="2015-01-26T10:49:00Z">
        <w:r w:rsidR="00D45E8D">
          <w:t>, enumerating only desired microorganisms</w:t>
        </w:r>
      </w:ins>
      <w:r w:rsidR="00397BBE">
        <w:t>,</w:t>
      </w:r>
      <w:del w:id="5" w:author="Bradley Schmitz" w:date="2015-01-26T10:49:00Z">
        <w:r w:rsidR="00864A43" w:rsidDel="00D45E8D">
          <w:delText>,</w:delText>
        </w:r>
      </w:del>
      <w:r w:rsidR="00864A43">
        <w:t xml:space="preserve"> </w:t>
      </w:r>
      <w:commentRangeEnd w:id="1"/>
      <w:r w:rsidR="002E7FFB">
        <w:rPr>
          <w:rStyle w:val="CommentReference"/>
        </w:rPr>
        <w:commentReference w:id="1"/>
      </w:r>
      <w:r w:rsidR="00864A43">
        <w:t>which</w:t>
      </w:r>
      <w:r w:rsidR="00FA68F2">
        <w:t xml:space="preserve"> </w:t>
      </w:r>
      <w:r w:rsidR="00864A43">
        <w:t>release</w:t>
      </w:r>
      <w:r w:rsidR="00FA68F2">
        <w:t xml:space="preserve"> a signal when the</w:t>
      </w:r>
      <w:r w:rsidR="002F51A5">
        <w:t xml:space="preserve"> </w:t>
      </w:r>
      <w:r w:rsidR="00864A43">
        <w:t>bacteria alter</w:t>
      </w:r>
      <w:r w:rsidR="00FA68F2">
        <w:t xml:space="preserve"> the compound.</w:t>
      </w:r>
      <w:del w:id="6" w:author="Jacob Roundy" w:date="2015-01-28T13:41:00Z">
        <w:r w:rsidR="00FA68F2" w:rsidDel="00397BBE">
          <w:delText xml:space="preserve"> </w:delText>
        </w:r>
      </w:del>
      <w:r w:rsidR="004377F6">
        <w:t xml:space="preserve"> In the presence of a coliform, the </w:t>
      </w:r>
      <w:proofErr w:type="spellStart"/>
      <w:r w:rsidR="004377F6">
        <w:t>ortho-nitrophenyl</w:t>
      </w:r>
      <w:proofErr w:type="spellEnd"/>
      <w:r w:rsidR="004377F6">
        <w:t>-</w:t>
      </w:r>
      <w:r w:rsidR="004377F6">
        <w:sym w:font="Symbol" w:char="F062"/>
      </w:r>
      <w:r w:rsidR="004377F6">
        <w:t>-D-</w:t>
      </w:r>
      <w:proofErr w:type="spellStart"/>
      <w:r w:rsidR="004377F6">
        <w:t>galactopyranoside</w:t>
      </w:r>
      <w:proofErr w:type="spellEnd"/>
      <w:r w:rsidR="004377F6">
        <w:t xml:space="preserve"> (ONPG) nutrient is hydrolyzed by the </w:t>
      </w:r>
      <w:proofErr w:type="gramStart"/>
      <w:r w:rsidR="004377F6">
        <w:t>coliform’s</w:t>
      </w:r>
      <w:proofErr w:type="gramEnd"/>
      <w:r w:rsidR="004377F6">
        <w:t xml:space="preserve"> </w:t>
      </w:r>
      <w:r w:rsidR="004377F6">
        <w:sym w:font="Symbol" w:char="F062"/>
      </w:r>
      <w:r w:rsidR="004377F6">
        <w:t>-</w:t>
      </w:r>
      <w:proofErr w:type="spellStart"/>
      <w:r w:rsidR="004377F6">
        <w:t>galactosidase</w:t>
      </w:r>
      <w:proofErr w:type="spellEnd"/>
      <w:r w:rsidR="004377F6">
        <w:t xml:space="preserve"> enzyme</w:t>
      </w:r>
      <w:r w:rsidR="00864A43">
        <w:t xml:space="preserve">. </w:t>
      </w:r>
      <w:r w:rsidR="004377F6">
        <w:t>The product</w:t>
      </w:r>
      <w:r w:rsidR="00864A43">
        <w:t xml:space="preserve"> compound, </w:t>
      </w:r>
      <w:commentRangeStart w:id="7"/>
      <w:commentRangeStart w:id="8"/>
      <w:proofErr w:type="spellStart"/>
      <w:r w:rsidR="00864A43">
        <w:t>ortho-nitrophenyl</w:t>
      </w:r>
      <w:commentRangeEnd w:id="7"/>
      <w:proofErr w:type="spellEnd"/>
      <w:r w:rsidR="00572D98">
        <w:rPr>
          <w:rStyle w:val="CommentReference"/>
        </w:rPr>
        <w:commentReference w:id="7"/>
      </w:r>
      <w:r w:rsidR="00864A43">
        <w:t xml:space="preserve">, </w:t>
      </w:r>
      <w:commentRangeEnd w:id="8"/>
      <w:r w:rsidR="00D45E8D">
        <w:rPr>
          <w:rStyle w:val="CommentReference"/>
        </w:rPr>
        <w:commentReference w:id="8"/>
      </w:r>
      <w:r w:rsidR="004377F6">
        <w:t xml:space="preserve">is a </w:t>
      </w:r>
      <w:proofErr w:type="spellStart"/>
      <w:r w:rsidR="004377F6">
        <w:t>chromogen</w:t>
      </w:r>
      <w:proofErr w:type="spellEnd"/>
      <w:r w:rsidR="004377F6">
        <w:t xml:space="preserve"> that releases a color signal, turning the water yellow</w:t>
      </w:r>
      <w:r w:rsidR="002C7392">
        <w:t xml:space="preserve"> (figure 1)</w:t>
      </w:r>
      <w:r w:rsidR="004377F6">
        <w:t>.</w:t>
      </w:r>
      <w:r w:rsidR="001C2E19">
        <w:t xml:space="preserve"> </w:t>
      </w:r>
    </w:p>
    <w:p w14:paraId="64D68EAD" w14:textId="77777777" w:rsidR="00A15F28" w:rsidRDefault="00A15F28" w:rsidP="00A15F28"/>
    <w:p w14:paraId="4614C214" w14:textId="23262C27" w:rsidR="004377F6" w:rsidRDefault="004377F6" w:rsidP="00EF5D02">
      <w:r>
        <w:t xml:space="preserve">In the presence of </w:t>
      </w:r>
      <w:r w:rsidRPr="00E426BC">
        <w:rPr>
          <w:i/>
          <w:rPrChange w:id="9" w:author="Andrew" w:date="2015-01-22T10:54:00Z">
            <w:rPr/>
          </w:rPrChange>
        </w:rPr>
        <w:t>E. coli</w:t>
      </w:r>
      <w:r>
        <w:t xml:space="preserve">, the </w:t>
      </w:r>
      <w:proofErr w:type="spellStart"/>
      <w:ins w:id="10" w:author="Andrew" w:date="2015-01-22T10:59:00Z">
        <w:r w:rsidR="00E426BC">
          <w:t>methyl</w:t>
        </w:r>
      </w:ins>
      <w:r>
        <w:t>umbelliferyl</w:t>
      </w:r>
      <w:proofErr w:type="spellEnd"/>
      <w:r>
        <w:t>-</w:t>
      </w:r>
      <w:r>
        <w:sym w:font="Symbol" w:char="F062"/>
      </w:r>
      <w:r>
        <w:t xml:space="preserve">-D-glucuronide (MUG) nutrient is </w:t>
      </w:r>
      <w:r w:rsidR="001C2E19">
        <w:t xml:space="preserve">cleaved by the bacteria’s </w:t>
      </w:r>
      <w:proofErr w:type="spellStart"/>
      <w:r w:rsidR="001C2E19">
        <w:t>glucuronidase</w:t>
      </w:r>
      <w:proofErr w:type="spellEnd"/>
      <w:r w:rsidR="001C2E19">
        <w:t xml:space="preserve"> enzyme, producing a </w:t>
      </w:r>
      <w:proofErr w:type="spellStart"/>
      <w:r w:rsidR="001C2E19">
        <w:t>methylumbe</w:t>
      </w:r>
      <w:del w:id="11" w:author="Andrew" w:date="2015-01-22T10:55:00Z">
        <w:r w:rsidR="001C2E19" w:rsidDel="00E426BC">
          <w:delText>r</w:delText>
        </w:r>
      </w:del>
      <w:r w:rsidR="001C2E19">
        <w:t>lliferone</w:t>
      </w:r>
      <w:proofErr w:type="spellEnd"/>
      <w:r w:rsidR="001C2E19">
        <w:t xml:space="preserve"> product that </w:t>
      </w:r>
      <w:r w:rsidR="00A15F28">
        <w:t>fluoresce</w:t>
      </w:r>
      <w:r w:rsidR="00864A43">
        <w:t>s</w:t>
      </w:r>
      <w:r w:rsidR="00A15F28">
        <w:t xml:space="preserve"> blue</w:t>
      </w:r>
      <w:r w:rsidR="00775150">
        <w:t>-green</w:t>
      </w:r>
      <w:r w:rsidR="001C2E19">
        <w:t xml:space="preserve"> under ultraviolet light</w:t>
      </w:r>
      <w:r w:rsidR="002C7392">
        <w:t xml:space="preserve"> (figure 2)</w:t>
      </w:r>
      <w:r w:rsidR="001C2E19">
        <w:t xml:space="preserve">. </w:t>
      </w:r>
    </w:p>
    <w:p w14:paraId="5637BEB4" w14:textId="77777777" w:rsidR="0002078B" w:rsidRDefault="0002078B" w:rsidP="00A15F28"/>
    <w:p w14:paraId="789F2B26" w14:textId="4FDC754F" w:rsidR="001C780A" w:rsidRDefault="00A15F28" w:rsidP="0002078B">
      <w:pPr>
        <w:rPr>
          <w:rFonts w:ascii="Cambria" w:hAnsi="Cambria"/>
        </w:rPr>
      </w:pPr>
      <w:proofErr w:type="spellStart"/>
      <w:r>
        <w:t>Colilert</w:t>
      </w:r>
      <w:proofErr w:type="spellEnd"/>
      <w:r>
        <w:t xml:space="preserve"> can be performed as a presence-absence (P-A) test to indicate whether or not the organisms exist in the sample. This test is completed by dissolving the substrate into 100 mL water samples, incubating at 35 </w:t>
      </w:r>
      <w:r>
        <w:rPr>
          <w:rFonts w:ascii="Cambria" w:hAnsi="Cambria"/>
        </w:rPr>
        <w:t xml:space="preserve">± 0.5 </w:t>
      </w:r>
      <w:proofErr w:type="spellStart"/>
      <w:r>
        <w:rPr>
          <w:rFonts w:ascii="Cambria" w:hAnsi="Cambria"/>
          <w:vertAlign w:val="superscript"/>
        </w:rPr>
        <w:t>o</w:t>
      </w:r>
      <w:r>
        <w:rPr>
          <w:rFonts w:ascii="Cambria" w:hAnsi="Cambria"/>
        </w:rPr>
        <w:t>C</w:t>
      </w:r>
      <w:proofErr w:type="spellEnd"/>
      <w:r>
        <w:rPr>
          <w:rFonts w:ascii="Cambria" w:hAnsi="Cambria"/>
        </w:rPr>
        <w:t xml:space="preserve"> for 24 hours, and observing t</w:t>
      </w:r>
      <w:r w:rsidR="00864A43">
        <w:rPr>
          <w:rFonts w:ascii="Cambria" w:hAnsi="Cambria"/>
        </w:rPr>
        <w:t>he color signals. The indicators’</w:t>
      </w:r>
      <w:r>
        <w:rPr>
          <w:rFonts w:ascii="Cambria" w:hAnsi="Cambria"/>
        </w:rPr>
        <w:t xml:space="preserve"> presence can also be quantified by utilizing </w:t>
      </w:r>
      <w:r w:rsidR="00864A43">
        <w:rPr>
          <w:rFonts w:ascii="Cambria" w:hAnsi="Cambria"/>
        </w:rPr>
        <w:t xml:space="preserve">the IDEXX 2000 </w:t>
      </w:r>
      <w:proofErr w:type="spellStart"/>
      <w:r w:rsidR="00864A43">
        <w:rPr>
          <w:rFonts w:ascii="Cambria" w:hAnsi="Cambria"/>
        </w:rPr>
        <w:t>Quanti</w:t>
      </w:r>
      <w:proofErr w:type="spellEnd"/>
      <w:r w:rsidR="00864A43">
        <w:rPr>
          <w:rFonts w:ascii="Cambria" w:hAnsi="Cambria"/>
        </w:rPr>
        <w:t>-tray, which</w:t>
      </w:r>
      <w:r>
        <w:rPr>
          <w:rFonts w:ascii="Cambria" w:hAnsi="Cambria"/>
        </w:rPr>
        <w:t xml:space="preserve"> determines the most probable number (</w:t>
      </w:r>
      <w:r w:rsidR="00864A43">
        <w:rPr>
          <w:rFonts w:ascii="Cambria" w:hAnsi="Cambria"/>
        </w:rPr>
        <w:t>MPN) for each organism</w:t>
      </w:r>
      <w:r>
        <w:rPr>
          <w:rFonts w:ascii="Cambria" w:hAnsi="Cambria"/>
        </w:rPr>
        <w:t xml:space="preserve">. This procedure involves dissolving the substrate into 100 mL water samples that are sealed into a tray containing 49 large wells and 48 small wells. The tray is incubated </w:t>
      </w:r>
      <w:r>
        <w:t xml:space="preserve">at 35 </w:t>
      </w:r>
      <w:r>
        <w:rPr>
          <w:rFonts w:ascii="Cambria" w:hAnsi="Cambria"/>
        </w:rPr>
        <w:t xml:space="preserve">± 0.5 </w:t>
      </w:r>
      <w:proofErr w:type="spellStart"/>
      <w:r>
        <w:rPr>
          <w:rFonts w:ascii="Cambria" w:hAnsi="Cambria"/>
          <w:vertAlign w:val="superscript"/>
        </w:rPr>
        <w:t>o</w:t>
      </w:r>
      <w:r>
        <w:rPr>
          <w:rFonts w:ascii="Cambria" w:hAnsi="Cambria"/>
        </w:rPr>
        <w:t>C</w:t>
      </w:r>
      <w:proofErr w:type="spellEnd"/>
      <w:r>
        <w:rPr>
          <w:rFonts w:ascii="Cambria" w:hAnsi="Cambria"/>
        </w:rPr>
        <w:t xml:space="preserve"> for 24 hours, and then the wells containing positive color changes are counted. The ratio </w:t>
      </w:r>
      <w:ins w:id="12" w:author="Andrew" w:date="2015-01-22T11:12:00Z">
        <w:r w:rsidR="00EB5A11">
          <w:rPr>
            <w:rFonts w:ascii="Cambria" w:hAnsi="Cambria"/>
          </w:rPr>
          <w:t xml:space="preserve">of </w:t>
        </w:r>
      </w:ins>
      <w:r>
        <w:rPr>
          <w:rFonts w:ascii="Cambria" w:hAnsi="Cambria"/>
        </w:rPr>
        <w:t xml:space="preserve">large to small wells </w:t>
      </w:r>
      <w:r w:rsidR="00DF0104">
        <w:rPr>
          <w:rFonts w:ascii="Cambria" w:hAnsi="Cambria"/>
        </w:rPr>
        <w:t xml:space="preserve">containing positive signals </w:t>
      </w:r>
      <w:r>
        <w:rPr>
          <w:rFonts w:ascii="Cambria" w:hAnsi="Cambria"/>
        </w:rPr>
        <w:t xml:space="preserve">is aligned to the MPN chart that provides the quantification for the presence of each indicator organism present. </w:t>
      </w:r>
      <w:r w:rsidR="004F769F">
        <w:rPr>
          <w:rFonts w:ascii="Cambria" w:hAnsi="Cambria"/>
        </w:rPr>
        <w:t>Regulations for drinking water in the United States require that zero coliforms be present in 100 ml of drinking water.</w:t>
      </w:r>
    </w:p>
    <w:p w14:paraId="15C52651" w14:textId="77777777" w:rsidR="00A15F28" w:rsidRDefault="00A15F28" w:rsidP="0002078B">
      <w:pPr>
        <w:rPr>
          <w:rFonts w:ascii="Cambria" w:hAnsi="Cambria"/>
        </w:rPr>
      </w:pPr>
    </w:p>
    <w:p w14:paraId="475BA008" w14:textId="73E3A162" w:rsidR="00A15F28" w:rsidRDefault="006466F1" w:rsidP="0002078B">
      <w:pPr>
        <w:rPr>
          <w:b/>
        </w:rPr>
      </w:pPr>
      <w:r w:rsidRPr="006466F1">
        <w:rPr>
          <w:b/>
        </w:rPr>
        <w:t>Procedure:</w:t>
      </w:r>
    </w:p>
    <w:p w14:paraId="7EB32FA6" w14:textId="77777777" w:rsidR="006466F1" w:rsidRPr="002C0577" w:rsidRDefault="006466F1" w:rsidP="0002078B">
      <w:pPr>
        <w:rPr>
          <w:b/>
          <w:sz w:val="8"/>
          <w:szCs w:val="8"/>
        </w:rPr>
      </w:pPr>
    </w:p>
    <w:p w14:paraId="3B37E7AB" w14:textId="73F7F014" w:rsidR="006466F1" w:rsidRDefault="006466F1" w:rsidP="006D046E">
      <w:pPr>
        <w:pStyle w:val="ListParagraph"/>
        <w:numPr>
          <w:ilvl w:val="0"/>
          <w:numId w:val="5"/>
        </w:numPr>
      </w:pPr>
      <w:proofErr w:type="spellStart"/>
      <w:r w:rsidRPr="006466F1">
        <w:t>Colilert</w:t>
      </w:r>
      <w:proofErr w:type="spellEnd"/>
      <w:r w:rsidRPr="006466F1">
        <w:t xml:space="preserve"> Presence – Absence (P–A) Test</w:t>
      </w:r>
      <w:r w:rsidR="00C03D8D">
        <w:br/>
      </w:r>
    </w:p>
    <w:p w14:paraId="3CB41A69" w14:textId="09C22F66" w:rsidR="00C03D8D" w:rsidRDefault="006466F1" w:rsidP="006D046E">
      <w:pPr>
        <w:pStyle w:val="ListParagraph"/>
        <w:numPr>
          <w:ilvl w:val="1"/>
          <w:numId w:val="5"/>
        </w:numPr>
      </w:pPr>
      <w:commentRangeStart w:id="13"/>
      <w:r>
        <w:t xml:space="preserve">Open </w:t>
      </w:r>
      <w:ins w:id="14" w:author="Bradley Schmitz" w:date="2015-01-26T10:52:00Z">
        <w:r w:rsidR="00D45E8D">
          <w:t xml:space="preserve">100 mL plastic </w:t>
        </w:r>
      </w:ins>
      <w:commentRangeStart w:id="15"/>
      <w:del w:id="16" w:author="Bradley Schmitz" w:date="2015-01-26T10:52:00Z">
        <w:r w:rsidDel="00D45E8D">
          <w:delText xml:space="preserve">Colilert </w:delText>
        </w:r>
      </w:del>
      <w:r>
        <w:t>bottle</w:t>
      </w:r>
      <w:commentRangeEnd w:id="15"/>
      <w:r w:rsidR="008C615A">
        <w:rPr>
          <w:rStyle w:val="CommentReference"/>
        </w:rPr>
        <w:commentReference w:id="15"/>
      </w:r>
      <w:ins w:id="17" w:author="Bradley Schmitz" w:date="2015-01-26T10:52:00Z">
        <w:r w:rsidR="00D45E8D">
          <w:t>. The bottle includes a small amount of powdered reagent that is necessary for the proper reactions, do not discard this powder</w:t>
        </w:r>
      </w:ins>
      <w:r w:rsidR="00C03D8D">
        <w:t>.</w:t>
      </w:r>
    </w:p>
    <w:commentRangeEnd w:id="13"/>
    <w:p w14:paraId="19488CFB" w14:textId="1D4E41B3" w:rsidR="00C03D8D" w:rsidRDefault="00C03D8D" w:rsidP="006D046E">
      <w:pPr>
        <w:pStyle w:val="ListParagraph"/>
        <w:ind w:left="792"/>
      </w:pPr>
    </w:p>
    <w:p w14:paraId="7B17B0CF" w14:textId="2FD7F7B1" w:rsidR="00C03D8D" w:rsidRDefault="00C03D8D" w:rsidP="006D046E">
      <w:pPr>
        <w:pStyle w:val="ListParagraph"/>
        <w:numPr>
          <w:ilvl w:val="1"/>
          <w:numId w:val="5"/>
        </w:numPr>
      </w:pPr>
      <w:r>
        <w:t>A</w:t>
      </w:r>
      <w:r w:rsidR="006466F1">
        <w:t xml:space="preserve">dd 100 mL water sample into </w:t>
      </w:r>
      <w:proofErr w:type="spellStart"/>
      <w:r w:rsidR="006466F1">
        <w:t>Colilert</w:t>
      </w:r>
      <w:proofErr w:type="spellEnd"/>
      <w:r w:rsidR="006466F1">
        <w:t xml:space="preserve"> bottle</w:t>
      </w:r>
      <w:r w:rsidR="00D31D56">
        <w:t>.</w:t>
      </w:r>
      <w:r w:rsidR="00194593">
        <w:t xml:space="preserve"> </w:t>
      </w:r>
      <w:r>
        <w:br/>
      </w:r>
    </w:p>
    <w:p w14:paraId="4E9A6439" w14:textId="2C3630FB" w:rsidR="00C03D8D" w:rsidRDefault="00194593" w:rsidP="006D046E">
      <w:pPr>
        <w:pStyle w:val="ListParagraph"/>
        <w:numPr>
          <w:ilvl w:val="1"/>
          <w:numId w:val="5"/>
        </w:numPr>
      </w:pPr>
      <w:r>
        <w:t>O</w:t>
      </w:r>
      <w:r w:rsidR="006466F1">
        <w:t xml:space="preserve">pen the pillow tube containing nutrient substrate and pour contents into the </w:t>
      </w:r>
      <w:r w:rsidR="00D31D56">
        <w:t xml:space="preserve">water sample inside the </w:t>
      </w:r>
      <w:proofErr w:type="spellStart"/>
      <w:r w:rsidR="006466F1">
        <w:t>Colilert</w:t>
      </w:r>
      <w:proofErr w:type="spellEnd"/>
      <w:r w:rsidR="006466F1">
        <w:t xml:space="preserve"> bottle.</w:t>
      </w:r>
      <w:r w:rsidR="00C03D8D">
        <w:br/>
      </w:r>
    </w:p>
    <w:p w14:paraId="3245968C" w14:textId="1980DD4A" w:rsidR="00C03D8D" w:rsidRDefault="006466F1" w:rsidP="006D046E">
      <w:pPr>
        <w:pStyle w:val="ListParagraph"/>
        <w:numPr>
          <w:ilvl w:val="1"/>
          <w:numId w:val="5"/>
        </w:numPr>
      </w:pPr>
      <w:r>
        <w:t xml:space="preserve">Cap and seal the </w:t>
      </w:r>
      <w:proofErr w:type="spellStart"/>
      <w:r>
        <w:t>Coli</w:t>
      </w:r>
      <w:r w:rsidR="00EF5D02">
        <w:t>l</w:t>
      </w:r>
      <w:r>
        <w:t>ert</w:t>
      </w:r>
      <w:proofErr w:type="spellEnd"/>
      <w:r>
        <w:t xml:space="preserve"> bottle. Shake the bottle vigorously, repeatedly inverting the bottle until the substrate is completely dissolved.</w:t>
      </w:r>
      <w:r w:rsidR="00C03D8D">
        <w:br/>
      </w:r>
    </w:p>
    <w:p w14:paraId="249126D0" w14:textId="0A2ADE67" w:rsidR="00C03D8D" w:rsidRDefault="006466F1" w:rsidP="006D046E">
      <w:pPr>
        <w:pStyle w:val="ListParagraph"/>
        <w:numPr>
          <w:ilvl w:val="1"/>
          <w:numId w:val="5"/>
        </w:numPr>
      </w:pPr>
      <w:r>
        <w:t xml:space="preserve">Incubate reagent/water sample mixture inside bottle at 35 </w:t>
      </w:r>
      <w:r w:rsidRPr="00C159CC">
        <w:rPr>
          <w:rFonts w:ascii="Cambria" w:hAnsi="Cambria"/>
        </w:rPr>
        <w:t xml:space="preserve">± 0.5 </w:t>
      </w:r>
      <w:proofErr w:type="spellStart"/>
      <w:r w:rsidRPr="00C159CC">
        <w:rPr>
          <w:rFonts w:ascii="Cambria" w:hAnsi="Cambria"/>
          <w:vertAlign w:val="superscript"/>
        </w:rPr>
        <w:t>o</w:t>
      </w:r>
      <w:r w:rsidRPr="006E6D2A">
        <w:rPr>
          <w:rFonts w:ascii="Cambria" w:hAnsi="Cambria"/>
        </w:rPr>
        <w:t>C</w:t>
      </w:r>
      <w:proofErr w:type="spellEnd"/>
      <w:r w:rsidRPr="006E6D2A">
        <w:rPr>
          <w:rFonts w:ascii="Cambria" w:hAnsi="Cambria"/>
        </w:rPr>
        <w:t xml:space="preserve"> for 24 hours.</w:t>
      </w:r>
      <w:r w:rsidR="00C03D8D">
        <w:rPr>
          <w:rFonts w:ascii="Cambria" w:hAnsi="Cambria"/>
        </w:rPr>
        <w:br/>
      </w:r>
    </w:p>
    <w:p w14:paraId="3C6E98AE" w14:textId="66FBB41A" w:rsidR="00C03D8D" w:rsidRDefault="00D31D56" w:rsidP="006D046E">
      <w:pPr>
        <w:pStyle w:val="ListParagraph"/>
        <w:numPr>
          <w:ilvl w:val="1"/>
          <w:numId w:val="5"/>
        </w:numPr>
      </w:pPr>
      <w:r>
        <w:t xml:space="preserve">Observe yellow color change in the reagent/water sample mixture. </w:t>
      </w:r>
    </w:p>
    <w:p w14:paraId="5AF5327A" w14:textId="3EE3E559" w:rsidR="00D31D56" w:rsidRDefault="00D31D56" w:rsidP="006D046E">
      <w:pPr>
        <w:pStyle w:val="ListParagraph"/>
        <w:numPr>
          <w:ilvl w:val="2"/>
          <w:numId w:val="5"/>
        </w:numPr>
      </w:pPr>
      <w:r>
        <w:t>Yellow color indicates coliform is present. Clear water or no change in color indicates that coliforms are absent.</w:t>
      </w:r>
      <w:r w:rsidR="00194593">
        <w:br/>
      </w:r>
    </w:p>
    <w:p w14:paraId="289FC440" w14:textId="688433C2" w:rsidR="008219FC" w:rsidRDefault="00D31D56" w:rsidP="006D046E">
      <w:pPr>
        <w:pStyle w:val="ListParagraph"/>
        <w:numPr>
          <w:ilvl w:val="1"/>
          <w:numId w:val="5"/>
        </w:numPr>
      </w:pPr>
      <w:r>
        <w:t>Expose reagent/water sample to ultraviolet light and observe blue fluorescence.</w:t>
      </w:r>
    </w:p>
    <w:p w14:paraId="769C6EB3" w14:textId="22DDB8B0" w:rsidR="003D08A1" w:rsidRDefault="00D31D56" w:rsidP="006D046E">
      <w:pPr>
        <w:pStyle w:val="ListParagraph"/>
        <w:numPr>
          <w:ilvl w:val="2"/>
          <w:numId w:val="5"/>
        </w:numPr>
      </w:pPr>
      <w:r>
        <w:t xml:space="preserve">Blue fluorescence indicates </w:t>
      </w:r>
      <w:r w:rsidRPr="00C159CC">
        <w:rPr>
          <w:i/>
        </w:rPr>
        <w:t xml:space="preserve">E. coli </w:t>
      </w:r>
      <w:r>
        <w:t xml:space="preserve">is present. No fluorescence indicates that </w:t>
      </w:r>
      <w:r w:rsidRPr="00C159CC">
        <w:rPr>
          <w:i/>
        </w:rPr>
        <w:t>E. coli</w:t>
      </w:r>
      <w:r>
        <w:t xml:space="preserve"> is absent</w:t>
      </w:r>
      <w:r w:rsidR="00765B80">
        <w:t xml:space="preserve"> (figure 3)</w:t>
      </w:r>
      <w:r>
        <w:t>.</w:t>
      </w:r>
    </w:p>
    <w:p w14:paraId="26D0D606" w14:textId="77777777" w:rsidR="00337FB2" w:rsidRDefault="00337FB2" w:rsidP="007A2129">
      <w:pPr>
        <w:jc w:val="center"/>
      </w:pPr>
    </w:p>
    <w:p w14:paraId="05B3C83B" w14:textId="7AEAF39E" w:rsidR="00D31D56" w:rsidRPr="006466F1" w:rsidRDefault="00D31D56" w:rsidP="006D046E">
      <w:pPr>
        <w:pStyle w:val="ListParagraph"/>
        <w:numPr>
          <w:ilvl w:val="0"/>
          <w:numId w:val="5"/>
        </w:numPr>
      </w:pPr>
      <w:proofErr w:type="spellStart"/>
      <w:r w:rsidRPr="006466F1">
        <w:t>Colilert</w:t>
      </w:r>
      <w:proofErr w:type="spellEnd"/>
      <w:r w:rsidRPr="006466F1">
        <w:t xml:space="preserve"> </w:t>
      </w:r>
      <w:r>
        <w:t xml:space="preserve">MPN: </w:t>
      </w:r>
      <w:commentRangeStart w:id="18"/>
      <w:commentRangeStart w:id="19"/>
      <w:del w:id="20" w:author="Bradley Schmitz" w:date="2015-01-26T10:55:00Z">
        <w:r w:rsidDel="00D45E8D">
          <w:delText xml:space="preserve">IDEXX 200 </w:delText>
        </w:r>
      </w:del>
      <w:proofErr w:type="spellStart"/>
      <w:r>
        <w:t>Quanti</w:t>
      </w:r>
      <w:proofErr w:type="spellEnd"/>
      <w:r>
        <w:t>-tray</w:t>
      </w:r>
      <w:commentRangeEnd w:id="18"/>
      <w:r w:rsidR="00530AE4">
        <w:rPr>
          <w:rStyle w:val="CommentReference"/>
        </w:rPr>
        <w:commentReference w:id="18"/>
      </w:r>
      <w:commentRangeEnd w:id="19"/>
      <w:ins w:id="21" w:author="Bradley Schmitz" w:date="2015-01-26T10:55:00Z">
        <w:r w:rsidR="00D45E8D">
          <w:t xml:space="preserve"> 2000</w:t>
        </w:r>
      </w:ins>
      <w:r w:rsidR="00D45E8D">
        <w:rPr>
          <w:rStyle w:val="CommentReference"/>
        </w:rPr>
        <w:commentReference w:id="19"/>
      </w:r>
      <w:ins w:id="22" w:author="Jacob Roundy" w:date="2015-01-28T13:55:00Z">
        <w:r w:rsidR="00C159CC">
          <w:br/>
        </w:r>
      </w:ins>
    </w:p>
    <w:p w14:paraId="5D152EBB" w14:textId="77777777" w:rsidR="00D31D56" w:rsidRPr="002C0577" w:rsidRDefault="00D31D56" w:rsidP="00D31D56">
      <w:pPr>
        <w:rPr>
          <w:b/>
          <w:sz w:val="8"/>
          <w:szCs w:val="8"/>
        </w:rPr>
      </w:pPr>
    </w:p>
    <w:p w14:paraId="7D78D976" w14:textId="6B8C1C8A" w:rsidR="00C159CC" w:rsidRDefault="00D31D56" w:rsidP="006D046E">
      <w:pPr>
        <w:pStyle w:val="ListParagraph"/>
        <w:numPr>
          <w:ilvl w:val="1"/>
          <w:numId w:val="5"/>
        </w:numPr>
      </w:pPr>
      <w:r>
        <w:t xml:space="preserve">Open </w:t>
      </w:r>
      <w:proofErr w:type="spellStart"/>
      <w:r>
        <w:t>Colilert</w:t>
      </w:r>
      <w:proofErr w:type="spellEnd"/>
      <w:r>
        <w:t xml:space="preserve"> bottle.</w:t>
      </w:r>
      <w:r w:rsidR="00C159CC">
        <w:br/>
      </w:r>
    </w:p>
    <w:p w14:paraId="71B4CD55" w14:textId="3A9035BC" w:rsidR="00C159CC" w:rsidRDefault="00D31D56" w:rsidP="006D046E">
      <w:pPr>
        <w:pStyle w:val="ListParagraph"/>
        <w:numPr>
          <w:ilvl w:val="1"/>
          <w:numId w:val="5"/>
        </w:numPr>
      </w:pPr>
      <w:r>
        <w:t xml:space="preserve">Add 100 mL water sample into </w:t>
      </w:r>
      <w:proofErr w:type="spellStart"/>
      <w:r>
        <w:t>Colilert</w:t>
      </w:r>
      <w:proofErr w:type="spellEnd"/>
      <w:r>
        <w:t xml:space="preserve"> bottle.</w:t>
      </w:r>
    </w:p>
    <w:p w14:paraId="64B5BDF3" w14:textId="77777777" w:rsidR="00C159CC" w:rsidRDefault="00C159CC" w:rsidP="006D046E">
      <w:pPr>
        <w:pStyle w:val="ListParagraph"/>
        <w:ind w:left="792"/>
      </w:pPr>
    </w:p>
    <w:p w14:paraId="1DA36EBD" w14:textId="09DF41EE" w:rsidR="00C159CC" w:rsidRDefault="00194593" w:rsidP="006D046E">
      <w:pPr>
        <w:pStyle w:val="ListParagraph"/>
        <w:numPr>
          <w:ilvl w:val="1"/>
          <w:numId w:val="5"/>
        </w:numPr>
      </w:pPr>
      <w:r>
        <w:t>O</w:t>
      </w:r>
      <w:r w:rsidR="00D31D56">
        <w:t xml:space="preserve">pen the pillow tube containing nutrient substrate and pour contents into the water sample inside the </w:t>
      </w:r>
      <w:proofErr w:type="spellStart"/>
      <w:r w:rsidR="00D31D56">
        <w:t>Colilert</w:t>
      </w:r>
      <w:proofErr w:type="spellEnd"/>
      <w:r w:rsidR="00D31D56">
        <w:t xml:space="preserve"> bottle.</w:t>
      </w:r>
      <w:r w:rsidR="00C159CC">
        <w:br/>
      </w:r>
    </w:p>
    <w:p w14:paraId="0806F583" w14:textId="3BD79ADC" w:rsidR="00C159CC" w:rsidRDefault="00D31D56" w:rsidP="006D046E">
      <w:pPr>
        <w:pStyle w:val="ListParagraph"/>
        <w:numPr>
          <w:ilvl w:val="1"/>
          <w:numId w:val="5"/>
        </w:numPr>
      </w:pPr>
      <w:r>
        <w:t xml:space="preserve">Cap and seal the </w:t>
      </w:r>
      <w:proofErr w:type="spellStart"/>
      <w:r>
        <w:t>Coli</w:t>
      </w:r>
      <w:r w:rsidR="00194593">
        <w:t>l</w:t>
      </w:r>
      <w:r>
        <w:t>ert</w:t>
      </w:r>
      <w:proofErr w:type="spellEnd"/>
      <w:r>
        <w:t xml:space="preserve"> bottle. Shake the bottle vigorously, repeatedly inverting the bottle until the substrate is completely dissolved.</w:t>
      </w:r>
      <w:r w:rsidR="00C159CC">
        <w:br/>
      </w:r>
    </w:p>
    <w:p w14:paraId="72B7DBC9" w14:textId="56BDA249" w:rsidR="00C159CC" w:rsidRDefault="00D31D56" w:rsidP="006D046E">
      <w:pPr>
        <w:pStyle w:val="ListParagraph"/>
        <w:numPr>
          <w:ilvl w:val="1"/>
          <w:numId w:val="5"/>
        </w:numPr>
      </w:pPr>
      <w:r>
        <w:t xml:space="preserve">Carefully open </w:t>
      </w:r>
      <w:proofErr w:type="spellStart"/>
      <w:r>
        <w:t>Quanti</w:t>
      </w:r>
      <w:proofErr w:type="spellEnd"/>
      <w:r>
        <w:t xml:space="preserve">-tray 2000 by squeezing the edges at the top of the tray and pulling back the paper tab. </w:t>
      </w:r>
      <w:proofErr w:type="gramStart"/>
      <w:r>
        <w:t>Keep</w:t>
      </w:r>
      <w:proofErr w:type="gramEnd"/>
      <w:r>
        <w:t xml:space="preserve"> squeezing so that the tray is open.</w:t>
      </w:r>
      <w:r w:rsidR="00C159CC">
        <w:br/>
      </w:r>
    </w:p>
    <w:p w14:paraId="435333B3" w14:textId="77DC8530" w:rsidR="00C159CC" w:rsidRDefault="00D31D56" w:rsidP="006D046E">
      <w:pPr>
        <w:pStyle w:val="ListParagraph"/>
        <w:numPr>
          <w:ilvl w:val="1"/>
          <w:numId w:val="5"/>
        </w:numPr>
      </w:pPr>
      <w:r>
        <w:t>Pour the reagent/water sample mixture into the tray.</w:t>
      </w:r>
      <w:r w:rsidR="00C159CC">
        <w:br/>
      </w:r>
    </w:p>
    <w:p w14:paraId="5B3B6255" w14:textId="7AC5F53B" w:rsidR="00C159CC" w:rsidRPr="00C159CC" w:rsidRDefault="00D31D56" w:rsidP="006D046E">
      <w:pPr>
        <w:pStyle w:val="ListParagraph"/>
        <w:numPr>
          <w:ilvl w:val="1"/>
          <w:numId w:val="5"/>
        </w:numPr>
        <w:rPr>
          <w:rFonts w:ascii="Cambria" w:hAnsi="Cambria"/>
        </w:rPr>
      </w:pPr>
      <w:r>
        <w:t xml:space="preserve">Incubate reagent/water sample inside tray at 35 </w:t>
      </w:r>
      <w:r w:rsidRPr="00C159CC">
        <w:rPr>
          <w:rFonts w:ascii="Cambria" w:hAnsi="Cambria"/>
        </w:rPr>
        <w:t xml:space="preserve">± 0.5 </w:t>
      </w:r>
      <w:proofErr w:type="spellStart"/>
      <w:r w:rsidRPr="00C159CC">
        <w:rPr>
          <w:rFonts w:ascii="Cambria" w:hAnsi="Cambria"/>
          <w:vertAlign w:val="superscript"/>
        </w:rPr>
        <w:t>o</w:t>
      </w:r>
      <w:r w:rsidRPr="006E6D2A">
        <w:rPr>
          <w:rFonts w:ascii="Cambria" w:hAnsi="Cambria"/>
        </w:rPr>
        <w:t>C</w:t>
      </w:r>
      <w:proofErr w:type="spellEnd"/>
      <w:r w:rsidRPr="006E6D2A">
        <w:rPr>
          <w:rFonts w:ascii="Cambria" w:hAnsi="Cambria"/>
        </w:rPr>
        <w:t xml:space="preserve"> for 24 hours.</w:t>
      </w:r>
      <w:r w:rsidR="00C159CC">
        <w:rPr>
          <w:rFonts w:ascii="Cambria" w:hAnsi="Cambria"/>
        </w:rPr>
        <w:br/>
      </w:r>
    </w:p>
    <w:p w14:paraId="570414D2" w14:textId="0378578E" w:rsidR="00C159CC" w:rsidRDefault="00D31D56" w:rsidP="006D046E">
      <w:pPr>
        <w:pStyle w:val="ListParagraph"/>
        <w:numPr>
          <w:ilvl w:val="1"/>
          <w:numId w:val="5"/>
        </w:numPr>
      </w:pPr>
      <w:r>
        <w:t>Observe yellow color change in the reagent/water sample mixture. Count the number of large and small wells that signal positive presence for coliforms.</w:t>
      </w:r>
      <w:r w:rsidR="00C159CC">
        <w:t xml:space="preserve"> </w:t>
      </w:r>
    </w:p>
    <w:p w14:paraId="03D8ED84" w14:textId="28CF9CCA" w:rsidR="00D31D56" w:rsidRDefault="00D31D56" w:rsidP="006D046E">
      <w:pPr>
        <w:pStyle w:val="ListParagraph"/>
        <w:numPr>
          <w:ilvl w:val="2"/>
          <w:numId w:val="5"/>
        </w:numPr>
      </w:pPr>
      <w:r>
        <w:t>Yellow color indicates coliform is present. Clear water or no change in color indicates that coliforms are absent.</w:t>
      </w:r>
      <w:r w:rsidR="00194593">
        <w:br/>
      </w:r>
    </w:p>
    <w:p w14:paraId="0D060114" w14:textId="7DC24593" w:rsidR="00C159CC" w:rsidRDefault="00D31D56" w:rsidP="006D046E">
      <w:pPr>
        <w:pStyle w:val="ListParagraph"/>
        <w:numPr>
          <w:ilvl w:val="1"/>
          <w:numId w:val="5"/>
        </w:numPr>
      </w:pPr>
      <w:r>
        <w:t xml:space="preserve">Expose reagent/water sample to ultraviolet light and observe blue fluorescence. Count the number of large and small wells that signal positive presence for </w:t>
      </w:r>
      <w:r w:rsidRPr="00C159CC">
        <w:rPr>
          <w:i/>
        </w:rPr>
        <w:t>E. coli</w:t>
      </w:r>
      <w:r>
        <w:t>.</w:t>
      </w:r>
    </w:p>
    <w:p w14:paraId="48882559" w14:textId="5F1C4F1F" w:rsidR="00D31D56" w:rsidRDefault="00D31D56" w:rsidP="006D046E">
      <w:pPr>
        <w:pStyle w:val="ListParagraph"/>
        <w:numPr>
          <w:ilvl w:val="2"/>
          <w:numId w:val="5"/>
        </w:numPr>
      </w:pPr>
      <w:r>
        <w:t xml:space="preserve">Blue fluorescence indicates </w:t>
      </w:r>
      <w:r w:rsidRPr="00C159CC">
        <w:rPr>
          <w:i/>
        </w:rPr>
        <w:t xml:space="preserve">E. coli </w:t>
      </w:r>
      <w:r>
        <w:t xml:space="preserve">is present. No fluorescence indicates that </w:t>
      </w:r>
      <w:r w:rsidRPr="00C159CC">
        <w:rPr>
          <w:i/>
        </w:rPr>
        <w:t>E. coli</w:t>
      </w:r>
      <w:r>
        <w:t xml:space="preserve"> is absent.</w:t>
      </w:r>
      <w:r w:rsidR="00EF5D02">
        <w:br/>
      </w:r>
    </w:p>
    <w:p w14:paraId="085D4FB3" w14:textId="20F40FFD" w:rsidR="00C159CC" w:rsidRDefault="003D08A1" w:rsidP="006D046E">
      <w:pPr>
        <w:pStyle w:val="ListParagraph"/>
        <w:numPr>
          <w:ilvl w:val="1"/>
          <w:numId w:val="5"/>
        </w:numPr>
      </w:pPr>
      <w:commentRangeStart w:id="23"/>
      <w:r>
        <w:t xml:space="preserve">Use the </w:t>
      </w:r>
      <w:del w:id="24" w:author="Bradley Schmitz" w:date="2015-01-26T11:21:00Z">
        <w:r w:rsidDel="003759C7">
          <w:delText xml:space="preserve">IDEXX </w:delText>
        </w:r>
      </w:del>
      <w:proofErr w:type="spellStart"/>
      <w:r>
        <w:t>Quanti</w:t>
      </w:r>
      <w:proofErr w:type="spellEnd"/>
      <w:r>
        <w:t>-tray 2000 MPN sheet</w:t>
      </w:r>
      <w:r w:rsidR="00765B80">
        <w:t xml:space="preserve"> (figure 4)</w:t>
      </w:r>
      <w:r>
        <w:t xml:space="preserve"> to quantify the concentration for each indicator organism present in 100 mL of water.</w:t>
      </w:r>
      <w:commentRangeEnd w:id="23"/>
      <w:r w:rsidR="00530AE4">
        <w:rPr>
          <w:rStyle w:val="CommentReference"/>
        </w:rPr>
        <w:commentReference w:id="23"/>
      </w:r>
      <w:ins w:id="25" w:author="Dennis McGonagle" w:date="2015-01-27T16:20:00Z">
        <w:r w:rsidR="006D046E">
          <w:br/>
        </w:r>
      </w:ins>
    </w:p>
    <w:p w14:paraId="37E7D632" w14:textId="4BA1CF49" w:rsidR="006E6D2A" w:rsidRDefault="006E6D2A" w:rsidP="006D046E">
      <w:pPr>
        <w:pStyle w:val="ListParagraph"/>
        <w:numPr>
          <w:ilvl w:val="2"/>
          <w:numId w:val="5"/>
        </w:numPr>
      </w:pPr>
      <w:r w:rsidRPr="006E6D2A">
        <w:t xml:space="preserve">Use the spreadsheet to compare </w:t>
      </w:r>
      <w:proofErr w:type="spellStart"/>
      <w:r w:rsidRPr="006E6D2A">
        <w:t>large</w:t>
      </w:r>
      <w:proofErr w:type="gramStart"/>
      <w:r w:rsidRPr="006E6D2A">
        <w:t>:small</w:t>
      </w:r>
      <w:proofErr w:type="spellEnd"/>
      <w:proofErr w:type="gramEnd"/>
      <w:r w:rsidRPr="006E6D2A">
        <w:t xml:space="preserve"> positive well ratio to enumerate presence for both indicator organisms.</w:t>
      </w:r>
    </w:p>
    <w:p w14:paraId="38F615C7" w14:textId="1E1685B1" w:rsidR="00B67626" w:rsidRDefault="00D45E8D" w:rsidP="00B67626">
      <w:ins w:id="26" w:author="Bradley Schmitz" w:date="2015-01-26T10:56:00Z">
        <w:r>
          <w:t xml:space="preserve"> </w:t>
        </w:r>
      </w:ins>
      <w:bookmarkStart w:id="27" w:name="_GoBack"/>
      <w:bookmarkEnd w:id="27"/>
    </w:p>
    <w:p w14:paraId="298E2514" w14:textId="4D314C21" w:rsidR="003D08A1" w:rsidRDefault="003D08A1" w:rsidP="00D31D56">
      <w:pPr>
        <w:rPr>
          <w:b/>
        </w:rPr>
      </w:pPr>
      <w:r w:rsidRPr="003D08A1">
        <w:rPr>
          <w:b/>
        </w:rPr>
        <w:t>Applications:</w:t>
      </w:r>
    </w:p>
    <w:p w14:paraId="75AA6F64" w14:textId="77777777" w:rsidR="00B4367F" w:rsidRPr="002C0577" w:rsidRDefault="00B4367F" w:rsidP="00D31D56">
      <w:pPr>
        <w:rPr>
          <w:b/>
          <w:sz w:val="8"/>
          <w:szCs w:val="8"/>
        </w:rPr>
      </w:pPr>
    </w:p>
    <w:p w14:paraId="26803741" w14:textId="2A9DAA2E" w:rsidR="00B4367F" w:rsidRDefault="00B4367F" w:rsidP="00D31D56">
      <w:r>
        <w:t xml:space="preserve">Indicator organisms are </w:t>
      </w:r>
      <w:r w:rsidR="00036A60">
        <w:t>employed</w:t>
      </w:r>
      <w:r>
        <w:t xml:space="preserve"> to rapidly and inexpensively determine environmental contamina</w:t>
      </w:r>
      <w:r w:rsidR="00036A60">
        <w:t xml:space="preserve">tion. </w:t>
      </w:r>
      <w:proofErr w:type="spellStart"/>
      <w:r w:rsidR="00036A60">
        <w:t>Colilert</w:t>
      </w:r>
      <w:proofErr w:type="spellEnd"/>
      <w:r w:rsidR="00036A60">
        <w:t xml:space="preserve"> assays are utilized to analyze water quality for drinking, recreational, and wastewater sources. Water quality must meet legal standards set by the Environmental Protection Agency (EPA) and state regulatory departments in order to be accepted as a resource for human and/or environmental consumption. </w:t>
      </w:r>
    </w:p>
    <w:p w14:paraId="648BDFED" w14:textId="77777777" w:rsidR="00233F29" w:rsidRDefault="00233F29" w:rsidP="00D31D56"/>
    <w:p w14:paraId="2BB57F4E" w14:textId="4868D72F" w:rsidR="00036A60" w:rsidRDefault="00BD39CB" w:rsidP="00D31D56">
      <w:proofErr w:type="spellStart"/>
      <w:r>
        <w:t>Colilert</w:t>
      </w:r>
      <w:proofErr w:type="spellEnd"/>
      <w:r>
        <w:t xml:space="preserve"> assays are also strategically used as </w:t>
      </w:r>
      <w:commentRangeStart w:id="28"/>
      <w:r>
        <w:t xml:space="preserve">mass balance markers </w:t>
      </w:r>
      <w:commentRangeEnd w:id="28"/>
      <w:r w:rsidR="00667AAB">
        <w:rPr>
          <w:rStyle w:val="CommentReference"/>
        </w:rPr>
        <w:commentReference w:id="28"/>
      </w:r>
      <w:r>
        <w:t>within environmental research</w:t>
      </w:r>
      <w:ins w:id="29" w:author="Jacob Roundy" w:date="2015-01-28T14:13:00Z">
        <w:r w:rsidR="00E94EE4">
          <w:t>,</w:t>
        </w:r>
      </w:ins>
      <w:ins w:id="30" w:author="Bradley Schmitz" w:date="2015-01-26T11:19:00Z">
        <w:r w:rsidR="006F62C2">
          <w:t xml:space="preserve"> and this data can be analyzed along with other environmental assays to measure the correlation between results</w:t>
        </w:r>
      </w:ins>
      <w:r>
        <w:t xml:space="preserve">. Performing a simple P-A </w:t>
      </w:r>
      <w:proofErr w:type="spellStart"/>
      <w:r>
        <w:t>Colilert</w:t>
      </w:r>
      <w:proofErr w:type="spellEnd"/>
      <w:r>
        <w:t xml:space="preserve"> test gives indication whether a sample is contaminated,</w:t>
      </w:r>
      <w:ins w:id="31" w:author="Bradley Schmitz" w:date="2015-01-26T11:15:00Z">
        <w:r w:rsidR="002E7FFB">
          <w:t xml:space="preserve"> which can be analyzed alongside research results. </w:t>
        </w:r>
      </w:ins>
      <w:ins w:id="32" w:author="Bradley Schmitz" w:date="2015-01-26T11:16:00Z">
        <w:r w:rsidR="002E7FFB">
          <w:t>If the P-A sample shows that there is contamination in the water, then the water samples being utilized in research may also have contamination that leads to misinterpreted results</w:t>
        </w:r>
      </w:ins>
      <w:r w:rsidR="00E94EE4">
        <w:t>, w</w:t>
      </w:r>
      <w:r>
        <w:t xml:space="preserve">hile the MPN </w:t>
      </w:r>
      <w:proofErr w:type="spellStart"/>
      <w:r>
        <w:t>Quanti</w:t>
      </w:r>
      <w:proofErr w:type="spellEnd"/>
      <w:r>
        <w:t xml:space="preserve">-tray provides a baseline quantification for contamination present. </w:t>
      </w:r>
      <w:ins w:id="33" w:author="Bradley Schmitz" w:date="2015-01-26T11:17:00Z">
        <w:r w:rsidR="002E7FFB">
          <w:t xml:space="preserve">For example, the indicator organisms can be used to correlate indicator </w:t>
        </w:r>
      </w:ins>
      <w:ins w:id="34" w:author="Bradley Schmitz" w:date="2015-01-26T11:18:00Z">
        <w:r w:rsidR="006F62C2">
          <w:t xml:space="preserve">quantifications with the number of pathogens found in a water sample. If the </w:t>
        </w:r>
        <w:proofErr w:type="spellStart"/>
        <w:r w:rsidR="006F62C2">
          <w:t>quanti</w:t>
        </w:r>
        <w:proofErr w:type="spellEnd"/>
        <w:r w:rsidR="006F62C2">
          <w:t>-tray enumerates low indicator numbers, this suggests that the water sample should also experience similar trends with low pathogen levels.</w:t>
        </w:r>
      </w:ins>
      <w:ins w:id="35" w:author="Bradley Schmitz" w:date="2015-01-26T11:19:00Z">
        <w:r w:rsidR="006F62C2">
          <w:t xml:space="preserve"> </w:t>
        </w:r>
      </w:ins>
      <w:del w:id="36" w:author="Bradley Schmitz" w:date="2015-01-26T11:20:00Z">
        <w:r w:rsidDel="006F62C2">
          <w:delText>This data can be analyzed along with other environmental assays</w:delText>
        </w:r>
        <w:r w:rsidR="002C0577" w:rsidDel="006F62C2">
          <w:delText xml:space="preserve"> to measure the correlation between results.</w:delText>
        </w:r>
      </w:del>
    </w:p>
    <w:p w14:paraId="615D6FD2" w14:textId="77777777" w:rsidR="006F5A39" w:rsidDel="00E94EE4" w:rsidRDefault="006F5A39" w:rsidP="00D31D56">
      <w:pPr>
        <w:rPr>
          <w:del w:id="37" w:author="Jacob Roundy" w:date="2015-01-28T14:15:00Z"/>
        </w:rPr>
      </w:pPr>
    </w:p>
    <w:p w14:paraId="5897B90F" w14:textId="77777777" w:rsidR="006F5A39" w:rsidDel="00E94EE4" w:rsidRDefault="006F5A39" w:rsidP="00D31D56">
      <w:pPr>
        <w:rPr>
          <w:del w:id="38" w:author="Jacob Roundy" w:date="2015-01-28T14:15:00Z"/>
        </w:rPr>
      </w:pPr>
    </w:p>
    <w:p w14:paraId="4FA35242" w14:textId="77777777" w:rsidR="006F5A39" w:rsidDel="00E94EE4" w:rsidRDefault="006F5A39" w:rsidP="00D31D56">
      <w:pPr>
        <w:rPr>
          <w:del w:id="39" w:author="Jacob Roundy" w:date="2015-01-28T14:15:00Z"/>
        </w:rPr>
      </w:pPr>
    </w:p>
    <w:p w14:paraId="479797B3" w14:textId="77777777" w:rsidR="006F5A39" w:rsidRDefault="006F5A39" w:rsidP="00D31D56"/>
    <w:p w14:paraId="1DA3932F" w14:textId="7B7F87E3" w:rsidR="006F5A39" w:rsidRDefault="00194593" w:rsidP="00D31D56">
      <w:r w:rsidRPr="006D046E">
        <w:rPr>
          <w:b/>
        </w:rPr>
        <w:t>Legend</w:t>
      </w:r>
      <w:r w:rsidR="00233F29" w:rsidRPr="00C159CC">
        <w:rPr>
          <w:b/>
        </w:rPr>
        <w:t xml:space="preserve">: </w:t>
      </w:r>
      <w:r>
        <w:br/>
        <w:t xml:space="preserve">Figure 1: Schematic showing </w:t>
      </w:r>
      <w:proofErr w:type="spellStart"/>
      <w:r>
        <w:t>ortho-nitrophenyl</w:t>
      </w:r>
      <w:proofErr w:type="spellEnd"/>
      <w:r>
        <w:t xml:space="preserve"> releasing a color signal, turning the water yellow.</w:t>
      </w:r>
      <w:r w:rsidR="006D046E">
        <w:br/>
      </w:r>
    </w:p>
    <w:p w14:paraId="7B2FCD5E" w14:textId="3C89D303" w:rsidR="00F71637" w:rsidRPr="006F5A39" w:rsidRDefault="00194593" w:rsidP="006D046E">
      <w:pPr>
        <w:rPr>
          <w:b/>
        </w:rPr>
      </w:pPr>
      <w:r>
        <w:t xml:space="preserve">Figure 2: Schematic showing the </w:t>
      </w:r>
      <w:proofErr w:type="spellStart"/>
      <w:r>
        <w:t>umbelliferyl</w:t>
      </w:r>
      <w:proofErr w:type="spellEnd"/>
      <w:r>
        <w:t>-</w:t>
      </w:r>
      <w:r>
        <w:sym w:font="Symbol" w:char="F062"/>
      </w:r>
      <w:r>
        <w:t xml:space="preserve">-D-glucuronide (MUG) nutrient cleaved by the bacteria’s </w:t>
      </w:r>
      <w:proofErr w:type="spellStart"/>
      <w:r>
        <w:t>glucuronidase</w:t>
      </w:r>
      <w:proofErr w:type="spellEnd"/>
      <w:r>
        <w:t xml:space="preserve"> enzyme, producing a </w:t>
      </w:r>
      <w:proofErr w:type="spellStart"/>
      <w:r>
        <w:t>methylumberlliferone</w:t>
      </w:r>
      <w:proofErr w:type="spellEnd"/>
      <w:r>
        <w:t xml:space="preserve"> product that fluoresces blue-green under ultraviolet light.</w:t>
      </w:r>
      <w:r w:rsidR="006D046E">
        <w:br/>
      </w:r>
      <w:r>
        <w:br/>
        <w:t>Figure 3: P-A test negative (left), coliform positive (middle), and E. coli positive (right).</w:t>
      </w:r>
      <w:r w:rsidR="006D046E">
        <w:br/>
      </w:r>
      <w:r w:rsidR="00EF5D02">
        <w:br/>
        <w:t xml:space="preserve">Figure 4: </w:t>
      </w:r>
      <w:r w:rsidR="00EF5D02">
        <w:rPr>
          <w:noProof/>
        </w:rPr>
        <w:t>Quanti-tray negative (left), coliform positive (middle), and E. coli positive (right)</w:t>
      </w:r>
      <w:r w:rsidR="00B52619">
        <w:rPr>
          <w:noProof/>
        </w:rPr>
        <w:t>.</w:t>
      </w:r>
    </w:p>
    <w:sectPr w:rsidR="00F71637" w:rsidRPr="006F5A39" w:rsidSect="006E270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drew" w:date="2015-01-26T10:48:00Z" w:initials="A">
    <w:p w14:paraId="0A78AA30" w14:textId="0DE0634C" w:rsidR="002E7FFB" w:rsidRDefault="002E7FFB">
      <w:pPr>
        <w:pStyle w:val="CommentText"/>
      </w:pPr>
      <w:r>
        <w:rPr>
          <w:rStyle w:val="CommentReference"/>
        </w:rPr>
        <w:annotationRef/>
      </w:r>
      <w:r>
        <w:t xml:space="preserve">We like to keep our videos as generic as possible.  Is this brand the only way to test for coliforms, or is there a more generic term for the test?  </w:t>
      </w:r>
    </w:p>
  </w:comment>
  <w:comment w:id="2" w:author="Andrew" w:date="2015-01-22T11:18:00Z" w:initials="A">
    <w:p w14:paraId="0DA19886" w14:textId="17C4E368" w:rsidR="002E7FFB" w:rsidRDefault="002E7FFB">
      <w:pPr>
        <w:pStyle w:val="CommentText"/>
      </w:pPr>
      <w:r>
        <w:rPr>
          <w:rStyle w:val="CommentReference"/>
        </w:rPr>
        <w:annotationRef/>
      </w:r>
      <w:r>
        <w:t>Can you give a more formal definition of a DST?</w:t>
      </w:r>
    </w:p>
  </w:comment>
  <w:comment w:id="1" w:author="Bradley Schmitz" w:date="2015-01-26T11:10:00Z" w:initials="BS">
    <w:p w14:paraId="40FB33D5" w14:textId="471F7592" w:rsidR="002E7FFB" w:rsidRDefault="002E7FFB">
      <w:pPr>
        <w:pStyle w:val="CommentText"/>
      </w:pPr>
      <w:r>
        <w:rPr>
          <w:rStyle w:val="CommentReference"/>
        </w:rPr>
        <w:annotationRef/>
      </w:r>
      <w:r>
        <w:t>These first two sentences are the accepted definition for defined substrate technology. Also found in Dr. Pepper’s textbook and the IDEXX website. Please let me know if you would like me to rephrase these sentences. I can do my best without changing the definition’s meaning.</w:t>
      </w:r>
    </w:p>
  </w:comment>
  <w:comment w:id="7" w:author="Andrew" w:date="2015-01-22T10:51:00Z" w:initials="A">
    <w:p w14:paraId="324E01B0" w14:textId="758CA00E" w:rsidR="002E7FFB" w:rsidRDefault="002E7FFB">
      <w:pPr>
        <w:pStyle w:val="CommentText"/>
      </w:pPr>
      <w:r>
        <w:rPr>
          <w:rStyle w:val="CommentReference"/>
        </w:rPr>
        <w:annotationRef/>
      </w:r>
      <w:r>
        <w:t xml:space="preserve">Do you mean </w:t>
      </w:r>
      <w:proofErr w:type="spellStart"/>
      <w:r>
        <w:t>nitrophenol</w:t>
      </w:r>
      <w:proofErr w:type="spellEnd"/>
      <w:r>
        <w:t>?</w:t>
      </w:r>
    </w:p>
  </w:comment>
  <w:comment w:id="8" w:author="Bradley Schmitz" w:date="2015-01-26T10:50:00Z" w:initials="BS">
    <w:p w14:paraId="0AE9FA85" w14:textId="6DA709B1" w:rsidR="002E7FFB" w:rsidRDefault="002E7FFB">
      <w:pPr>
        <w:pStyle w:val="CommentText"/>
      </w:pPr>
      <w:r>
        <w:rPr>
          <w:rStyle w:val="CommentReference"/>
        </w:rPr>
        <w:annotationRef/>
      </w:r>
      <w:proofErr w:type="spellStart"/>
      <w:proofErr w:type="gramStart"/>
      <w:r>
        <w:t>nitrophenyl</w:t>
      </w:r>
      <w:proofErr w:type="spellEnd"/>
      <w:proofErr w:type="gramEnd"/>
      <w:r>
        <w:t xml:space="preserve"> is correct</w:t>
      </w:r>
    </w:p>
  </w:comment>
  <w:comment w:id="15" w:author="Andrew" w:date="2015-01-26T10:45:00Z" w:initials="A">
    <w:p w14:paraId="10695C51" w14:textId="3FE6D8FA" w:rsidR="002E7FFB" w:rsidRDefault="002E7FFB">
      <w:pPr>
        <w:pStyle w:val="CommentText"/>
      </w:pPr>
      <w:r>
        <w:rPr>
          <w:rStyle w:val="CommentReference"/>
        </w:rPr>
        <w:annotationRef/>
      </w:r>
      <w:r>
        <w:t xml:space="preserve">Is this specific bottle necessary? Will other dram vials work?  </w:t>
      </w:r>
    </w:p>
  </w:comment>
  <w:comment w:id="18" w:author="Andrew" w:date="2015-01-26T10:45:00Z" w:initials="A">
    <w:p w14:paraId="6C37CF49" w14:textId="48D8CABF" w:rsidR="002E7FFB" w:rsidRDefault="002E7FFB">
      <w:pPr>
        <w:pStyle w:val="CommentText"/>
      </w:pPr>
      <w:r>
        <w:rPr>
          <w:rStyle w:val="CommentReference"/>
        </w:rPr>
        <w:annotationRef/>
      </w:r>
      <w:r>
        <w:t xml:space="preserve">Like the </w:t>
      </w:r>
      <w:proofErr w:type="spellStart"/>
      <w:r>
        <w:t>Colilert</w:t>
      </w:r>
      <w:proofErr w:type="spellEnd"/>
      <w:r>
        <w:t xml:space="preserve">, is this the only instrument to measure MPN? </w:t>
      </w:r>
    </w:p>
  </w:comment>
  <w:comment w:id="19" w:author="Bradley Schmitz" w:date="2015-01-26T10:55:00Z" w:initials="BS">
    <w:p w14:paraId="0543A86B" w14:textId="17189E9F" w:rsidR="002E7FFB" w:rsidRDefault="002E7FFB">
      <w:pPr>
        <w:pStyle w:val="CommentText"/>
      </w:pPr>
      <w:r>
        <w:rPr>
          <w:rStyle w:val="CommentReference"/>
        </w:rPr>
        <w:annotationRef/>
      </w:r>
      <w:r>
        <w:t>This is the only known method that quantifies both E. coli and total coliforms at the same time via reagents. Therefore, we must refer to the ‘</w:t>
      </w:r>
      <w:proofErr w:type="spellStart"/>
      <w:r>
        <w:t>quanti</w:t>
      </w:r>
      <w:proofErr w:type="spellEnd"/>
      <w:r>
        <w:t>-trays”</w:t>
      </w:r>
    </w:p>
  </w:comment>
  <w:comment w:id="23" w:author="Andrew" w:date="2015-01-22T11:33:00Z" w:initials="A">
    <w:p w14:paraId="645F6E03" w14:textId="55BFFA73" w:rsidR="002E7FFB" w:rsidRDefault="002E7FFB">
      <w:pPr>
        <w:pStyle w:val="CommentText"/>
      </w:pPr>
      <w:r>
        <w:rPr>
          <w:rStyle w:val="CommentReference"/>
        </w:rPr>
        <w:annotationRef/>
      </w:r>
      <w:r>
        <w:t>Can we demonstrate the calculation of the MPN, or is it done completely by the software?</w:t>
      </w:r>
    </w:p>
  </w:comment>
  <w:comment w:id="28" w:author="Andrew" w:date="2015-01-22T12:26:00Z" w:initials="A">
    <w:p w14:paraId="5747CE05" w14:textId="575DA0B3" w:rsidR="002E7FFB" w:rsidRDefault="002E7FFB">
      <w:pPr>
        <w:pStyle w:val="CommentText"/>
      </w:pPr>
      <w:r>
        <w:rPr>
          <w:rStyle w:val="CommentReference"/>
        </w:rPr>
        <w:annotationRef/>
      </w:r>
      <w:r>
        <w:t>Please go into more detail about this and how it works.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78AA30" w15:done="0"/>
  <w15:commentEx w15:paraId="0DA19886" w15:done="0"/>
  <w15:commentEx w15:paraId="40FB33D5" w15:done="0"/>
  <w15:commentEx w15:paraId="324E01B0" w15:done="0"/>
  <w15:commentEx w15:paraId="0AE9FA85" w15:done="0"/>
  <w15:commentEx w15:paraId="10695C51" w15:done="0"/>
  <w15:commentEx w15:paraId="6C37CF49" w15:done="0"/>
  <w15:commentEx w15:paraId="0543A86B" w15:done="0"/>
  <w15:commentEx w15:paraId="645F6E03" w15:done="0"/>
  <w15:commentEx w15:paraId="5747CE0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0D79"/>
    <w:multiLevelType w:val="hybridMultilevel"/>
    <w:tmpl w:val="E87A3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D0E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470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C8A34B4"/>
    <w:multiLevelType w:val="multilevel"/>
    <w:tmpl w:val="F3B06BA4"/>
    <w:lvl w:ilvl="0">
      <w:start w:val="1"/>
      <w:numFmt w:val="decimal"/>
      <w:lvlText w:val="%1."/>
      <w:lvlJc w:val="left"/>
      <w:pPr>
        <w:ind w:left="360" w:hanging="360"/>
      </w:pPr>
      <w:rPr>
        <w:rFonts w:hint="default"/>
      </w:rPr>
    </w:lvl>
    <w:lvl w:ilvl="1">
      <w:start w:val="1"/>
      <w:numFmt w:val="decimal"/>
      <w:lvlText w:val="%1.%2."/>
      <w:lvlJc w:val="left"/>
      <w:pPr>
        <w:ind w:left="792" w:hanging="72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7886D0F"/>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9D064A"/>
    <w:multiLevelType w:val="hybridMultilevel"/>
    <w:tmpl w:val="2BFCC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5365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53D458D"/>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BA4B68"/>
    <w:multiLevelType w:val="multilevel"/>
    <w:tmpl w:val="3CE228D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7"/>
  </w:num>
  <w:num w:numId="3">
    <w:abstractNumId w:val="4"/>
  </w:num>
  <w:num w:numId="4">
    <w:abstractNumId w:val="8"/>
  </w:num>
  <w:num w:numId="5">
    <w:abstractNumId w:val="3"/>
  </w:num>
  <w:num w:numId="6">
    <w:abstractNumId w:val="0"/>
  </w:num>
  <w:num w:numId="7">
    <w:abstractNumId w:val="1"/>
  </w:num>
  <w:num w:numId="8">
    <w:abstractNumId w:val="2"/>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70F"/>
    <w:rsid w:val="0002078B"/>
    <w:rsid w:val="00036A60"/>
    <w:rsid w:val="000403DA"/>
    <w:rsid w:val="000B3A40"/>
    <w:rsid w:val="000D556E"/>
    <w:rsid w:val="000E0F6F"/>
    <w:rsid w:val="000F49B9"/>
    <w:rsid w:val="00122AFF"/>
    <w:rsid w:val="00127FB6"/>
    <w:rsid w:val="00161DFE"/>
    <w:rsid w:val="00194593"/>
    <w:rsid w:val="001C2E19"/>
    <w:rsid w:val="001C780A"/>
    <w:rsid w:val="001E5A5D"/>
    <w:rsid w:val="00204680"/>
    <w:rsid w:val="00233F29"/>
    <w:rsid w:val="002C0577"/>
    <w:rsid w:val="002C7392"/>
    <w:rsid w:val="002E7FFB"/>
    <w:rsid w:val="002F51A5"/>
    <w:rsid w:val="00337FB2"/>
    <w:rsid w:val="0035277A"/>
    <w:rsid w:val="003759C7"/>
    <w:rsid w:val="00397BBE"/>
    <w:rsid w:val="003D08A1"/>
    <w:rsid w:val="004377F6"/>
    <w:rsid w:val="0047055F"/>
    <w:rsid w:val="004F769F"/>
    <w:rsid w:val="00530AE4"/>
    <w:rsid w:val="00572D98"/>
    <w:rsid w:val="006466F1"/>
    <w:rsid w:val="00667AAB"/>
    <w:rsid w:val="006D046E"/>
    <w:rsid w:val="006E270F"/>
    <w:rsid w:val="006E6D2A"/>
    <w:rsid w:val="006F035E"/>
    <w:rsid w:val="006F5A39"/>
    <w:rsid w:val="006F62C2"/>
    <w:rsid w:val="00765B80"/>
    <w:rsid w:val="00775150"/>
    <w:rsid w:val="007A2129"/>
    <w:rsid w:val="007E55A3"/>
    <w:rsid w:val="00805CC2"/>
    <w:rsid w:val="008219FC"/>
    <w:rsid w:val="00864A43"/>
    <w:rsid w:val="008C615A"/>
    <w:rsid w:val="008D4F99"/>
    <w:rsid w:val="008F2B52"/>
    <w:rsid w:val="00A15F28"/>
    <w:rsid w:val="00A75EAE"/>
    <w:rsid w:val="00AB02C5"/>
    <w:rsid w:val="00B4367F"/>
    <w:rsid w:val="00B52619"/>
    <w:rsid w:val="00B67626"/>
    <w:rsid w:val="00B81E91"/>
    <w:rsid w:val="00BD39CB"/>
    <w:rsid w:val="00C03D8D"/>
    <w:rsid w:val="00C159CC"/>
    <w:rsid w:val="00D05443"/>
    <w:rsid w:val="00D103CE"/>
    <w:rsid w:val="00D31D56"/>
    <w:rsid w:val="00D45E8D"/>
    <w:rsid w:val="00DF0104"/>
    <w:rsid w:val="00E426BC"/>
    <w:rsid w:val="00E56E52"/>
    <w:rsid w:val="00E94EE4"/>
    <w:rsid w:val="00E97D0F"/>
    <w:rsid w:val="00EB5A11"/>
    <w:rsid w:val="00EF5D02"/>
    <w:rsid w:val="00F13ED0"/>
    <w:rsid w:val="00F71637"/>
    <w:rsid w:val="00F72016"/>
    <w:rsid w:val="00FA6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94969"/>
  <w14:defaultImageDpi w14:val="300"/>
  <w15:docId w15:val="{FE0E1450-AA2F-4AF7-8AFD-68AD04F6B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D0F"/>
    <w:pPr>
      <w:ind w:left="720"/>
      <w:contextualSpacing/>
    </w:pPr>
  </w:style>
  <w:style w:type="paragraph" w:styleId="BalloonText">
    <w:name w:val="Balloon Text"/>
    <w:basedOn w:val="Normal"/>
    <w:link w:val="BalloonTextChar"/>
    <w:uiPriority w:val="99"/>
    <w:semiHidden/>
    <w:unhideWhenUsed/>
    <w:rsid w:val="00A15F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F2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C7392"/>
    <w:rPr>
      <w:sz w:val="16"/>
      <w:szCs w:val="16"/>
    </w:rPr>
  </w:style>
  <w:style w:type="paragraph" w:styleId="CommentText">
    <w:name w:val="annotation text"/>
    <w:basedOn w:val="Normal"/>
    <w:link w:val="CommentTextChar"/>
    <w:uiPriority w:val="99"/>
    <w:semiHidden/>
    <w:unhideWhenUsed/>
    <w:rsid w:val="002C7392"/>
    <w:rPr>
      <w:sz w:val="20"/>
      <w:szCs w:val="20"/>
    </w:rPr>
  </w:style>
  <w:style w:type="character" w:customStyle="1" w:styleId="CommentTextChar">
    <w:name w:val="Comment Text Char"/>
    <w:basedOn w:val="DefaultParagraphFont"/>
    <w:link w:val="CommentText"/>
    <w:uiPriority w:val="99"/>
    <w:semiHidden/>
    <w:rsid w:val="002C7392"/>
    <w:rPr>
      <w:sz w:val="20"/>
      <w:szCs w:val="20"/>
    </w:rPr>
  </w:style>
  <w:style w:type="paragraph" w:styleId="CommentSubject">
    <w:name w:val="annotation subject"/>
    <w:basedOn w:val="CommentText"/>
    <w:next w:val="CommentText"/>
    <w:link w:val="CommentSubjectChar"/>
    <w:uiPriority w:val="99"/>
    <w:semiHidden/>
    <w:unhideWhenUsed/>
    <w:rsid w:val="002C7392"/>
    <w:rPr>
      <w:b/>
      <w:bCs/>
    </w:rPr>
  </w:style>
  <w:style w:type="character" w:customStyle="1" w:styleId="CommentSubjectChar">
    <w:name w:val="Comment Subject Char"/>
    <w:basedOn w:val="CommentTextChar"/>
    <w:link w:val="CommentSubject"/>
    <w:uiPriority w:val="99"/>
    <w:semiHidden/>
    <w:rsid w:val="002C73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FB583-F7BD-43B0-85F6-B484E48F7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Schmitz</dc:creator>
  <cp:keywords/>
  <dc:description/>
  <cp:lastModifiedBy>Dennis McGonagle</cp:lastModifiedBy>
  <cp:revision>2</cp:revision>
  <dcterms:created xsi:type="dcterms:W3CDTF">2015-01-27T21:27:00Z</dcterms:created>
  <dcterms:modified xsi:type="dcterms:W3CDTF">2015-01-27T21:27:00Z</dcterms:modified>
</cp:coreProperties>
</file>