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603AE3" w14:textId="05FE697E" w:rsidR="000331A6" w:rsidRPr="001655B1" w:rsidRDefault="000331A6" w:rsidP="0032248D">
      <w:pPr>
        <w:spacing w:after="0"/>
        <w:rPr>
          <w:rFonts w:ascii="Times New Roman" w:hAnsi="Times New Roman" w:cs="Times New Roman"/>
        </w:rPr>
      </w:pPr>
      <w:bookmarkStart w:id="0" w:name="_GoBack"/>
      <w:bookmarkEnd w:id="0"/>
      <w:r w:rsidRPr="002D3969">
        <w:rPr>
          <w:rFonts w:ascii="Times New Roman" w:hAnsi="Times New Roman" w:cs="Times New Roman"/>
          <w:b/>
          <w:sz w:val="28"/>
        </w:rPr>
        <w:t>PI Name:</w:t>
      </w:r>
      <w:r w:rsidR="00895BA6" w:rsidRPr="001655B1">
        <w:rPr>
          <w:rFonts w:ascii="Times New Roman" w:hAnsi="Times New Roman" w:cs="Times New Roman"/>
        </w:rPr>
        <w:t xml:space="preserve"> Margaret Workman and Kimberly Frye, DePaul University</w:t>
      </w:r>
    </w:p>
    <w:p w14:paraId="51315A05" w14:textId="5E7D3F9E" w:rsidR="000331A6" w:rsidRPr="001655B1" w:rsidRDefault="00606F16" w:rsidP="0032248D">
      <w:pPr>
        <w:spacing w:after="0"/>
        <w:rPr>
          <w:rFonts w:ascii="Times New Roman" w:hAnsi="Times New Roman" w:cs="Times New Roman"/>
        </w:rPr>
      </w:pPr>
      <w:r w:rsidRPr="0032248D">
        <w:rPr>
          <w:rFonts w:ascii="Times New Roman" w:hAnsi="Times New Roman" w:cs="Times New Roman"/>
          <w:b/>
          <w:sz w:val="28"/>
        </w:rPr>
        <w:t xml:space="preserve">Science </w:t>
      </w:r>
      <w:r w:rsidR="000331A6" w:rsidRPr="0032248D">
        <w:rPr>
          <w:rFonts w:ascii="Times New Roman" w:hAnsi="Times New Roman" w:cs="Times New Roman"/>
          <w:b/>
          <w:sz w:val="28"/>
        </w:rPr>
        <w:t>Education Title</w:t>
      </w:r>
      <w:r w:rsidR="0032248D">
        <w:rPr>
          <w:rFonts w:ascii="Times New Roman" w:hAnsi="Times New Roman" w:cs="Times New Roman"/>
          <w:b/>
          <w:sz w:val="28"/>
        </w:rPr>
        <w:t>:</w:t>
      </w:r>
      <w:r w:rsidR="000331A6" w:rsidRPr="0032248D">
        <w:rPr>
          <w:rFonts w:ascii="Times New Roman" w:hAnsi="Times New Roman" w:cs="Times New Roman"/>
          <w:sz w:val="28"/>
        </w:rPr>
        <w:t xml:space="preserve"> </w:t>
      </w:r>
      <w:r w:rsidR="00895BA6" w:rsidRPr="001655B1">
        <w:rPr>
          <w:rFonts w:ascii="Times New Roman" w:hAnsi="Times New Roman" w:cs="Times New Roman"/>
        </w:rPr>
        <w:t>Alternative Energy</w:t>
      </w:r>
      <w:r w:rsidR="000331A6" w:rsidRPr="001655B1">
        <w:rPr>
          <w:rFonts w:ascii="Times New Roman" w:hAnsi="Times New Roman" w:cs="Times New Roman"/>
        </w:rPr>
        <w:t>:</w:t>
      </w:r>
      <w:r w:rsidR="00895BA6" w:rsidRPr="001655B1">
        <w:rPr>
          <w:rFonts w:ascii="Times New Roman" w:hAnsi="Times New Roman" w:cs="Times New Roman"/>
        </w:rPr>
        <w:t xml:space="preserve"> </w:t>
      </w:r>
      <w:r w:rsidR="00EC352A">
        <w:rPr>
          <w:rFonts w:ascii="Times New Roman" w:hAnsi="Times New Roman" w:cs="Times New Roman"/>
        </w:rPr>
        <w:t xml:space="preserve">Hydrogen Gas and </w:t>
      </w:r>
      <w:r w:rsidR="00895BA6" w:rsidRPr="001655B1">
        <w:rPr>
          <w:rFonts w:ascii="Times New Roman" w:hAnsi="Times New Roman" w:cs="Times New Roman"/>
        </w:rPr>
        <w:t>Fuel Cells</w:t>
      </w:r>
      <w:r w:rsidR="000331A6" w:rsidRPr="001655B1">
        <w:rPr>
          <w:rFonts w:ascii="Times New Roman" w:hAnsi="Times New Roman" w:cs="Times New Roman"/>
        </w:rPr>
        <w:t xml:space="preserve"> </w:t>
      </w:r>
    </w:p>
    <w:p w14:paraId="4A16287E" w14:textId="77777777" w:rsidR="0032248D" w:rsidRDefault="0032248D" w:rsidP="0032248D">
      <w:pPr>
        <w:spacing w:after="0"/>
        <w:rPr>
          <w:rFonts w:ascii="Times New Roman" w:hAnsi="Times New Roman" w:cs="Times New Roman"/>
          <w:b/>
          <w:sz w:val="28"/>
        </w:rPr>
      </w:pPr>
    </w:p>
    <w:p w14:paraId="2481647A" w14:textId="37B61449" w:rsidR="006E6D61" w:rsidRDefault="000331A6" w:rsidP="0032248D">
      <w:pPr>
        <w:spacing w:after="0"/>
        <w:rPr>
          <w:rFonts w:ascii="Times New Roman" w:hAnsi="Times New Roman" w:cs="Times New Roman"/>
        </w:rPr>
      </w:pPr>
      <w:r w:rsidRPr="0032248D">
        <w:rPr>
          <w:rFonts w:ascii="Times New Roman" w:hAnsi="Times New Roman" w:cs="Times New Roman"/>
          <w:b/>
          <w:sz w:val="28"/>
        </w:rPr>
        <w:t>Overview</w:t>
      </w:r>
      <w:r w:rsidR="00234D63" w:rsidRPr="0032248D">
        <w:rPr>
          <w:rFonts w:ascii="Times New Roman" w:hAnsi="Times New Roman" w:cs="Times New Roman"/>
          <w:b/>
          <w:sz w:val="28"/>
        </w:rPr>
        <w:t>:</w:t>
      </w:r>
      <w:r w:rsidRPr="001655B1">
        <w:rPr>
          <w:rFonts w:ascii="Times New Roman" w:hAnsi="Times New Roman" w:cs="Times New Roman"/>
          <w:b/>
        </w:rPr>
        <w:t xml:space="preserve"> </w:t>
      </w:r>
      <w:r w:rsidR="00266D2F">
        <w:rPr>
          <w:rFonts w:ascii="Times New Roman" w:hAnsi="Times New Roman" w:cs="Times New Roman"/>
          <w:b/>
        </w:rPr>
        <w:t xml:space="preserve"> </w:t>
      </w:r>
      <w:r w:rsidR="00234D63">
        <w:rPr>
          <w:rFonts w:ascii="Times New Roman" w:hAnsi="Times New Roman" w:cs="Times New Roman"/>
          <w:b/>
        </w:rPr>
        <w:br/>
      </w:r>
      <w:r w:rsidR="00266D2F" w:rsidRPr="001655B1">
        <w:rPr>
          <w:rFonts w:ascii="Times New Roman" w:hAnsi="Times New Roman" w:cs="Times New Roman"/>
        </w:rPr>
        <w:t>The United States co</w:t>
      </w:r>
      <w:r w:rsidR="00266D2F">
        <w:rPr>
          <w:rFonts w:ascii="Times New Roman" w:hAnsi="Times New Roman" w:cs="Times New Roman"/>
        </w:rPr>
        <w:t>nsumes a large amount of energy</w:t>
      </w:r>
      <w:r w:rsidR="006E6D61">
        <w:rPr>
          <w:rFonts w:ascii="Times New Roman" w:hAnsi="Times New Roman" w:cs="Times New Roman"/>
        </w:rPr>
        <w:t xml:space="preserve"> –</w:t>
      </w:r>
      <w:r w:rsidR="00DF1B34">
        <w:rPr>
          <w:rFonts w:ascii="Times New Roman" w:hAnsi="Times New Roman" w:cs="Times New Roman"/>
        </w:rPr>
        <w:t xml:space="preserve"> </w:t>
      </w:r>
      <w:r w:rsidR="0051242E">
        <w:rPr>
          <w:rFonts w:ascii="Times New Roman" w:hAnsi="Times New Roman" w:cs="Times New Roman"/>
        </w:rPr>
        <w:t xml:space="preserve">the </w:t>
      </w:r>
      <w:r w:rsidR="00DF1B34">
        <w:rPr>
          <w:rFonts w:ascii="Times New Roman" w:hAnsi="Times New Roman" w:cs="Times New Roman"/>
        </w:rPr>
        <w:t xml:space="preserve">current rate </w:t>
      </w:r>
      <w:r w:rsidR="006E6D61">
        <w:rPr>
          <w:rFonts w:ascii="Times New Roman" w:hAnsi="Times New Roman" w:cs="Times New Roman"/>
        </w:rPr>
        <w:t xml:space="preserve">is </w:t>
      </w:r>
      <w:r w:rsidR="00DF1B34">
        <w:rPr>
          <w:rFonts w:ascii="Times New Roman" w:hAnsi="Times New Roman" w:cs="Times New Roman"/>
        </w:rPr>
        <w:t xml:space="preserve">around </w:t>
      </w:r>
      <w:r w:rsidR="00266D2F" w:rsidRPr="001655B1">
        <w:rPr>
          <w:rFonts w:ascii="Times New Roman" w:hAnsi="Times New Roman" w:cs="Times New Roman"/>
        </w:rPr>
        <w:t>97.5 quadrillion BTUs</w:t>
      </w:r>
      <w:r w:rsidR="00DF1B34">
        <w:rPr>
          <w:rFonts w:ascii="Times New Roman" w:hAnsi="Times New Roman" w:cs="Times New Roman"/>
        </w:rPr>
        <w:t xml:space="preserve"> annually</w:t>
      </w:r>
      <w:r w:rsidR="00234D63">
        <w:rPr>
          <w:rFonts w:ascii="Times New Roman" w:hAnsi="Times New Roman" w:cs="Times New Roman"/>
        </w:rPr>
        <w:t>.</w:t>
      </w:r>
      <w:r w:rsidR="00266D2F" w:rsidRPr="001655B1">
        <w:rPr>
          <w:rFonts w:ascii="Times New Roman" w:hAnsi="Times New Roman" w:cs="Times New Roman"/>
        </w:rPr>
        <w:t xml:space="preserve"> The vast majority (90%) of this energy comes from non-renewable fuel sources. </w:t>
      </w:r>
      <w:r w:rsidR="00234D63">
        <w:rPr>
          <w:rFonts w:ascii="Times New Roman" w:hAnsi="Times New Roman" w:cs="Times New Roman"/>
        </w:rPr>
        <w:t>T</w:t>
      </w:r>
      <w:r w:rsidR="00266D2F" w:rsidRPr="001655B1">
        <w:rPr>
          <w:rFonts w:ascii="Times New Roman" w:hAnsi="Times New Roman" w:cs="Times New Roman"/>
        </w:rPr>
        <w:t>his energy</w:t>
      </w:r>
      <w:r w:rsidR="00234D63">
        <w:rPr>
          <w:rFonts w:ascii="Times New Roman" w:hAnsi="Times New Roman" w:cs="Times New Roman"/>
        </w:rPr>
        <w:t xml:space="preserve"> is used</w:t>
      </w:r>
      <w:r w:rsidR="00266D2F" w:rsidRPr="001655B1">
        <w:rPr>
          <w:rFonts w:ascii="Times New Roman" w:hAnsi="Times New Roman" w:cs="Times New Roman"/>
        </w:rPr>
        <w:t xml:space="preserve"> for electricity (39%), transportation (28%), industry (22%), and residential/commercial use (11%). </w:t>
      </w:r>
      <w:r w:rsidR="00234D63">
        <w:rPr>
          <w:rFonts w:ascii="Times New Roman" w:hAnsi="Times New Roman" w:cs="Times New Roman"/>
        </w:rPr>
        <w:t>As</w:t>
      </w:r>
      <w:r w:rsidR="00266D2F" w:rsidRPr="001655B1">
        <w:rPr>
          <w:rFonts w:ascii="Times New Roman" w:hAnsi="Times New Roman" w:cs="Times New Roman"/>
        </w:rPr>
        <w:t xml:space="preserve"> the world has a limited supply of the</w:t>
      </w:r>
      <w:r w:rsidR="00234D63">
        <w:rPr>
          <w:rFonts w:ascii="Times New Roman" w:hAnsi="Times New Roman" w:cs="Times New Roman"/>
        </w:rPr>
        <w:t>se</w:t>
      </w:r>
      <w:r w:rsidR="00266D2F" w:rsidRPr="001655B1">
        <w:rPr>
          <w:rFonts w:ascii="Times New Roman" w:hAnsi="Times New Roman" w:cs="Times New Roman"/>
        </w:rPr>
        <w:t xml:space="preserve"> non-renewable sources, the United States</w:t>
      </w:r>
      <w:r w:rsidR="00234D63">
        <w:rPr>
          <w:rFonts w:ascii="Times New Roman" w:hAnsi="Times New Roman" w:cs="Times New Roman"/>
        </w:rPr>
        <w:t xml:space="preserve"> (among others)</w:t>
      </w:r>
      <w:r w:rsidR="00266D2F" w:rsidRPr="001655B1">
        <w:rPr>
          <w:rFonts w:ascii="Times New Roman" w:hAnsi="Times New Roman" w:cs="Times New Roman"/>
        </w:rPr>
        <w:t xml:space="preserve"> is expanding the use of renewable energy sources</w:t>
      </w:r>
      <w:r w:rsidR="006E6D61">
        <w:rPr>
          <w:rFonts w:ascii="Times New Roman" w:hAnsi="Times New Roman" w:cs="Times New Roman"/>
        </w:rPr>
        <w:t xml:space="preserve"> to meet future energy needs</w:t>
      </w:r>
      <w:r w:rsidR="00266D2F" w:rsidRPr="001655B1">
        <w:rPr>
          <w:rFonts w:ascii="Times New Roman" w:hAnsi="Times New Roman" w:cs="Times New Roman"/>
        </w:rPr>
        <w:t xml:space="preserve">. One </w:t>
      </w:r>
      <w:r w:rsidR="00234D63">
        <w:rPr>
          <w:rFonts w:ascii="Times New Roman" w:hAnsi="Times New Roman" w:cs="Times New Roman"/>
        </w:rPr>
        <w:t>of these sources</w:t>
      </w:r>
      <w:r w:rsidR="00266D2F">
        <w:rPr>
          <w:rFonts w:ascii="Times New Roman" w:hAnsi="Times New Roman" w:cs="Times New Roman"/>
        </w:rPr>
        <w:t xml:space="preserve"> is hydrogen</w:t>
      </w:r>
      <w:r w:rsidR="00266D2F" w:rsidRPr="001655B1">
        <w:rPr>
          <w:rFonts w:ascii="Times New Roman" w:hAnsi="Times New Roman" w:cs="Times New Roman"/>
        </w:rPr>
        <w:t xml:space="preserve">. </w:t>
      </w:r>
    </w:p>
    <w:p w14:paraId="6066D9BD" w14:textId="77777777" w:rsidR="006E6D61" w:rsidRDefault="006E6D61" w:rsidP="0032248D">
      <w:pPr>
        <w:spacing w:after="0"/>
        <w:rPr>
          <w:rFonts w:ascii="Times New Roman" w:hAnsi="Times New Roman" w:cs="Times New Roman"/>
        </w:rPr>
      </w:pPr>
    </w:p>
    <w:p w14:paraId="7F3899A3" w14:textId="15DEC0DF" w:rsidR="006E6D61" w:rsidRDefault="00234D63" w:rsidP="0032248D">
      <w:pPr>
        <w:spacing w:after="0"/>
        <w:rPr>
          <w:rFonts w:ascii="Times New Roman" w:hAnsi="Times New Roman" w:cs="Times New Roman"/>
        </w:rPr>
      </w:pPr>
      <w:r>
        <w:rPr>
          <w:rFonts w:ascii="Times New Roman" w:hAnsi="Times New Roman" w:cs="Times New Roman"/>
        </w:rPr>
        <w:t>H</w:t>
      </w:r>
      <w:r w:rsidR="00266D2F">
        <w:rPr>
          <w:rFonts w:ascii="Times New Roman" w:hAnsi="Times New Roman" w:cs="Times New Roman"/>
        </w:rPr>
        <w:t xml:space="preserve">ydrogen </w:t>
      </w:r>
      <w:r>
        <w:rPr>
          <w:rFonts w:ascii="Times New Roman" w:hAnsi="Times New Roman" w:cs="Times New Roman"/>
        </w:rPr>
        <w:t xml:space="preserve">is </w:t>
      </w:r>
      <w:r w:rsidR="006E6D61">
        <w:rPr>
          <w:rFonts w:ascii="Times New Roman" w:hAnsi="Times New Roman" w:cs="Times New Roman"/>
        </w:rPr>
        <w:t>considered</w:t>
      </w:r>
      <w:r>
        <w:rPr>
          <w:rFonts w:ascii="Times New Roman" w:hAnsi="Times New Roman" w:cs="Times New Roman"/>
        </w:rPr>
        <w:t xml:space="preserve"> </w:t>
      </w:r>
      <w:r w:rsidR="00266D2F">
        <w:rPr>
          <w:rFonts w:ascii="Times New Roman" w:hAnsi="Times New Roman" w:cs="Times New Roman"/>
        </w:rPr>
        <w:t>a</w:t>
      </w:r>
      <w:r w:rsidR="00266D2F" w:rsidRPr="001655B1">
        <w:rPr>
          <w:rFonts w:ascii="Times New Roman" w:hAnsi="Times New Roman" w:cs="Times New Roman"/>
        </w:rPr>
        <w:t xml:space="preserve"> potential </w:t>
      </w:r>
      <w:r>
        <w:rPr>
          <w:rFonts w:ascii="Times New Roman" w:hAnsi="Times New Roman" w:cs="Times New Roman"/>
        </w:rPr>
        <w:t>renewable</w:t>
      </w:r>
      <w:r w:rsidR="00266D2F">
        <w:rPr>
          <w:rFonts w:ascii="Times New Roman" w:hAnsi="Times New Roman" w:cs="Times New Roman"/>
        </w:rPr>
        <w:t xml:space="preserve"> fuel source</w:t>
      </w:r>
      <w:r w:rsidR="006E6D61">
        <w:rPr>
          <w:rFonts w:ascii="Times New Roman" w:hAnsi="Times New Roman" w:cs="Times New Roman"/>
        </w:rPr>
        <w:t>,</w:t>
      </w:r>
      <w:r w:rsidR="00266D2F">
        <w:rPr>
          <w:rFonts w:ascii="Times New Roman" w:hAnsi="Times New Roman" w:cs="Times New Roman"/>
        </w:rPr>
        <w:t xml:space="preserve"> </w:t>
      </w:r>
      <w:r w:rsidR="00266D2F" w:rsidRPr="001655B1">
        <w:rPr>
          <w:rFonts w:ascii="Times New Roman" w:hAnsi="Times New Roman" w:cs="Times New Roman"/>
        </w:rPr>
        <w:t xml:space="preserve">because </w:t>
      </w:r>
      <w:r w:rsidR="00266D2F">
        <w:rPr>
          <w:rFonts w:ascii="Times New Roman" w:hAnsi="Times New Roman" w:cs="Times New Roman"/>
        </w:rPr>
        <w:t>it</w:t>
      </w:r>
      <w:r w:rsidR="00266D2F" w:rsidRPr="001655B1">
        <w:rPr>
          <w:rFonts w:ascii="Times New Roman" w:hAnsi="Times New Roman" w:cs="Times New Roman"/>
        </w:rPr>
        <w:t xml:space="preserve"> meet</w:t>
      </w:r>
      <w:r w:rsidR="00266D2F">
        <w:rPr>
          <w:rFonts w:ascii="Times New Roman" w:hAnsi="Times New Roman" w:cs="Times New Roman"/>
        </w:rPr>
        <w:t>s</w:t>
      </w:r>
      <w:r w:rsidR="00266D2F" w:rsidRPr="001655B1">
        <w:rPr>
          <w:rFonts w:ascii="Times New Roman" w:hAnsi="Times New Roman" w:cs="Times New Roman"/>
        </w:rPr>
        <w:t xml:space="preserve"> many </w:t>
      </w:r>
      <w:r>
        <w:rPr>
          <w:rFonts w:ascii="Times New Roman" w:hAnsi="Times New Roman" w:cs="Times New Roman"/>
        </w:rPr>
        <w:t>important criteria</w:t>
      </w:r>
      <w:r w:rsidR="00266D2F" w:rsidRPr="001655B1">
        <w:rPr>
          <w:rFonts w:ascii="Times New Roman" w:hAnsi="Times New Roman" w:cs="Times New Roman"/>
        </w:rPr>
        <w:t>:</w:t>
      </w:r>
      <w:r w:rsidR="006E6D61">
        <w:rPr>
          <w:rFonts w:ascii="Times New Roman" w:hAnsi="Times New Roman" w:cs="Times New Roman"/>
        </w:rPr>
        <w:t xml:space="preserve"> it’s </w:t>
      </w:r>
      <w:r w:rsidR="00266D2F" w:rsidRPr="001655B1">
        <w:rPr>
          <w:rFonts w:ascii="Times New Roman" w:hAnsi="Times New Roman" w:cs="Times New Roman"/>
        </w:rPr>
        <w:t>available domestically</w:t>
      </w:r>
      <w:r w:rsidR="006E6D61">
        <w:rPr>
          <w:rFonts w:ascii="Times New Roman" w:hAnsi="Times New Roman" w:cs="Times New Roman"/>
        </w:rPr>
        <w:t>, it has</w:t>
      </w:r>
      <w:r w:rsidR="00266D2F" w:rsidRPr="001655B1">
        <w:rPr>
          <w:rFonts w:ascii="Times New Roman" w:hAnsi="Times New Roman" w:cs="Times New Roman"/>
        </w:rPr>
        <w:t xml:space="preserve"> few harmful pollutants</w:t>
      </w:r>
      <w:r w:rsidR="006E6D61">
        <w:rPr>
          <w:rFonts w:ascii="Times New Roman" w:hAnsi="Times New Roman" w:cs="Times New Roman"/>
        </w:rPr>
        <w:t>, it’s</w:t>
      </w:r>
      <w:r w:rsidR="00266D2F" w:rsidRPr="001655B1">
        <w:rPr>
          <w:rFonts w:ascii="Times New Roman" w:hAnsi="Times New Roman" w:cs="Times New Roman"/>
        </w:rPr>
        <w:t xml:space="preserve"> energy efficient</w:t>
      </w:r>
      <w:r w:rsidR="006E6D61">
        <w:rPr>
          <w:rFonts w:ascii="Times New Roman" w:hAnsi="Times New Roman" w:cs="Times New Roman"/>
        </w:rPr>
        <w:t xml:space="preserve">, and it’s </w:t>
      </w:r>
      <w:r w:rsidR="00266D2F" w:rsidRPr="001655B1">
        <w:rPr>
          <w:rFonts w:ascii="Times New Roman" w:hAnsi="Times New Roman" w:cs="Times New Roman"/>
        </w:rPr>
        <w:t>easy to harness</w:t>
      </w:r>
      <w:r w:rsidR="006E6D61">
        <w:rPr>
          <w:rFonts w:ascii="Times New Roman" w:hAnsi="Times New Roman" w:cs="Times New Roman"/>
        </w:rPr>
        <w:t xml:space="preserve">. </w:t>
      </w:r>
      <w:r w:rsidR="009901D8">
        <w:rPr>
          <w:rFonts w:ascii="Times New Roman" w:hAnsi="Times New Roman" w:cs="Times New Roman"/>
        </w:rPr>
        <w:t xml:space="preserve">While hydrogen is the most abundant element in the universe, it is only found in compound form on Earth. For example, it is combined with oxygen in water </w:t>
      </w:r>
      <w:r w:rsidR="00C47A62">
        <w:rPr>
          <w:rFonts w:ascii="Times New Roman" w:hAnsi="Times New Roman" w:cs="Times New Roman"/>
        </w:rPr>
        <w:t>as</w:t>
      </w:r>
      <w:r w:rsidR="009901D8">
        <w:rPr>
          <w:rFonts w:ascii="Times New Roman" w:hAnsi="Times New Roman" w:cs="Times New Roman"/>
        </w:rPr>
        <w:t xml:space="preserve"> H</w:t>
      </w:r>
      <w:r w:rsidR="009901D8" w:rsidRPr="009901D8">
        <w:rPr>
          <w:rFonts w:ascii="Times New Roman" w:hAnsi="Times New Roman" w:cs="Times New Roman"/>
          <w:vertAlign w:val="subscript"/>
        </w:rPr>
        <w:t>2</w:t>
      </w:r>
      <w:r w:rsidR="009901D8">
        <w:rPr>
          <w:rFonts w:ascii="Times New Roman" w:hAnsi="Times New Roman" w:cs="Times New Roman"/>
        </w:rPr>
        <w:t>O. To be useful as a fuel, it need</w:t>
      </w:r>
      <w:r>
        <w:rPr>
          <w:rFonts w:ascii="Times New Roman" w:hAnsi="Times New Roman" w:cs="Times New Roman"/>
        </w:rPr>
        <w:t>s</w:t>
      </w:r>
      <w:r w:rsidR="009901D8">
        <w:rPr>
          <w:rFonts w:ascii="Times New Roman" w:hAnsi="Times New Roman" w:cs="Times New Roman"/>
        </w:rPr>
        <w:t xml:space="preserve"> to be in the form of H</w:t>
      </w:r>
      <w:r w:rsidR="009901D8" w:rsidRPr="009901D8">
        <w:rPr>
          <w:rFonts w:ascii="Times New Roman" w:hAnsi="Times New Roman" w:cs="Times New Roman"/>
          <w:vertAlign w:val="subscript"/>
        </w:rPr>
        <w:t>2</w:t>
      </w:r>
      <w:r w:rsidR="009901D8">
        <w:rPr>
          <w:rFonts w:ascii="Times New Roman" w:hAnsi="Times New Roman" w:cs="Times New Roman"/>
        </w:rPr>
        <w:t xml:space="preserve"> gas. Therefore, if hydrogen</w:t>
      </w:r>
      <w:r>
        <w:rPr>
          <w:rFonts w:ascii="Times New Roman" w:hAnsi="Times New Roman" w:cs="Times New Roman"/>
        </w:rPr>
        <w:t xml:space="preserve"> is to be used</w:t>
      </w:r>
      <w:r w:rsidR="009901D8">
        <w:rPr>
          <w:rFonts w:ascii="Times New Roman" w:hAnsi="Times New Roman" w:cs="Times New Roman"/>
        </w:rPr>
        <w:t xml:space="preserve"> as a</w:t>
      </w:r>
      <w:r w:rsidR="00266D2F">
        <w:rPr>
          <w:rFonts w:ascii="Times New Roman" w:hAnsi="Times New Roman" w:cs="Times New Roman"/>
        </w:rPr>
        <w:t xml:space="preserve"> fuel for cars or other electronics, </w:t>
      </w:r>
      <w:r w:rsidR="00266D2F" w:rsidRPr="00266D2F">
        <w:rPr>
          <w:rFonts w:ascii="Times New Roman" w:hAnsi="Times New Roman" w:cs="Times New Roman"/>
        </w:rPr>
        <w:t>H</w:t>
      </w:r>
      <w:r w:rsidR="00266D2F" w:rsidRPr="009901D8">
        <w:rPr>
          <w:rFonts w:ascii="Times New Roman" w:hAnsi="Times New Roman" w:cs="Times New Roman"/>
          <w:vertAlign w:val="subscript"/>
        </w:rPr>
        <w:t>2</w:t>
      </w:r>
      <w:r w:rsidR="001756EB">
        <w:rPr>
          <w:rFonts w:ascii="Times New Roman" w:hAnsi="Times New Roman" w:cs="Times New Roman"/>
          <w:vertAlign w:val="subscript"/>
        </w:rPr>
        <w:t xml:space="preserve"> </w:t>
      </w:r>
      <w:r w:rsidR="001756EB">
        <w:rPr>
          <w:rFonts w:ascii="Times New Roman" w:hAnsi="Times New Roman" w:cs="Times New Roman"/>
        </w:rPr>
        <w:t>needs to be made</w:t>
      </w:r>
      <w:r w:rsidR="006E6D61">
        <w:rPr>
          <w:rFonts w:ascii="Times New Roman" w:hAnsi="Times New Roman" w:cs="Times New Roman"/>
        </w:rPr>
        <w:t xml:space="preserve"> first</w:t>
      </w:r>
      <w:r w:rsidR="00266D2F" w:rsidRPr="00266D2F">
        <w:rPr>
          <w:rFonts w:ascii="Times New Roman" w:hAnsi="Times New Roman" w:cs="Times New Roman"/>
        </w:rPr>
        <w:t xml:space="preserve">. </w:t>
      </w:r>
      <w:r w:rsidR="001756EB">
        <w:rPr>
          <w:rFonts w:ascii="Times New Roman" w:hAnsi="Times New Roman" w:cs="Times New Roman"/>
        </w:rPr>
        <w:t>Thusly</w:t>
      </w:r>
      <w:r w:rsidR="00EC352A">
        <w:rPr>
          <w:rFonts w:ascii="Times New Roman" w:hAnsi="Times New Roman" w:cs="Times New Roman"/>
        </w:rPr>
        <w:t xml:space="preserve">, hydrogen is often called an “energy carrier” rather than a “fuel.” </w:t>
      </w:r>
    </w:p>
    <w:p w14:paraId="57D0057C" w14:textId="77777777" w:rsidR="006E6D61" w:rsidRDefault="006E6D61" w:rsidP="0032248D">
      <w:pPr>
        <w:spacing w:after="0"/>
        <w:rPr>
          <w:rFonts w:ascii="Times New Roman" w:hAnsi="Times New Roman" w:cs="Times New Roman"/>
        </w:rPr>
      </w:pPr>
    </w:p>
    <w:p w14:paraId="60639669" w14:textId="79212148" w:rsidR="001655B1" w:rsidRPr="001655B1" w:rsidRDefault="00266D2F" w:rsidP="0032248D">
      <w:pPr>
        <w:spacing w:after="0"/>
        <w:rPr>
          <w:rFonts w:ascii="Times New Roman" w:hAnsi="Times New Roman" w:cs="Times New Roman"/>
        </w:rPr>
      </w:pPr>
      <w:r w:rsidRPr="00266D2F">
        <w:rPr>
          <w:rFonts w:ascii="Times New Roman" w:hAnsi="Times New Roman" w:cs="Times New Roman"/>
        </w:rPr>
        <w:t>Currently, the most popular way to make H</w:t>
      </w:r>
      <w:r w:rsidRPr="00266D2F">
        <w:rPr>
          <w:rFonts w:ascii="Times New Roman" w:hAnsi="Times New Roman" w:cs="Times New Roman"/>
          <w:vertAlign w:val="subscript"/>
        </w:rPr>
        <w:t>2</w:t>
      </w:r>
      <w:r w:rsidRPr="00266D2F">
        <w:rPr>
          <w:rFonts w:ascii="Times New Roman" w:hAnsi="Times New Roman" w:cs="Times New Roman"/>
        </w:rPr>
        <w:t xml:space="preserve"> gas is from fossil fuels</w:t>
      </w:r>
      <w:r w:rsidR="006E6D61">
        <w:rPr>
          <w:rFonts w:ascii="Times New Roman" w:hAnsi="Times New Roman" w:cs="Times New Roman"/>
        </w:rPr>
        <w:t>,</w:t>
      </w:r>
      <w:r w:rsidR="009901D8">
        <w:rPr>
          <w:rFonts w:ascii="Times New Roman" w:hAnsi="Times New Roman" w:cs="Times New Roman"/>
        </w:rPr>
        <w:t xml:space="preserve"> through steam reforming of hydrocarbons or coal gasification</w:t>
      </w:r>
      <w:r w:rsidRPr="00266D2F">
        <w:rPr>
          <w:rFonts w:ascii="Times New Roman" w:hAnsi="Times New Roman" w:cs="Times New Roman"/>
        </w:rPr>
        <w:t>. This does</w:t>
      </w:r>
      <w:r w:rsidR="009901D8">
        <w:rPr>
          <w:rFonts w:ascii="Times New Roman" w:hAnsi="Times New Roman" w:cs="Times New Roman"/>
        </w:rPr>
        <w:t xml:space="preserve"> </w:t>
      </w:r>
      <w:r w:rsidR="001756EB">
        <w:rPr>
          <w:rFonts w:ascii="Times New Roman" w:hAnsi="Times New Roman" w:cs="Times New Roman"/>
        </w:rPr>
        <w:t>not</w:t>
      </w:r>
      <w:r w:rsidRPr="00266D2F">
        <w:rPr>
          <w:rFonts w:ascii="Times New Roman" w:hAnsi="Times New Roman" w:cs="Times New Roman"/>
        </w:rPr>
        <w:t xml:space="preserve"> reduce dependence on fossil fuels </w:t>
      </w:r>
      <w:r w:rsidR="001756EB">
        <w:rPr>
          <w:rFonts w:ascii="Times New Roman" w:hAnsi="Times New Roman" w:cs="Times New Roman"/>
        </w:rPr>
        <w:t>and</w:t>
      </w:r>
      <w:r w:rsidRPr="00266D2F">
        <w:rPr>
          <w:rFonts w:ascii="Times New Roman" w:hAnsi="Times New Roman" w:cs="Times New Roman"/>
        </w:rPr>
        <w:t xml:space="preserve"> is energy intensive. A</w:t>
      </w:r>
      <w:r w:rsidR="0051242E">
        <w:rPr>
          <w:rFonts w:ascii="Times New Roman" w:hAnsi="Times New Roman" w:cs="Times New Roman"/>
        </w:rPr>
        <w:t xml:space="preserve"> </w:t>
      </w:r>
      <w:r w:rsidRPr="00266D2F">
        <w:rPr>
          <w:rFonts w:ascii="Times New Roman" w:hAnsi="Times New Roman" w:cs="Times New Roman"/>
        </w:rPr>
        <w:t>less</w:t>
      </w:r>
      <w:r w:rsidR="006E6D61">
        <w:rPr>
          <w:rFonts w:ascii="Times New Roman" w:hAnsi="Times New Roman" w:cs="Times New Roman"/>
        </w:rPr>
        <w:t>-</w:t>
      </w:r>
      <w:r w:rsidRPr="00266D2F">
        <w:rPr>
          <w:rFonts w:ascii="Times New Roman" w:hAnsi="Times New Roman" w:cs="Times New Roman"/>
        </w:rPr>
        <w:t xml:space="preserve">used method is by electrolysis of water. This also requires an energy source, but it </w:t>
      </w:r>
      <w:r w:rsidR="001756EB" w:rsidRPr="00266D2F">
        <w:rPr>
          <w:rFonts w:ascii="Times New Roman" w:hAnsi="Times New Roman" w:cs="Times New Roman"/>
        </w:rPr>
        <w:t>c</w:t>
      </w:r>
      <w:r w:rsidR="001756EB">
        <w:rPr>
          <w:rFonts w:ascii="Times New Roman" w:hAnsi="Times New Roman" w:cs="Times New Roman"/>
        </w:rPr>
        <w:t>an</w:t>
      </w:r>
      <w:r w:rsidR="001756EB" w:rsidRPr="00266D2F">
        <w:rPr>
          <w:rFonts w:ascii="Times New Roman" w:hAnsi="Times New Roman" w:cs="Times New Roman"/>
        </w:rPr>
        <w:t xml:space="preserve"> </w:t>
      </w:r>
      <w:r w:rsidRPr="00266D2F">
        <w:rPr>
          <w:rFonts w:ascii="Times New Roman" w:hAnsi="Times New Roman" w:cs="Times New Roman"/>
        </w:rPr>
        <w:t>be a renewable source</w:t>
      </w:r>
      <w:r w:rsidR="006E6D61">
        <w:rPr>
          <w:rFonts w:ascii="Times New Roman" w:hAnsi="Times New Roman" w:cs="Times New Roman"/>
        </w:rPr>
        <w:t>,</w:t>
      </w:r>
      <w:r w:rsidRPr="00266D2F">
        <w:rPr>
          <w:rFonts w:ascii="Times New Roman" w:hAnsi="Times New Roman" w:cs="Times New Roman"/>
        </w:rPr>
        <w:t xml:space="preserve"> like wind or solar power. In electrolysis, water (H</w:t>
      </w:r>
      <w:r w:rsidRPr="00266D2F">
        <w:rPr>
          <w:rFonts w:ascii="Times New Roman" w:hAnsi="Times New Roman" w:cs="Times New Roman"/>
          <w:vertAlign w:val="subscript"/>
        </w:rPr>
        <w:t>2</w:t>
      </w:r>
      <w:r w:rsidRPr="00266D2F">
        <w:rPr>
          <w:rFonts w:ascii="Times New Roman" w:hAnsi="Times New Roman" w:cs="Times New Roman"/>
        </w:rPr>
        <w:t>O) is split into its component parts</w:t>
      </w:r>
      <w:r w:rsidR="001756EB">
        <w:rPr>
          <w:rFonts w:ascii="Times New Roman" w:hAnsi="Times New Roman" w:cs="Times New Roman"/>
        </w:rPr>
        <w:t>,</w:t>
      </w:r>
      <w:r w:rsidRPr="00266D2F">
        <w:rPr>
          <w:rFonts w:ascii="Times New Roman" w:hAnsi="Times New Roman" w:cs="Times New Roman"/>
        </w:rPr>
        <w:t xml:space="preserve"> hydrogen gas (H</w:t>
      </w:r>
      <w:r w:rsidRPr="00266D2F">
        <w:rPr>
          <w:rFonts w:ascii="Times New Roman" w:hAnsi="Times New Roman" w:cs="Times New Roman"/>
          <w:vertAlign w:val="subscript"/>
        </w:rPr>
        <w:t>2</w:t>
      </w:r>
      <w:r w:rsidRPr="00266D2F">
        <w:rPr>
          <w:rFonts w:ascii="Times New Roman" w:hAnsi="Times New Roman" w:cs="Times New Roman"/>
        </w:rPr>
        <w:t>) and oxygen gas (O</w:t>
      </w:r>
      <w:r w:rsidRPr="00266D2F">
        <w:rPr>
          <w:rFonts w:ascii="Times New Roman" w:hAnsi="Times New Roman" w:cs="Times New Roman"/>
          <w:vertAlign w:val="subscript"/>
        </w:rPr>
        <w:t>2</w:t>
      </w:r>
      <w:r w:rsidRPr="00266D2F">
        <w:rPr>
          <w:rFonts w:ascii="Times New Roman" w:hAnsi="Times New Roman" w:cs="Times New Roman"/>
        </w:rPr>
        <w:t>)</w:t>
      </w:r>
      <w:r w:rsidR="001756EB">
        <w:rPr>
          <w:rFonts w:ascii="Times New Roman" w:hAnsi="Times New Roman" w:cs="Times New Roman"/>
        </w:rPr>
        <w:t>,</w:t>
      </w:r>
      <w:r w:rsidRPr="00266D2F">
        <w:rPr>
          <w:rFonts w:ascii="Times New Roman" w:hAnsi="Times New Roman" w:cs="Times New Roman"/>
        </w:rPr>
        <w:t xml:space="preserve"> through </w:t>
      </w:r>
      <w:r w:rsidR="00D458FF">
        <w:rPr>
          <w:rFonts w:ascii="Times New Roman" w:hAnsi="Times New Roman" w:cs="Times New Roman"/>
        </w:rPr>
        <w:t>an electrochemical reaction.</w:t>
      </w:r>
      <w:r w:rsidR="00E56558">
        <w:rPr>
          <w:rFonts w:ascii="Times New Roman" w:hAnsi="Times New Roman" w:cs="Times New Roman"/>
        </w:rPr>
        <w:t xml:space="preserve"> The h</w:t>
      </w:r>
      <w:r w:rsidR="00EC352A">
        <w:rPr>
          <w:rFonts w:ascii="Times New Roman" w:hAnsi="Times New Roman" w:cs="Times New Roman"/>
        </w:rPr>
        <w:t>ydrogen gas made through the process of electrolysis</w:t>
      </w:r>
      <w:r w:rsidR="00E56558">
        <w:rPr>
          <w:rFonts w:ascii="Times New Roman" w:hAnsi="Times New Roman" w:cs="Times New Roman"/>
        </w:rPr>
        <w:t xml:space="preserve"> </w:t>
      </w:r>
      <w:r w:rsidR="00EC352A">
        <w:rPr>
          <w:rFonts w:ascii="Times New Roman" w:hAnsi="Times New Roman" w:cs="Times New Roman"/>
        </w:rPr>
        <w:t xml:space="preserve">can then be used in a </w:t>
      </w:r>
      <w:r w:rsidR="00DF1B34">
        <w:rPr>
          <w:rFonts w:ascii="Times New Roman" w:hAnsi="Times New Roman" w:cs="Times New Roman"/>
        </w:rPr>
        <w:t xml:space="preserve">Proton Exchange Membrane </w:t>
      </w:r>
      <w:r w:rsidR="00EC352A">
        <w:rPr>
          <w:rFonts w:ascii="Times New Roman" w:hAnsi="Times New Roman" w:cs="Times New Roman"/>
        </w:rPr>
        <w:t>(PEM) fuel cell, generating an electric current. This electric current can be used to power motors, lights, and other electrical devi</w:t>
      </w:r>
      <w:r w:rsidR="001756EB">
        <w:rPr>
          <w:rFonts w:ascii="Times New Roman" w:hAnsi="Times New Roman" w:cs="Times New Roman"/>
        </w:rPr>
        <w:t>c</w:t>
      </w:r>
      <w:r w:rsidR="00EC352A">
        <w:rPr>
          <w:rFonts w:ascii="Times New Roman" w:hAnsi="Times New Roman" w:cs="Times New Roman"/>
        </w:rPr>
        <w:t>es.</w:t>
      </w:r>
    </w:p>
    <w:p w14:paraId="0D1DCFE5" w14:textId="77777777" w:rsidR="0032248D" w:rsidRDefault="0032248D" w:rsidP="0032248D">
      <w:pPr>
        <w:spacing w:after="0"/>
        <w:rPr>
          <w:rFonts w:ascii="Times New Roman" w:hAnsi="Times New Roman" w:cs="Times New Roman"/>
          <w:b/>
          <w:sz w:val="28"/>
        </w:rPr>
      </w:pPr>
    </w:p>
    <w:p w14:paraId="0270D4C5" w14:textId="77777777" w:rsidR="0032248D" w:rsidRDefault="00B84DE8" w:rsidP="0032248D">
      <w:pPr>
        <w:spacing w:after="0"/>
        <w:rPr>
          <w:rFonts w:ascii="Times New Roman" w:hAnsi="Times New Roman" w:cs="Times New Roman"/>
          <w:b/>
          <w:sz w:val="28"/>
        </w:rPr>
      </w:pPr>
      <w:r w:rsidRPr="0032248D">
        <w:rPr>
          <w:rFonts w:ascii="Times New Roman" w:hAnsi="Times New Roman" w:cs="Times New Roman"/>
          <w:b/>
          <w:sz w:val="28"/>
        </w:rPr>
        <w:t>Principles</w:t>
      </w:r>
      <w:r w:rsidR="0032248D">
        <w:rPr>
          <w:rFonts w:ascii="Times New Roman" w:hAnsi="Times New Roman" w:cs="Times New Roman"/>
          <w:b/>
          <w:sz w:val="28"/>
        </w:rPr>
        <w:t>:</w:t>
      </w:r>
    </w:p>
    <w:p w14:paraId="386DF65D" w14:textId="0706B6F4" w:rsidR="00E56558" w:rsidRPr="00FD6102" w:rsidRDefault="00FD6102" w:rsidP="0032248D">
      <w:pPr>
        <w:spacing w:after="0"/>
        <w:rPr>
          <w:rFonts w:ascii="Times New Roman" w:hAnsi="Times New Roman" w:cs="Times New Roman"/>
        </w:rPr>
      </w:pPr>
      <w:r>
        <w:rPr>
          <w:rFonts w:ascii="Times New Roman" w:hAnsi="Times New Roman" w:cs="Times New Roman"/>
        </w:rPr>
        <w:t>Part I of this experiment involves the generation of hydrogen gas through electrolysis. In electrolysis, water is split into its component parts</w:t>
      </w:r>
      <w:r w:rsidR="001756EB">
        <w:rPr>
          <w:rFonts w:ascii="Times New Roman" w:hAnsi="Times New Roman" w:cs="Times New Roman"/>
        </w:rPr>
        <w:t>,</w:t>
      </w:r>
      <w:r>
        <w:rPr>
          <w:rFonts w:ascii="Times New Roman" w:hAnsi="Times New Roman" w:cs="Times New Roman"/>
        </w:rPr>
        <w:t xml:space="preserve"> hydrogen and oxygen</w:t>
      </w:r>
      <w:r w:rsidR="001756EB">
        <w:rPr>
          <w:rFonts w:ascii="Times New Roman" w:hAnsi="Times New Roman" w:cs="Times New Roman"/>
        </w:rPr>
        <w:t>,</w:t>
      </w:r>
      <w:r>
        <w:rPr>
          <w:rFonts w:ascii="Times New Roman" w:hAnsi="Times New Roman" w:cs="Times New Roman"/>
        </w:rPr>
        <w:t xml:space="preserve"> through the following electrochemical reaction:</w:t>
      </w:r>
    </w:p>
    <w:p w14:paraId="0EB0913C" w14:textId="77777777" w:rsidR="00E56558" w:rsidRPr="00266D2F" w:rsidRDefault="00E56558" w:rsidP="0032248D">
      <w:pPr>
        <w:spacing w:after="0"/>
        <w:jc w:val="center"/>
        <w:rPr>
          <w:rFonts w:ascii="Times New Roman" w:hAnsi="Times New Roman" w:cs="Times New Roman"/>
          <w:vertAlign w:val="subscript"/>
        </w:rPr>
      </w:pPr>
      <w:r w:rsidRPr="00266D2F">
        <w:rPr>
          <w:rFonts w:ascii="Times New Roman" w:hAnsi="Times New Roman" w:cs="Times New Roman"/>
        </w:rPr>
        <w:t>2 H</w:t>
      </w:r>
      <w:r w:rsidRPr="00266D2F">
        <w:rPr>
          <w:rFonts w:ascii="Times New Roman" w:hAnsi="Times New Roman" w:cs="Times New Roman"/>
          <w:vertAlign w:val="subscript"/>
        </w:rPr>
        <w:t>2</w:t>
      </w:r>
      <w:r w:rsidRPr="00266D2F">
        <w:rPr>
          <w:rFonts w:ascii="Times New Roman" w:hAnsi="Times New Roman" w:cs="Times New Roman"/>
        </w:rPr>
        <w:t>O</w:t>
      </w:r>
      <w:r w:rsidRPr="00266D2F">
        <w:rPr>
          <w:rFonts w:ascii="Times New Roman" w:hAnsi="Times New Roman" w:cs="Times New Roman"/>
          <w:vertAlign w:val="subscript"/>
        </w:rPr>
        <w:t>(l)</w:t>
      </w:r>
      <w:r w:rsidRPr="00266D2F">
        <w:rPr>
          <w:rFonts w:ascii="Times New Roman" w:hAnsi="Times New Roman" w:cs="Times New Roman"/>
        </w:rPr>
        <w:t xml:space="preserve">  </w:t>
      </w:r>
      <w:r w:rsidRPr="00266D2F">
        <w:rPr>
          <w:rFonts w:ascii="Times New Roman" w:hAnsi="Times New Roman" w:cs="Times New Roman"/>
        </w:rPr>
        <w:sym w:font="Symbol" w:char="F0AE"/>
      </w:r>
      <w:r w:rsidRPr="00266D2F">
        <w:rPr>
          <w:rFonts w:ascii="Times New Roman" w:hAnsi="Times New Roman" w:cs="Times New Roman"/>
        </w:rPr>
        <w:t xml:space="preserve">  2 H</w:t>
      </w:r>
      <w:r w:rsidRPr="00266D2F">
        <w:rPr>
          <w:rFonts w:ascii="Times New Roman" w:hAnsi="Times New Roman" w:cs="Times New Roman"/>
          <w:vertAlign w:val="subscript"/>
        </w:rPr>
        <w:t>2(g)</w:t>
      </w:r>
      <w:r w:rsidRPr="00266D2F">
        <w:rPr>
          <w:rFonts w:ascii="Times New Roman" w:hAnsi="Times New Roman" w:cs="Times New Roman"/>
        </w:rPr>
        <w:t xml:space="preserve"> + O</w:t>
      </w:r>
      <w:r w:rsidRPr="00266D2F">
        <w:rPr>
          <w:rFonts w:ascii="Times New Roman" w:hAnsi="Times New Roman" w:cs="Times New Roman"/>
          <w:vertAlign w:val="subscript"/>
        </w:rPr>
        <w:t>2(g)</w:t>
      </w:r>
    </w:p>
    <w:p w14:paraId="53A4C5D1" w14:textId="77777777" w:rsidR="002D5A13" w:rsidRDefault="002D5A13" w:rsidP="0032248D">
      <w:pPr>
        <w:spacing w:after="0"/>
        <w:rPr>
          <w:rFonts w:ascii="Times New Roman" w:hAnsi="Times New Roman" w:cs="Times New Roman"/>
        </w:rPr>
      </w:pPr>
    </w:p>
    <w:p w14:paraId="37518F3B" w14:textId="5F8AFA8C" w:rsidR="002D5A13" w:rsidRDefault="002D5A13" w:rsidP="0032248D">
      <w:pPr>
        <w:spacing w:after="0"/>
        <w:rPr>
          <w:rFonts w:ascii="Times New Roman" w:hAnsi="Times New Roman" w:cs="Times New Roman"/>
        </w:rPr>
      </w:pPr>
      <w:r>
        <w:rPr>
          <w:rFonts w:ascii="Times New Roman" w:hAnsi="Times New Roman" w:cs="Times New Roman"/>
        </w:rPr>
        <w:t>T</w:t>
      </w:r>
      <w:r w:rsidR="00FD6102">
        <w:rPr>
          <w:rFonts w:ascii="Times New Roman" w:hAnsi="Times New Roman" w:cs="Times New Roman"/>
        </w:rPr>
        <w:t xml:space="preserve">here are twice as many hydrogen molecules produced as oxygen molecules. </w:t>
      </w:r>
      <w:r w:rsidR="00E56558" w:rsidRPr="00266D2F">
        <w:rPr>
          <w:rFonts w:ascii="Times New Roman" w:hAnsi="Times New Roman" w:cs="Times New Roman"/>
        </w:rPr>
        <w:t>This reaction does not happen spontaneously and needs a source of electrical energy, e.g.</w:t>
      </w:r>
      <w:r>
        <w:rPr>
          <w:rFonts w:ascii="Times New Roman" w:hAnsi="Times New Roman" w:cs="Times New Roman"/>
        </w:rPr>
        <w:t>,</w:t>
      </w:r>
      <w:r w:rsidR="00E56558" w:rsidRPr="00266D2F">
        <w:rPr>
          <w:rFonts w:ascii="Times New Roman" w:hAnsi="Times New Roman" w:cs="Times New Roman"/>
        </w:rPr>
        <w:t xml:space="preserve"> a solar </w:t>
      </w:r>
      <w:r w:rsidR="00E56558">
        <w:rPr>
          <w:rFonts w:ascii="Times New Roman" w:hAnsi="Times New Roman" w:cs="Times New Roman"/>
        </w:rPr>
        <w:t xml:space="preserve">panel. </w:t>
      </w:r>
      <w:r w:rsidR="00FD6102" w:rsidRPr="001655B1">
        <w:rPr>
          <w:rFonts w:ascii="Times New Roman" w:hAnsi="Times New Roman" w:cs="Times New Roman"/>
        </w:rPr>
        <w:t>This is an oxidation-reduction reaction. These types of chemical reactions can be split into two parts: the oxidation reaction and the reduction reaction. These are called half-reactions. In the oxidation half-reaction, electrons are released. In the reduction half-reaction, electrons are accepted.</w:t>
      </w:r>
    </w:p>
    <w:p w14:paraId="121A80F8" w14:textId="4EF0AEC3" w:rsidR="00E56558" w:rsidRPr="00FD6102" w:rsidRDefault="00FD6102" w:rsidP="0032248D">
      <w:pPr>
        <w:spacing w:after="0"/>
        <w:rPr>
          <w:rFonts w:ascii="Times New Roman" w:hAnsi="Times New Roman" w:cs="Times New Roman"/>
          <w:b/>
        </w:rPr>
      </w:pPr>
      <w:r w:rsidRPr="001655B1">
        <w:rPr>
          <w:rFonts w:ascii="Times New Roman" w:hAnsi="Times New Roman" w:cs="Times New Roman"/>
        </w:rPr>
        <w:t xml:space="preserve">  </w:t>
      </w:r>
    </w:p>
    <w:p w14:paraId="1DD25E8C" w14:textId="77777777" w:rsidR="00E56558" w:rsidRPr="00266D2F" w:rsidRDefault="00E56558" w:rsidP="0032248D">
      <w:pPr>
        <w:spacing w:after="0"/>
        <w:rPr>
          <w:rFonts w:ascii="Times New Roman" w:hAnsi="Times New Roman" w:cs="Times New Roman"/>
        </w:rPr>
      </w:pPr>
      <w:r w:rsidRPr="00266D2F">
        <w:rPr>
          <w:rFonts w:ascii="Times New Roman" w:hAnsi="Times New Roman" w:cs="Times New Roman"/>
        </w:rPr>
        <w:t>Oxidation:</w:t>
      </w:r>
      <w:r w:rsidRPr="00266D2F">
        <w:rPr>
          <w:rFonts w:ascii="Times New Roman" w:hAnsi="Times New Roman" w:cs="Times New Roman"/>
        </w:rPr>
        <w:tab/>
        <w:t>2H</w:t>
      </w:r>
      <w:r w:rsidRPr="00266D2F">
        <w:rPr>
          <w:rFonts w:ascii="Times New Roman" w:hAnsi="Times New Roman" w:cs="Times New Roman"/>
          <w:vertAlign w:val="subscript"/>
        </w:rPr>
        <w:t>2</w:t>
      </w:r>
      <w:r w:rsidRPr="00266D2F">
        <w:rPr>
          <w:rFonts w:ascii="Times New Roman" w:hAnsi="Times New Roman" w:cs="Times New Roman"/>
        </w:rPr>
        <w:t>O</w:t>
      </w:r>
      <w:r w:rsidRPr="00266D2F">
        <w:rPr>
          <w:rFonts w:ascii="Times New Roman" w:hAnsi="Times New Roman" w:cs="Times New Roman"/>
          <w:vertAlign w:val="subscript"/>
        </w:rPr>
        <w:t>(l)</w:t>
      </w:r>
      <w:r w:rsidRPr="00266D2F">
        <w:rPr>
          <w:rFonts w:ascii="Times New Roman" w:hAnsi="Times New Roman" w:cs="Times New Roman"/>
        </w:rPr>
        <w:t xml:space="preserve">  </w:t>
      </w:r>
      <w:r w:rsidRPr="00266D2F">
        <w:rPr>
          <w:rFonts w:ascii="Times New Roman" w:hAnsi="Times New Roman" w:cs="Times New Roman"/>
        </w:rPr>
        <w:sym w:font="Symbol" w:char="F0AE"/>
      </w:r>
      <w:r w:rsidRPr="00266D2F">
        <w:rPr>
          <w:rFonts w:ascii="Times New Roman" w:hAnsi="Times New Roman" w:cs="Times New Roman"/>
        </w:rPr>
        <w:t xml:space="preserve">  O</w:t>
      </w:r>
      <w:r w:rsidRPr="00266D2F">
        <w:rPr>
          <w:rFonts w:ascii="Times New Roman" w:hAnsi="Times New Roman" w:cs="Times New Roman"/>
          <w:vertAlign w:val="subscript"/>
        </w:rPr>
        <w:t>2(g)</w:t>
      </w:r>
      <w:r w:rsidRPr="00266D2F">
        <w:rPr>
          <w:rFonts w:ascii="Times New Roman" w:hAnsi="Times New Roman" w:cs="Times New Roman"/>
        </w:rPr>
        <w:t xml:space="preserve"> + 4H</w:t>
      </w:r>
      <w:r w:rsidRPr="00266D2F">
        <w:rPr>
          <w:rFonts w:ascii="Times New Roman" w:hAnsi="Times New Roman" w:cs="Times New Roman"/>
          <w:vertAlign w:val="superscript"/>
        </w:rPr>
        <w:t>+</w:t>
      </w:r>
      <w:r w:rsidRPr="00266D2F">
        <w:rPr>
          <w:rFonts w:ascii="Times New Roman" w:hAnsi="Times New Roman" w:cs="Times New Roman"/>
          <w:vertAlign w:val="subscript"/>
        </w:rPr>
        <w:t>(aq)</w:t>
      </w:r>
      <w:r w:rsidRPr="00266D2F">
        <w:rPr>
          <w:rFonts w:ascii="Times New Roman" w:hAnsi="Times New Roman" w:cs="Times New Roman"/>
        </w:rPr>
        <w:t xml:space="preserve"> + 4 e</w:t>
      </w:r>
      <w:r w:rsidRPr="00266D2F">
        <w:rPr>
          <w:rFonts w:ascii="Times New Roman" w:hAnsi="Times New Roman" w:cs="Times New Roman"/>
          <w:vertAlign w:val="superscript"/>
        </w:rPr>
        <w:t>-</w:t>
      </w:r>
    </w:p>
    <w:p w14:paraId="2A81DA08" w14:textId="4AAF3385" w:rsidR="00E56558" w:rsidRPr="00266D2F" w:rsidRDefault="00E56558" w:rsidP="0032248D">
      <w:pPr>
        <w:spacing w:after="0"/>
        <w:rPr>
          <w:rFonts w:ascii="Times New Roman" w:hAnsi="Times New Roman" w:cs="Times New Roman"/>
        </w:rPr>
      </w:pPr>
      <w:r w:rsidRPr="00266D2F">
        <w:rPr>
          <w:rFonts w:ascii="Times New Roman" w:hAnsi="Times New Roman" w:cs="Times New Roman"/>
        </w:rPr>
        <w:t xml:space="preserve">Reduction:  </w:t>
      </w:r>
      <w:r>
        <w:rPr>
          <w:rFonts w:ascii="Times New Roman" w:hAnsi="Times New Roman" w:cs="Times New Roman"/>
        </w:rPr>
        <w:t xml:space="preserve">    </w:t>
      </w:r>
      <w:ins w:id="1" w:author="Andrew" w:date="2015-01-21T13:47:00Z">
        <w:r w:rsidR="00660DA8">
          <w:rPr>
            <w:rFonts w:ascii="Times New Roman" w:hAnsi="Times New Roman" w:cs="Times New Roman"/>
          </w:rPr>
          <w:t>4</w:t>
        </w:r>
      </w:ins>
      <w:del w:id="2" w:author="Andrew" w:date="2015-01-21T13:47:00Z">
        <w:r w:rsidRPr="00266D2F" w:rsidDel="00660DA8">
          <w:rPr>
            <w:rFonts w:ascii="Times New Roman" w:hAnsi="Times New Roman" w:cs="Times New Roman"/>
          </w:rPr>
          <w:delText>2</w:delText>
        </w:r>
      </w:del>
      <w:r w:rsidRPr="00266D2F">
        <w:rPr>
          <w:rFonts w:ascii="Times New Roman" w:hAnsi="Times New Roman" w:cs="Times New Roman"/>
        </w:rPr>
        <w:t>H</w:t>
      </w:r>
      <w:r w:rsidRPr="00266D2F">
        <w:rPr>
          <w:rFonts w:ascii="Times New Roman" w:hAnsi="Times New Roman" w:cs="Times New Roman"/>
          <w:vertAlign w:val="superscript"/>
        </w:rPr>
        <w:t>+</w:t>
      </w:r>
      <w:r w:rsidRPr="00266D2F">
        <w:rPr>
          <w:rFonts w:ascii="Times New Roman" w:hAnsi="Times New Roman" w:cs="Times New Roman"/>
          <w:vertAlign w:val="subscript"/>
        </w:rPr>
        <w:t>(aq)</w:t>
      </w:r>
      <w:r w:rsidRPr="00266D2F">
        <w:rPr>
          <w:rFonts w:ascii="Times New Roman" w:hAnsi="Times New Roman" w:cs="Times New Roman"/>
        </w:rPr>
        <w:t xml:space="preserve"> + </w:t>
      </w:r>
      <w:ins w:id="3" w:author="Andrew" w:date="2015-01-21T13:47:00Z">
        <w:r w:rsidR="00660DA8">
          <w:rPr>
            <w:rFonts w:ascii="Times New Roman" w:hAnsi="Times New Roman" w:cs="Times New Roman"/>
          </w:rPr>
          <w:t>4</w:t>
        </w:r>
      </w:ins>
      <w:del w:id="4" w:author="Andrew" w:date="2015-01-21T13:47:00Z">
        <w:r w:rsidRPr="00266D2F" w:rsidDel="00660DA8">
          <w:rPr>
            <w:rFonts w:ascii="Times New Roman" w:hAnsi="Times New Roman" w:cs="Times New Roman"/>
          </w:rPr>
          <w:delText>2</w:delText>
        </w:r>
      </w:del>
      <w:r w:rsidRPr="00266D2F">
        <w:rPr>
          <w:rFonts w:ascii="Times New Roman" w:hAnsi="Times New Roman" w:cs="Times New Roman"/>
        </w:rPr>
        <w:t>e</w:t>
      </w:r>
      <w:r w:rsidRPr="00266D2F">
        <w:rPr>
          <w:rFonts w:ascii="Times New Roman" w:hAnsi="Times New Roman" w:cs="Times New Roman"/>
          <w:vertAlign w:val="superscript"/>
        </w:rPr>
        <w:t>-</w:t>
      </w:r>
      <w:r w:rsidRPr="00266D2F">
        <w:rPr>
          <w:rFonts w:ascii="Times New Roman" w:hAnsi="Times New Roman" w:cs="Times New Roman"/>
        </w:rPr>
        <w:t xml:space="preserve"> </w:t>
      </w:r>
      <w:r w:rsidRPr="00266D2F">
        <w:rPr>
          <w:rFonts w:ascii="Times New Roman" w:hAnsi="Times New Roman" w:cs="Times New Roman"/>
        </w:rPr>
        <w:sym w:font="Symbol" w:char="F0AE"/>
      </w:r>
      <w:r w:rsidRPr="00266D2F">
        <w:rPr>
          <w:rFonts w:ascii="Times New Roman" w:hAnsi="Times New Roman" w:cs="Times New Roman"/>
        </w:rPr>
        <w:t xml:space="preserve"> </w:t>
      </w:r>
      <w:ins w:id="5" w:author="Andrew" w:date="2015-01-21T13:47:00Z">
        <w:r w:rsidR="00660DA8">
          <w:rPr>
            <w:rFonts w:ascii="Times New Roman" w:hAnsi="Times New Roman" w:cs="Times New Roman"/>
          </w:rPr>
          <w:t>2</w:t>
        </w:r>
      </w:ins>
      <w:r w:rsidRPr="00266D2F">
        <w:rPr>
          <w:rFonts w:ascii="Times New Roman" w:hAnsi="Times New Roman" w:cs="Times New Roman"/>
        </w:rPr>
        <w:t>H</w:t>
      </w:r>
      <w:r w:rsidRPr="00266D2F">
        <w:rPr>
          <w:rFonts w:ascii="Times New Roman" w:hAnsi="Times New Roman" w:cs="Times New Roman"/>
          <w:vertAlign w:val="subscript"/>
        </w:rPr>
        <w:t>2(g)</w:t>
      </w:r>
    </w:p>
    <w:p w14:paraId="1B69C06A" w14:textId="77777777" w:rsidR="00E56558" w:rsidRDefault="00E56558" w:rsidP="0032248D">
      <w:pPr>
        <w:spacing w:after="0"/>
        <w:rPr>
          <w:rFonts w:ascii="Times New Roman" w:hAnsi="Times New Roman" w:cs="Times New Roman"/>
          <w:b/>
        </w:rPr>
      </w:pPr>
    </w:p>
    <w:p w14:paraId="32C2A5F2" w14:textId="5D33C53E" w:rsidR="00FD6102" w:rsidRDefault="00FD6102" w:rsidP="0032248D">
      <w:pPr>
        <w:spacing w:after="0"/>
        <w:rPr>
          <w:ins w:id="6" w:author="Jacob Roundy" w:date="2015-04-20T10:31:00Z"/>
          <w:rFonts w:ascii="Times New Roman" w:hAnsi="Times New Roman" w:cs="Times New Roman"/>
        </w:rPr>
      </w:pPr>
      <w:r>
        <w:rPr>
          <w:rFonts w:ascii="Times New Roman" w:hAnsi="Times New Roman" w:cs="Times New Roman"/>
        </w:rPr>
        <w:t xml:space="preserve">The hydrogen gas can be collected and stored </w:t>
      </w:r>
      <w:r w:rsidR="001756EB">
        <w:rPr>
          <w:rFonts w:ascii="Times New Roman" w:hAnsi="Times New Roman" w:cs="Times New Roman"/>
        </w:rPr>
        <w:t>for use</w:t>
      </w:r>
      <w:r>
        <w:rPr>
          <w:rFonts w:ascii="Times New Roman" w:hAnsi="Times New Roman" w:cs="Times New Roman"/>
        </w:rPr>
        <w:t xml:space="preserve"> at a later time in a (PEM) fuel cell</w:t>
      </w:r>
      <w:ins w:id="7" w:author="Jacob Roundy" w:date="2015-04-17T15:58:00Z">
        <w:r w:rsidR="00297BDD">
          <w:rPr>
            <w:rFonts w:ascii="Times New Roman" w:hAnsi="Times New Roman" w:cs="Times New Roman"/>
          </w:rPr>
          <w:t xml:space="preserve"> (</w:t>
        </w:r>
        <w:r w:rsidR="00297BDD" w:rsidRPr="0032248D">
          <w:rPr>
            <w:rFonts w:ascii="Times New Roman" w:hAnsi="Times New Roman" w:cs="Times New Roman"/>
            <w:b/>
          </w:rPr>
          <w:t>Figure 1</w:t>
        </w:r>
        <w:r w:rsidR="00297BDD">
          <w:rPr>
            <w:rFonts w:ascii="Times New Roman" w:hAnsi="Times New Roman" w:cs="Times New Roman"/>
          </w:rPr>
          <w:t>)</w:t>
        </w:r>
      </w:ins>
      <w:r>
        <w:rPr>
          <w:rFonts w:ascii="Times New Roman" w:hAnsi="Times New Roman" w:cs="Times New Roman"/>
        </w:rPr>
        <w:t>.</w:t>
      </w:r>
    </w:p>
    <w:p w14:paraId="026D5100" w14:textId="77777777" w:rsidR="002D5A13" w:rsidRPr="00FD6102" w:rsidRDefault="002D5A13" w:rsidP="0032248D">
      <w:pPr>
        <w:spacing w:after="0"/>
        <w:rPr>
          <w:rFonts w:ascii="Times New Roman" w:hAnsi="Times New Roman" w:cs="Times New Roman"/>
        </w:rPr>
      </w:pPr>
    </w:p>
    <w:p w14:paraId="576FED9A" w14:textId="270AF4AD" w:rsidR="00266D2F" w:rsidRDefault="001D6A3E" w:rsidP="0032248D">
      <w:pPr>
        <w:spacing w:after="0"/>
        <w:rPr>
          <w:rFonts w:ascii="Times New Roman" w:hAnsi="Times New Roman" w:cs="Times New Roman"/>
        </w:rPr>
      </w:pPr>
      <w:r>
        <w:rPr>
          <w:rFonts w:ascii="Times New Roman" w:hAnsi="Times New Roman" w:cs="Times New Roman"/>
        </w:rPr>
        <w:t xml:space="preserve">Part II of this experiment involves using the stored hydrogen gas as a fuel to produce electricity to power a fan. </w:t>
      </w:r>
      <w:r w:rsidR="00266D2F" w:rsidRPr="001655B1">
        <w:rPr>
          <w:rFonts w:ascii="Times New Roman" w:hAnsi="Times New Roman" w:cs="Times New Roman"/>
        </w:rPr>
        <w:t>The fuel cell used in this experiment is a PEM</w:t>
      </w:r>
      <w:r w:rsidR="00DF1B34">
        <w:rPr>
          <w:rFonts w:ascii="Times New Roman" w:hAnsi="Times New Roman" w:cs="Times New Roman"/>
        </w:rPr>
        <w:t xml:space="preserve"> </w:t>
      </w:r>
      <w:r w:rsidR="00266D2F" w:rsidRPr="001655B1">
        <w:rPr>
          <w:rFonts w:ascii="Times New Roman" w:hAnsi="Times New Roman" w:cs="Times New Roman"/>
        </w:rPr>
        <w:t>fuel cell. The PEM fuel cell is like a battery</w:t>
      </w:r>
      <w:r w:rsidR="002D5A13">
        <w:rPr>
          <w:rFonts w:ascii="Times New Roman" w:hAnsi="Times New Roman" w:cs="Times New Roman"/>
        </w:rPr>
        <w:t>,</w:t>
      </w:r>
      <w:r w:rsidR="00266D2F" w:rsidRPr="001655B1">
        <w:rPr>
          <w:rFonts w:ascii="Times New Roman" w:hAnsi="Times New Roman" w:cs="Times New Roman"/>
        </w:rPr>
        <w:t xml:space="preserve"> in that it creates electricity through a chemical reaction that involves the transfer of electrons. In the PEM fuel cell, the</w:t>
      </w:r>
      <w:r w:rsidR="00266D2F">
        <w:rPr>
          <w:rFonts w:ascii="Times New Roman" w:hAnsi="Times New Roman" w:cs="Times New Roman"/>
        </w:rPr>
        <w:t xml:space="preserve"> half reactions are as follows:</w:t>
      </w:r>
    </w:p>
    <w:p w14:paraId="14F40524" w14:textId="77777777" w:rsidR="002D5A13" w:rsidRDefault="002D5A13" w:rsidP="0032248D">
      <w:pPr>
        <w:spacing w:after="0"/>
        <w:rPr>
          <w:rFonts w:ascii="Times New Roman" w:hAnsi="Times New Roman" w:cs="Times New Roman"/>
        </w:rPr>
      </w:pPr>
    </w:p>
    <w:p w14:paraId="6790DD95" w14:textId="62760A63" w:rsidR="00266D2F" w:rsidRPr="001655B1" w:rsidRDefault="00266D2F" w:rsidP="0032248D">
      <w:pPr>
        <w:spacing w:after="0"/>
        <w:rPr>
          <w:rFonts w:ascii="Times New Roman" w:hAnsi="Times New Roman" w:cs="Times New Roman"/>
        </w:rPr>
      </w:pPr>
      <w:r w:rsidRPr="001655B1">
        <w:rPr>
          <w:rFonts w:ascii="Times New Roman" w:hAnsi="Times New Roman" w:cs="Times New Roman"/>
        </w:rPr>
        <w:t xml:space="preserve">Oxidation:   </w:t>
      </w:r>
      <w:r w:rsidR="00EC352A">
        <w:rPr>
          <w:rFonts w:ascii="Times New Roman" w:hAnsi="Times New Roman" w:cs="Times New Roman"/>
        </w:rPr>
        <w:t>2</w:t>
      </w:r>
      <w:r w:rsidRPr="001655B1">
        <w:rPr>
          <w:rFonts w:ascii="Times New Roman" w:hAnsi="Times New Roman" w:cs="Times New Roman"/>
        </w:rPr>
        <w:t>H</w:t>
      </w:r>
      <w:r w:rsidRPr="001655B1">
        <w:rPr>
          <w:rFonts w:ascii="Times New Roman" w:hAnsi="Times New Roman" w:cs="Times New Roman"/>
          <w:vertAlign w:val="subscript"/>
        </w:rPr>
        <w:t>2</w:t>
      </w:r>
      <w:r w:rsidR="0086751D">
        <w:rPr>
          <w:rFonts w:ascii="Times New Roman" w:hAnsi="Times New Roman" w:cs="Times New Roman"/>
          <w:vertAlign w:val="subscript"/>
        </w:rPr>
        <w:t>(g)</w:t>
      </w:r>
      <w:r w:rsidRPr="001655B1">
        <w:rPr>
          <w:rFonts w:ascii="Times New Roman" w:hAnsi="Times New Roman" w:cs="Times New Roman"/>
        </w:rPr>
        <w:t xml:space="preserve"> </w:t>
      </w:r>
      <w:r w:rsidRPr="001655B1">
        <w:rPr>
          <w:rFonts w:ascii="Times New Roman" w:hAnsi="Times New Roman" w:cs="Times New Roman"/>
        </w:rPr>
        <w:sym w:font="Symbol" w:char="F0AE"/>
      </w:r>
      <w:r w:rsidRPr="001655B1">
        <w:rPr>
          <w:rFonts w:ascii="Times New Roman" w:hAnsi="Times New Roman" w:cs="Times New Roman"/>
        </w:rPr>
        <w:t xml:space="preserve">  </w:t>
      </w:r>
      <w:r w:rsidR="00EC352A">
        <w:rPr>
          <w:rFonts w:ascii="Times New Roman" w:hAnsi="Times New Roman" w:cs="Times New Roman"/>
        </w:rPr>
        <w:t>4</w:t>
      </w:r>
      <w:r w:rsidRPr="001655B1">
        <w:rPr>
          <w:rFonts w:ascii="Times New Roman" w:hAnsi="Times New Roman" w:cs="Times New Roman"/>
        </w:rPr>
        <w:t>H</w:t>
      </w:r>
      <w:r w:rsidRPr="001655B1">
        <w:rPr>
          <w:rFonts w:ascii="Times New Roman" w:hAnsi="Times New Roman" w:cs="Times New Roman"/>
          <w:vertAlign w:val="superscript"/>
        </w:rPr>
        <w:t>+</w:t>
      </w:r>
      <w:r w:rsidR="0086751D">
        <w:rPr>
          <w:rFonts w:ascii="Times New Roman" w:hAnsi="Times New Roman" w:cs="Times New Roman"/>
          <w:vertAlign w:val="subscript"/>
        </w:rPr>
        <w:t>(aq)</w:t>
      </w:r>
      <w:r w:rsidRPr="001655B1">
        <w:rPr>
          <w:rFonts w:ascii="Times New Roman" w:hAnsi="Times New Roman" w:cs="Times New Roman"/>
        </w:rPr>
        <w:t xml:space="preserve"> + </w:t>
      </w:r>
      <w:r w:rsidR="00EC352A">
        <w:rPr>
          <w:rFonts w:ascii="Times New Roman" w:hAnsi="Times New Roman" w:cs="Times New Roman"/>
        </w:rPr>
        <w:t>4</w:t>
      </w:r>
      <w:r w:rsidRPr="001655B1">
        <w:rPr>
          <w:rFonts w:ascii="Times New Roman" w:hAnsi="Times New Roman" w:cs="Times New Roman"/>
        </w:rPr>
        <w:t>e</w:t>
      </w:r>
      <w:r w:rsidRPr="001655B1">
        <w:rPr>
          <w:rFonts w:ascii="Times New Roman" w:hAnsi="Times New Roman" w:cs="Times New Roman"/>
          <w:vertAlign w:val="superscript"/>
        </w:rPr>
        <w:t>-</w:t>
      </w:r>
    </w:p>
    <w:p w14:paraId="4DD09489" w14:textId="7C60FC91" w:rsidR="00266D2F" w:rsidRPr="001655B1" w:rsidRDefault="00266D2F" w:rsidP="0032248D">
      <w:pPr>
        <w:spacing w:after="0"/>
        <w:rPr>
          <w:rFonts w:ascii="Times New Roman" w:hAnsi="Times New Roman" w:cs="Times New Roman"/>
        </w:rPr>
      </w:pPr>
      <w:r>
        <w:rPr>
          <w:rFonts w:ascii="Times New Roman" w:hAnsi="Times New Roman" w:cs="Times New Roman"/>
        </w:rPr>
        <w:t xml:space="preserve">Reduction:  </w:t>
      </w:r>
      <w:r w:rsidRPr="001655B1">
        <w:rPr>
          <w:rFonts w:ascii="Times New Roman" w:hAnsi="Times New Roman" w:cs="Times New Roman"/>
        </w:rPr>
        <w:t>4H</w:t>
      </w:r>
      <w:r w:rsidRPr="001655B1">
        <w:rPr>
          <w:rFonts w:ascii="Times New Roman" w:hAnsi="Times New Roman" w:cs="Times New Roman"/>
          <w:vertAlign w:val="superscript"/>
        </w:rPr>
        <w:t>+</w:t>
      </w:r>
      <w:r w:rsidR="0086751D">
        <w:rPr>
          <w:rFonts w:ascii="Times New Roman" w:hAnsi="Times New Roman" w:cs="Times New Roman"/>
          <w:vertAlign w:val="subscript"/>
        </w:rPr>
        <w:t>(aq)</w:t>
      </w:r>
      <w:r w:rsidRPr="001655B1">
        <w:rPr>
          <w:rFonts w:ascii="Times New Roman" w:hAnsi="Times New Roman" w:cs="Times New Roman"/>
        </w:rPr>
        <w:t xml:space="preserve"> + O</w:t>
      </w:r>
      <w:r w:rsidRPr="001655B1">
        <w:rPr>
          <w:rFonts w:ascii="Times New Roman" w:hAnsi="Times New Roman" w:cs="Times New Roman"/>
          <w:vertAlign w:val="subscript"/>
        </w:rPr>
        <w:t>2</w:t>
      </w:r>
      <w:r w:rsidR="0086751D">
        <w:rPr>
          <w:rFonts w:ascii="Times New Roman" w:hAnsi="Times New Roman" w:cs="Times New Roman"/>
          <w:vertAlign w:val="subscript"/>
        </w:rPr>
        <w:t>(g)</w:t>
      </w:r>
      <w:r w:rsidRPr="001655B1">
        <w:rPr>
          <w:rFonts w:ascii="Times New Roman" w:hAnsi="Times New Roman" w:cs="Times New Roman"/>
        </w:rPr>
        <w:t xml:space="preserve"> + 4e</w:t>
      </w:r>
      <w:r w:rsidRPr="001655B1">
        <w:rPr>
          <w:rFonts w:ascii="Times New Roman" w:hAnsi="Times New Roman" w:cs="Times New Roman"/>
          <w:vertAlign w:val="superscript"/>
        </w:rPr>
        <w:t>-</w:t>
      </w:r>
      <w:r w:rsidRPr="001655B1">
        <w:rPr>
          <w:rFonts w:ascii="Times New Roman" w:hAnsi="Times New Roman" w:cs="Times New Roman"/>
        </w:rPr>
        <w:t xml:space="preserve"> </w:t>
      </w:r>
      <w:r w:rsidRPr="001655B1">
        <w:rPr>
          <w:rFonts w:ascii="Times New Roman" w:hAnsi="Times New Roman" w:cs="Times New Roman"/>
        </w:rPr>
        <w:sym w:font="Symbol" w:char="F0AE"/>
      </w:r>
      <w:r w:rsidRPr="001655B1">
        <w:rPr>
          <w:rFonts w:ascii="Times New Roman" w:hAnsi="Times New Roman" w:cs="Times New Roman"/>
        </w:rPr>
        <w:t xml:space="preserve">  2H</w:t>
      </w:r>
      <w:r w:rsidRPr="001655B1">
        <w:rPr>
          <w:rFonts w:ascii="Times New Roman" w:hAnsi="Times New Roman" w:cs="Times New Roman"/>
          <w:vertAlign w:val="subscript"/>
        </w:rPr>
        <w:t>2</w:t>
      </w:r>
      <w:r>
        <w:rPr>
          <w:rFonts w:ascii="Times New Roman" w:hAnsi="Times New Roman" w:cs="Times New Roman"/>
        </w:rPr>
        <w:t>O</w:t>
      </w:r>
      <w:r w:rsidR="0086751D" w:rsidRPr="0086751D">
        <w:rPr>
          <w:rFonts w:ascii="Times New Roman" w:hAnsi="Times New Roman" w:cs="Times New Roman"/>
          <w:vertAlign w:val="subscript"/>
        </w:rPr>
        <w:t>(l)</w:t>
      </w:r>
    </w:p>
    <w:p w14:paraId="638029D7" w14:textId="77777777" w:rsidR="002D5A13" w:rsidRDefault="002D5A13" w:rsidP="0032248D">
      <w:pPr>
        <w:spacing w:after="0"/>
        <w:rPr>
          <w:rFonts w:ascii="Times New Roman" w:hAnsi="Times New Roman" w:cs="Times New Roman"/>
        </w:rPr>
      </w:pPr>
    </w:p>
    <w:p w14:paraId="6DF774BA" w14:textId="6609E6EE" w:rsidR="00266D2F" w:rsidRDefault="002D5A13" w:rsidP="0032248D">
      <w:pPr>
        <w:spacing w:after="0"/>
        <w:rPr>
          <w:rFonts w:ascii="Times New Roman" w:hAnsi="Times New Roman" w:cs="Times New Roman"/>
        </w:rPr>
      </w:pPr>
      <w:r>
        <w:rPr>
          <w:rFonts w:ascii="Times New Roman" w:hAnsi="Times New Roman" w:cs="Times New Roman"/>
        </w:rPr>
        <w:t>The o</w:t>
      </w:r>
      <w:r w:rsidR="00266D2F" w:rsidRPr="001655B1">
        <w:rPr>
          <w:rFonts w:ascii="Times New Roman" w:hAnsi="Times New Roman" w:cs="Times New Roman"/>
        </w:rPr>
        <w:t>verall</w:t>
      </w:r>
      <w:r>
        <w:rPr>
          <w:rFonts w:ascii="Times New Roman" w:hAnsi="Times New Roman" w:cs="Times New Roman"/>
        </w:rPr>
        <w:t xml:space="preserve"> reaction is</w:t>
      </w:r>
      <w:r w:rsidR="00266D2F" w:rsidRPr="001655B1">
        <w:rPr>
          <w:rFonts w:ascii="Times New Roman" w:hAnsi="Times New Roman" w:cs="Times New Roman"/>
        </w:rPr>
        <w:t>:</w:t>
      </w:r>
      <w:r>
        <w:rPr>
          <w:rFonts w:ascii="Times New Roman" w:hAnsi="Times New Roman" w:cs="Times New Roman"/>
        </w:rPr>
        <w:tab/>
      </w:r>
      <w:r w:rsidR="00266D2F" w:rsidRPr="001655B1">
        <w:rPr>
          <w:rFonts w:ascii="Times New Roman" w:hAnsi="Times New Roman" w:cs="Times New Roman"/>
        </w:rPr>
        <w:t>2H</w:t>
      </w:r>
      <w:r w:rsidR="00266D2F" w:rsidRPr="001655B1">
        <w:rPr>
          <w:rFonts w:ascii="Times New Roman" w:hAnsi="Times New Roman" w:cs="Times New Roman"/>
          <w:vertAlign w:val="subscript"/>
        </w:rPr>
        <w:t>2</w:t>
      </w:r>
      <w:r w:rsidR="0086751D">
        <w:rPr>
          <w:rFonts w:ascii="Times New Roman" w:hAnsi="Times New Roman" w:cs="Times New Roman"/>
          <w:vertAlign w:val="subscript"/>
        </w:rPr>
        <w:t>(g)</w:t>
      </w:r>
      <w:r w:rsidR="00266D2F" w:rsidRPr="001655B1">
        <w:rPr>
          <w:rFonts w:ascii="Times New Roman" w:hAnsi="Times New Roman" w:cs="Times New Roman"/>
        </w:rPr>
        <w:t xml:space="preserve"> + O</w:t>
      </w:r>
      <w:r w:rsidR="00266D2F" w:rsidRPr="001655B1">
        <w:rPr>
          <w:rFonts w:ascii="Times New Roman" w:hAnsi="Times New Roman" w:cs="Times New Roman"/>
          <w:vertAlign w:val="subscript"/>
        </w:rPr>
        <w:t>2</w:t>
      </w:r>
      <w:r w:rsidR="0086751D">
        <w:rPr>
          <w:rFonts w:ascii="Times New Roman" w:hAnsi="Times New Roman" w:cs="Times New Roman"/>
          <w:vertAlign w:val="subscript"/>
        </w:rPr>
        <w:t>(g)</w:t>
      </w:r>
      <w:r w:rsidR="00266D2F" w:rsidRPr="001655B1">
        <w:rPr>
          <w:rFonts w:ascii="Times New Roman" w:hAnsi="Times New Roman" w:cs="Times New Roman"/>
        </w:rPr>
        <w:t xml:space="preserve"> </w:t>
      </w:r>
      <w:r w:rsidR="00266D2F" w:rsidRPr="001655B1">
        <w:rPr>
          <w:rFonts w:ascii="Times New Roman" w:hAnsi="Times New Roman" w:cs="Times New Roman"/>
        </w:rPr>
        <w:sym w:font="Symbol" w:char="F0AE"/>
      </w:r>
      <w:r w:rsidR="00266D2F" w:rsidRPr="001655B1">
        <w:rPr>
          <w:rFonts w:ascii="Times New Roman" w:hAnsi="Times New Roman" w:cs="Times New Roman"/>
        </w:rPr>
        <w:t xml:space="preserve">  2H</w:t>
      </w:r>
      <w:r w:rsidR="00266D2F" w:rsidRPr="001655B1">
        <w:rPr>
          <w:rFonts w:ascii="Times New Roman" w:hAnsi="Times New Roman" w:cs="Times New Roman"/>
          <w:vertAlign w:val="subscript"/>
        </w:rPr>
        <w:t>2</w:t>
      </w:r>
      <w:r w:rsidR="00266D2F">
        <w:rPr>
          <w:rFonts w:ascii="Times New Roman" w:hAnsi="Times New Roman" w:cs="Times New Roman"/>
        </w:rPr>
        <w:t>O</w:t>
      </w:r>
      <w:r w:rsidR="0086751D" w:rsidRPr="0086751D">
        <w:rPr>
          <w:rFonts w:ascii="Times New Roman" w:hAnsi="Times New Roman" w:cs="Times New Roman"/>
          <w:vertAlign w:val="subscript"/>
        </w:rPr>
        <w:t>(l)</w:t>
      </w:r>
      <w:r w:rsidR="00266D2F">
        <w:rPr>
          <w:rFonts w:ascii="Times New Roman" w:hAnsi="Times New Roman" w:cs="Times New Roman"/>
        </w:rPr>
        <w:t xml:space="preserve"> + energy</w:t>
      </w:r>
    </w:p>
    <w:p w14:paraId="4BBD4D3F" w14:textId="77777777" w:rsidR="0032248D" w:rsidRDefault="0032248D" w:rsidP="0032248D">
      <w:pPr>
        <w:spacing w:after="0"/>
        <w:rPr>
          <w:rFonts w:ascii="Times New Roman" w:hAnsi="Times New Roman" w:cs="Times New Roman"/>
        </w:rPr>
      </w:pPr>
    </w:p>
    <w:p w14:paraId="2B5B2335" w14:textId="5F16A3BD" w:rsidR="007F249C" w:rsidRPr="001655B1" w:rsidRDefault="00266D2F" w:rsidP="0032248D">
      <w:pPr>
        <w:spacing w:after="0"/>
        <w:rPr>
          <w:rFonts w:ascii="Times New Roman" w:hAnsi="Times New Roman" w:cs="Times New Roman"/>
        </w:rPr>
      </w:pPr>
      <w:r w:rsidRPr="001655B1">
        <w:rPr>
          <w:rFonts w:ascii="Times New Roman" w:hAnsi="Times New Roman" w:cs="Times New Roman"/>
        </w:rPr>
        <w:t xml:space="preserve">These half-reactions occur at </w:t>
      </w:r>
      <w:r w:rsidR="002D5A13">
        <w:rPr>
          <w:rFonts w:ascii="Times New Roman" w:hAnsi="Times New Roman" w:cs="Times New Roman"/>
        </w:rPr>
        <w:t xml:space="preserve">the </w:t>
      </w:r>
      <w:r w:rsidRPr="001655B1">
        <w:rPr>
          <w:rFonts w:ascii="Times New Roman" w:hAnsi="Times New Roman" w:cs="Times New Roman"/>
        </w:rPr>
        <w:t>electrodes (conductor</w:t>
      </w:r>
      <w:r w:rsidR="001756EB">
        <w:rPr>
          <w:rFonts w:ascii="Times New Roman" w:hAnsi="Times New Roman" w:cs="Times New Roman"/>
        </w:rPr>
        <w:t>s</w:t>
      </w:r>
      <w:r w:rsidRPr="001655B1">
        <w:rPr>
          <w:rFonts w:ascii="Times New Roman" w:hAnsi="Times New Roman" w:cs="Times New Roman"/>
        </w:rPr>
        <w:t xml:space="preserve"> through which electricity passes). In the PEM fuel cell, there are </w:t>
      </w:r>
      <w:r w:rsidR="002D5A13">
        <w:rPr>
          <w:rFonts w:ascii="Times New Roman" w:hAnsi="Times New Roman" w:cs="Times New Roman"/>
        </w:rPr>
        <w:t>two</w:t>
      </w:r>
      <w:r w:rsidRPr="001655B1">
        <w:rPr>
          <w:rFonts w:ascii="Times New Roman" w:hAnsi="Times New Roman" w:cs="Times New Roman"/>
        </w:rPr>
        <w:t xml:space="preserve"> electrodes: an anode and a cathode. Oxidation occurs at the anode.</w:t>
      </w:r>
      <w:r w:rsidR="002D5A13">
        <w:rPr>
          <w:rFonts w:ascii="Times New Roman" w:hAnsi="Times New Roman" w:cs="Times New Roman"/>
        </w:rPr>
        <w:t xml:space="preserve"> </w:t>
      </w:r>
      <w:r w:rsidRPr="001655B1">
        <w:rPr>
          <w:rFonts w:ascii="Times New Roman" w:hAnsi="Times New Roman" w:cs="Times New Roman"/>
        </w:rPr>
        <w:t>Reduction occurs at the cathode.</w:t>
      </w:r>
      <w:r w:rsidR="002D5A13">
        <w:rPr>
          <w:rFonts w:ascii="Times New Roman" w:hAnsi="Times New Roman" w:cs="Times New Roman"/>
        </w:rPr>
        <w:t xml:space="preserve"> </w:t>
      </w:r>
      <w:r w:rsidRPr="001655B1">
        <w:rPr>
          <w:rFonts w:ascii="Times New Roman" w:hAnsi="Times New Roman" w:cs="Times New Roman"/>
        </w:rPr>
        <w:t>So</w:t>
      </w:r>
      <w:r w:rsidR="002D5A13">
        <w:rPr>
          <w:rFonts w:ascii="Times New Roman" w:hAnsi="Times New Roman" w:cs="Times New Roman"/>
        </w:rPr>
        <w:t>,</w:t>
      </w:r>
      <w:r w:rsidRPr="001655B1">
        <w:rPr>
          <w:rFonts w:ascii="Times New Roman" w:hAnsi="Times New Roman" w:cs="Times New Roman"/>
        </w:rPr>
        <w:t xml:space="preserve"> in the PEM fuel cell at the anode, hydrogen gas is oxidized</w:t>
      </w:r>
      <w:r w:rsidR="002D5A13">
        <w:rPr>
          <w:rFonts w:ascii="Times New Roman" w:hAnsi="Times New Roman" w:cs="Times New Roman"/>
        </w:rPr>
        <w:t>,</w:t>
      </w:r>
      <w:r w:rsidRPr="001655B1">
        <w:rPr>
          <w:rFonts w:ascii="Times New Roman" w:hAnsi="Times New Roman" w:cs="Times New Roman"/>
        </w:rPr>
        <w:t xml:space="preserve"> and electrons </w:t>
      </w:r>
      <w:r w:rsidR="002D5A13">
        <w:rPr>
          <w:rFonts w:ascii="Times New Roman" w:hAnsi="Times New Roman" w:cs="Times New Roman"/>
        </w:rPr>
        <w:t xml:space="preserve">are </w:t>
      </w:r>
      <w:r w:rsidRPr="001655B1">
        <w:rPr>
          <w:rFonts w:ascii="Times New Roman" w:hAnsi="Times New Roman" w:cs="Times New Roman"/>
        </w:rPr>
        <w:t>released into the circuit. At the cathode, oxygen gas is reduced and water is formed. In the PEM fuel cell, a proton exchange membrane separates the two electrodes. This membrane allows protons (H</w:t>
      </w:r>
      <w:r w:rsidRPr="001655B1">
        <w:rPr>
          <w:rFonts w:ascii="Times New Roman" w:hAnsi="Times New Roman" w:cs="Times New Roman"/>
          <w:vertAlign w:val="superscript"/>
        </w:rPr>
        <w:t>+</w:t>
      </w:r>
      <w:r w:rsidRPr="001655B1">
        <w:rPr>
          <w:rFonts w:ascii="Times New Roman" w:hAnsi="Times New Roman" w:cs="Times New Roman"/>
        </w:rPr>
        <w:t>) to flow through, but prevents electrons from entering the membrane. Thus the electrons are forced to flow through the el</w:t>
      </w:r>
      <w:r>
        <w:rPr>
          <w:rFonts w:ascii="Times New Roman" w:hAnsi="Times New Roman" w:cs="Times New Roman"/>
        </w:rPr>
        <w:t>ectrical circuit</w:t>
      </w:r>
      <w:r w:rsidR="001756EB">
        <w:rPr>
          <w:rFonts w:ascii="Times New Roman" w:hAnsi="Times New Roman" w:cs="Times New Roman"/>
        </w:rPr>
        <w:t xml:space="preserve"> (</w:t>
      </w:r>
      <w:r w:rsidR="0032248D" w:rsidRPr="0032248D">
        <w:rPr>
          <w:rFonts w:ascii="Times New Roman" w:hAnsi="Times New Roman" w:cs="Times New Roman"/>
          <w:b/>
        </w:rPr>
        <w:t>F</w:t>
      </w:r>
      <w:r w:rsidR="001756EB" w:rsidRPr="0032248D">
        <w:rPr>
          <w:rFonts w:ascii="Times New Roman" w:hAnsi="Times New Roman" w:cs="Times New Roman"/>
          <w:b/>
        </w:rPr>
        <w:t xml:space="preserve">igure </w:t>
      </w:r>
      <w:ins w:id="8" w:author="Jacob Roundy" w:date="2015-04-17T15:58:00Z">
        <w:r w:rsidR="00297BDD" w:rsidRPr="0032248D">
          <w:rPr>
            <w:rFonts w:ascii="Times New Roman" w:hAnsi="Times New Roman" w:cs="Times New Roman"/>
            <w:b/>
          </w:rPr>
          <w:t>2</w:t>
        </w:r>
      </w:ins>
      <w:del w:id="9" w:author="Jacob Roundy" w:date="2015-04-17T15:58:00Z">
        <w:r w:rsidR="001756EB" w:rsidDel="00297BDD">
          <w:rPr>
            <w:rFonts w:ascii="Times New Roman" w:hAnsi="Times New Roman" w:cs="Times New Roman"/>
          </w:rPr>
          <w:delText>1</w:delText>
        </w:r>
      </w:del>
      <w:r w:rsidR="001756EB">
        <w:rPr>
          <w:rFonts w:ascii="Times New Roman" w:hAnsi="Times New Roman" w:cs="Times New Roman"/>
        </w:rPr>
        <w:t>)</w:t>
      </w:r>
      <w:r>
        <w:rPr>
          <w:rFonts w:ascii="Times New Roman" w:hAnsi="Times New Roman" w:cs="Times New Roman"/>
        </w:rPr>
        <w:t xml:space="preserve">.  </w:t>
      </w:r>
    </w:p>
    <w:p w14:paraId="3849478C" w14:textId="77777777" w:rsidR="0032248D" w:rsidRDefault="0032248D" w:rsidP="0032248D">
      <w:pPr>
        <w:spacing w:after="0"/>
        <w:rPr>
          <w:rFonts w:ascii="Times New Roman" w:hAnsi="Times New Roman" w:cs="Times New Roman"/>
          <w:b/>
          <w:sz w:val="28"/>
        </w:rPr>
      </w:pPr>
    </w:p>
    <w:p w14:paraId="2CBAA672" w14:textId="1E607E6B" w:rsidR="0086751D" w:rsidRPr="0032248D" w:rsidRDefault="000331A6" w:rsidP="0032248D">
      <w:pPr>
        <w:spacing w:after="0"/>
        <w:rPr>
          <w:rFonts w:ascii="Times New Roman" w:hAnsi="Times New Roman" w:cs="Times New Roman"/>
          <w:b/>
        </w:rPr>
      </w:pPr>
      <w:r w:rsidRPr="0032248D">
        <w:rPr>
          <w:rFonts w:ascii="Times New Roman" w:hAnsi="Times New Roman" w:cs="Times New Roman"/>
          <w:b/>
          <w:sz w:val="28"/>
        </w:rPr>
        <w:t>Procedure</w:t>
      </w:r>
      <w:r w:rsidR="0032248D">
        <w:rPr>
          <w:rFonts w:ascii="Times New Roman" w:hAnsi="Times New Roman" w:cs="Times New Roman"/>
          <w:b/>
        </w:rPr>
        <w:t>:</w:t>
      </w:r>
      <w:r w:rsidR="00467282" w:rsidRPr="0032248D">
        <w:rPr>
          <w:rFonts w:ascii="Times New Roman" w:hAnsi="Times New Roman" w:cs="Times New Roman"/>
          <w:b/>
        </w:rPr>
        <w:t xml:space="preserve"> </w:t>
      </w:r>
    </w:p>
    <w:p w14:paraId="09E4F3B8" w14:textId="03E4B0BF" w:rsidR="00467282" w:rsidRPr="0032248D" w:rsidRDefault="002D230A" w:rsidP="0032248D">
      <w:pPr>
        <w:spacing w:after="0"/>
        <w:rPr>
          <w:rFonts w:ascii="Times New Roman" w:hAnsi="Times New Roman" w:cs="Times New Roman"/>
        </w:rPr>
      </w:pPr>
      <w:r w:rsidRPr="0032248D">
        <w:rPr>
          <w:rFonts w:ascii="Times New Roman" w:hAnsi="Times New Roman" w:cs="Times New Roman"/>
        </w:rPr>
        <w:t>1.</w:t>
      </w:r>
      <w:r w:rsidR="0086751D" w:rsidRPr="0032248D">
        <w:rPr>
          <w:rFonts w:ascii="Times New Roman" w:hAnsi="Times New Roman" w:cs="Times New Roman"/>
        </w:rPr>
        <w:t xml:space="preserve"> </w:t>
      </w:r>
      <w:r w:rsidR="007D76AC" w:rsidRPr="0032248D">
        <w:rPr>
          <w:rFonts w:ascii="Times New Roman" w:hAnsi="Times New Roman" w:cs="Times New Roman"/>
        </w:rPr>
        <w:t>Using the Electrolyzer to Produce Hydrogen Gas</w:t>
      </w:r>
    </w:p>
    <w:p w14:paraId="559141A1" w14:textId="77777777" w:rsidR="0032248D" w:rsidRDefault="0032248D" w:rsidP="0032248D">
      <w:pPr>
        <w:spacing w:after="0"/>
        <w:rPr>
          <w:rFonts w:ascii="Times New Roman" w:hAnsi="Times New Roman" w:cs="Times New Roman"/>
        </w:rPr>
      </w:pPr>
    </w:p>
    <w:p w14:paraId="6001427C" w14:textId="57FAAC13" w:rsidR="0086751D" w:rsidRDefault="0086751D" w:rsidP="0032248D">
      <w:pPr>
        <w:spacing w:after="0"/>
        <w:rPr>
          <w:rFonts w:ascii="Times New Roman" w:hAnsi="Times New Roman" w:cs="Times New Roman"/>
        </w:rPr>
      </w:pPr>
      <w:r>
        <w:rPr>
          <w:rFonts w:ascii="Times New Roman" w:hAnsi="Times New Roman" w:cs="Times New Roman"/>
        </w:rPr>
        <w:t>1</w:t>
      </w:r>
      <w:r w:rsidR="002D230A">
        <w:rPr>
          <w:rFonts w:ascii="Times New Roman" w:hAnsi="Times New Roman" w:cs="Times New Roman"/>
        </w:rPr>
        <w:t>.1</w:t>
      </w:r>
      <w:r w:rsidR="00DF1B34">
        <w:rPr>
          <w:rFonts w:ascii="Times New Roman" w:hAnsi="Times New Roman" w:cs="Times New Roman"/>
        </w:rPr>
        <w:t xml:space="preserve">. </w:t>
      </w:r>
      <w:del w:id="10" w:author="Jacob Roundy" w:date="2015-04-20T11:03:00Z">
        <w:r w:rsidR="00DF1B34" w:rsidDel="002D3969">
          <w:rPr>
            <w:rFonts w:ascii="Times New Roman" w:hAnsi="Times New Roman" w:cs="Times New Roman"/>
          </w:rPr>
          <w:delText>Activate</w:delText>
        </w:r>
      </w:del>
      <w:ins w:id="11" w:author="Jacob Roundy" w:date="2015-04-20T11:03:00Z">
        <w:r w:rsidR="002D3969">
          <w:rPr>
            <w:rFonts w:ascii="Times New Roman" w:hAnsi="Times New Roman" w:cs="Times New Roman"/>
          </w:rPr>
          <w:t>Set up</w:t>
        </w:r>
      </w:ins>
      <w:r w:rsidR="00DF1B34">
        <w:rPr>
          <w:rFonts w:ascii="Times New Roman" w:hAnsi="Times New Roman" w:cs="Times New Roman"/>
        </w:rPr>
        <w:t xml:space="preserve"> </w:t>
      </w:r>
      <w:r w:rsidR="0096044F">
        <w:rPr>
          <w:rFonts w:ascii="Times New Roman" w:hAnsi="Times New Roman" w:cs="Times New Roman"/>
        </w:rPr>
        <w:t>the electrolyzer</w:t>
      </w:r>
      <w:ins w:id="12" w:author="Jacob Roundy" w:date="2015-04-20T09:47:00Z">
        <w:r w:rsidR="00BB3C19">
          <w:rPr>
            <w:rFonts w:ascii="Times New Roman" w:hAnsi="Times New Roman" w:cs="Times New Roman"/>
          </w:rPr>
          <w:t xml:space="preserve"> (</w:t>
        </w:r>
        <w:r w:rsidR="00BB3C19" w:rsidRPr="0032248D">
          <w:rPr>
            <w:rFonts w:ascii="Times New Roman" w:hAnsi="Times New Roman" w:cs="Times New Roman"/>
            <w:b/>
          </w:rPr>
          <w:t>Figure 3</w:t>
        </w:r>
        <w:r w:rsidR="00BB3C19">
          <w:rPr>
            <w:rFonts w:ascii="Times New Roman" w:hAnsi="Times New Roman" w:cs="Times New Roman"/>
          </w:rPr>
          <w:t>)</w:t>
        </w:r>
      </w:ins>
      <w:r w:rsidR="0096044F">
        <w:rPr>
          <w:rFonts w:ascii="Times New Roman" w:hAnsi="Times New Roman" w:cs="Times New Roman"/>
        </w:rPr>
        <w:t>.</w:t>
      </w:r>
    </w:p>
    <w:p w14:paraId="3A2FC47A" w14:textId="77777777" w:rsidR="0032248D" w:rsidRDefault="0032248D" w:rsidP="0032248D">
      <w:pPr>
        <w:spacing w:after="0"/>
        <w:rPr>
          <w:rFonts w:ascii="Times New Roman" w:hAnsi="Times New Roman" w:cs="Times New Roman"/>
        </w:rPr>
      </w:pPr>
    </w:p>
    <w:p w14:paraId="06EDBB06" w14:textId="529B99D3" w:rsidR="0096044F" w:rsidRDefault="002D230A" w:rsidP="0032248D">
      <w:pPr>
        <w:spacing w:after="0"/>
        <w:rPr>
          <w:rFonts w:ascii="Times New Roman" w:hAnsi="Times New Roman" w:cs="Times New Roman"/>
        </w:rPr>
      </w:pPr>
      <w:r>
        <w:rPr>
          <w:rFonts w:ascii="Times New Roman" w:hAnsi="Times New Roman" w:cs="Times New Roman"/>
        </w:rPr>
        <w:t>1.</w:t>
      </w:r>
      <w:r w:rsidR="0096044F">
        <w:rPr>
          <w:rFonts w:ascii="Times New Roman" w:hAnsi="Times New Roman" w:cs="Times New Roman"/>
        </w:rPr>
        <w:t>2</w:t>
      </w:r>
      <w:r w:rsidR="00DF1B34">
        <w:rPr>
          <w:rFonts w:ascii="Times New Roman" w:hAnsi="Times New Roman" w:cs="Times New Roman"/>
        </w:rPr>
        <w:t xml:space="preserve">. </w:t>
      </w:r>
      <w:commentRangeStart w:id="13"/>
      <w:r w:rsidR="00DF1B34">
        <w:rPr>
          <w:rFonts w:ascii="Times New Roman" w:hAnsi="Times New Roman" w:cs="Times New Roman"/>
        </w:rPr>
        <w:t>Set</w:t>
      </w:r>
      <w:r w:rsidR="0096044F">
        <w:rPr>
          <w:rFonts w:ascii="Times New Roman" w:hAnsi="Times New Roman" w:cs="Times New Roman"/>
        </w:rPr>
        <w:t xml:space="preserve"> up the gas collection cylinders</w:t>
      </w:r>
      <w:ins w:id="14" w:author="Jacob Roundy" w:date="2015-04-20T10:42:00Z">
        <w:r w:rsidR="00A06B2C">
          <w:rPr>
            <w:rFonts w:ascii="Times New Roman" w:hAnsi="Times New Roman" w:cs="Times New Roman"/>
          </w:rPr>
          <w:t>,</w:t>
        </w:r>
      </w:ins>
      <w:r w:rsidR="0096044F">
        <w:rPr>
          <w:rFonts w:ascii="Times New Roman" w:hAnsi="Times New Roman" w:cs="Times New Roman"/>
        </w:rPr>
        <w:t xml:space="preserve"> making sure the distilled </w:t>
      </w:r>
      <w:r w:rsidR="00357E5D">
        <w:rPr>
          <w:rFonts w:ascii="Times New Roman" w:hAnsi="Times New Roman" w:cs="Times New Roman"/>
        </w:rPr>
        <w:t>water level in the outer cylinder is at the 0 mark</w:t>
      </w:r>
      <w:ins w:id="15" w:author="Jacob Roundy" w:date="2015-04-20T09:47:00Z">
        <w:r w:rsidR="00BB3C19">
          <w:rPr>
            <w:rFonts w:ascii="Times New Roman" w:hAnsi="Times New Roman" w:cs="Times New Roman"/>
          </w:rPr>
          <w:t xml:space="preserve"> (</w:t>
        </w:r>
        <w:r w:rsidR="00BB3C19" w:rsidRPr="0032248D">
          <w:rPr>
            <w:rFonts w:ascii="Times New Roman" w:hAnsi="Times New Roman" w:cs="Times New Roman"/>
            <w:b/>
          </w:rPr>
          <w:t>Figure 4</w:t>
        </w:r>
        <w:r w:rsidR="00BB3C19">
          <w:rPr>
            <w:rFonts w:ascii="Times New Roman" w:hAnsi="Times New Roman" w:cs="Times New Roman"/>
          </w:rPr>
          <w:t>)</w:t>
        </w:r>
      </w:ins>
      <w:r w:rsidR="00357E5D">
        <w:rPr>
          <w:rFonts w:ascii="Times New Roman" w:hAnsi="Times New Roman" w:cs="Times New Roman"/>
        </w:rPr>
        <w:t>.</w:t>
      </w:r>
      <w:commentRangeEnd w:id="13"/>
      <w:r w:rsidR="007320F4">
        <w:rPr>
          <w:rStyle w:val="CommentReference"/>
        </w:rPr>
        <w:commentReference w:id="13"/>
      </w:r>
    </w:p>
    <w:p w14:paraId="5933FAF7" w14:textId="77777777" w:rsidR="0032248D" w:rsidRDefault="0032248D" w:rsidP="0032248D">
      <w:pPr>
        <w:spacing w:after="0"/>
        <w:rPr>
          <w:rFonts w:ascii="Times New Roman" w:hAnsi="Times New Roman" w:cs="Times New Roman"/>
        </w:rPr>
      </w:pPr>
    </w:p>
    <w:p w14:paraId="5D12824A" w14:textId="6A6CA756" w:rsidR="00357E5D" w:rsidRDefault="002D230A" w:rsidP="0032248D">
      <w:pPr>
        <w:spacing w:after="0"/>
        <w:rPr>
          <w:rFonts w:ascii="Times New Roman" w:hAnsi="Times New Roman" w:cs="Times New Roman"/>
        </w:rPr>
      </w:pPr>
      <w:r>
        <w:rPr>
          <w:rFonts w:ascii="Times New Roman" w:hAnsi="Times New Roman" w:cs="Times New Roman"/>
        </w:rPr>
        <w:t>1.</w:t>
      </w:r>
      <w:r w:rsidR="00357E5D">
        <w:rPr>
          <w:rFonts w:ascii="Times New Roman" w:hAnsi="Times New Roman" w:cs="Times New Roman"/>
        </w:rPr>
        <w:t>3</w:t>
      </w:r>
      <w:r w:rsidR="00DF1B34">
        <w:rPr>
          <w:rFonts w:ascii="Times New Roman" w:hAnsi="Times New Roman" w:cs="Times New Roman"/>
        </w:rPr>
        <w:t>. Connect</w:t>
      </w:r>
      <w:r w:rsidR="00357E5D">
        <w:rPr>
          <w:rFonts w:ascii="Times New Roman" w:hAnsi="Times New Roman" w:cs="Times New Roman"/>
        </w:rPr>
        <w:t xml:space="preserve"> the electrolyzer to the gas collection cylinders</w:t>
      </w:r>
      <w:ins w:id="16" w:author="Jacob Roundy" w:date="2015-04-20T09:48:00Z">
        <w:r w:rsidR="00BB3C19">
          <w:rPr>
            <w:rFonts w:ascii="Times New Roman" w:hAnsi="Times New Roman" w:cs="Times New Roman"/>
          </w:rPr>
          <w:t xml:space="preserve"> (</w:t>
        </w:r>
        <w:r w:rsidR="00BB3C19" w:rsidRPr="0032248D">
          <w:rPr>
            <w:rFonts w:ascii="Times New Roman" w:hAnsi="Times New Roman" w:cs="Times New Roman"/>
            <w:b/>
          </w:rPr>
          <w:t>Figure 5</w:t>
        </w:r>
        <w:r w:rsidR="00BB3C19">
          <w:rPr>
            <w:rFonts w:ascii="Times New Roman" w:hAnsi="Times New Roman" w:cs="Times New Roman"/>
          </w:rPr>
          <w:t>)</w:t>
        </w:r>
      </w:ins>
      <w:r w:rsidR="00357E5D">
        <w:rPr>
          <w:rFonts w:ascii="Times New Roman" w:hAnsi="Times New Roman" w:cs="Times New Roman"/>
        </w:rPr>
        <w:t>.</w:t>
      </w:r>
    </w:p>
    <w:p w14:paraId="0BBC7DD5" w14:textId="77777777" w:rsidR="0032248D" w:rsidRDefault="0032248D" w:rsidP="0032248D">
      <w:pPr>
        <w:spacing w:after="0"/>
        <w:rPr>
          <w:rFonts w:ascii="Times New Roman" w:hAnsi="Times New Roman" w:cs="Times New Roman"/>
        </w:rPr>
      </w:pPr>
    </w:p>
    <w:p w14:paraId="3DF50A7D" w14:textId="00B3E1E2" w:rsidR="003F6AEB" w:rsidRDefault="002D230A" w:rsidP="0032248D">
      <w:pPr>
        <w:spacing w:after="0"/>
        <w:rPr>
          <w:rFonts w:ascii="Times New Roman" w:hAnsi="Times New Roman" w:cs="Times New Roman"/>
        </w:rPr>
      </w:pPr>
      <w:r>
        <w:rPr>
          <w:rFonts w:ascii="Times New Roman" w:hAnsi="Times New Roman" w:cs="Times New Roman"/>
        </w:rPr>
        <w:t>1.</w:t>
      </w:r>
      <w:r w:rsidR="00357E5D">
        <w:rPr>
          <w:rFonts w:ascii="Times New Roman" w:hAnsi="Times New Roman" w:cs="Times New Roman"/>
        </w:rPr>
        <w:t>4</w:t>
      </w:r>
      <w:r w:rsidR="00DF1B34">
        <w:rPr>
          <w:rFonts w:ascii="Times New Roman" w:hAnsi="Times New Roman" w:cs="Times New Roman"/>
        </w:rPr>
        <w:t>. Connect</w:t>
      </w:r>
      <w:r w:rsidR="00357E5D">
        <w:rPr>
          <w:rFonts w:ascii="Times New Roman" w:hAnsi="Times New Roman" w:cs="Times New Roman"/>
        </w:rPr>
        <w:t xml:space="preserve"> </w:t>
      </w:r>
      <w:r>
        <w:rPr>
          <w:rFonts w:ascii="Times New Roman" w:hAnsi="Times New Roman" w:cs="Times New Roman"/>
        </w:rPr>
        <w:t xml:space="preserve">a </w:t>
      </w:r>
      <w:r w:rsidR="00357E5D">
        <w:rPr>
          <w:rFonts w:ascii="Times New Roman" w:hAnsi="Times New Roman" w:cs="Times New Roman"/>
        </w:rPr>
        <w:t>solar panel to the elec</w:t>
      </w:r>
      <w:r w:rsidR="003F6AEB">
        <w:rPr>
          <w:rFonts w:ascii="Times New Roman" w:hAnsi="Times New Roman" w:cs="Times New Roman"/>
        </w:rPr>
        <w:t>trolyzer using jumper wires and expose to direct sunlight</w:t>
      </w:r>
      <w:ins w:id="17" w:author="Jacob Roundy" w:date="2015-04-20T09:49:00Z">
        <w:r w:rsidR="00BB3C19">
          <w:rPr>
            <w:rFonts w:ascii="Times New Roman" w:hAnsi="Times New Roman" w:cs="Times New Roman"/>
          </w:rPr>
          <w:t xml:space="preserve"> (</w:t>
        </w:r>
        <w:r w:rsidR="00BB3C19" w:rsidRPr="0032248D">
          <w:rPr>
            <w:rFonts w:ascii="Times New Roman" w:hAnsi="Times New Roman" w:cs="Times New Roman"/>
            <w:b/>
          </w:rPr>
          <w:t>Figure 6</w:t>
        </w:r>
        <w:r w:rsidR="00BB3C19">
          <w:rPr>
            <w:rFonts w:ascii="Times New Roman" w:hAnsi="Times New Roman" w:cs="Times New Roman"/>
          </w:rPr>
          <w:t>)</w:t>
        </w:r>
      </w:ins>
      <w:r w:rsidR="003F6AEB">
        <w:rPr>
          <w:rFonts w:ascii="Times New Roman" w:hAnsi="Times New Roman" w:cs="Times New Roman"/>
        </w:rPr>
        <w:t>. Note, if the weather is not cooperating that day, use a lamp with a light bulb to simulate the sun.</w:t>
      </w:r>
    </w:p>
    <w:p w14:paraId="79B40F51" w14:textId="77777777" w:rsidR="0032248D" w:rsidRDefault="0032248D" w:rsidP="0032248D">
      <w:pPr>
        <w:spacing w:after="0"/>
        <w:rPr>
          <w:rFonts w:ascii="Times New Roman" w:hAnsi="Times New Roman" w:cs="Times New Roman"/>
        </w:rPr>
      </w:pPr>
    </w:p>
    <w:p w14:paraId="5C5BE159" w14:textId="640377D5" w:rsidR="00357E5D" w:rsidRDefault="002D230A" w:rsidP="0032248D">
      <w:pPr>
        <w:spacing w:after="0"/>
        <w:rPr>
          <w:rFonts w:ascii="Times New Roman" w:hAnsi="Times New Roman" w:cs="Times New Roman"/>
        </w:rPr>
      </w:pPr>
      <w:r>
        <w:rPr>
          <w:rFonts w:ascii="Times New Roman" w:hAnsi="Times New Roman" w:cs="Times New Roman"/>
        </w:rPr>
        <w:t>1.</w:t>
      </w:r>
      <w:r w:rsidR="007D76AC">
        <w:rPr>
          <w:rFonts w:ascii="Times New Roman" w:hAnsi="Times New Roman" w:cs="Times New Roman"/>
        </w:rPr>
        <w:t>5</w:t>
      </w:r>
      <w:r w:rsidR="00571BC7">
        <w:rPr>
          <w:rFonts w:ascii="Times New Roman" w:hAnsi="Times New Roman" w:cs="Times New Roman"/>
        </w:rPr>
        <w:t xml:space="preserve">. </w:t>
      </w:r>
      <w:r w:rsidR="007D76AC">
        <w:rPr>
          <w:rFonts w:ascii="Times New Roman" w:hAnsi="Times New Roman" w:cs="Times New Roman"/>
        </w:rPr>
        <w:t>H</w:t>
      </w:r>
      <w:r w:rsidR="007D76AC" w:rsidRPr="007D76AC">
        <w:rPr>
          <w:rFonts w:ascii="Times New Roman" w:hAnsi="Times New Roman" w:cs="Times New Roman"/>
          <w:vertAlign w:val="subscript"/>
        </w:rPr>
        <w:t>2</w:t>
      </w:r>
      <w:r w:rsidR="007D76AC">
        <w:rPr>
          <w:rFonts w:ascii="Times New Roman" w:hAnsi="Times New Roman" w:cs="Times New Roman"/>
        </w:rPr>
        <w:t xml:space="preserve"> and O</w:t>
      </w:r>
      <w:r w:rsidR="007D76AC" w:rsidRPr="007D76AC">
        <w:rPr>
          <w:rFonts w:ascii="Times New Roman" w:hAnsi="Times New Roman" w:cs="Times New Roman"/>
          <w:vertAlign w:val="subscript"/>
        </w:rPr>
        <w:t>2</w:t>
      </w:r>
      <w:r w:rsidR="007D76AC">
        <w:rPr>
          <w:rFonts w:ascii="Times New Roman" w:hAnsi="Times New Roman" w:cs="Times New Roman"/>
        </w:rPr>
        <w:t xml:space="preserve"> gas </w:t>
      </w:r>
      <w:r w:rsidR="0051242E">
        <w:rPr>
          <w:rFonts w:ascii="Times New Roman" w:hAnsi="Times New Roman" w:cs="Times New Roman"/>
        </w:rPr>
        <w:t xml:space="preserve">begins </w:t>
      </w:r>
      <w:r w:rsidR="007D76AC">
        <w:rPr>
          <w:rFonts w:ascii="Times New Roman" w:hAnsi="Times New Roman" w:cs="Times New Roman"/>
        </w:rPr>
        <w:t>entering the inner cylinders</w:t>
      </w:r>
      <w:ins w:id="18" w:author="Jacob Roundy" w:date="2015-04-20T09:50:00Z">
        <w:r w:rsidR="00BB3C19">
          <w:rPr>
            <w:rFonts w:ascii="Times New Roman" w:hAnsi="Times New Roman" w:cs="Times New Roman"/>
          </w:rPr>
          <w:t xml:space="preserve"> (</w:t>
        </w:r>
        <w:r w:rsidR="00BB3C19" w:rsidRPr="0032248D">
          <w:rPr>
            <w:rFonts w:ascii="Times New Roman" w:hAnsi="Times New Roman" w:cs="Times New Roman"/>
            <w:b/>
          </w:rPr>
          <w:t>Figure 7</w:t>
        </w:r>
        <w:r w:rsidR="00BB3C19">
          <w:rPr>
            <w:rFonts w:ascii="Times New Roman" w:hAnsi="Times New Roman" w:cs="Times New Roman"/>
          </w:rPr>
          <w:t>)</w:t>
        </w:r>
      </w:ins>
      <w:r w:rsidR="007D76AC">
        <w:rPr>
          <w:rFonts w:ascii="Times New Roman" w:hAnsi="Times New Roman" w:cs="Times New Roman"/>
        </w:rPr>
        <w:t>. Monitor the volume of each gas produced in 30</w:t>
      </w:r>
      <w:r w:rsidR="00A06B2C">
        <w:rPr>
          <w:rFonts w:ascii="Times New Roman" w:hAnsi="Times New Roman" w:cs="Times New Roman"/>
        </w:rPr>
        <w:t>-</w:t>
      </w:r>
      <w:r w:rsidR="007D76AC">
        <w:rPr>
          <w:rFonts w:ascii="Times New Roman" w:hAnsi="Times New Roman" w:cs="Times New Roman"/>
        </w:rPr>
        <w:t>sec intervals, using the scale marked on the outer cylinder. It take</w:t>
      </w:r>
      <w:r w:rsidR="00A06B2C">
        <w:rPr>
          <w:rFonts w:ascii="Times New Roman" w:hAnsi="Times New Roman" w:cs="Times New Roman"/>
        </w:rPr>
        <w:t>s</w:t>
      </w:r>
      <w:r w:rsidR="007D76AC">
        <w:rPr>
          <w:rFonts w:ascii="Times New Roman" w:hAnsi="Times New Roman" w:cs="Times New Roman"/>
        </w:rPr>
        <w:t xml:space="preserve"> approximately 10 min to fill up the inner cylinder with H</w:t>
      </w:r>
      <w:r w:rsidR="007D76AC" w:rsidRPr="007D76AC">
        <w:rPr>
          <w:rFonts w:ascii="Times New Roman" w:hAnsi="Times New Roman" w:cs="Times New Roman"/>
          <w:vertAlign w:val="subscript"/>
        </w:rPr>
        <w:t>2</w:t>
      </w:r>
      <w:r w:rsidR="007D76AC">
        <w:rPr>
          <w:rFonts w:ascii="Times New Roman" w:hAnsi="Times New Roman" w:cs="Times New Roman"/>
        </w:rPr>
        <w:t xml:space="preserve"> gas.  </w:t>
      </w:r>
    </w:p>
    <w:p w14:paraId="52ED6E7A" w14:textId="77777777" w:rsidR="0032248D" w:rsidRDefault="0032248D" w:rsidP="0032248D">
      <w:pPr>
        <w:spacing w:after="0"/>
        <w:rPr>
          <w:rFonts w:ascii="Times New Roman" w:hAnsi="Times New Roman" w:cs="Times New Roman"/>
        </w:rPr>
      </w:pPr>
    </w:p>
    <w:p w14:paraId="075330DA" w14:textId="7FC18ECE" w:rsidR="007D76AC" w:rsidRDefault="002D230A" w:rsidP="0032248D">
      <w:pPr>
        <w:spacing w:after="0"/>
        <w:rPr>
          <w:rFonts w:ascii="Times New Roman" w:hAnsi="Times New Roman" w:cs="Times New Roman"/>
        </w:rPr>
      </w:pPr>
      <w:r>
        <w:rPr>
          <w:rFonts w:ascii="Times New Roman" w:hAnsi="Times New Roman" w:cs="Times New Roman"/>
        </w:rPr>
        <w:t>1.</w:t>
      </w:r>
      <w:r w:rsidR="007D76AC">
        <w:rPr>
          <w:rFonts w:ascii="Times New Roman" w:hAnsi="Times New Roman" w:cs="Times New Roman"/>
        </w:rPr>
        <w:t>6</w:t>
      </w:r>
      <w:r w:rsidR="00571BC7">
        <w:rPr>
          <w:rFonts w:ascii="Times New Roman" w:hAnsi="Times New Roman" w:cs="Times New Roman"/>
        </w:rPr>
        <w:t>. When</w:t>
      </w:r>
      <w:r w:rsidR="007D76AC">
        <w:rPr>
          <w:rFonts w:ascii="Times New Roman" w:hAnsi="Times New Roman" w:cs="Times New Roman"/>
        </w:rPr>
        <w:t xml:space="preserve"> the inner cylinder is completely full of H</w:t>
      </w:r>
      <w:r w:rsidR="007D76AC" w:rsidRPr="007D76AC">
        <w:rPr>
          <w:rFonts w:ascii="Times New Roman" w:hAnsi="Times New Roman" w:cs="Times New Roman"/>
          <w:vertAlign w:val="subscript"/>
        </w:rPr>
        <w:t>2</w:t>
      </w:r>
      <w:r w:rsidR="007D76AC">
        <w:rPr>
          <w:rFonts w:ascii="Times New Roman" w:hAnsi="Times New Roman" w:cs="Times New Roman"/>
        </w:rPr>
        <w:t xml:space="preserve"> gas, some bubbles </w:t>
      </w:r>
      <w:r w:rsidR="0051242E">
        <w:rPr>
          <w:rFonts w:ascii="Times New Roman" w:hAnsi="Times New Roman" w:cs="Times New Roman"/>
        </w:rPr>
        <w:t xml:space="preserve">should emerge </w:t>
      </w:r>
      <w:r w:rsidR="007D76AC">
        <w:rPr>
          <w:rFonts w:ascii="Times New Roman" w:hAnsi="Times New Roman" w:cs="Times New Roman"/>
        </w:rPr>
        <w:t>from the inner cylinder</w:t>
      </w:r>
      <w:r w:rsidR="0051242E">
        <w:rPr>
          <w:rFonts w:ascii="Times New Roman" w:hAnsi="Times New Roman" w:cs="Times New Roman"/>
        </w:rPr>
        <w:t>, eventually</w:t>
      </w:r>
      <w:r w:rsidR="007D76AC">
        <w:rPr>
          <w:rFonts w:ascii="Times New Roman" w:hAnsi="Times New Roman" w:cs="Times New Roman"/>
        </w:rPr>
        <w:t xml:space="preserve"> reaching the surface. At this point</w:t>
      </w:r>
      <w:r w:rsidR="00A06B2C">
        <w:rPr>
          <w:rFonts w:ascii="Times New Roman" w:hAnsi="Times New Roman" w:cs="Times New Roman"/>
        </w:rPr>
        <w:t>,</w:t>
      </w:r>
      <w:r w:rsidR="007D76AC">
        <w:rPr>
          <w:rFonts w:ascii="Times New Roman" w:hAnsi="Times New Roman" w:cs="Times New Roman"/>
        </w:rPr>
        <w:t xml:space="preserve"> disconnect the solar panel from the electrolyzer and close the cincher on the H</w:t>
      </w:r>
      <w:r w:rsidR="007D76AC" w:rsidRPr="007D76AC">
        <w:rPr>
          <w:rFonts w:ascii="Times New Roman" w:hAnsi="Times New Roman" w:cs="Times New Roman"/>
          <w:vertAlign w:val="subscript"/>
        </w:rPr>
        <w:t>2</w:t>
      </w:r>
      <w:r w:rsidR="007D76AC">
        <w:rPr>
          <w:rFonts w:ascii="Times New Roman" w:hAnsi="Times New Roman" w:cs="Times New Roman"/>
        </w:rPr>
        <w:t xml:space="preserve"> gas tube</w:t>
      </w:r>
      <w:r w:rsidR="00A06B2C">
        <w:rPr>
          <w:rFonts w:ascii="Times New Roman" w:hAnsi="Times New Roman" w:cs="Times New Roman"/>
        </w:rPr>
        <w:t>,</w:t>
      </w:r>
      <w:r w:rsidR="007D76AC">
        <w:rPr>
          <w:rFonts w:ascii="Times New Roman" w:hAnsi="Times New Roman" w:cs="Times New Roman"/>
        </w:rPr>
        <w:t xml:space="preserve"> so none of the H</w:t>
      </w:r>
      <w:r w:rsidR="007D76AC" w:rsidRPr="007D76AC">
        <w:rPr>
          <w:rFonts w:ascii="Times New Roman" w:hAnsi="Times New Roman" w:cs="Times New Roman"/>
          <w:vertAlign w:val="subscript"/>
        </w:rPr>
        <w:t>2</w:t>
      </w:r>
      <w:r w:rsidR="007D76AC">
        <w:rPr>
          <w:rFonts w:ascii="Times New Roman" w:hAnsi="Times New Roman" w:cs="Times New Roman"/>
        </w:rPr>
        <w:t xml:space="preserve"> gas escapes. </w:t>
      </w:r>
      <w:r w:rsidR="0051242E">
        <w:rPr>
          <w:rFonts w:ascii="Times New Roman" w:hAnsi="Times New Roman" w:cs="Times New Roman"/>
        </w:rPr>
        <w:t>Notice</w:t>
      </w:r>
      <w:r w:rsidR="007D76AC">
        <w:rPr>
          <w:rFonts w:ascii="Times New Roman" w:hAnsi="Times New Roman" w:cs="Times New Roman"/>
        </w:rPr>
        <w:t xml:space="preserve"> there is twice as much hydrogen gas produced as oxygen gas, as predicted in the balanced chemical equation.</w:t>
      </w:r>
    </w:p>
    <w:p w14:paraId="76DE8DA8" w14:textId="77777777" w:rsidR="0032248D" w:rsidRDefault="0032248D" w:rsidP="0032248D">
      <w:pPr>
        <w:spacing w:after="0"/>
        <w:rPr>
          <w:rFonts w:ascii="Times New Roman" w:hAnsi="Times New Roman" w:cs="Times New Roman"/>
          <w:b/>
        </w:rPr>
      </w:pPr>
    </w:p>
    <w:p w14:paraId="7A4A2D96" w14:textId="408F9800" w:rsidR="0086751D" w:rsidRPr="0032248D" w:rsidRDefault="002D230A" w:rsidP="0032248D">
      <w:pPr>
        <w:spacing w:after="0"/>
        <w:rPr>
          <w:rFonts w:ascii="Times New Roman" w:hAnsi="Times New Roman" w:cs="Times New Roman"/>
        </w:rPr>
      </w:pPr>
      <w:r w:rsidRPr="0032248D">
        <w:rPr>
          <w:rFonts w:ascii="Times New Roman" w:hAnsi="Times New Roman" w:cs="Times New Roman"/>
        </w:rPr>
        <w:t>2</w:t>
      </w:r>
      <w:r w:rsidR="0032248D">
        <w:rPr>
          <w:rFonts w:ascii="Times New Roman" w:hAnsi="Times New Roman" w:cs="Times New Roman"/>
        </w:rPr>
        <w:t>.</w:t>
      </w:r>
      <w:r w:rsidR="0086751D" w:rsidRPr="0032248D">
        <w:rPr>
          <w:rFonts w:ascii="Times New Roman" w:hAnsi="Times New Roman" w:cs="Times New Roman"/>
        </w:rPr>
        <w:t xml:space="preserve"> Fuel Cell</w:t>
      </w:r>
    </w:p>
    <w:p w14:paraId="5FC72206" w14:textId="77777777" w:rsidR="0032248D" w:rsidRDefault="0032248D" w:rsidP="0032248D">
      <w:pPr>
        <w:spacing w:after="0"/>
        <w:rPr>
          <w:rFonts w:ascii="Times New Roman" w:hAnsi="Times New Roman" w:cs="Times New Roman"/>
        </w:rPr>
      </w:pPr>
    </w:p>
    <w:p w14:paraId="298B9D6F" w14:textId="45DC8C09" w:rsidR="007D76AC" w:rsidRDefault="002D230A" w:rsidP="0032248D">
      <w:pPr>
        <w:spacing w:after="0"/>
        <w:rPr>
          <w:rFonts w:ascii="Times New Roman" w:hAnsi="Times New Roman" w:cs="Times New Roman"/>
        </w:rPr>
      </w:pPr>
      <w:r>
        <w:rPr>
          <w:rFonts w:ascii="Times New Roman" w:hAnsi="Times New Roman" w:cs="Times New Roman"/>
        </w:rPr>
        <w:t>2.</w:t>
      </w:r>
      <w:r w:rsidR="007D76AC" w:rsidRPr="000602EA">
        <w:rPr>
          <w:rFonts w:ascii="Times New Roman" w:hAnsi="Times New Roman" w:cs="Times New Roman"/>
        </w:rPr>
        <w:t>1</w:t>
      </w:r>
      <w:commentRangeStart w:id="19"/>
      <w:r w:rsidR="007D76AC" w:rsidRPr="000602EA">
        <w:rPr>
          <w:rFonts w:ascii="Times New Roman" w:hAnsi="Times New Roman" w:cs="Times New Roman"/>
        </w:rPr>
        <w:t xml:space="preserve">. </w:t>
      </w:r>
      <w:del w:id="20" w:author="Jacob Roundy" w:date="2015-04-20T11:03:00Z">
        <w:r w:rsidR="00571BC7" w:rsidDel="002D3969">
          <w:rPr>
            <w:rFonts w:ascii="Times New Roman" w:hAnsi="Times New Roman" w:cs="Times New Roman"/>
          </w:rPr>
          <w:delText>Activate</w:delText>
        </w:r>
        <w:r w:rsidR="000602EA" w:rsidDel="002D3969">
          <w:rPr>
            <w:rFonts w:ascii="Times New Roman" w:hAnsi="Times New Roman" w:cs="Times New Roman"/>
          </w:rPr>
          <w:delText xml:space="preserve"> </w:delText>
        </w:r>
      </w:del>
      <w:ins w:id="21" w:author="Jacob Roundy" w:date="2015-04-20T11:03:00Z">
        <w:r w:rsidR="002D3969">
          <w:rPr>
            <w:rFonts w:ascii="Times New Roman" w:hAnsi="Times New Roman" w:cs="Times New Roman"/>
          </w:rPr>
          <w:t xml:space="preserve">Set up </w:t>
        </w:r>
      </w:ins>
      <w:r>
        <w:rPr>
          <w:rFonts w:ascii="Times New Roman" w:hAnsi="Times New Roman" w:cs="Times New Roman"/>
        </w:rPr>
        <w:t xml:space="preserve">a </w:t>
      </w:r>
      <w:r w:rsidR="000602EA">
        <w:rPr>
          <w:rFonts w:ascii="Times New Roman" w:hAnsi="Times New Roman" w:cs="Times New Roman"/>
        </w:rPr>
        <w:t>fuel cell</w:t>
      </w:r>
      <w:ins w:id="22" w:author="Jacob Roundy" w:date="2015-04-20T09:51:00Z">
        <w:r w:rsidR="00BB3C19">
          <w:rPr>
            <w:rFonts w:ascii="Times New Roman" w:hAnsi="Times New Roman" w:cs="Times New Roman"/>
          </w:rPr>
          <w:t xml:space="preserve"> (</w:t>
        </w:r>
        <w:r w:rsidR="00BB3C19" w:rsidRPr="0032248D">
          <w:rPr>
            <w:rFonts w:ascii="Times New Roman" w:hAnsi="Times New Roman" w:cs="Times New Roman"/>
            <w:b/>
          </w:rPr>
          <w:t>Figure 8</w:t>
        </w:r>
        <w:r w:rsidR="00BB3C19">
          <w:rPr>
            <w:rFonts w:ascii="Times New Roman" w:hAnsi="Times New Roman" w:cs="Times New Roman"/>
          </w:rPr>
          <w:t>)</w:t>
        </w:r>
      </w:ins>
      <w:r w:rsidR="000602EA">
        <w:rPr>
          <w:rFonts w:ascii="Times New Roman" w:hAnsi="Times New Roman" w:cs="Times New Roman"/>
        </w:rPr>
        <w:t>.</w:t>
      </w:r>
      <w:commentRangeEnd w:id="19"/>
      <w:r w:rsidR="007320F4">
        <w:rPr>
          <w:rStyle w:val="CommentReference"/>
        </w:rPr>
        <w:commentReference w:id="19"/>
      </w:r>
    </w:p>
    <w:p w14:paraId="0F1FA212" w14:textId="77777777" w:rsidR="0032248D" w:rsidRDefault="0032248D" w:rsidP="0032248D">
      <w:pPr>
        <w:spacing w:after="0"/>
        <w:rPr>
          <w:rFonts w:ascii="Times New Roman" w:hAnsi="Times New Roman" w:cs="Times New Roman"/>
        </w:rPr>
      </w:pPr>
    </w:p>
    <w:p w14:paraId="08FB52F0" w14:textId="24F7E62C" w:rsidR="0051242E" w:rsidRDefault="002D230A" w:rsidP="0032248D">
      <w:pPr>
        <w:spacing w:after="0"/>
        <w:rPr>
          <w:rFonts w:ascii="Times New Roman" w:hAnsi="Times New Roman" w:cs="Times New Roman"/>
        </w:rPr>
      </w:pPr>
      <w:r>
        <w:rPr>
          <w:rFonts w:ascii="Times New Roman" w:hAnsi="Times New Roman" w:cs="Times New Roman"/>
        </w:rPr>
        <w:t>2.</w:t>
      </w:r>
      <w:r w:rsidR="000602EA">
        <w:rPr>
          <w:rFonts w:ascii="Times New Roman" w:hAnsi="Times New Roman" w:cs="Times New Roman"/>
        </w:rPr>
        <w:t>2</w:t>
      </w:r>
      <w:r w:rsidR="00571BC7">
        <w:rPr>
          <w:rFonts w:ascii="Times New Roman" w:hAnsi="Times New Roman" w:cs="Times New Roman"/>
        </w:rPr>
        <w:t>. Disconnect</w:t>
      </w:r>
      <w:r w:rsidR="000602EA">
        <w:rPr>
          <w:rFonts w:ascii="Times New Roman" w:hAnsi="Times New Roman" w:cs="Times New Roman"/>
        </w:rPr>
        <w:t xml:space="preserve"> the H</w:t>
      </w:r>
      <w:r w:rsidR="000602EA" w:rsidRPr="000602EA">
        <w:rPr>
          <w:rFonts w:ascii="Times New Roman" w:hAnsi="Times New Roman" w:cs="Times New Roman"/>
          <w:vertAlign w:val="subscript"/>
        </w:rPr>
        <w:t>2</w:t>
      </w:r>
      <w:r w:rsidR="000602EA">
        <w:rPr>
          <w:rFonts w:ascii="Times New Roman" w:hAnsi="Times New Roman" w:cs="Times New Roman"/>
        </w:rPr>
        <w:t xml:space="preserve"> gas tubing from the electrolyzer and connect it to the fuel cell.</w:t>
      </w:r>
    </w:p>
    <w:p w14:paraId="4B9938AC" w14:textId="77777777" w:rsidR="0032248D" w:rsidRDefault="0032248D" w:rsidP="0032248D">
      <w:pPr>
        <w:spacing w:after="0"/>
        <w:rPr>
          <w:rFonts w:ascii="Times New Roman" w:hAnsi="Times New Roman" w:cs="Times New Roman"/>
        </w:rPr>
      </w:pPr>
    </w:p>
    <w:p w14:paraId="00AF6AE5" w14:textId="5545DF14" w:rsidR="00297BDD" w:rsidRDefault="0051242E" w:rsidP="0032248D">
      <w:pPr>
        <w:spacing w:after="0"/>
        <w:rPr>
          <w:ins w:id="23" w:author="Jacob Roundy" w:date="2015-04-17T15:57:00Z"/>
          <w:rFonts w:ascii="Times New Roman" w:hAnsi="Times New Roman" w:cs="Times New Roman"/>
        </w:rPr>
      </w:pPr>
      <w:r>
        <w:rPr>
          <w:rFonts w:ascii="Times New Roman" w:hAnsi="Times New Roman" w:cs="Times New Roman"/>
        </w:rPr>
        <w:t xml:space="preserve">2.3 </w:t>
      </w:r>
      <w:r w:rsidR="00AF6389">
        <w:rPr>
          <w:rFonts w:ascii="Times New Roman" w:hAnsi="Times New Roman" w:cs="Times New Roman"/>
        </w:rPr>
        <w:t xml:space="preserve">Connect the fuel cell to </w:t>
      </w:r>
      <w:r w:rsidR="002D230A">
        <w:rPr>
          <w:rFonts w:ascii="Times New Roman" w:hAnsi="Times New Roman" w:cs="Times New Roman"/>
        </w:rPr>
        <w:t xml:space="preserve">a </w:t>
      </w:r>
      <w:r w:rsidR="00AF6389">
        <w:rPr>
          <w:rFonts w:ascii="Times New Roman" w:hAnsi="Times New Roman" w:cs="Times New Roman"/>
        </w:rPr>
        <w:t>fan</w:t>
      </w:r>
      <w:r w:rsidR="00223241">
        <w:rPr>
          <w:rFonts w:ascii="Times New Roman" w:hAnsi="Times New Roman" w:cs="Times New Roman"/>
        </w:rPr>
        <w:t xml:space="preserve"> (or an LED light</w:t>
      </w:r>
      <w:r w:rsidR="003253F1">
        <w:rPr>
          <w:rFonts w:ascii="Times New Roman" w:hAnsi="Times New Roman" w:cs="Times New Roman"/>
        </w:rPr>
        <w:t>,</w:t>
      </w:r>
      <w:r w:rsidR="00223241">
        <w:rPr>
          <w:rFonts w:ascii="Times New Roman" w:hAnsi="Times New Roman" w:cs="Times New Roman"/>
        </w:rPr>
        <w:t xml:space="preserve"> if a fan is not available</w:t>
      </w:r>
      <w:ins w:id="24" w:author="Jacob Roundy" w:date="2015-04-20T09:53:00Z">
        <w:r w:rsidR="00BB3C19">
          <w:rPr>
            <w:rFonts w:ascii="Times New Roman" w:hAnsi="Times New Roman" w:cs="Times New Roman"/>
          </w:rPr>
          <w:t xml:space="preserve"> (</w:t>
        </w:r>
        <w:r w:rsidR="00BB3C19" w:rsidRPr="0032248D">
          <w:rPr>
            <w:rFonts w:ascii="Times New Roman" w:hAnsi="Times New Roman" w:cs="Times New Roman"/>
            <w:b/>
          </w:rPr>
          <w:t>Figure 9</w:t>
        </w:r>
        <w:r w:rsidR="00BB3C19">
          <w:rPr>
            <w:rFonts w:ascii="Times New Roman" w:hAnsi="Times New Roman" w:cs="Times New Roman"/>
          </w:rPr>
          <w:t>)</w:t>
        </w:r>
      </w:ins>
      <w:r w:rsidR="00223241">
        <w:rPr>
          <w:rFonts w:ascii="Times New Roman" w:hAnsi="Times New Roman" w:cs="Times New Roman"/>
        </w:rPr>
        <w:t>) and</w:t>
      </w:r>
      <w:r w:rsidR="00AF6389">
        <w:rPr>
          <w:rFonts w:ascii="Times New Roman" w:hAnsi="Times New Roman" w:cs="Times New Roman"/>
        </w:rPr>
        <w:t xml:space="preserve"> </w:t>
      </w:r>
      <w:r w:rsidR="00223241">
        <w:rPr>
          <w:rFonts w:ascii="Times New Roman" w:hAnsi="Times New Roman" w:cs="Times New Roman"/>
        </w:rPr>
        <w:t>r</w:t>
      </w:r>
      <w:r w:rsidR="00AF6389">
        <w:rPr>
          <w:rFonts w:ascii="Times New Roman" w:hAnsi="Times New Roman" w:cs="Times New Roman"/>
        </w:rPr>
        <w:t>elease the cinch on the H</w:t>
      </w:r>
      <w:r w:rsidR="00AF6389" w:rsidRPr="007320F4">
        <w:rPr>
          <w:rFonts w:ascii="Times New Roman" w:hAnsi="Times New Roman" w:cs="Times New Roman"/>
          <w:vertAlign w:val="subscript"/>
          <w:rPrChange w:id="25" w:author="Andrew" w:date="2015-01-21T14:01:00Z">
            <w:rPr>
              <w:rFonts w:ascii="Times New Roman" w:hAnsi="Times New Roman" w:cs="Times New Roman"/>
            </w:rPr>
          </w:rPrChange>
        </w:rPr>
        <w:t>2</w:t>
      </w:r>
      <w:r w:rsidR="00AF6389">
        <w:rPr>
          <w:rFonts w:ascii="Times New Roman" w:hAnsi="Times New Roman" w:cs="Times New Roman"/>
        </w:rPr>
        <w:t xml:space="preserve"> gas tube</w:t>
      </w:r>
      <w:ins w:id="26" w:author="Jacob Roundy" w:date="2015-04-20T09:52:00Z">
        <w:r w:rsidR="00BB3C19">
          <w:rPr>
            <w:rFonts w:ascii="Times New Roman" w:hAnsi="Times New Roman" w:cs="Times New Roman"/>
          </w:rPr>
          <w:t xml:space="preserve"> (</w:t>
        </w:r>
        <w:r w:rsidR="00BB3C19" w:rsidRPr="0032248D">
          <w:rPr>
            <w:rFonts w:ascii="Times New Roman" w:hAnsi="Times New Roman" w:cs="Times New Roman"/>
            <w:b/>
          </w:rPr>
          <w:t>Figure 10</w:t>
        </w:r>
        <w:r w:rsidR="00BB3C19">
          <w:rPr>
            <w:rFonts w:ascii="Times New Roman" w:hAnsi="Times New Roman" w:cs="Times New Roman"/>
          </w:rPr>
          <w:t>)</w:t>
        </w:r>
      </w:ins>
      <w:r w:rsidR="00223241">
        <w:rPr>
          <w:rFonts w:ascii="Times New Roman" w:hAnsi="Times New Roman" w:cs="Times New Roman"/>
        </w:rPr>
        <w:t>.</w:t>
      </w:r>
      <w:r w:rsidR="00AF6389">
        <w:rPr>
          <w:rFonts w:ascii="Times New Roman" w:hAnsi="Times New Roman" w:cs="Times New Roman"/>
        </w:rPr>
        <w:t xml:space="preserve"> </w:t>
      </w:r>
      <w:r w:rsidR="00223241">
        <w:rPr>
          <w:rFonts w:ascii="Times New Roman" w:hAnsi="Times New Roman" w:cs="Times New Roman"/>
        </w:rPr>
        <w:t>T</w:t>
      </w:r>
      <w:r w:rsidR="00AF6389">
        <w:rPr>
          <w:rFonts w:ascii="Times New Roman" w:hAnsi="Times New Roman" w:cs="Times New Roman"/>
        </w:rPr>
        <w:t xml:space="preserve">he fan should begin spinning. If not, press the purge valve on the fuel cell to get the gas </w:t>
      </w:r>
      <w:commentRangeStart w:id="27"/>
      <w:ins w:id="28" w:author="Jacob Roundy" w:date="2015-04-17T15:57:00Z">
        <w:r w:rsidR="00297BDD">
          <w:rPr>
            <w:rFonts w:ascii="Times New Roman" w:hAnsi="Times New Roman" w:cs="Times New Roman"/>
          </w:rPr>
          <w:t>flowing</w:t>
        </w:r>
        <w:commentRangeEnd w:id="27"/>
        <w:r w:rsidR="00297BDD">
          <w:rPr>
            <w:rStyle w:val="CommentReference"/>
          </w:rPr>
          <w:commentReference w:id="27"/>
        </w:r>
        <w:r w:rsidR="00297BDD">
          <w:rPr>
            <w:rFonts w:ascii="Times New Roman" w:hAnsi="Times New Roman" w:cs="Times New Roman"/>
          </w:rPr>
          <w:t>.</w:t>
        </w:r>
      </w:ins>
    </w:p>
    <w:p w14:paraId="4715AB35" w14:textId="748BEBD6" w:rsidR="000602EA" w:rsidRDefault="000602EA" w:rsidP="0032248D">
      <w:pPr>
        <w:spacing w:after="0"/>
        <w:rPr>
          <w:rFonts w:ascii="Times New Roman" w:hAnsi="Times New Roman" w:cs="Times New Roman"/>
        </w:rPr>
      </w:pPr>
    </w:p>
    <w:p w14:paraId="4D0D0F4F" w14:textId="055E1752" w:rsidR="00AF6389" w:rsidRDefault="002D230A" w:rsidP="0032248D">
      <w:pPr>
        <w:spacing w:after="0"/>
        <w:rPr>
          <w:rFonts w:ascii="Times New Roman" w:hAnsi="Times New Roman" w:cs="Times New Roman"/>
        </w:rPr>
      </w:pPr>
      <w:r>
        <w:rPr>
          <w:rFonts w:ascii="Times New Roman" w:hAnsi="Times New Roman" w:cs="Times New Roman"/>
        </w:rPr>
        <w:t>2.</w:t>
      </w:r>
      <w:r w:rsidR="00223241">
        <w:rPr>
          <w:rFonts w:ascii="Times New Roman" w:hAnsi="Times New Roman" w:cs="Times New Roman"/>
        </w:rPr>
        <w:t>4</w:t>
      </w:r>
      <w:r w:rsidR="00571BC7">
        <w:rPr>
          <w:rFonts w:ascii="Times New Roman" w:hAnsi="Times New Roman" w:cs="Times New Roman"/>
        </w:rPr>
        <w:t>. The</w:t>
      </w:r>
      <w:r w:rsidR="00AF6389">
        <w:rPr>
          <w:rFonts w:ascii="Times New Roman" w:hAnsi="Times New Roman" w:cs="Times New Roman"/>
        </w:rPr>
        <w:t xml:space="preserve"> fan continue</w:t>
      </w:r>
      <w:r w:rsidR="00BB3C19">
        <w:rPr>
          <w:rFonts w:ascii="Times New Roman" w:hAnsi="Times New Roman" w:cs="Times New Roman"/>
        </w:rPr>
        <w:t>s</w:t>
      </w:r>
      <w:r w:rsidR="00AF6389">
        <w:rPr>
          <w:rFonts w:ascii="Times New Roman" w:hAnsi="Times New Roman" w:cs="Times New Roman"/>
        </w:rPr>
        <w:t xml:space="preserve"> spinning until all of the H</w:t>
      </w:r>
      <w:r w:rsidR="00AF6389" w:rsidRPr="00AF6389">
        <w:rPr>
          <w:rFonts w:ascii="Times New Roman" w:hAnsi="Times New Roman" w:cs="Times New Roman"/>
          <w:vertAlign w:val="subscript"/>
        </w:rPr>
        <w:t>2</w:t>
      </w:r>
      <w:r w:rsidR="00AF6389">
        <w:rPr>
          <w:rFonts w:ascii="Times New Roman" w:hAnsi="Times New Roman" w:cs="Times New Roman"/>
        </w:rPr>
        <w:t xml:space="preserve"> gas is consumed. This should last approximately 5 min.</w:t>
      </w:r>
    </w:p>
    <w:p w14:paraId="501FF7CC" w14:textId="77777777" w:rsidR="0032248D" w:rsidRDefault="0032248D" w:rsidP="0032248D">
      <w:pPr>
        <w:spacing w:after="0"/>
        <w:rPr>
          <w:rFonts w:ascii="Times New Roman" w:hAnsi="Times New Roman" w:cs="Times New Roman"/>
          <w:b/>
        </w:rPr>
      </w:pPr>
    </w:p>
    <w:p w14:paraId="0870D339" w14:textId="75723ABA" w:rsidR="004C0F5F" w:rsidRPr="0032248D" w:rsidRDefault="00467282" w:rsidP="0032248D">
      <w:pPr>
        <w:spacing w:after="0"/>
        <w:rPr>
          <w:rFonts w:ascii="Times New Roman" w:hAnsi="Times New Roman" w:cs="Times New Roman"/>
          <w:b/>
          <w:sz w:val="28"/>
        </w:rPr>
      </w:pPr>
      <w:r w:rsidRPr="0032248D">
        <w:rPr>
          <w:rFonts w:ascii="Times New Roman" w:hAnsi="Times New Roman" w:cs="Times New Roman"/>
          <w:b/>
          <w:sz w:val="28"/>
        </w:rPr>
        <w:t>Representative Result</w:t>
      </w:r>
      <w:r w:rsidR="003E02E7" w:rsidRPr="0032248D">
        <w:rPr>
          <w:rFonts w:ascii="Times New Roman" w:hAnsi="Times New Roman" w:cs="Times New Roman"/>
          <w:b/>
          <w:sz w:val="28"/>
        </w:rPr>
        <w:t>s</w:t>
      </w:r>
      <w:r w:rsidR="0032248D" w:rsidRPr="0032248D">
        <w:rPr>
          <w:rFonts w:ascii="Times New Roman" w:hAnsi="Times New Roman" w:cs="Times New Roman"/>
          <w:b/>
          <w:sz w:val="28"/>
        </w:rPr>
        <w:t>:</w:t>
      </w:r>
      <w:r w:rsidRPr="0032248D">
        <w:rPr>
          <w:rFonts w:ascii="Times New Roman" w:hAnsi="Times New Roman" w:cs="Times New Roman"/>
          <w:b/>
          <w:sz w:val="28"/>
        </w:rPr>
        <w:t xml:space="preserve"> </w:t>
      </w:r>
    </w:p>
    <w:p w14:paraId="6A7B4F8F" w14:textId="4AA22CFE" w:rsidR="000F0B58" w:rsidRDefault="000F0B58" w:rsidP="0032248D">
      <w:pPr>
        <w:spacing w:after="0"/>
        <w:rPr>
          <w:rFonts w:ascii="Times New Roman" w:hAnsi="Times New Roman" w:cs="Times New Roman"/>
        </w:rPr>
      </w:pPr>
      <w:r>
        <w:rPr>
          <w:rFonts w:ascii="Times New Roman" w:hAnsi="Times New Roman" w:cs="Times New Roman"/>
        </w:rPr>
        <w:t xml:space="preserve">During the electrolysis procedure, hydrogen and oxygen gas </w:t>
      </w:r>
      <w:r w:rsidR="00983129">
        <w:rPr>
          <w:rFonts w:ascii="Times New Roman" w:hAnsi="Times New Roman" w:cs="Times New Roman"/>
        </w:rPr>
        <w:t>are</w:t>
      </w:r>
      <w:r>
        <w:rPr>
          <w:rFonts w:ascii="Times New Roman" w:hAnsi="Times New Roman" w:cs="Times New Roman"/>
        </w:rPr>
        <w:t xml:space="preserve"> generated once the solar panel is connected and exposed to sunlight. It take</w:t>
      </w:r>
      <w:r w:rsidR="00983129">
        <w:rPr>
          <w:rFonts w:ascii="Times New Roman" w:hAnsi="Times New Roman" w:cs="Times New Roman"/>
        </w:rPr>
        <w:t>s</w:t>
      </w:r>
      <w:r>
        <w:rPr>
          <w:rFonts w:ascii="Times New Roman" w:hAnsi="Times New Roman" w:cs="Times New Roman"/>
        </w:rPr>
        <w:t xml:space="preserve"> approximately 10 minutes to generate enough H</w:t>
      </w:r>
      <w:r w:rsidRPr="000F0B58">
        <w:rPr>
          <w:rFonts w:ascii="Times New Roman" w:hAnsi="Times New Roman" w:cs="Times New Roman"/>
          <w:vertAlign w:val="subscript"/>
        </w:rPr>
        <w:t>2</w:t>
      </w:r>
      <w:r>
        <w:rPr>
          <w:rFonts w:ascii="Times New Roman" w:hAnsi="Times New Roman" w:cs="Times New Roman"/>
        </w:rPr>
        <w:t xml:space="preserve"> gas to fill the inner cylinder</w:t>
      </w:r>
      <w:r w:rsidR="002D230A">
        <w:rPr>
          <w:rFonts w:ascii="Times New Roman" w:hAnsi="Times New Roman" w:cs="Times New Roman"/>
        </w:rPr>
        <w:t xml:space="preserve"> (</w:t>
      </w:r>
      <w:r w:rsidR="0032248D" w:rsidRPr="0032248D">
        <w:rPr>
          <w:rFonts w:ascii="Times New Roman" w:hAnsi="Times New Roman" w:cs="Times New Roman"/>
          <w:b/>
        </w:rPr>
        <w:t>T</w:t>
      </w:r>
      <w:r w:rsidR="002D230A" w:rsidRPr="0032248D">
        <w:rPr>
          <w:rFonts w:ascii="Times New Roman" w:hAnsi="Times New Roman" w:cs="Times New Roman"/>
          <w:b/>
        </w:rPr>
        <w:t>able 1</w:t>
      </w:r>
      <w:r w:rsidR="002D230A">
        <w:rPr>
          <w:rFonts w:ascii="Times New Roman" w:hAnsi="Times New Roman" w:cs="Times New Roman"/>
        </w:rPr>
        <w:t>)</w:t>
      </w:r>
      <w:r>
        <w:rPr>
          <w:rFonts w:ascii="Times New Roman" w:hAnsi="Times New Roman" w:cs="Times New Roman"/>
        </w:rPr>
        <w:t xml:space="preserve">. Note that there </w:t>
      </w:r>
      <w:r w:rsidR="00983129">
        <w:rPr>
          <w:rFonts w:ascii="Times New Roman" w:hAnsi="Times New Roman" w:cs="Times New Roman"/>
        </w:rPr>
        <w:t>is</w:t>
      </w:r>
      <w:r>
        <w:rPr>
          <w:rFonts w:ascii="Times New Roman" w:hAnsi="Times New Roman" w:cs="Times New Roman"/>
        </w:rPr>
        <w:t xml:space="preserve"> twice as much H</w:t>
      </w:r>
      <w:r w:rsidRPr="000F0B58">
        <w:rPr>
          <w:rFonts w:ascii="Times New Roman" w:hAnsi="Times New Roman" w:cs="Times New Roman"/>
          <w:vertAlign w:val="subscript"/>
        </w:rPr>
        <w:t>2</w:t>
      </w:r>
      <w:r>
        <w:rPr>
          <w:rFonts w:ascii="Times New Roman" w:hAnsi="Times New Roman" w:cs="Times New Roman"/>
        </w:rPr>
        <w:t xml:space="preserve"> generated as O</w:t>
      </w:r>
      <w:r w:rsidRPr="000F0B58">
        <w:rPr>
          <w:rFonts w:ascii="Times New Roman" w:hAnsi="Times New Roman" w:cs="Times New Roman"/>
          <w:vertAlign w:val="subscript"/>
        </w:rPr>
        <w:t>2</w:t>
      </w:r>
      <w:r>
        <w:rPr>
          <w:rFonts w:ascii="Times New Roman" w:hAnsi="Times New Roman" w:cs="Times New Roman"/>
        </w:rPr>
        <w:t xml:space="preserve">, as seen in the balanced equation: </w:t>
      </w:r>
    </w:p>
    <w:p w14:paraId="6F8C70DB" w14:textId="7DA49536" w:rsidR="000F0B58" w:rsidRPr="000F0B58" w:rsidRDefault="000F0B58" w:rsidP="0032248D">
      <w:pPr>
        <w:spacing w:after="0"/>
        <w:jc w:val="center"/>
        <w:rPr>
          <w:rFonts w:ascii="Times New Roman" w:hAnsi="Times New Roman" w:cs="Times New Roman"/>
          <w:vertAlign w:val="subscript"/>
        </w:rPr>
      </w:pPr>
      <w:r w:rsidRPr="00266D2F">
        <w:rPr>
          <w:rFonts w:ascii="Times New Roman" w:hAnsi="Times New Roman" w:cs="Times New Roman"/>
        </w:rPr>
        <w:t>2 H</w:t>
      </w:r>
      <w:r w:rsidRPr="00266D2F">
        <w:rPr>
          <w:rFonts w:ascii="Times New Roman" w:hAnsi="Times New Roman" w:cs="Times New Roman"/>
          <w:vertAlign w:val="subscript"/>
        </w:rPr>
        <w:t>2</w:t>
      </w:r>
      <w:r w:rsidRPr="00266D2F">
        <w:rPr>
          <w:rFonts w:ascii="Times New Roman" w:hAnsi="Times New Roman" w:cs="Times New Roman"/>
        </w:rPr>
        <w:t>O</w:t>
      </w:r>
      <w:r w:rsidRPr="00266D2F">
        <w:rPr>
          <w:rFonts w:ascii="Times New Roman" w:hAnsi="Times New Roman" w:cs="Times New Roman"/>
          <w:vertAlign w:val="subscript"/>
        </w:rPr>
        <w:t>(l)</w:t>
      </w:r>
      <w:r w:rsidRPr="00266D2F">
        <w:rPr>
          <w:rFonts w:ascii="Times New Roman" w:hAnsi="Times New Roman" w:cs="Times New Roman"/>
        </w:rPr>
        <w:t xml:space="preserve">  </w:t>
      </w:r>
      <w:r w:rsidRPr="00266D2F">
        <w:rPr>
          <w:rFonts w:ascii="Times New Roman" w:hAnsi="Times New Roman" w:cs="Times New Roman"/>
        </w:rPr>
        <w:sym w:font="Symbol" w:char="F0AE"/>
      </w:r>
      <w:r w:rsidRPr="00266D2F">
        <w:rPr>
          <w:rFonts w:ascii="Times New Roman" w:hAnsi="Times New Roman" w:cs="Times New Roman"/>
        </w:rPr>
        <w:t xml:space="preserve">  2 H</w:t>
      </w:r>
      <w:r w:rsidRPr="00266D2F">
        <w:rPr>
          <w:rFonts w:ascii="Times New Roman" w:hAnsi="Times New Roman" w:cs="Times New Roman"/>
          <w:vertAlign w:val="subscript"/>
        </w:rPr>
        <w:t>2(g)</w:t>
      </w:r>
      <w:r w:rsidRPr="00266D2F">
        <w:rPr>
          <w:rFonts w:ascii="Times New Roman" w:hAnsi="Times New Roman" w:cs="Times New Roman"/>
        </w:rPr>
        <w:t xml:space="preserve"> + O</w:t>
      </w:r>
      <w:r w:rsidRPr="00266D2F">
        <w:rPr>
          <w:rFonts w:ascii="Times New Roman" w:hAnsi="Times New Roman" w:cs="Times New Roman"/>
          <w:vertAlign w:val="subscript"/>
        </w:rPr>
        <w:t>2(g)</w:t>
      </w:r>
    </w:p>
    <w:p w14:paraId="4B378BFA" w14:textId="77777777" w:rsidR="00983129" w:rsidRDefault="00983129" w:rsidP="0032248D">
      <w:pPr>
        <w:spacing w:after="0"/>
        <w:rPr>
          <w:rFonts w:ascii="Times New Roman" w:hAnsi="Times New Roman" w:cs="Times New Roman"/>
        </w:rPr>
      </w:pPr>
    </w:p>
    <w:p w14:paraId="2DFD32D4" w14:textId="55D8D0C9" w:rsidR="000F0B58" w:rsidRDefault="000F0B58" w:rsidP="0032248D">
      <w:pPr>
        <w:spacing w:after="0"/>
        <w:rPr>
          <w:rFonts w:ascii="Times New Roman" w:hAnsi="Times New Roman" w:cs="Times New Roman"/>
        </w:rPr>
      </w:pPr>
      <w:r>
        <w:rPr>
          <w:rFonts w:ascii="Times New Roman" w:hAnsi="Times New Roman" w:cs="Times New Roman"/>
        </w:rPr>
        <w:t>Once the H</w:t>
      </w:r>
      <w:r w:rsidRPr="000F0B58">
        <w:rPr>
          <w:rFonts w:ascii="Times New Roman" w:hAnsi="Times New Roman" w:cs="Times New Roman"/>
          <w:vertAlign w:val="subscript"/>
        </w:rPr>
        <w:t>2</w:t>
      </w:r>
      <w:r>
        <w:rPr>
          <w:rFonts w:ascii="Times New Roman" w:hAnsi="Times New Roman" w:cs="Times New Roman"/>
        </w:rPr>
        <w:t xml:space="preserve"> gas is generated and the tubing is connected to the fuel cell, the fuel cell generate</w:t>
      </w:r>
      <w:r w:rsidR="00983129">
        <w:rPr>
          <w:rFonts w:ascii="Times New Roman" w:hAnsi="Times New Roman" w:cs="Times New Roman"/>
        </w:rPr>
        <w:t>s</w:t>
      </w:r>
      <w:r>
        <w:rPr>
          <w:rFonts w:ascii="Times New Roman" w:hAnsi="Times New Roman" w:cs="Times New Roman"/>
        </w:rPr>
        <w:t xml:space="preserve"> electricity and cause</w:t>
      </w:r>
      <w:r w:rsidR="00983129">
        <w:rPr>
          <w:rFonts w:ascii="Times New Roman" w:hAnsi="Times New Roman" w:cs="Times New Roman"/>
        </w:rPr>
        <w:t>s</w:t>
      </w:r>
      <w:r>
        <w:rPr>
          <w:rFonts w:ascii="Times New Roman" w:hAnsi="Times New Roman" w:cs="Times New Roman"/>
        </w:rPr>
        <w:t xml:space="preserve"> the fan to spin. This last</w:t>
      </w:r>
      <w:r w:rsidR="00983129">
        <w:rPr>
          <w:rFonts w:ascii="Times New Roman" w:hAnsi="Times New Roman" w:cs="Times New Roman"/>
        </w:rPr>
        <w:t>s</w:t>
      </w:r>
      <w:r>
        <w:rPr>
          <w:rFonts w:ascii="Times New Roman" w:hAnsi="Times New Roman" w:cs="Times New Roman"/>
        </w:rPr>
        <w:t xml:space="preserve"> approximately 10 minutes on a full cylinder of H</w:t>
      </w:r>
      <w:r w:rsidRPr="000F0B58">
        <w:rPr>
          <w:rFonts w:ascii="Times New Roman" w:hAnsi="Times New Roman" w:cs="Times New Roman"/>
          <w:vertAlign w:val="subscript"/>
        </w:rPr>
        <w:t>2</w:t>
      </w:r>
      <w:r>
        <w:rPr>
          <w:rFonts w:ascii="Times New Roman" w:hAnsi="Times New Roman" w:cs="Times New Roman"/>
        </w:rPr>
        <w:t xml:space="preserve"> gas.</w:t>
      </w:r>
    </w:p>
    <w:p w14:paraId="3A43E7CF" w14:textId="77777777" w:rsidR="0032248D" w:rsidRDefault="0032248D" w:rsidP="0032248D">
      <w:pPr>
        <w:spacing w:after="0"/>
        <w:rPr>
          <w:rFonts w:ascii="Times New Roman" w:hAnsi="Times New Roman" w:cs="Times New Roman"/>
          <w:b/>
        </w:rPr>
      </w:pPr>
    </w:p>
    <w:p w14:paraId="5A20BBF3" w14:textId="77777777" w:rsidR="0032248D" w:rsidRPr="0032248D" w:rsidRDefault="00297BDD" w:rsidP="0032248D">
      <w:pPr>
        <w:spacing w:after="0"/>
        <w:rPr>
          <w:rFonts w:ascii="Times New Roman" w:hAnsi="Times New Roman" w:cs="Times New Roman"/>
          <w:b/>
          <w:sz w:val="28"/>
        </w:rPr>
      </w:pPr>
      <w:commentRangeStart w:id="29"/>
      <w:r w:rsidRPr="0032248D">
        <w:rPr>
          <w:rFonts w:ascii="Times New Roman" w:hAnsi="Times New Roman" w:cs="Times New Roman"/>
          <w:b/>
          <w:sz w:val="28"/>
        </w:rPr>
        <w:t>Applications</w:t>
      </w:r>
      <w:commentRangeEnd w:id="29"/>
      <w:r w:rsidRPr="0032248D">
        <w:rPr>
          <w:rStyle w:val="CommentReference"/>
          <w:sz w:val="20"/>
        </w:rPr>
        <w:commentReference w:id="29"/>
      </w:r>
      <w:r w:rsidR="0032248D" w:rsidRPr="0032248D">
        <w:rPr>
          <w:rFonts w:ascii="Times New Roman" w:hAnsi="Times New Roman" w:cs="Times New Roman"/>
          <w:b/>
          <w:sz w:val="28"/>
        </w:rPr>
        <w:t>:</w:t>
      </w:r>
    </w:p>
    <w:p w14:paraId="7C70AD94" w14:textId="42FB3617" w:rsidR="000F36B5" w:rsidRDefault="001D6A3E" w:rsidP="0032248D">
      <w:pPr>
        <w:spacing w:after="0"/>
        <w:rPr>
          <w:rFonts w:ascii="Times New Roman" w:hAnsi="Times New Roman" w:cs="Times New Roman"/>
        </w:rPr>
      </w:pPr>
      <w:r>
        <w:rPr>
          <w:rFonts w:ascii="Times New Roman" w:hAnsi="Times New Roman" w:cs="Times New Roman"/>
        </w:rPr>
        <w:t>Hydrogen is a flexible fuel. It can be produced on-site in small quantities for local</w:t>
      </w:r>
      <w:r w:rsidR="00983129">
        <w:rPr>
          <w:rFonts w:ascii="Times New Roman" w:hAnsi="Times New Roman" w:cs="Times New Roman"/>
        </w:rPr>
        <w:t xml:space="preserve"> </w:t>
      </w:r>
      <w:r>
        <w:rPr>
          <w:rFonts w:ascii="Times New Roman" w:hAnsi="Times New Roman" w:cs="Times New Roman"/>
        </w:rPr>
        <w:t xml:space="preserve">use or in large quantities at a centralized facility. </w:t>
      </w:r>
      <w:r w:rsidR="000F36B5">
        <w:rPr>
          <w:rFonts w:ascii="Times New Roman" w:hAnsi="Times New Roman" w:cs="Times New Roman"/>
        </w:rPr>
        <w:t>The hydrogen can then be used to produce electricity with only water as a byproduct (provided a renewable source of energy</w:t>
      </w:r>
      <w:r w:rsidR="00983129">
        <w:rPr>
          <w:rFonts w:ascii="Times New Roman" w:hAnsi="Times New Roman" w:cs="Times New Roman"/>
        </w:rPr>
        <w:t>,</w:t>
      </w:r>
      <w:r w:rsidR="000F36B5">
        <w:rPr>
          <w:rFonts w:ascii="Times New Roman" w:hAnsi="Times New Roman" w:cs="Times New Roman"/>
        </w:rPr>
        <w:t xml:space="preserve"> like a wind turbine</w:t>
      </w:r>
      <w:r w:rsidR="00983129">
        <w:rPr>
          <w:rFonts w:ascii="Times New Roman" w:hAnsi="Times New Roman" w:cs="Times New Roman"/>
        </w:rPr>
        <w:t>,</w:t>
      </w:r>
      <w:r w:rsidR="000F36B5">
        <w:rPr>
          <w:rFonts w:ascii="Times New Roman" w:hAnsi="Times New Roman" w:cs="Times New Roman"/>
        </w:rPr>
        <w:t xml:space="preserve"> was used to generate the hydrogen gas). For example, in Boulder, Colorado, the Wind2H2 project has wind turbines and solar panels connected to electrolyzers that produce hydrogen gas from water and </w:t>
      </w:r>
      <w:r w:rsidR="00255044">
        <w:rPr>
          <w:rFonts w:ascii="Times New Roman" w:hAnsi="Times New Roman" w:cs="Times New Roman"/>
        </w:rPr>
        <w:t xml:space="preserve">then </w:t>
      </w:r>
      <w:r w:rsidR="000F36B5">
        <w:rPr>
          <w:rFonts w:ascii="Times New Roman" w:hAnsi="Times New Roman" w:cs="Times New Roman"/>
        </w:rPr>
        <w:t>stores it to be used in their hydrogen fueling station.</w:t>
      </w:r>
    </w:p>
    <w:p w14:paraId="13C935DB" w14:textId="77777777" w:rsidR="0032248D" w:rsidRDefault="0032248D" w:rsidP="0032248D">
      <w:pPr>
        <w:spacing w:after="0"/>
        <w:rPr>
          <w:rFonts w:ascii="Times New Roman" w:hAnsi="Times New Roman" w:cs="Times New Roman"/>
        </w:rPr>
      </w:pPr>
    </w:p>
    <w:p w14:paraId="2C208C55" w14:textId="62A54279" w:rsidR="00255044" w:rsidRDefault="00571BC7" w:rsidP="0032248D">
      <w:pPr>
        <w:spacing w:after="0"/>
        <w:rPr>
          <w:rFonts w:ascii="Times New Roman" w:hAnsi="Times New Roman" w:cs="Times New Roman"/>
        </w:rPr>
      </w:pPr>
      <w:r>
        <w:rPr>
          <w:rFonts w:ascii="Times New Roman" w:hAnsi="Times New Roman" w:cs="Times New Roman"/>
        </w:rPr>
        <w:t xml:space="preserve">This </w:t>
      </w:r>
      <w:r w:rsidR="001D6A3E">
        <w:rPr>
          <w:rFonts w:ascii="Times New Roman" w:hAnsi="Times New Roman" w:cs="Times New Roman"/>
        </w:rPr>
        <w:t>process</w:t>
      </w:r>
      <w:r>
        <w:rPr>
          <w:rFonts w:ascii="Times New Roman" w:hAnsi="Times New Roman" w:cs="Times New Roman"/>
        </w:rPr>
        <w:t xml:space="preserve"> can also be used</w:t>
      </w:r>
      <w:r w:rsidR="001D6A3E">
        <w:rPr>
          <w:rFonts w:ascii="Times New Roman" w:hAnsi="Times New Roman" w:cs="Times New Roman"/>
        </w:rPr>
        <w:t xml:space="preserve"> to </w:t>
      </w:r>
      <w:r w:rsidR="001D6A3E" w:rsidRPr="001655B1">
        <w:rPr>
          <w:rFonts w:ascii="Times New Roman" w:hAnsi="Times New Roman" w:cs="Times New Roman"/>
        </w:rPr>
        <w:t>make cars run on hydrogen gas (H</w:t>
      </w:r>
      <w:r w:rsidR="001D6A3E" w:rsidRPr="001655B1">
        <w:rPr>
          <w:rFonts w:ascii="Times New Roman" w:hAnsi="Times New Roman" w:cs="Times New Roman"/>
          <w:vertAlign w:val="subscript"/>
        </w:rPr>
        <w:t>2</w:t>
      </w:r>
      <w:r w:rsidR="001D6A3E" w:rsidRPr="001655B1">
        <w:rPr>
          <w:rFonts w:ascii="Times New Roman" w:hAnsi="Times New Roman" w:cs="Times New Roman"/>
        </w:rPr>
        <w:t>) instead of fossil fuels. If a PEM fuel cell</w:t>
      </w:r>
      <w:r>
        <w:rPr>
          <w:rFonts w:ascii="Times New Roman" w:hAnsi="Times New Roman" w:cs="Times New Roman"/>
        </w:rPr>
        <w:t xml:space="preserve"> is installed</w:t>
      </w:r>
      <w:r w:rsidR="001D6A3E" w:rsidRPr="001655B1">
        <w:rPr>
          <w:rFonts w:ascii="Times New Roman" w:hAnsi="Times New Roman" w:cs="Times New Roman"/>
        </w:rPr>
        <w:t xml:space="preserve"> in a car, electricity </w:t>
      </w:r>
      <w:r>
        <w:rPr>
          <w:rFonts w:ascii="Times New Roman" w:hAnsi="Times New Roman" w:cs="Times New Roman"/>
        </w:rPr>
        <w:t xml:space="preserve">can be used </w:t>
      </w:r>
      <w:r w:rsidR="001D6A3E" w:rsidRPr="001655B1">
        <w:rPr>
          <w:rFonts w:ascii="Times New Roman" w:hAnsi="Times New Roman" w:cs="Times New Roman"/>
        </w:rPr>
        <w:t>to make the motor run. The only exhaust</w:t>
      </w:r>
      <w:r w:rsidR="00DF1B34">
        <w:rPr>
          <w:rFonts w:ascii="Times New Roman" w:hAnsi="Times New Roman" w:cs="Times New Roman"/>
        </w:rPr>
        <w:t xml:space="preserve"> </w:t>
      </w:r>
      <w:r w:rsidR="001D6A3E" w:rsidRPr="001655B1">
        <w:rPr>
          <w:rFonts w:ascii="Times New Roman" w:hAnsi="Times New Roman" w:cs="Times New Roman"/>
        </w:rPr>
        <w:t>would be water (H</w:t>
      </w:r>
      <w:r w:rsidR="001D6A3E" w:rsidRPr="001655B1">
        <w:rPr>
          <w:rFonts w:ascii="Times New Roman" w:hAnsi="Times New Roman" w:cs="Times New Roman"/>
          <w:vertAlign w:val="subscript"/>
        </w:rPr>
        <w:t>2</w:t>
      </w:r>
      <w:r w:rsidR="001D6A3E" w:rsidRPr="001655B1">
        <w:rPr>
          <w:rFonts w:ascii="Times New Roman" w:hAnsi="Times New Roman" w:cs="Times New Roman"/>
        </w:rPr>
        <w:t xml:space="preserve">O). From an air pollution perspective, this </w:t>
      </w:r>
      <w:r>
        <w:rPr>
          <w:rFonts w:ascii="Times New Roman" w:hAnsi="Times New Roman" w:cs="Times New Roman"/>
        </w:rPr>
        <w:t>is</w:t>
      </w:r>
      <w:del w:id="30" w:author="Andrew" w:date="2015-01-21T14:11:00Z">
        <w:r w:rsidRPr="001655B1" w:rsidDel="0044676D">
          <w:rPr>
            <w:rFonts w:ascii="Times New Roman" w:hAnsi="Times New Roman" w:cs="Times New Roman"/>
          </w:rPr>
          <w:delText xml:space="preserve"> </w:delText>
        </w:r>
        <w:r w:rsidR="001D6A3E" w:rsidRPr="001655B1" w:rsidDel="0044676D">
          <w:rPr>
            <w:rFonts w:ascii="Times New Roman" w:hAnsi="Times New Roman" w:cs="Times New Roman"/>
          </w:rPr>
          <w:delText>be</w:delText>
        </w:r>
      </w:del>
      <w:r w:rsidR="001D6A3E" w:rsidRPr="001655B1">
        <w:rPr>
          <w:rFonts w:ascii="Times New Roman" w:hAnsi="Times New Roman" w:cs="Times New Roman"/>
        </w:rPr>
        <w:t xml:space="preserve"> advantageous. </w:t>
      </w:r>
      <w:r w:rsidR="00255044">
        <w:rPr>
          <w:rFonts w:ascii="Times New Roman" w:hAnsi="Times New Roman" w:cs="Times New Roman"/>
        </w:rPr>
        <w:t>There are many prototype fuel cell cars being developed by major car manufacturers. Due to the amount of space</w:t>
      </w:r>
      <w:r w:rsidR="003401F3">
        <w:rPr>
          <w:rFonts w:ascii="Times New Roman" w:hAnsi="Times New Roman" w:cs="Times New Roman"/>
        </w:rPr>
        <w:t xml:space="preserve"> currently</w:t>
      </w:r>
      <w:r w:rsidR="00255044">
        <w:rPr>
          <w:rFonts w:ascii="Times New Roman" w:hAnsi="Times New Roman" w:cs="Times New Roman"/>
        </w:rPr>
        <w:t xml:space="preserve"> required to store the compressed hydrogen tanks on </w:t>
      </w:r>
      <w:r>
        <w:rPr>
          <w:rFonts w:ascii="Times New Roman" w:hAnsi="Times New Roman" w:cs="Times New Roman"/>
        </w:rPr>
        <w:t xml:space="preserve">a </w:t>
      </w:r>
      <w:r w:rsidR="00255044">
        <w:rPr>
          <w:rFonts w:ascii="Times New Roman" w:hAnsi="Times New Roman" w:cs="Times New Roman"/>
        </w:rPr>
        <w:t xml:space="preserve">vehicle, </w:t>
      </w:r>
      <w:r w:rsidR="003401F3">
        <w:rPr>
          <w:rFonts w:ascii="Times New Roman" w:hAnsi="Times New Roman" w:cs="Times New Roman"/>
        </w:rPr>
        <w:t>hydrogen fuel cells are mainly seen on buses. Fuel cell buses can be found in several countries around the world.</w:t>
      </w:r>
      <w:r w:rsidR="00983129">
        <w:rPr>
          <w:rFonts w:ascii="Times New Roman" w:hAnsi="Times New Roman" w:cs="Times New Roman"/>
        </w:rPr>
        <w:t xml:space="preserve"> </w:t>
      </w:r>
      <w:r w:rsidR="00255044">
        <w:rPr>
          <w:rFonts w:ascii="Times New Roman" w:hAnsi="Times New Roman" w:cs="Times New Roman"/>
        </w:rPr>
        <w:t>There are some technological issues that need to be addressed before fuel cell cars are a viable alternative to internal combustion engine cars including providing more infrastructure, reducing costs, and an increased use of renewable energy sources when making H</w:t>
      </w:r>
      <w:r w:rsidR="00255044" w:rsidRPr="00255044">
        <w:rPr>
          <w:rFonts w:ascii="Times New Roman" w:hAnsi="Times New Roman" w:cs="Times New Roman"/>
          <w:vertAlign w:val="subscript"/>
        </w:rPr>
        <w:t>2</w:t>
      </w:r>
      <w:r w:rsidR="00255044">
        <w:rPr>
          <w:rFonts w:ascii="Times New Roman" w:hAnsi="Times New Roman" w:cs="Times New Roman"/>
        </w:rPr>
        <w:t xml:space="preserve"> gas.  </w:t>
      </w:r>
    </w:p>
    <w:p w14:paraId="3E851D7E" w14:textId="77777777" w:rsidR="0032248D" w:rsidRDefault="0032248D" w:rsidP="0032248D">
      <w:pPr>
        <w:spacing w:after="0"/>
        <w:rPr>
          <w:rFonts w:ascii="Times New Roman" w:hAnsi="Times New Roman" w:cs="Times New Roman"/>
        </w:rPr>
      </w:pPr>
    </w:p>
    <w:p w14:paraId="296AA907" w14:textId="78F3FEEF" w:rsidR="003401F3" w:rsidRPr="001655B1" w:rsidRDefault="000F36B5" w:rsidP="0032248D">
      <w:pPr>
        <w:spacing w:after="0"/>
        <w:rPr>
          <w:rFonts w:ascii="Times New Roman" w:hAnsi="Times New Roman" w:cs="Times New Roman"/>
        </w:rPr>
      </w:pPr>
      <w:r>
        <w:rPr>
          <w:rFonts w:ascii="Times New Roman" w:hAnsi="Times New Roman" w:cs="Times New Roman"/>
        </w:rPr>
        <w:t>In addition, hydrogen fuel cells can be used in place of batteries for things like video cameras and radios.</w:t>
      </w:r>
      <w:r w:rsidR="003401F3">
        <w:rPr>
          <w:rFonts w:ascii="Times New Roman" w:hAnsi="Times New Roman" w:cs="Times New Roman"/>
        </w:rPr>
        <w:t xml:space="preserve"> An example is the UPP device</w:t>
      </w:r>
      <w:ins w:id="31" w:author="Andrew" w:date="2015-01-21T14:12:00Z">
        <w:r w:rsidR="0044676D">
          <w:rPr>
            <w:rFonts w:ascii="Times New Roman" w:hAnsi="Times New Roman" w:cs="Times New Roman"/>
          </w:rPr>
          <w:t>,</w:t>
        </w:r>
      </w:ins>
      <w:r w:rsidR="003401F3">
        <w:rPr>
          <w:rFonts w:ascii="Times New Roman" w:hAnsi="Times New Roman" w:cs="Times New Roman"/>
        </w:rPr>
        <w:t xml:space="preserve"> which is a portable power pack </w:t>
      </w:r>
      <w:r w:rsidR="00984E5E">
        <w:rPr>
          <w:rFonts w:ascii="Times New Roman" w:hAnsi="Times New Roman" w:cs="Times New Roman"/>
        </w:rPr>
        <w:t xml:space="preserve">based on hydrogen fuel cell technology </w:t>
      </w:r>
      <w:r w:rsidR="003401F3">
        <w:rPr>
          <w:rFonts w:ascii="Times New Roman" w:hAnsi="Times New Roman" w:cs="Times New Roman"/>
        </w:rPr>
        <w:t>that can be used t</w:t>
      </w:r>
      <w:r w:rsidR="00984E5E">
        <w:rPr>
          <w:rFonts w:ascii="Times New Roman" w:hAnsi="Times New Roman" w:cs="Times New Roman"/>
        </w:rPr>
        <w:t>o charge USB compatible devices.</w:t>
      </w:r>
    </w:p>
    <w:p w14:paraId="5997F3E6" w14:textId="2F805A07" w:rsidR="005525A0" w:rsidRDefault="005525A0" w:rsidP="0032248D">
      <w:pPr>
        <w:spacing w:after="0"/>
        <w:rPr>
          <w:rFonts w:ascii="Times New Roman" w:hAnsi="Times New Roman" w:cs="Times New Roman"/>
        </w:rPr>
      </w:pPr>
    </w:p>
    <w:p w14:paraId="55F945BD" w14:textId="566382B8" w:rsidR="001756EB" w:rsidRPr="001D6A3E" w:rsidRDefault="001756EB" w:rsidP="0032248D">
      <w:pPr>
        <w:spacing w:after="0"/>
        <w:rPr>
          <w:rFonts w:ascii="Times New Roman" w:hAnsi="Times New Roman" w:cs="Times New Roman"/>
        </w:rPr>
      </w:pPr>
      <w:r w:rsidRPr="0032248D">
        <w:rPr>
          <w:rFonts w:ascii="Times New Roman" w:hAnsi="Times New Roman" w:cs="Times New Roman"/>
          <w:b/>
          <w:sz w:val="28"/>
        </w:rPr>
        <w:t>Legend</w:t>
      </w:r>
      <w:r w:rsidR="0032248D" w:rsidRPr="0032248D">
        <w:rPr>
          <w:rFonts w:ascii="Times New Roman" w:hAnsi="Times New Roman" w:cs="Times New Roman"/>
          <w:b/>
          <w:sz w:val="28"/>
        </w:rPr>
        <w:t xml:space="preserve">: </w:t>
      </w:r>
      <w:r>
        <w:rPr>
          <w:rFonts w:ascii="Times New Roman" w:hAnsi="Times New Roman" w:cs="Times New Roman"/>
        </w:rPr>
        <w:br/>
        <w:t>Figure 1</w:t>
      </w:r>
      <w:ins w:id="32" w:author="Jacob Roundy" w:date="2015-04-17T16:47:00Z">
        <w:r w:rsidR="007F74C1">
          <w:rPr>
            <w:rFonts w:ascii="Times New Roman" w:hAnsi="Times New Roman" w:cs="Times New Roman"/>
          </w:rPr>
          <w:t>:</w:t>
        </w:r>
      </w:ins>
      <w:del w:id="33" w:author="Jacob Roundy" w:date="2015-04-17T16:46:00Z">
        <w:r w:rsidDel="007F74C1">
          <w:rPr>
            <w:rFonts w:ascii="Times New Roman" w:hAnsi="Times New Roman" w:cs="Times New Roman"/>
          </w:rPr>
          <w:delText xml:space="preserve">. </w:delText>
        </w:r>
      </w:del>
      <w:r>
        <w:rPr>
          <w:rFonts w:ascii="Times New Roman" w:hAnsi="Times New Roman" w:cs="Times New Roman"/>
        </w:rPr>
        <w:t xml:space="preserve"> </w:t>
      </w:r>
      <w:ins w:id="34" w:author="Jacob Roundy" w:date="2015-04-20T09:46:00Z">
        <w:r w:rsidR="00BB3C19" w:rsidRPr="00BB3C19">
          <w:rPr>
            <w:rFonts w:ascii="Times New Roman" w:hAnsi="Times New Roman" w:cs="Times New Roman"/>
          </w:rPr>
          <w:t>Diagram of an electrolyzer.</w:t>
        </w:r>
      </w:ins>
      <w:del w:id="35" w:author="Jacob Roundy" w:date="2015-04-20T09:46:00Z">
        <w:r w:rsidDel="00BB3C19">
          <w:rPr>
            <w:rFonts w:ascii="Times New Roman" w:hAnsi="Times New Roman" w:cs="Times New Roman"/>
          </w:rPr>
          <w:delText>PEM Fuel Cell</w:delText>
        </w:r>
      </w:del>
    </w:p>
    <w:p w14:paraId="429AC22E" w14:textId="77777777" w:rsidR="0032248D" w:rsidRDefault="0032248D" w:rsidP="0032248D">
      <w:pPr>
        <w:spacing w:after="0"/>
        <w:rPr>
          <w:rFonts w:ascii="Times New Roman" w:hAnsi="Times New Roman" w:cs="Times New Roman"/>
        </w:rPr>
      </w:pPr>
    </w:p>
    <w:p w14:paraId="748BE4E9" w14:textId="18E9D9D4" w:rsidR="007F74C1" w:rsidRDefault="007F74C1" w:rsidP="0032248D">
      <w:pPr>
        <w:spacing w:after="0"/>
        <w:rPr>
          <w:ins w:id="36" w:author="Jacob Roundy" w:date="2015-04-20T09:47:00Z"/>
          <w:rFonts w:ascii="Times New Roman" w:hAnsi="Times New Roman" w:cs="Times New Roman"/>
        </w:rPr>
      </w:pPr>
      <w:ins w:id="37" w:author="Jacob Roundy" w:date="2015-04-17T16:46:00Z">
        <w:r>
          <w:rPr>
            <w:rFonts w:ascii="Times New Roman" w:hAnsi="Times New Roman" w:cs="Times New Roman"/>
          </w:rPr>
          <w:t xml:space="preserve">Figure 2: </w:t>
        </w:r>
      </w:ins>
      <w:ins w:id="38" w:author="Jacob Roundy" w:date="2015-04-20T09:46:00Z">
        <w:r w:rsidR="00BB3C19" w:rsidRPr="00BB3C19">
          <w:rPr>
            <w:rFonts w:ascii="Times New Roman" w:hAnsi="Times New Roman" w:cs="Times New Roman"/>
          </w:rPr>
          <w:t>PEM Fuel Cell</w:t>
        </w:r>
        <w:r w:rsidR="00BB3C19">
          <w:rPr>
            <w:rFonts w:ascii="Times New Roman" w:hAnsi="Times New Roman" w:cs="Times New Roman"/>
          </w:rPr>
          <w:t>.</w:t>
        </w:r>
      </w:ins>
    </w:p>
    <w:p w14:paraId="461849C9" w14:textId="77777777" w:rsidR="0032248D" w:rsidRDefault="0032248D" w:rsidP="0032248D">
      <w:pPr>
        <w:spacing w:after="0"/>
        <w:rPr>
          <w:rFonts w:ascii="Times New Roman" w:hAnsi="Times New Roman" w:cs="Times New Roman"/>
        </w:rPr>
      </w:pPr>
    </w:p>
    <w:p w14:paraId="30FE7FE7" w14:textId="7F5AEFB8" w:rsidR="00BB3C19" w:rsidRDefault="002D3969" w:rsidP="0032248D">
      <w:pPr>
        <w:spacing w:after="0"/>
        <w:rPr>
          <w:ins w:id="39" w:author="Jacob Roundy" w:date="2015-04-20T09:47:00Z"/>
          <w:rFonts w:ascii="Times New Roman" w:hAnsi="Times New Roman" w:cs="Times New Roman"/>
        </w:rPr>
      </w:pPr>
      <w:ins w:id="40" w:author="Jacob Roundy" w:date="2015-04-20T09:47:00Z">
        <w:r>
          <w:rPr>
            <w:rFonts w:ascii="Times New Roman" w:hAnsi="Times New Roman" w:cs="Times New Roman"/>
          </w:rPr>
          <w:t>Figure 3: A picture of the e</w:t>
        </w:r>
        <w:r w:rsidR="00BB3C19">
          <w:rPr>
            <w:rFonts w:ascii="Times New Roman" w:hAnsi="Times New Roman" w:cs="Times New Roman"/>
          </w:rPr>
          <w:t>lectrolyzer.</w:t>
        </w:r>
      </w:ins>
    </w:p>
    <w:p w14:paraId="2CD36D27" w14:textId="77777777" w:rsidR="0032248D" w:rsidRDefault="0032248D" w:rsidP="0032248D">
      <w:pPr>
        <w:spacing w:after="0"/>
        <w:rPr>
          <w:rFonts w:ascii="Times New Roman" w:hAnsi="Times New Roman" w:cs="Times New Roman"/>
        </w:rPr>
      </w:pPr>
    </w:p>
    <w:p w14:paraId="1FA8DF5C" w14:textId="68DC671D" w:rsidR="00BB3C19" w:rsidRDefault="00BB3C19" w:rsidP="0032248D">
      <w:pPr>
        <w:spacing w:after="0"/>
        <w:rPr>
          <w:ins w:id="41" w:author="Jacob Roundy" w:date="2015-04-20T09:49:00Z"/>
          <w:rFonts w:ascii="Times New Roman" w:hAnsi="Times New Roman" w:cs="Times New Roman"/>
        </w:rPr>
      </w:pPr>
      <w:ins w:id="42" w:author="Jacob Roundy" w:date="2015-04-20T09:47:00Z">
        <w:r>
          <w:rPr>
            <w:rFonts w:ascii="Times New Roman" w:hAnsi="Times New Roman" w:cs="Times New Roman"/>
          </w:rPr>
          <w:t>Figure 4: Gas collection cylinders with distilled water level</w:t>
        </w:r>
      </w:ins>
      <w:ins w:id="43" w:author="Jacob Roundy" w:date="2015-04-20T09:48:00Z">
        <w:r>
          <w:rPr>
            <w:rFonts w:ascii="Times New Roman" w:hAnsi="Times New Roman" w:cs="Times New Roman"/>
          </w:rPr>
          <w:t>s</w:t>
        </w:r>
      </w:ins>
      <w:ins w:id="44" w:author="Jacob Roundy" w:date="2015-04-20T09:47:00Z">
        <w:r>
          <w:rPr>
            <w:rFonts w:ascii="Times New Roman" w:hAnsi="Times New Roman" w:cs="Times New Roman"/>
          </w:rPr>
          <w:t xml:space="preserve"> equal to 0.</w:t>
        </w:r>
      </w:ins>
    </w:p>
    <w:p w14:paraId="460F2F6F" w14:textId="77777777" w:rsidR="0032248D" w:rsidRDefault="0032248D" w:rsidP="0032248D">
      <w:pPr>
        <w:spacing w:after="0"/>
        <w:rPr>
          <w:rFonts w:ascii="Times New Roman" w:hAnsi="Times New Roman" w:cs="Times New Roman"/>
        </w:rPr>
      </w:pPr>
    </w:p>
    <w:p w14:paraId="655C8C58" w14:textId="2A8100B5" w:rsidR="00BB3C19" w:rsidRDefault="00BB3C19" w:rsidP="0032248D">
      <w:pPr>
        <w:spacing w:after="0"/>
        <w:rPr>
          <w:ins w:id="45" w:author="Jacob Roundy" w:date="2015-04-20T09:49:00Z"/>
          <w:rFonts w:ascii="Times New Roman" w:hAnsi="Times New Roman" w:cs="Times New Roman"/>
        </w:rPr>
      </w:pPr>
      <w:ins w:id="46" w:author="Jacob Roundy" w:date="2015-04-20T09:49:00Z">
        <w:r>
          <w:rPr>
            <w:rFonts w:ascii="Times New Roman" w:hAnsi="Times New Roman" w:cs="Times New Roman"/>
          </w:rPr>
          <w:t>Figure 5: A picture of the electrolyzer connected to the gas collection cylinders.</w:t>
        </w:r>
      </w:ins>
    </w:p>
    <w:p w14:paraId="4F9B8CFD" w14:textId="77777777" w:rsidR="0032248D" w:rsidRDefault="0032248D" w:rsidP="0032248D">
      <w:pPr>
        <w:spacing w:after="0"/>
        <w:rPr>
          <w:rFonts w:ascii="Times New Roman" w:hAnsi="Times New Roman" w:cs="Times New Roman"/>
        </w:rPr>
      </w:pPr>
    </w:p>
    <w:p w14:paraId="03E24E27" w14:textId="1BDCE970" w:rsidR="00BB3C19" w:rsidRDefault="00BB3C19" w:rsidP="0032248D">
      <w:pPr>
        <w:spacing w:after="0"/>
        <w:rPr>
          <w:ins w:id="47" w:author="Jacob Roundy" w:date="2015-04-20T09:50:00Z"/>
          <w:rFonts w:ascii="Times New Roman" w:hAnsi="Times New Roman" w:cs="Times New Roman"/>
        </w:rPr>
      </w:pPr>
      <w:ins w:id="48" w:author="Jacob Roundy" w:date="2015-04-20T09:49:00Z">
        <w:r>
          <w:rPr>
            <w:rFonts w:ascii="Times New Roman" w:hAnsi="Times New Roman" w:cs="Times New Roman"/>
          </w:rPr>
          <w:t>Figure 6: The solar panel connected to the electrolyzer with jumper wires.</w:t>
        </w:r>
      </w:ins>
    </w:p>
    <w:p w14:paraId="1D7CB3AF" w14:textId="77777777" w:rsidR="0032248D" w:rsidRDefault="0032248D" w:rsidP="0032248D">
      <w:pPr>
        <w:spacing w:after="0"/>
        <w:rPr>
          <w:rFonts w:ascii="Times New Roman" w:hAnsi="Times New Roman" w:cs="Times New Roman"/>
        </w:rPr>
      </w:pPr>
    </w:p>
    <w:p w14:paraId="288E8D0E" w14:textId="7FC620E8" w:rsidR="00BB3C19" w:rsidRDefault="00BB3C19" w:rsidP="0032248D">
      <w:pPr>
        <w:spacing w:after="0"/>
        <w:rPr>
          <w:ins w:id="49" w:author="Jacob Roundy" w:date="2015-04-20T09:51:00Z"/>
          <w:rFonts w:ascii="Times New Roman" w:hAnsi="Times New Roman" w:cs="Times New Roman"/>
        </w:rPr>
      </w:pPr>
      <w:ins w:id="50" w:author="Jacob Roundy" w:date="2015-04-20T09:50:00Z">
        <w:r>
          <w:rPr>
            <w:rFonts w:ascii="Times New Roman" w:hAnsi="Times New Roman" w:cs="Times New Roman"/>
          </w:rPr>
          <w:t>Figure 7: An example of the gas entering the cylinders.</w:t>
        </w:r>
      </w:ins>
    </w:p>
    <w:p w14:paraId="5405F805" w14:textId="77777777" w:rsidR="0032248D" w:rsidRDefault="0032248D" w:rsidP="0032248D">
      <w:pPr>
        <w:spacing w:after="0"/>
        <w:rPr>
          <w:rFonts w:ascii="Times New Roman" w:hAnsi="Times New Roman" w:cs="Times New Roman"/>
        </w:rPr>
      </w:pPr>
    </w:p>
    <w:p w14:paraId="0B3F351B" w14:textId="12E5115F" w:rsidR="00BB3C19" w:rsidRDefault="00BB3C19" w:rsidP="0032248D">
      <w:pPr>
        <w:spacing w:after="0"/>
        <w:rPr>
          <w:ins w:id="51" w:author="Jacob Roundy" w:date="2015-04-20T09:52:00Z"/>
          <w:rFonts w:ascii="Times New Roman" w:hAnsi="Times New Roman" w:cs="Times New Roman"/>
        </w:rPr>
      </w:pPr>
      <w:ins w:id="52" w:author="Jacob Roundy" w:date="2015-04-20T09:51:00Z">
        <w:r>
          <w:rPr>
            <w:rFonts w:ascii="Times New Roman" w:hAnsi="Times New Roman" w:cs="Times New Roman"/>
          </w:rPr>
          <w:t>Figure 8: A picture of a fuel cell.</w:t>
        </w:r>
      </w:ins>
    </w:p>
    <w:p w14:paraId="0408C18B" w14:textId="77777777" w:rsidR="0032248D" w:rsidRDefault="0032248D" w:rsidP="0032248D">
      <w:pPr>
        <w:spacing w:after="0"/>
        <w:rPr>
          <w:rFonts w:ascii="Times New Roman" w:hAnsi="Times New Roman" w:cs="Times New Roman"/>
        </w:rPr>
      </w:pPr>
    </w:p>
    <w:p w14:paraId="7941C7AC" w14:textId="7548B4AB" w:rsidR="00BB3C19" w:rsidRDefault="00BB3C19" w:rsidP="0032248D">
      <w:pPr>
        <w:spacing w:after="0"/>
        <w:rPr>
          <w:ins w:id="53" w:author="Jacob Roundy" w:date="2015-04-20T09:53:00Z"/>
          <w:rFonts w:ascii="Times New Roman" w:hAnsi="Times New Roman" w:cs="Times New Roman"/>
        </w:rPr>
      </w:pPr>
      <w:ins w:id="54" w:author="Jacob Roundy" w:date="2015-04-20T09:53:00Z">
        <w:r>
          <w:rPr>
            <w:rFonts w:ascii="Times New Roman" w:hAnsi="Times New Roman" w:cs="Times New Roman"/>
          </w:rPr>
          <w:t>Figure 9:</w:t>
        </w:r>
      </w:ins>
      <w:ins w:id="55" w:author="Jacob Roundy" w:date="2015-04-20T09:54:00Z">
        <w:r>
          <w:rPr>
            <w:rFonts w:ascii="Times New Roman" w:hAnsi="Times New Roman" w:cs="Times New Roman"/>
          </w:rPr>
          <w:t xml:space="preserve"> The fuel cell connected to an LED light instead of a fan.</w:t>
        </w:r>
      </w:ins>
    </w:p>
    <w:p w14:paraId="5EF5B049" w14:textId="77777777" w:rsidR="0032248D" w:rsidRDefault="0032248D" w:rsidP="0032248D">
      <w:pPr>
        <w:spacing w:after="0"/>
        <w:rPr>
          <w:rFonts w:ascii="Times New Roman" w:hAnsi="Times New Roman" w:cs="Times New Roman"/>
        </w:rPr>
      </w:pPr>
    </w:p>
    <w:p w14:paraId="1704FA44" w14:textId="643FA8F6" w:rsidR="00BB3C19" w:rsidRDefault="00BB3C19" w:rsidP="0032248D">
      <w:pPr>
        <w:spacing w:after="0"/>
        <w:rPr>
          <w:ins w:id="56" w:author="Jacob Roundy" w:date="2015-04-20T09:52:00Z"/>
          <w:rFonts w:ascii="Times New Roman" w:hAnsi="Times New Roman" w:cs="Times New Roman"/>
        </w:rPr>
      </w:pPr>
      <w:ins w:id="57" w:author="Jacob Roundy" w:date="2015-04-20T09:52:00Z">
        <w:r>
          <w:rPr>
            <w:rFonts w:ascii="Times New Roman" w:hAnsi="Times New Roman" w:cs="Times New Roman"/>
          </w:rPr>
          <w:t>Figure 10: The electrolyzer connected with the fuel cell, which is connected with the fan.</w:t>
        </w:r>
      </w:ins>
    </w:p>
    <w:p w14:paraId="1278C29B" w14:textId="77777777" w:rsidR="0032248D" w:rsidRDefault="0032248D" w:rsidP="0032248D">
      <w:pPr>
        <w:spacing w:after="0"/>
        <w:rPr>
          <w:rFonts w:ascii="Times New Roman" w:hAnsi="Times New Roman" w:cs="Times New Roman"/>
        </w:rPr>
      </w:pPr>
    </w:p>
    <w:p w14:paraId="43D438D5" w14:textId="03CE1E4A" w:rsidR="001756EB" w:rsidRPr="001655B1" w:rsidRDefault="00DF1B34" w:rsidP="0032248D">
      <w:pPr>
        <w:spacing w:after="0"/>
        <w:rPr>
          <w:rFonts w:ascii="Times New Roman" w:hAnsi="Times New Roman" w:cs="Times New Roman"/>
        </w:rPr>
      </w:pPr>
      <w:r>
        <w:rPr>
          <w:rFonts w:ascii="Times New Roman" w:hAnsi="Times New Roman" w:cs="Times New Roman"/>
        </w:rPr>
        <w:t xml:space="preserve">Table 1: </w:t>
      </w:r>
      <w:r w:rsidR="00571BC7">
        <w:rPr>
          <w:rFonts w:ascii="Times New Roman" w:hAnsi="Times New Roman" w:cs="Times New Roman"/>
        </w:rPr>
        <w:t>Time Required for Generating Different Hydrogen and Oxygen Quantities</w:t>
      </w:r>
    </w:p>
    <w:sectPr w:rsidR="001756EB" w:rsidRPr="001655B1" w:rsidSect="000331A6">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3" w:author="Andrew" w:date="2015-01-21T13:59:00Z" w:initials="A">
    <w:p w14:paraId="59660838" w14:textId="18D24A6B" w:rsidR="0044676D" w:rsidRDefault="0044676D">
      <w:pPr>
        <w:pStyle w:val="CommentText"/>
      </w:pPr>
      <w:r>
        <w:rPr>
          <w:rStyle w:val="CommentReference"/>
        </w:rPr>
        <w:annotationRef/>
      </w:r>
      <w:r>
        <w:t>A diagram/image of this setup would help with the scripting and theory sections.</w:t>
      </w:r>
    </w:p>
  </w:comment>
  <w:comment w:id="19" w:author="Andrew" w:date="2015-01-21T14:01:00Z" w:initials="A">
    <w:p w14:paraId="59F19973" w14:textId="13C5907B" w:rsidR="0044676D" w:rsidRDefault="0044676D">
      <w:pPr>
        <w:pStyle w:val="CommentText"/>
      </w:pPr>
      <w:r>
        <w:rPr>
          <w:rStyle w:val="CommentReference"/>
        </w:rPr>
        <w:annotationRef/>
      </w:r>
      <w:r>
        <w:t>What are the steps in activating?</w:t>
      </w:r>
    </w:p>
  </w:comment>
  <w:comment w:id="27" w:author="mworkman" w:date="2015-04-16T22:02:00Z" w:initials="maw">
    <w:p w14:paraId="64A4732F" w14:textId="38E1EC12" w:rsidR="00297BDD" w:rsidRDefault="00297BDD" w:rsidP="00297BDD">
      <w:pPr>
        <w:pStyle w:val="CommentText"/>
      </w:pPr>
      <w:r>
        <w:rPr>
          <w:rStyle w:val="CommentReference"/>
        </w:rPr>
        <w:annotationRef/>
      </w:r>
      <w:r>
        <w:t>You do not need to do anything to prepare the fuel cell except,</w:t>
      </w:r>
      <w:r w:rsidR="00983129">
        <w:t xml:space="preserve"> </w:t>
      </w:r>
      <w:r>
        <w:t xml:space="preserve">perhaps, to pump the green purge valve once. </w:t>
      </w:r>
    </w:p>
  </w:comment>
  <w:comment w:id="29" w:author="mworkman" w:date="2015-04-16T21:56:00Z" w:initials="maw">
    <w:p w14:paraId="1B0C0C0F" w14:textId="77777777" w:rsidR="00297BDD" w:rsidRDefault="00297BDD" w:rsidP="00297BDD">
      <w:pPr>
        <w:pStyle w:val="CommentText"/>
      </w:pPr>
      <w:r>
        <w:rPr>
          <w:rStyle w:val="CommentReference"/>
        </w:rPr>
        <w:annotationRef/>
      </w:r>
      <w:r>
        <w:t>We do have a wind turbine that we could use to generate the Hydrogen.  I haven’t really done that before.  However, I have used the turbine to generate electricity and the manual says it should be able to produce Hydrogen.  The one caveat is that it would need to be sufficiently windy to make it work.  Or we could use a box fan to generate the “wind”.  That is what we usually do for the wind turbine.  That could probably be done outside of the camera range?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9660838" w15:done="0"/>
  <w15:commentEx w15:paraId="59F19973" w15:done="0"/>
  <w15:commentEx w15:paraId="64A4732F" w15:done="0"/>
  <w15:commentEx w15:paraId="1B0C0C0F"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22F42"/>
    <w:multiLevelType w:val="multilevel"/>
    <w:tmpl w:val="46606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67AF724F"/>
    <w:multiLevelType w:val="multilevel"/>
    <w:tmpl w:val="0506FC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cob Roundy">
    <w15:presenceInfo w15:providerId="None" w15:userId="Jacob Round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trackRevisions/>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1A6"/>
    <w:rsid w:val="000331A6"/>
    <w:rsid w:val="00040633"/>
    <w:rsid w:val="000512AE"/>
    <w:rsid w:val="000550AD"/>
    <w:rsid w:val="000602EA"/>
    <w:rsid w:val="000F0633"/>
    <w:rsid w:val="000F0B58"/>
    <w:rsid w:val="000F36B5"/>
    <w:rsid w:val="00102FEA"/>
    <w:rsid w:val="00105021"/>
    <w:rsid w:val="001655B1"/>
    <w:rsid w:val="00172DF3"/>
    <w:rsid w:val="001756EB"/>
    <w:rsid w:val="001828CA"/>
    <w:rsid w:val="001D1672"/>
    <w:rsid w:val="001D6A3E"/>
    <w:rsid w:val="00223241"/>
    <w:rsid w:val="00234D63"/>
    <w:rsid w:val="00255044"/>
    <w:rsid w:val="00266D2F"/>
    <w:rsid w:val="00297BDD"/>
    <w:rsid w:val="002D230A"/>
    <w:rsid w:val="002D3969"/>
    <w:rsid w:val="002D5A13"/>
    <w:rsid w:val="002F0FF1"/>
    <w:rsid w:val="0032248D"/>
    <w:rsid w:val="003253F1"/>
    <w:rsid w:val="003401F3"/>
    <w:rsid w:val="00357E5D"/>
    <w:rsid w:val="003722EC"/>
    <w:rsid w:val="003960B9"/>
    <w:rsid w:val="003E02E7"/>
    <w:rsid w:val="003F6AEB"/>
    <w:rsid w:val="0044676D"/>
    <w:rsid w:val="00467282"/>
    <w:rsid w:val="004A1B00"/>
    <w:rsid w:val="004B4CD9"/>
    <w:rsid w:val="004C0F5F"/>
    <w:rsid w:val="004E66B7"/>
    <w:rsid w:val="0051242E"/>
    <w:rsid w:val="0051701C"/>
    <w:rsid w:val="0052620B"/>
    <w:rsid w:val="005525A0"/>
    <w:rsid w:val="005546C8"/>
    <w:rsid w:val="00571BC7"/>
    <w:rsid w:val="00606F16"/>
    <w:rsid w:val="00660DA8"/>
    <w:rsid w:val="006A738F"/>
    <w:rsid w:val="006E6D61"/>
    <w:rsid w:val="006E76F5"/>
    <w:rsid w:val="00701418"/>
    <w:rsid w:val="007320F4"/>
    <w:rsid w:val="00750056"/>
    <w:rsid w:val="007A6F8A"/>
    <w:rsid w:val="007D76AC"/>
    <w:rsid w:val="007F249C"/>
    <w:rsid w:val="007F74C1"/>
    <w:rsid w:val="0086751D"/>
    <w:rsid w:val="00895BA6"/>
    <w:rsid w:val="008B5BCC"/>
    <w:rsid w:val="008F6DF3"/>
    <w:rsid w:val="00903A4F"/>
    <w:rsid w:val="0096044F"/>
    <w:rsid w:val="009701AE"/>
    <w:rsid w:val="00973E64"/>
    <w:rsid w:val="00983129"/>
    <w:rsid w:val="00984E5E"/>
    <w:rsid w:val="009901D8"/>
    <w:rsid w:val="00A06B2C"/>
    <w:rsid w:val="00A10E92"/>
    <w:rsid w:val="00AD496E"/>
    <w:rsid w:val="00AF6389"/>
    <w:rsid w:val="00B11CAD"/>
    <w:rsid w:val="00B3305B"/>
    <w:rsid w:val="00B84DE8"/>
    <w:rsid w:val="00BB3C19"/>
    <w:rsid w:val="00BC093E"/>
    <w:rsid w:val="00BE1343"/>
    <w:rsid w:val="00C124F6"/>
    <w:rsid w:val="00C2132B"/>
    <w:rsid w:val="00C47A62"/>
    <w:rsid w:val="00D458FF"/>
    <w:rsid w:val="00DB0B36"/>
    <w:rsid w:val="00DC16E3"/>
    <w:rsid w:val="00DC52B7"/>
    <w:rsid w:val="00DD2B35"/>
    <w:rsid w:val="00DF1B34"/>
    <w:rsid w:val="00E05207"/>
    <w:rsid w:val="00E56558"/>
    <w:rsid w:val="00EC352A"/>
    <w:rsid w:val="00FD610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5C1B768B"/>
  <w15:docId w15:val="{3851E7C8-5B4C-430B-8B9A-C6A098BD8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57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84DE8"/>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84DE8"/>
    <w:rPr>
      <w:rFonts w:ascii="Lucida Grande" w:hAnsi="Lucida Grande" w:cs="Lucida Grande"/>
      <w:sz w:val="18"/>
      <w:szCs w:val="18"/>
    </w:rPr>
  </w:style>
  <w:style w:type="character" w:styleId="CommentReference">
    <w:name w:val="annotation reference"/>
    <w:basedOn w:val="DefaultParagraphFont"/>
    <w:uiPriority w:val="99"/>
    <w:semiHidden/>
    <w:unhideWhenUsed/>
    <w:rsid w:val="00973E64"/>
    <w:rPr>
      <w:sz w:val="18"/>
      <w:szCs w:val="18"/>
    </w:rPr>
  </w:style>
  <w:style w:type="paragraph" w:styleId="CommentText">
    <w:name w:val="annotation text"/>
    <w:basedOn w:val="Normal"/>
    <w:link w:val="CommentTextChar"/>
    <w:uiPriority w:val="99"/>
    <w:semiHidden/>
    <w:unhideWhenUsed/>
    <w:rsid w:val="00973E64"/>
  </w:style>
  <w:style w:type="character" w:customStyle="1" w:styleId="CommentTextChar">
    <w:name w:val="Comment Text Char"/>
    <w:basedOn w:val="DefaultParagraphFont"/>
    <w:link w:val="CommentText"/>
    <w:uiPriority w:val="99"/>
    <w:semiHidden/>
    <w:rsid w:val="00973E64"/>
  </w:style>
  <w:style w:type="paragraph" w:styleId="CommentSubject">
    <w:name w:val="annotation subject"/>
    <w:basedOn w:val="CommentText"/>
    <w:next w:val="CommentText"/>
    <w:link w:val="CommentSubjectChar"/>
    <w:uiPriority w:val="99"/>
    <w:semiHidden/>
    <w:unhideWhenUsed/>
    <w:rsid w:val="00973E64"/>
    <w:rPr>
      <w:b/>
      <w:bCs/>
      <w:sz w:val="20"/>
      <w:szCs w:val="20"/>
    </w:rPr>
  </w:style>
  <w:style w:type="character" w:customStyle="1" w:styleId="CommentSubjectChar">
    <w:name w:val="Comment Subject Char"/>
    <w:basedOn w:val="CommentTextChar"/>
    <w:link w:val="CommentSubject"/>
    <w:uiPriority w:val="99"/>
    <w:semiHidden/>
    <w:rsid w:val="00973E64"/>
    <w:rPr>
      <w:b/>
      <w:bCs/>
      <w:sz w:val="20"/>
      <w:szCs w:val="20"/>
    </w:rPr>
  </w:style>
  <w:style w:type="paragraph" w:styleId="Revision">
    <w:name w:val="Revision"/>
    <w:hidden/>
    <w:uiPriority w:val="99"/>
    <w:semiHidden/>
    <w:rsid w:val="005525A0"/>
    <w:pPr>
      <w:spacing w:after="0"/>
    </w:pPr>
  </w:style>
  <w:style w:type="paragraph" w:styleId="NormalWeb">
    <w:name w:val="Normal (Web)"/>
    <w:basedOn w:val="Normal"/>
    <w:uiPriority w:val="99"/>
    <w:semiHidden/>
    <w:unhideWhenUsed/>
    <w:rsid w:val="001655B1"/>
    <w:pPr>
      <w:spacing w:before="100" w:beforeAutospacing="1" w:after="100" w:afterAutospacing="1"/>
    </w:pPr>
    <w:rPr>
      <w:rFonts w:ascii="Times New Roman" w:eastAsiaTheme="minorEastAsia" w:hAnsi="Times New Roman" w:cs="Times New Roman"/>
    </w:rPr>
  </w:style>
  <w:style w:type="character" w:styleId="Hyperlink">
    <w:name w:val="Hyperlink"/>
    <w:basedOn w:val="DefaultParagraphFont"/>
    <w:uiPriority w:val="99"/>
    <w:semiHidden/>
    <w:unhideWhenUsed/>
    <w:rsid w:val="00255044"/>
    <w:rPr>
      <w:color w:val="0000FF"/>
      <w:u w:val="single"/>
    </w:rPr>
  </w:style>
  <w:style w:type="character" w:customStyle="1" w:styleId="apple-converted-space">
    <w:name w:val="apple-converted-space"/>
    <w:basedOn w:val="DefaultParagraphFont"/>
    <w:rsid w:val="00255044"/>
  </w:style>
  <w:style w:type="table" w:styleId="TableGrid">
    <w:name w:val="Table Grid"/>
    <w:basedOn w:val="TableNormal"/>
    <w:uiPriority w:val="59"/>
    <w:rsid w:val="004C0F5F"/>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0639184">
      <w:bodyDiv w:val="1"/>
      <w:marLeft w:val="0"/>
      <w:marRight w:val="0"/>
      <w:marTop w:val="0"/>
      <w:marBottom w:val="0"/>
      <w:divBdr>
        <w:top w:val="none" w:sz="0" w:space="0" w:color="auto"/>
        <w:left w:val="none" w:sz="0" w:space="0" w:color="auto"/>
        <w:bottom w:val="none" w:sz="0" w:space="0" w:color="auto"/>
        <w:right w:val="none" w:sz="0" w:space="0" w:color="auto"/>
      </w:divBdr>
    </w:div>
    <w:div w:id="1416053032">
      <w:bodyDiv w:val="1"/>
      <w:marLeft w:val="0"/>
      <w:marRight w:val="0"/>
      <w:marTop w:val="0"/>
      <w:marBottom w:val="0"/>
      <w:divBdr>
        <w:top w:val="none" w:sz="0" w:space="0" w:color="auto"/>
        <w:left w:val="none" w:sz="0" w:space="0" w:color="auto"/>
        <w:bottom w:val="none" w:sz="0" w:space="0" w:color="auto"/>
        <w:right w:val="none" w:sz="0" w:space="0" w:color="auto"/>
      </w:divBdr>
    </w:div>
    <w:div w:id="164543188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1307</Words>
  <Characters>7456</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Journal of Visualized Experiments</Company>
  <LinksUpToDate>false</LinksUpToDate>
  <CharactersWithSpaces>8746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 Kolski-Andreaco</dc:creator>
  <cp:lastModifiedBy>Dennis McGonagle</cp:lastModifiedBy>
  <cp:revision>2</cp:revision>
  <dcterms:created xsi:type="dcterms:W3CDTF">2015-04-21T15:43:00Z</dcterms:created>
  <dcterms:modified xsi:type="dcterms:W3CDTF">2015-04-21T15:43:00Z</dcterms:modified>
</cp:coreProperties>
</file>