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E14817" w:rsidRDefault="0093131F" w:rsidP="00D70383">
      <w:pPr>
        <w:spacing w:after="0"/>
        <w:rPr>
          <w:rFonts w:ascii="Times New Roman" w:hAnsi="Times New Roman" w:cs="Times New Roman"/>
          <w:sz w:val="28"/>
        </w:rPr>
      </w:pPr>
      <w:r w:rsidRPr="00E14817">
        <w:rPr>
          <w:rFonts w:ascii="Times New Roman" w:hAnsi="Times New Roman" w:cs="Times New Roman"/>
          <w:b/>
          <w:sz w:val="28"/>
        </w:rPr>
        <w:t>PI:</w:t>
      </w:r>
      <w:r w:rsidRPr="00E14817">
        <w:rPr>
          <w:rFonts w:ascii="Times New Roman" w:hAnsi="Times New Roman" w:cs="Times New Roman"/>
        </w:rPr>
        <w:t xml:space="preserve"> Jonathan </w:t>
      </w:r>
      <w:proofErr w:type="spellStart"/>
      <w:r w:rsidRPr="00E14817">
        <w:rPr>
          <w:rFonts w:ascii="Times New Roman" w:hAnsi="Times New Roman" w:cs="Times New Roman"/>
        </w:rPr>
        <w:t>Flombaum</w:t>
      </w:r>
      <w:proofErr w:type="spellEnd"/>
    </w:p>
    <w:p w14:paraId="46B95515" w14:textId="56AACB02" w:rsidR="000331A6" w:rsidRPr="00E14817" w:rsidRDefault="007A3110" w:rsidP="00E14817">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9E2CEC">
        <w:rPr>
          <w:rFonts w:ascii="Times New Roman" w:hAnsi="Times New Roman" w:cs="Times New Roman"/>
          <w:b/>
          <w:sz w:val="28"/>
        </w:rPr>
        <w:t>:</w:t>
      </w:r>
      <w:r w:rsidR="000331A6" w:rsidRPr="004F06C2">
        <w:rPr>
          <w:rFonts w:ascii="Times New Roman" w:hAnsi="Times New Roman" w:cs="Times New Roman"/>
        </w:rPr>
        <w:t xml:space="preserve"> </w:t>
      </w:r>
      <w:r w:rsidR="00E34DBA" w:rsidRPr="00E14817">
        <w:rPr>
          <w:rFonts w:ascii="Times New Roman" w:hAnsi="Times New Roman" w:cs="Times New Roman"/>
        </w:rPr>
        <w:t>Multiple Object Tracking</w:t>
      </w:r>
    </w:p>
    <w:p w14:paraId="284BC924" w14:textId="77777777" w:rsidR="00D70383" w:rsidRDefault="00D70383" w:rsidP="00D70383">
      <w:pPr>
        <w:spacing w:after="0"/>
        <w:rPr>
          <w:rFonts w:ascii="Times New Roman" w:hAnsi="Times New Roman" w:cs="Times New Roman"/>
          <w:b/>
          <w:sz w:val="28"/>
          <w:szCs w:val="28"/>
        </w:rPr>
      </w:pPr>
    </w:p>
    <w:p w14:paraId="1F877ED6" w14:textId="713ADEBF" w:rsidR="00181BE1" w:rsidRPr="004F06C2"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4F06C2">
        <w:rPr>
          <w:rFonts w:ascii="Times New Roman" w:hAnsi="Times New Roman" w:cs="Times New Roman"/>
          <w:b/>
        </w:rPr>
        <w:t xml:space="preserve"> </w:t>
      </w:r>
    </w:p>
    <w:p w14:paraId="2D245E93" w14:textId="1AF6D9F0" w:rsidR="00E34DBA" w:rsidRDefault="00E34DBA" w:rsidP="00D70383">
      <w:pPr>
        <w:spacing w:after="0"/>
        <w:rPr>
          <w:rFonts w:ascii="Times New Roman" w:hAnsi="Times New Roman" w:cs="Times New Roman"/>
        </w:rPr>
      </w:pPr>
      <w:r>
        <w:rPr>
          <w:rFonts w:ascii="Times New Roman" w:hAnsi="Times New Roman" w:cs="Times New Roman"/>
        </w:rPr>
        <w:t>In a staggeringly complex and engaging world</w:t>
      </w:r>
      <w:r w:rsidR="00526C41">
        <w:rPr>
          <w:rFonts w:ascii="Times New Roman" w:hAnsi="Times New Roman" w:cs="Times New Roman"/>
        </w:rPr>
        <w:t>,</w:t>
      </w:r>
      <w:r>
        <w:rPr>
          <w:rFonts w:ascii="Times New Roman" w:hAnsi="Times New Roman" w:cs="Times New Roman"/>
        </w:rPr>
        <w:t xml:space="preserve"> it is crucial to selectively process some stimuli at the expense of others. </w:t>
      </w:r>
      <w:r w:rsidR="00263029">
        <w:rPr>
          <w:rFonts w:ascii="Times New Roman" w:hAnsi="Times New Roman" w:cs="Times New Roman"/>
        </w:rPr>
        <w:t>Experimental psychologists call this ability</w:t>
      </w:r>
      <w:r w:rsidR="00526C41">
        <w:rPr>
          <w:rFonts w:ascii="Times New Roman" w:hAnsi="Times New Roman" w:cs="Times New Roman"/>
        </w:rPr>
        <w:t>,</w:t>
      </w:r>
      <w:r w:rsidR="00263029">
        <w:rPr>
          <w:rFonts w:ascii="Times New Roman" w:hAnsi="Times New Roman" w:cs="Times New Roman"/>
        </w:rPr>
        <w:t xml:space="preserve"> </w:t>
      </w:r>
      <w:r w:rsidR="00526C41">
        <w:rPr>
          <w:rFonts w:ascii="Times New Roman" w:hAnsi="Times New Roman" w:cs="Times New Roman"/>
        </w:rPr>
        <w:t>“</w:t>
      </w:r>
      <w:r w:rsidR="00263029">
        <w:rPr>
          <w:rFonts w:ascii="Times New Roman" w:hAnsi="Times New Roman" w:cs="Times New Roman"/>
        </w:rPr>
        <w:t>attention</w:t>
      </w:r>
      <w:r>
        <w:rPr>
          <w:rFonts w:ascii="Times New Roman" w:hAnsi="Times New Roman" w:cs="Times New Roman"/>
        </w:rPr>
        <w:t>.</w:t>
      </w:r>
      <w:r w:rsidR="00526C41">
        <w:rPr>
          <w:rFonts w:ascii="Times New Roman" w:hAnsi="Times New Roman" w:cs="Times New Roman"/>
        </w:rPr>
        <w:t>”</w:t>
      </w:r>
      <w:r>
        <w:rPr>
          <w:rFonts w:ascii="Times New Roman" w:hAnsi="Times New Roman" w:cs="Times New Roman"/>
        </w:rPr>
        <w:t xml:space="preserve"> </w:t>
      </w:r>
      <w:r w:rsidR="00526C41">
        <w:rPr>
          <w:rFonts w:ascii="Times New Roman" w:hAnsi="Times New Roman" w:cs="Times New Roman"/>
        </w:rPr>
        <w:t>Specifically, v</w:t>
      </w:r>
      <w:r w:rsidR="004C6C32">
        <w:rPr>
          <w:rFonts w:ascii="Times New Roman" w:hAnsi="Times New Roman" w:cs="Times New Roman"/>
        </w:rPr>
        <w:t>isual attention</w:t>
      </w:r>
      <w:r w:rsidR="00526C41">
        <w:rPr>
          <w:rFonts w:ascii="Times New Roman" w:hAnsi="Times New Roman" w:cs="Times New Roman"/>
        </w:rPr>
        <w:t xml:space="preserve"> </w:t>
      </w:r>
      <w:r>
        <w:rPr>
          <w:rFonts w:ascii="Times New Roman" w:hAnsi="Times New Roman" w:cs="Times New Roman"/>
        </w:rPr>
        <w:t xml:space="preserve">refers to the ability to selectively process aspects of a visual scene. </w:t>
      </w:r>
    </w:p>
    <w:p w14:paraId="11CAFF4F" w14:textId="77777777" w:rsidR="00E34DBA" w:rsidRDefault="00E34DBA" w:rsidP="00D70383">
      <w:pPr>
        <w:spacing w:after="0"/>
        <w:rPr>
          <w:rFonts w:ascii="Times New Roman" w:hAnsi="Times New Roman" w:cs="Times New Roman"/>
        </w:rPr>
      </w:pPr>
    </w:p>
    <w:p w14:paraId="36A1E88B" w14:textId="293091A3" w:rsidR="00E34DBA" w:rsidRDefault="00E34DBA" w:rsidP="00D70383">
      <w:pPr>
        <w:spacing w:after="0"/>
        <w:rPr>
          <w:rFonts w:ascii="Times New Roman" w:hAnsi="Times New Roman" w:cs="Times New Roman"/>
        </w:rPr>
      </w:pPr>
      <w:r>
        <w:rPr>
          <w:rFonts w:ascii="Times New Roman" w:hAnsi="Times New Roman" w:cs="Times New Roman"/>
        </w:rPr>
        <w:t xml:space="preserve">Many paradigms used to study visual attention involve brief, </w:t>
      </w:r>
      <w:r w:rsidR="000814D2">
        <w:rPr>
          <w:rFonts w:ascii="Times New Roman" w:hAnsi="Times New Roman" w:cs="Times New Roman"/>
        </w:rPr>
        <w:t>punctuated</w:t>
      </w:r>
      <w:r>
        <w:rPr>
          <w:rFonts w:ascii="Times New Roman" w:hAnsi="Times New Roman" w:cs="Times New Roman"/>
        </w:rPr>
        <w:t>,</w:t>
      </w:r>
      <w:r w:rsidR="000814D2">
        <w:rPr>
          <w:rFonts w:ascii="Times New Roman" w:hAnsi="Times New Roman" w:cs="Times New Roman"/>
        </w:rPr>
        <w:t xml:space="preserve"> and</w:t>
      </w:r>
      <w:r>
        <w:rPr>
          <w:rFonts w:ascii="Times New Roman" w:hAnsi="Times New Roman" w:cs="Times New Roman"/>
        </w:rPr>
        <w:t xml:space="preserve"> repeated trials (as do many paradigms in experimental psychology, broadly). However, everyday situations often place sustained demands on attention, as opposed to requiring </w:t>
      </w:r>
      <w:r w:rsidR="00263029">
        <w:rPr>
          <w:rFonts w:ascii="Times New Roman" w:hAnsi="Times New Roman" w:cs="Times New Roman"/>
        </w:rPr>
        <w:t xml:space="preserve">only </w:t>
      </w:r>
      <w:r>
        <w:rPr>
          <w:rFonts w:ascii="Times New Roman" w:hAnsi="Times New Roman" w:cs="Times New Roman"/>
        </w:rPr>
        <w:t xml:space="preserve">brief focus. </w:t>
      </w:r>
      <w:r w:rsidR="000814D2">
        <w:rPr>
          <w:rFonts w:ascii="Times New Roman" w:hAnsi="Times New Roman" w:cs="Times New Roman"/>
        </w:rPr>
        <w:t>For example</w:t>
      </w:r>
      <w:r>
        <w:rPr>
          <w:rFonts w:ascii="Times New Roman" w:hAnsi="Times New Roman" w:cs="Times New Roman"/>
        </w:rPr>
        <w:t xml:space="preserve">, </w:t>
      </w:r>
      <w:r w:rsidR="000814D2">
        <w:rPr>
          <w:rFonts w:ascii="Times New Roman" w:hAnsi="Times New Roman" w:cs="Times New Roman"/>
        </w:rPr>
        <w:t xml:space="preserve">compare </w:t>
      </w:r>
      <w:r>
        <w:rPr>
          <w:rFonts w:ascii="Times New Roman" w:hAnsi="Times New Roman" w:cs="Times New Roman"/>
        </w:rPr>
        <w:t>driving through busy city streets</w:t>
      </w:r>
      <w:r w:rsidR="00F55489">
        <w:rPr>
          <w:rFonts w:ascii="Times New Roman" w:hAnsi="Times New Roman" w:cs="Times New Roman"/>
        </w:rPr>
        <w:t xml:space="preserve">, </w:t>
      </w:r>
      <w:r>
        <w:rPr>
          <w:rFonts w:ascii="Times New Roman" w:hAnsi="Times New Roman" w:cs="Times New Roman"/>
        </w:rPr>
        <w:t>which demands sustained attention</w:t>
      </w:r>
      <w:r w:rsidR="000814D2">
        <w:rPr>
          <w:rFonts w:ascii="Times New Roman" w:hAnsi="Times New Roman" w:cs="Times New Roman"/>
        </w:rPr>
        <w:t xml:space="preserve">, </w:t>
      </w:r>
      <w:r>
        <w:rPr>
          <w:rFonts w:ascii="Times New Roman" w:hAnsi="Times New Roman" w:cs="Times New Roman"/>
        </w:rPr>
        <w:t>with crossing a busy street</w:t>
      </w:r>
      <w:r w:rsidR="000814D2">
        <w:rPr>
          <w:rFonts w:ascii="Times New Roman" w:hAnsi="Times New Roman" w:cs="Times New Roman"/>
        </w:rPr>
        <w:t>,</w:t>
      </w:r>
      <w:r w:rsidR="00F55489">
        <w:rPr>
          <w:rFonts w:ascii="Times New Roman" w:hAnsi="Times New Roman" w:cs="Times New Roman"/>
        </w:rPr>
        <w:t xml:space="preserve"> </w:t>
      </w:r>
      <w:r>
        <w:rPr>
          <w:rFonts w:ascii="Times New Roman" w:hAnsi="Times New Roman" w:cs="Times New Roman"/>
        </w:rPr>
        <w:t>which demands just a few moments of caution.</w:t>
      </w:r>
      <w:r w:rsidR="00263029">
        <w:rPr>
          <w:rFonts w:ascii="Times New Roman" w:hAnsi="Times New Roman" w:cs="Times New Roman"/>
        </w:rPr>
        <w:t xml:space="preserve"> To investigate sustained visual attention, experimental psychologists </w:t>
      </w:r>
      <w:r w:rsidR="00526C41">
        <w:rPr>
          <w:rFonts w:ascii="Times New Roman" w:hAnsi="Times New Roman" w:cs="Times New Roman"/>
        </w:rPr>
        <w:t>typically</w:t>
      </w:r>
      <w:r w:rsidR="00263029">
        <w:rPr>
          <w:rFonts w:ascii="Times New Roman" w:hAnsi="Times New Roman" w:cs="Times New Roman"/>
        </w:rPr>
        <w:t xml:space="preserve"> rely on a paradigm called multiple object tracking.</w:t>
      </w:r>
    </w:p>
    <w:p w14:paraId="3051A9E5" w14:textId="77777777" w:rsidR="00E34DBA" w:rsidRDefault="00E34DBA" w:rsidP="00D70383">
      <w:pPr>
        <w:spacing w:after="0"/>
        <w:rPr>
          <w:rFonts w:ascii="Times New Roman" w:hAnsi="Times New Roman" w:cs="Times New Roman"/>
        </w:rPr>
      </w:pPr>
    </w:p>
    <w:p w14:paraId="1AA83E03" w14:textId="66E667E8" w:rsidR="007A3110" w:rsidRPr="004F06C2" w:rsidRDefault="007A3110" w:rsidP="00D70383">
      <w:pPr>
        <w:spacing w:after="0"/>
        <w:rPr>
          <w:rFonts w:ascii="Times New Roman" w:hAnsi="Times New Roman" w:cs="Times New Roman"/>
        </w:rPr>
      </w:pPr>
      <w:r w:rsidRPr="004F06C2">
        <w:rPr>
          <w:rFonts w:ascii="Times New Roman" w:hAnsi="Times New Roman" w:cs="Times New Roman"/>
        </w:rPr>
        <w:t>This video demonstrate</w:t>
      </w:r>
      <w:r w:rsidR="000814D2">
        <w:rPr>
          <w:rFonts w:ascii="Times New Roman" w:hAnsi="Times New Roman" w:cs="Times New Roman"/>
        </w:rPr>
        <w:t>s</w:t>
      </w:r>
      <w:r w:rsidRPr="004F06C2">
        <w:rPr>
          <w:rFonts w:ascii="Times New Roman" w:hAnsi="Times New Roman" w:cs="Times New Roman"/>
        </w:rPr>
        <w:t xml:space="preserve"> </w:t>
      </w:r>
      <w:r w:rsidR="00323866" w:rsidRPr="004F06C2">
        <w:rPr>
          <w:rFonts w:ascii="Times New Roman" w:hAnsi="Times New Roman" w:cs="Times New Roman"/>
        </w:rPr>
        <w:t xml:space="preserve">standard procedures for investigating </w:t>
      </w:r>
      <w:r w:rsidR="00263029">
        <w:rPr>
          <w:rFonts w:ascii="Times New Roman" w:hAnsi="Times New Roman" w:cs="Times New Roman"/>
        </w:rPr>
        <w:t>sustained visual attention through multiple object tracking.</w:t>
      </w:r>
    </w:p>
    <w:p w14:paraId="7E7036E0" w14:textId="77777777" w:rsidR="00D70383" w:rsidRDefault="00D70383" w:rsidP="00D70383">
      <w:pPr>
        <w:spacing w:after="0"/>
        <w:rPr>
          <w:rFonts w:ascii="Times New Roman" w:hAnsi="Times New Roman" w:cs="Times New Roman"/>
          <w:b/>
          <w:sz w:val="28"/>
        </w:rPr>
      </w:pPr>
    </w:p>
    <w:p w14:paraId="0B84EFB7" w14:textId="77777777"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021FF67E" w:rsidR="008376E1" w:rsidRPr="00E14817" w:rsidRDefault="00ED2850" w:rsidP="00D70383">
      <w:pPr>
        <w:pStyle w:val="ListParagraph"/>
        <w:widowControl w:val="0"/>
        <w:numPr>
          <w:ilvl w:val="0"/>
          <w:numId w:val="1"/>
        </w:numPr>
        <w:autoSpaceDE w:val="0"/>
        <w:autoSpaceDN w:val="0"/>
        <w:adjustRightInd w:val="0"/>
        <w:spacing w:after="0"/>
        <w:rPr>
          <w:rFonts w:ascii="Times New Roman" w:hAnsi="Times New Roman"/>
          <w:lang w:val="en-GB"/>
        </w:rPr>
      </w:pPr>
      <w:r w:rsidRPr="00E14817">
        <w:rPr>
          <w:rFonts w:ascii="Times New Roman" w:hAnsi="Times New Roman"/>
          <w:lang w:val="en-GB"/>
        </w:rPr>
        <w:t>Stimulus design</w:t>
      </w:r>
      <w:r w:rsidR="00F55489" w:rsidRPr="00E14817">
        <w:rPr>
          <w:rFonts w:ascii="Times New Roman" w:hAnsi="Times New Roman"/>
          <w:lang w:val="en-GB"/>
        </w:rPr>
        <w:t xml:space="preserve"> </w:t>
      </w:r>
      <w:commentRangeStart w:id="0"/>
      <w:r w:rsidR="00F55489" w:rsidRPr="00E14817">
        <w:rPr>
          <w:rFonts w:ascii="Times New Roman" w:hAnsi="Times New Roman"/>
          <w:lang w:val="en-GB"/>
        </w:rPr>
        <w:t>(</w:t>
      </w:r>
      <w:commentRangeStart w:id="1"/>
      <w:r w:rsidR="00F55489" w:rsidRPr="009E2CEC">
        <w:rPr>
          <w:rFonts w:ascii="Times New Roman" w:hAnsi="Times New Roman"/>
          <w:b/>
          <w:lang w:val="en-GB"/>
        </w:rPr>
        <w:t>Figure 1</w:t>
      </w:r>
      <w:r w:rsidR="00F55489" w:rsidRPr="00E14817">
        <w:rPr>
          <w:rFonts w:ascii="Times New Roman" w:hAnsi="Times New Roman"/>
          <w:lang w:val="en-GB"/>
        </w:rPr>
        <w:t>)</w:t>
      </w:r>
      <w:commentRangeEnd w:id="0"/>
      <w:r w:rsidR="00F55489" w:rsidRPr="009E2CEC">
        <w:rPr>
          <w:rStyle w:val="CommentReference"/>
        </w:rPr>
        <w:commentReference w:id="0"/>
      </w:r>
      <w:commentRangeEnd w:id="1"/>
      <w:r w:rsidR="00526C41">
        <w:rPr>
          <w:rFonts w:ascii="Times New Roman" w:hAnsi="Times New Roman"/>
          <w:lang w:val="en-GB"/>
        </w:rPr>
        <w:t>.</w:t>
      </w:r>
      <w:r w:rsidR="00F24702" w:rsidRPr="009E2CEC">
        <w:rPr>
          <w:rStyle w:val="CommentReference"/>
        </w:rPr>
        <w:commentReference w:id="1"/>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6DA1C89B" w14:textId="321648AE" w:rsidR="00A24CFD" w:rsidRDefault="00533C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The basic design of a multiple object tracking (MOT) trial is relatively straightforward</w:t>
      </w:r>
      <w:r w:rsidR="00344DCF">
        <w:rPr>
          <w:rFonts w:ascii="Times New Roman" w:hAnsi="Times New Roman"/>
          <w:lang w:val="en-GB"/>
        </w:rPr>
        <w:t>: b</w:t>
      </w:r>
      <w:r>
        <w:rPr>
          <w:rFonts w:ascii="Times New Roman" w:hAnsi="Times New Roman"/>
          <w:lang w:val="en-GB"/>
        </w:rPr>
        <w:t>egin</w:t>
      </w:r>
      <w:r w:rsidR="00344DCF">
        <w:rPr>
          <w:rFonts w:ascii="Times New Roman" w:hAnsi="Times New Roman"/>
          <w:lang w:val="en-GB"/>
        </w:rPr>
        <w:t xml:space="preserve"> the trial</w:t>
      </w:r>
      <w:r>
        <w:rPr>
          <w:rFonts w:ascii="Times New Roman" w:hAnsi="Times New Roman"/>
          <w:lang w:val="en-GB"/>
        </w:rPr>
        <w:t xml:space="preserve"> with </w:t>
      </w:r>
      <w:r w:rsidR="00344DCF">
        <w:rPr>
          <w:rFonts w:ascii="Times New Roman" w:hAnsi="Times New Roman"/>
          <w:lang w:val="en-GB"/>
        </w:rPr>
        <w:t>a</w:t>
      </w:r>
      <w:r>
        <w:rPr>
          <w:rFonts w:ascii="Times New Roman" w:hAnsi="Times New Roman"/>
          <w:lang w:val="en-GB"/>
        </w:rPr>
        <w:t xml:space="preserve"> number of </w:t>
      </w:r>
      <w:r w:rsidRPr="003C6B30">
        <w:rPr>
          <w:rFonts w:ascii="Times New Roman" w:hAnsi="Times New Roman"/>
          <w:lang w:val="en-GB"/>
        </w:rPr>
        <w:t>identical</w:t>
      </w:r>
      <w:r>
        <w:rPr>
          <w:rFonts w:ascii="Times New Roman" w:hAnsi="Times New Roman"/>
          <w:lang w:val="en-GB"/>
        </w:rPr>
        <w:t xml:space="preserve"> objects </w:t>
      </w:r>
      <w:r w:rsidR="00344DCF">
        <w:rPr>
          <w:rFonts w:ascii="Times New Roman" w:hAnsi="Times New Roman"/>
          <w:lang w:val="en-GB"/>
        </w:rPr>
        <w:t xml:space="preserve">(such as blue discs) </w:t>
      </w:r>
      <w:r>
        <w:rPr>
          <w:rFonts w:ascii="Times New Roman" w:hAnsi="Times New Roman"/>
          <w:lang w:val="en-GB"/>
        </w:rPr>
        <w:t xml:space="preserve">in a display. </w:t>
      </w:r>
      <w:r w:rsidR="00344DCF">
        <w:rPr>
          <w:rFonts w:ascii="Times New Roman" w:hAnsi="Times New Roman"/>
          <w:lang w:val="en-GB"/>
        </w:rPr>
        <w:t>For the t</w:t>
      </w:r>
      <w:r>
        <w:rPr>
          <w:rFonts w:ascii="Times New Roman" w:hAnsi="Times New Roman"/>
          <w:lang w:val="en-GB"/>
        </w:rPr>
        <w:t>ypical trial</w:t>
      </w:r>
      <w:r w:rsidR="00344DCF">
        <w:rPr>
          <w:rFonts w:ascii="Times New Roman" w:hAnsi="Times New Roman"/>
          <w:lang w:val="en-GB"/>
        </w:rPr>
        <w:t>,</w:t>
      </w:r>
      <w:r>
        <w:rPr>
          <w:rFonts w:ascii="Times New Roman" w:hAnsi="Times New Roman"/>
          <w:lang w:val="en-GB"/>
        </w:rPr>
        <w:t xml:space="preserve"> include </w:t>
      </w:r>
      <w:r w:rsidR="00344DCF">
        <w:rPr>
          <w:rFonts w:ascii="Times New Roman" w:hAnsi="Times New Roman"/>
          <w:lang w:val="en-GB"/>
        </w:rPr>
        <w:t>8</w:t>
      </w:r>
      <w:r>
        <w:rPr>
          <w:rFonts w:ascii="Times New Roman" w:hAnsi="Times New Roman"/>
          <w:lang w:val="en-GB"/>
        </w:rPr>
        <w:t xml:space="preserve"> discs in total, but varying the number is a crucial manipulation. </w:t>
      </w:r>
    </w:p>
    <w:p w14:paraId="580F055C" w14:textId="77777777" w:rsidR="002118F3" w:rsidRDefault="002118F3" w:rsidP="002118F3">
      <w:pPr>
        <w:pStyle w:val="ListParagraph"/>
        <w:widowControl w:val="0"/>
        <w:autoSpaceDE w:val="0"/>
        <w:autoSpaceDN w:val="0"/>
        <w:adjustRightInd w:val="0"/>
        <w:spacing w:after="0"/>
        <w:ind w:left="1440"/>
        <w:rPr>
          <w:rFonts w:ascii="Times New Roman" w:hAnsi="Times New Roman"/>
          <w:lang w:val="en-GB"/>
        </w:rPr>
      </w:pPr>
    </w:p>
    <w:p w14:paraId="7DD205DC" w14:textId="3E636142" w:rsidR="00533C89" w:rsidRDefault="00344DC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Randomly select</w:t>
      </w:r>
      <w:r w:rsidR="00533C89">
        <w:rPr>
          <w:rFonts w:ascii="Times New Roman" w:hAnsi="Times New Roman"/>
          <w:lang w:val="en-GB"/>
        </w:rPr>
        <w:t xml:space="preserve"> half of the discs </w:t>
      </w:r>
      <w:r>
        <w:rPr>
          <w:rFonts w:ascii="Times New Roman" w:hAnsi="Times New Roman"/>
          <w:lang w:val="en-GB"/>
        </w:rPr>
        <w:t xml:space="preserve">to </w:t>
      </w:r>
      <w:r w:rsidR="008B3456">
        <w:rPr>
          <w:rFonts w:ascii="Times New Roman" w:hAnsi="Times New Roman"/>
          <w:lang w:val="en-GB"/>
        </w:rPr>
        <w:t>turn yellow</w:t>
      </w:r>
      <w:r w:rsidR="00533C89">
        <w:rPr>
          <w:rFonts w:ascii="Times New Roman" w:hAnsi="Times New Roman"/>
          <w:lang w:val="en-GB"/>
        </w:rPr>
        <w:t xml:space="preserve">. </w:t>
      </w:r>
      <w:r w:rsidR="008B3456">
        <w:rPr>
          <w:rFonts w:ascii="Times New Roman" w:hAnsi="Times New Roman"/>
          <w:lang w:val="en-GB"/>
        </w:rPr>
        <w:t>Turning yellow</w:t>
      </w:r>
      <w:r w:rsidR="00533C89">
        <w:rPr>
          <w:rFonts w:ascii="Times New Roman" w:hAnsi="Times New Roman"/>
          <w:lang w:val="en-GB"/>
        </w:rPr>
        <w:t xml:space="preserve"> indicates to the participant which discs are the targets. </w:t>
      </w:r>
    </w:p>
    <w:p w14:paraId="5DE4FAD6" w14:textId="77777777" w:rsidR="002118F3" w:rsidRPr="002118F3" w:rsidRDefault="002118F3" w:rsidP="002118F3">
      <w:pPr>
        <w:pStyle w:val="ListParagraph"/>
        <w:rPr>
          <w:rFonts w:ascii="Times New Roman" w:hAnsi="Times New Roman"/>
          <w:lang w:val="en-GB"/>
        </w:rPr>
      </w:pPr>
    </w:p>
    <w:p w14:paraId="1B64D2B8" w14:textId="771DB491" w:rsidR="002118F3" w:rsidRDefault="005E2E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After they </w:t>
      </w:r>
      <w:r w:rsidR="000814D2">
        <w:rPr>
          <w:rFonts w:ascii="Times New Roman" w:hAnsi="Times New Roman"/>
          <w:lang w:val="en-GB"/>
        </w:rPr>
        <w:t xml:space="preserve">turn </w:t>
      </w:r>
      <w:r w:rsidR="008B3456">
        <w:rPr>
          <w:rFonts w:ascii="Times New Roman" w:hAnsi="Times New Roman"/>
          <w:lang w:val="en-GB"/>
        </w:rPr>
        <w:t>yellow</w:t>
      </w:r>
      <w:r>
        <w:rPr>
          <w:rFonts w:ascii="Times New Roman" w:hAnsi="Times New Roman"/>
          <w:lang w:val="en-GB"/>
        </w:rPr>
        <w:t xml:space="preserve">, </w:t>
      </w:r>
      <w:r w:rsidR="00344DCF">
        <w:rPr>
          <w:rFonts w:ascii="Times New Roman" w:hAnsi="Times New Roman"/>
          <w:lang w:val="en-GB"/>
        </w:rPr>
        <w:t xml:space="preserve">have </w:t>
      </w:r>
      <w:r>
        <w:rPr>
          <w:rFonts w:ascii="Times New Roman" w:hAnsi="Times New Roman"/>
          <w:lang w:val="en-GB"/>
        </w:rPr>
        <w:t>all the discs</w:t>
      </w:r>
      <w:r w:rsidR="008B3456">
        <w:rPr>
          <w:rFonts w:ascii="Times New Roman" w:hAnsi="Times New Roman"/>
          <w:lang w:val="en-GB"/>
        </w:rPr>
        <w:t xml:space="preserve"> </w:t>
      </w:r>
      <w:r w:rsidR="00344DCF">
        <w:rPr>
          <w:rFonts w:ascii="Times New Roman" w:hAnsi="Times New Roman"/>
          <w:lang w:val="en-GB"/>
        </w:rPr>
        <w:t>become an</w:t>
      </w:r>
      <w:r w:rsidR="008B3456">
        <w:rPr>
          <w:rFonts w:ascii="Times New Roman" w:hAnsi="Times New Roman"/>
          <w:lang w:val="en-GB"/>
        </w:rPr>
        <w:t xml:space="preserve"> identical</w:t>
      </w:r>
      <w:r w:rsidR="00344DCF">
        <w:rPr>
          <w:rFonts w:ascii="Times New Roman" w:hAnsi="Times New Roman"/>
          <w:lang w:val="en-GB"/>
        </w:rPr>
        <w:t xml:space="preserve"> blue </w:t>
      </w:r>
      <w:proofErr w:type="spellStart"/>
      <w:r w:rsidR="000814D2">
        <w:rPr>
          <w:rFonts w:ascii="Times New Roman" w:hAnsi="Times New Roman"/>
          <w:lang w:val="en-GB"/>
        </w:rPr>
        <w:t>color</w:t>
      </w:r>
      <w:proofErr w:type="spellEnd"/>
      <w:r w:rsidR="008B3456">
        <w:rPr>
          <w:rFonts w:ascii="Times New Roman" w:hAnsi="Times New Roman"/>
          <w:lang w:val="en-GB"/>
        </w:rPr>
        <w:t xml:space="preserve"> again, and </w:t>
      </w:r>
      <w:r w:rsidR="00344DCF">
        <w:rPr>
          <w:rFonts w:ascii="Times New Roman" w:hAnsi="Times New Roman"/>
          <w:lang w:val="en-GB"/>
        </w:rPr>
        <w:t xml:space="preserve">move </w:t>
      </w:r>
      <w:r w:rsidR="008B3456">
        <w:rPr>
          <w:rFonts w:ascii="Times New Roman" w:hAnsi="Times New Roman"/>
          <w:lang w:val="en-GB"/>
        </w:rPr>
        <w:t>all</w:t>
      </w:r>
      <w:r>
        <w:rPr>
          <w:rFonts w:ascii="Times New Roman" w:hAnsi="Times New Roman"/>
          <w:lang w:val="en-GB"/>
        </w:rPr>
        <w:t>,</w:t>
      </w:r>
      <w:r w:rsidR="005B15EB">
        <w:rPr>
          <w:rFonts w:ascii="Times New Roman" w:hAnsi="Times New Roman"/>
          <w:lang w:val="en-GB"/>
        </w:rPr>
        <w:t xml:space="preserve"> </w:t>
      </w:r>
      <w:r>
        <w:rPr>
          <w:rFonts w:ascii="Times New Roman" w:hAnsi="Times New Roman"/>
          <w:lang w:val="en-GB"/>
        </w:rPr>
        <w:t>including the non</w:t>
      </w:r>
      <w:r w:rsidR="00344DCF">
        <w:rPr>
          <w:rFonts w:ascii="Times New Roman" w:hAnsi="Times New Roman"/>
          <w:lang w:val="en-GB"/>
        </w:rPr>
        <w:t>-</w:t>
      </w:r>
      <w:r>
        <w:rPr>
          <w:rFonts w:ascii="Times New Roman" w:hAnsi="Times New Roman"/>
          <w:lang w:val="en-GB"/>
        </w:rPr>
        <w:t>targets, a</w:t>
      </w:r>
      <w:r w:rsidR="00344DCF">
        <w:rPr>
          <w:rFonts w:ascii="Times New Roman" w:hAnsi="Times New Roman"/>
          <w:lang w:val="en-GB"/>
        </w:rPr>
        <w:t>round</w:t>
      </w:r>
      <w:r>
        <w:rPr>
          <w:rFonts w:ascii="Times New Roman" w:hAnsi="Times New Roman"/>
          <w:lang w:val="en-GB"/>
        </w:rPr>
        <w:t xml:space="preserve"> the display randomly for about </w:t>
      </w:r>
      <w:r w:rsidR="00344DCF">
        <w:rPr>
          <w:rFonts w:ascii="Times New Roman" w:hAnsi="Times New Roman"/>
          <w:lang w:val="en-GB"/>
        </w:rPr>
        <w:t>10 sec</w:t>
      </w:r>
      <w:r>
        <w:rPr>
          <w:rFonts w:ascii="Times New Roman" w:hAnsi="Times New Roman"/>
          <w:lang w:val="en-GB"/>
        </w:rPr>
        <w:t>.</w:t>
      </w:r>
    </w:p>
    <w:p w14:paraId="1511ABC7" w14:textId="77777777" w:rsidR="002118F3" w:rsidRPr="002118F3" w:rsidRDefault="002118F3" w:rsidP="002118F3">
      <w:pPr>
        <w:pStyle w:val="ListParagraph"/>
        <w:rPr>
          <w:rFonts w:ascii="Times New Roman" w:hAnsi="Times New Roman"/>
          <w:lang w:val="en-GB"/>
        </w:rPr>
      </w:pPr>
    </w:p>
    <w:p w14:paraId="65240982" w14:textId="4A96979C" w:rsidR="005E2E89" w:rsidRDefault="00344DC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Instruct t</w:t>
      </w:r>
      <w:r w:rsidR="005E2E89">
        <w:rPr>
          <w:rFonts w:ascii="Times New Roman" w:hAnsi="Times New Roman"/>
          <w:lang w:val="en-GB"/>
        </w:rPr>
        <w:t>he participant to mentally track the target discs.</w:t>
      </w:r>
    </w:p>
    <w:p w14:paraId="509A2D31" w14:textId="77777777" w:rsidR="002118F3" w:rsidRPr="002118F3" w:rsidRDefault="002118F3" w:rsidP="002118F3">
      <w:pPr>
        <w:pStyle w:val="ListParagraph"/>
        <w:rPr>
          <w:rFonts w:ascii="Times New Roman" w:hAnsi="Times New Roman"/>
          <w:lang w:val="en-GB"/>
        </w:rPr>
      </w:pPr>
    </w:p>
    <w:p w14:paraId="45FB988E" w14:textId="412C76C7" w:rsidR="005E2E89" w:rsidRDefault="005E2E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After the motion period is complete, </w:t>
      </w:r>
      <w:r w:rsidR="00344DCF">
        <w:rPr>
          <w:rFonts w:ascii="Times New Roman" w:hAnsi="Times New Roman"/>
          <w:lang w:val="en-GB"/>
        </w:rPr>
        <w:t xml:space="preserve">stop </w:t>
      </w:r>
      <w:r>
        <w:rPr>
          <w:rFonts w:ascii="Times New Roman" w:hAnsi="Times New Roman"/>
          <w:lang w:val="en-GB"/>
        </w:rPr>
        <w:t xml:space="preserve">all the discs </w:t>
      </w:r>
      <w:r w:rsidR="00344DCF">
        <w:rPr>
          <w:rFonts w:ascii="Times New Roman" w:hAnsi="Times New Roman"/>
          <w:lang w:val="en-GB"/>
        </w:rPr>
        <w:t xml:space="preserve">from </w:t>
      </w:r>
      <w:r>
        <w:rPr>
          <w:rFonts w:ascii="Times New Roman" w:hAnsi="Times New Roman"/>
          <w:lang w:val="en-GB"/>
        </w:rPr>
        <w:t xml:space="preserve">moving, and </w:t>
      </w:r>
      <w:r w:rsidR="00344DCF">
        <w:rPr>
          <w:rFonts w:ascii="Times New Roman" w:hAnsi="Times New Roman"/>
          <w:lang w:val="en-GB"/>
        </w:rPr>
        <w:t xml:space="preserve">tell </w:t>
      </w:r>
      <w:r>
        <w:rPr>
          <w:rFonts w:ascii="Times New Roman" w:hAnsi="Times New Roman"/>
          <w:lang w:val="en-GB"/>
        </w:rPr>
        <w:t>the participant</w:t>
      </w:r>
      <w:r w:rsidR="00344DCF">
        <w:rPr>
          <w:rFonts w:ascii="Times New Roman" w:hAnsi="Times New Roman"/>
          <w:lang w:val="en-GB"/>
        </w:rPr>
        <w:t xml:space="preserve"> to</w:t>
      </w:r>
      <w:r>
        <w:rPr>
          <w:rFonts w:ascii="Times New Roman" w:hAnsi="Times New Roman"/>
          <w:lang w:val="en-GB"/>
        </w:rPr>
        <w:t xml:space="preserve"> use the mouse to click once on each disc </w:t>
      </w:r>
      <w:r w:rsidR="003C6B30">
        <w:rPr>
          <w:rFonts w:ascii="Times New Roman" w:hAnsi="Times New Roman"/>
          <w:lang w:val="en-GB"/>
        </w:rPr>
        <w:t xml:space="preserve">they </w:t>
      </w:r>
      <w:r>
        <w:rPr>
          <w:rFonts w:ascii="Times New Roman" w:hAnsi="Times New Roman"/>
          <w:lang w:val="en-GB"/>
        </w:rPr>
        <w:t xml:space="preserve">believe is a target. </w:t>
      </w:r>
    </w:p>
    <w:p w14:paraId="60185CF2" w14:textId="0527ACD0" w:rsidR="005E2E89" w:rsidRPr="005E2E89" w:rsidDel="009E2CEC" w:rsidRDefault="005E2E89" w:rsidP="005E2E89">
      <w:pPr>
        <w:widowControl w:val="0"/>
        <w:autoSpaceDE w:val="0"/>
        <w:autoSpaceDN w:val="0"/>
        <w:adjustRightInd w:val="0"/>
        <w:spacing w:after="0"/>
        <w:rPr>
          <w:del w:id="2" w:author="Jacob Roundy" w:date="2015-03-11T16:25:00Z"/>
          <w:rFonts w:ascii="Times New Roman" w:hAnsi="Times New Roman"/>
          <w:lang w:val="en-GB"/>
        </w:rPr>
      </w:pPr>
    </w:p>
    <w:p w14:paraId="45DBF3DE" w14:textId="5C3E09D7" w:rsidR="00A24CFD" w:rsidRDefault="00A24CFD" w:rsidP="008B3456">
      <w:pPr>
        <w:widowControl w:val="0"/>
        <w:autoSpaceDE w:val="0"/>
        <w:autoSpaceDN w:val="0"/>
        <w:adjustRightInd w:val="0"/>
        <w:spacing w:after="0"/>
        <w:jc w:val="center"/>
        <w:rPr>
          <w:rFonts w:ascii="Times New Roman" w:hAnsi="Times New Roman"/>
          <w:lang w:val="en-GB"/>
        </w:rPr>
      </w:pPr>
    </w:p>
    <w:p w14:paraId="6A331BA4" w14:textId="5E1D545E" w:rsidR="004039A5" w:rsidRPr="00A24CFD" w:rsidDel="009E2CEC" w:rsidRDefault="004039A5" w:rsidP="00D70383">
      <w:pPr>
        <w:widowControl w:val="0"/>
        <w:autoSpaceDE w:val="0"/>
        <w:autoSpaceDN w:val="0"/>
        <w:adjustRightInd w:val="0"/>
        <w:spacing w:after="0"/>
        <w:rPr>
          <w:del w:id="3" w:author="Jacob Roundy" w:date="2015-03-11T16:25:00Z"/>
          <w:rFonts w:ascii="Times New Roman" w:hAnsi="Times New Roman"/>
          <w:lang w:val="en-GB"/>
        </w:rPr>
      </w:pPr>
    </w:p>
    <w:p w14:paraId="1BC2CC28" w14:textId="230ECD3A" w:rsidR="002575A2" w:rsidRPr="00E14817" w:rsidRDefault="00B33483" w:rsidP="00D70383">
      <w:pPr>
        <w:pStyle w:val="ListParagraph"/>
        <w:widowControl w:val="0"/>
        <w:numPr>
          <w:ilvl w:val="0"/>
          <w:numId w:val="1"/>
        </w:numPr>
        <w:autoSpaceDE w:val="0"/>
        <w:autoSpaceDN w:val="0"/>
        <w:adjustRightInd w:val="0"/>
        <w:spacing w:after="0"/>
        <w:rPr>
          <w:rFonts w:ascii="Times New Roman" w:hAnsi="Times New Roman"/>
          <w:lang w:val="en-GB"/>
        </w:rPr>
      </w:pPr>
      <w:r w:rsidRPr="00E14817">
        <w:rPr>
          <w:rFonts w:ascii="Times New Roman" w:hAnsi="Times New Roman"/>
          <w:lang w:val="en-GB"/>
        </w:rPr>
        <w:t>Procedure</w:t>
      </w:r>
      <w:ins w:id="4" w:author="Jacob Roundy" w:date="2015-03-12T10:20:00Z">
        <w:r w:rsidR="00344DCF">
          <w:rPr>
            <w:rFonts w:ascii="Times New Roman" w:hAnsi="Times New Roman"/>
            <w:lang w:val="en-GB"/>
          </w:rPr>
          <w:t>.</w:t>
        </w:r>
      </w:ins>
    </w:p>
    <w:p w14:paraId="3DFA6468" w14:textId="77777777" w:rsidR="002575A2" w:rsidRPr="00E14817" w:rsidRDefault="002575A2" w:rsidP="00D70383">
      <w:pPr>
        <w:widowControl w:val="0"/>
        <w:autoSpaceDE w:val="0"/>
        <w:autoSpaceDN w:val="0"/>
        <w:adjustRightInd w:val="0"/>
        <w:spacing w:after="0"/>
        <w:rPr>
          <w:rFonts w:ascii="Times New Roman" w:hAnsi="Times New Roman"/>
          <w:lang w:val="en-GB"/>
        </w:rPr>
      </w:pPr>
    </w:p>
    <w:p w14:paraId="2E6B061B" w14:textId="757CA848" w:rsidR="00A51CD2" w:rsidRDefault="001E6343" w:rsidP="00831B1E">
      <w:pPr>
        <w:pStyle w:val="ListParagraph"/>
        <w:widowControl w:val="0"/>
        <w:numPr>
          <w:ilvl w:val="1"/>
          <w:numId w:val="1"/>
        </w:numPr>
        <w:autoSpaceDE w:val="0"/>
        <w:autoSpaceDN w:val="0"/>
        <w:adjustRightInd w:val="0"/>
        <w:spacing w:after="0"/>
        <w:rPr>
          <w:ins w:id="5" w:author="Jonathan Flombaum" w:date="2015-01-20T14:08:00Z"/>
          <w:rFonts w:ascii="Times New Roman" w:hAnsi="Times New Roman"/>
          <w:lang w:val="en-GB"/>
        </w:rPr>
      </w:pPr>
      <w:commentRangeStart w:id="6"/>
      <w:del w:id="7" w:author="Jonathan Flombaum" w:date="2015-01-20T14:06:00Z">
        <w:r w:rsidDel="00A51CD2">
          <w:rPr>
            <w:rFonts w:ascii="Times New Roman" w:hAnsi="Times New Roman"/>
            <w:lang w:val="en-GB"/>
          </w:rPr>
          <w:lastRenderedPageBreak/>
          <w:delText>The above procedure is repeated using</w:delText>
        </w:r>
        <w:r w:rsidR="008B3456" w:rsidRPr="00831B1E" w:rsidDel="00A51CD2">
          <w:rPr>
            <w:rFonts w:ascii="Times New Roman" w:hAnsi="Times New Roman"/>
            <w:lang w:val="en-GB"/>
          </w:rPr>
          <w:delText xml:space="preserve"> several different tracking loads (number of targets a person is asked to track), for example, 2,</w:delText>
        </w:r>
        <w:r w:rsidR="002118F3" w:rsidDel="00A51CD2">
          <w:rPr>
            <w:rFonts w:ascii="Times New Roman" w:hAnsi="Times New Roman"/>
            <w:lang w:val="en-GB"/>
          </w:rPr>
          <w:delText xml:space="preserve"> </w:delText>
        </w:r>
        <w:r w:rsidR="008B3456" w:rsidRPr="00831B1E" w:rsidDel="00A51CD2">
          <w:rPr>
            <w:rFonts w:ascii="Times New Roman" w:hAnsi="Times New Roman"/>
            <w:lang w:val="en-GB"/>
          </w:rPr>
          <w:delText>3,</w:delText>
        </w:r>
        <w:r w:rsidR="002118F3" w:rsidDel="00A51CD2">
          <w:rPr>
            <w:rFonts w:ascii="Times New Roman" w:hAnsi="Times New Roman"/>
            <w:lang w:val="en-GB"/>
          </w:rPr>
          <w:delText xml:space="preserve"> </w:delText>
        </w:r>
        <w:r w:rsidR="008B3456" w:rsidRPr="00831B1E" w:rsidDel="00A51CD2">
          <w:rPr>
            <w:rFonts w:ascii="Times New Roman" w:hAnsi="Times New Roman"/>
            <w:lang w:val="en-GB"/>
          </w:rPr>
          <w:delText>4,</w:delText>
        </w:r>
        <w:r w:rsidR="002118F3" w:rsidDel="00A51CD2">
          <w:rPr>
            <w:rFonts w:ascii="Times New Roman" w:hAnsi="Times New Roman"/>
            <w:lang w:val="en-GB"/>
          </w:rPr>
          <w:delText xml:space="preserve"> </w:delText>
        </w:r>
        <w:r w:rsidR="008B3456" w:rsidRPr="00831B1E" w:rsidDel="00A51CD2">
          <w:rPr>
            <w:rFonts w:ascii="Times New Roman" w:hAnsi="Times New Roman"/>
            <w:lang w:val="en-GB"/>
          </w:rPr>
          <w:delText>5,</w:delText>
        </w:r>
        <w:r w:rsidR="002118F3" w:rsidDel="00A51CD2">
          <w:rPr>
            <w:rFonts w:ascii="Times New Roman" w:hAnsi="Times New Roman"/>
            <w:lang w:val="en-GB"/>
          </w:rPr>
          <w:delText xml:space="preserve"> </w:delText>
        </w:r>
        <w:r w:rsidR="008B3456" w:rsidRPr="00831B1E" w:rsidDel="00A51CD2">
          <w:rPr>
            <w:rFonts w:ascii="Times New Roman" w:hAnsi="Times New Roman"/>
            <w:lang w:val="en-GB"/>
          </w:rPr>
          <w:delText>6 and 7</w:delText>
        </w:r>
        <w:r w:rsidR="00C61692" w:rsidRPr="00831B1E" w:rsidDel="00A51CD2">
          <w:rPr>
            <w:rFonts w:ascii="Times New Roman" w:hAnsi="Times New Roman"/>
            <w:lang w:val="en-GB"/>
          </w:rPr>
          <w:delText xml:space="preserve"> (an</w:delText>
        </w:r>
        <w:r w:rsidR="002118F3" w:rsidDel="00A51CD2">
          <w:rPr>
            <w:rFonts w:ascii="Times New Roman" w:hAnsi="Times New Roman"/>
            <w:lang w:val="en-GB"/>
          </w:rPr>
          <w:delText>d equal numbers of nontargets).</w:delText>
        </w:r>
        <w:commentRangeEnd w:id="6"/>
        <w:r w:rsidR="00F24702" w:rsidDel="00A51CD2">
          <w:rPr>
            <w:rStyle w:val="CommentReference"/>
          </w:rPr>
          <w:commentReference w:id="6"/>
        </w:r>
      </w:del>
      <w:ins w:id="8" w:author="Jonathan Flombaum" w:date="2015-01-20T14:07:00Z">
        <w:r w:rsidR="00A51CD2">
          <w:rPr>
            <w:rFonts w:ascii="Times New Roman" w:hAnsi="Times New Roman"/>
            <w:lang w:val="en-GB"/>
          </w:rPr>
          <w:t xml:space="preserve">In order to determine how many objects </w:t>
        </w:r>
      </w:ins>
      <w:ins w:id="9" w:author="Jonathan Flombaum" w:date="2015-01-20T14:08:00Z">
        <w:r w:rsidR="00A51CD2">
          <w:rPr>
            <w:rFonts w:ascii="Times New Roman" w:hAnsi="Times New Roman"/>
            <w:lang w:val="en-GB"/>
          </w:rPr>
          <w:t>people can track</w:t>
        </w:r>
      </w:ins>
      <w:ins w:id="10" w:author="Jonathan Flombaum" w:date="2015-01-20T14:07:00Z">
        <w:del w:id="11" w:author="Jacob Roundy" w:date="2015-03-12T10:24:00Z">
          <w:r w:rsidR="00A51CD2" w:rsidDel="00BB56A4">
            <w:rPr>
              <w:rFonts w:ascii="Times New Roman" w:hAnsi="Times New Roman"/>
              <w:lang w:val="en-GB"/>
            </w:rPr>
            <w:delText>,</w:delText>
          </w:r>
        </w:del>
      </w:ins>
      <w:ins w:id="12" w:author="Jonathan Flombaum" w:date="2015-01-20T14:08:00Z">
        <w:r w:rsidR="00A51CD2">
          <w:rPr>
            <w:rFonts w:ascii="Times New Roman" w:hAnsi="Times New Roman"/>
            <w:lang w:val="en-GB"/>
          </w:rPr>
          <w:t xml:space="preserve"> on average,</w:t>
        </w:r>
      </w:ins>
      <w:ins w:id="13" w:author="Jacob Roundy" w:date="2015-03-12T10:23:00Z">
        <w:r w:rsidR="00BB56A4">
          <w:rPr>
            <w:rFonts w:ascii="Times New Roman" w:hAnsi="Times New Roman"/>
            <w:lang w:val="en-GB"/>
          </w:rPr>
          <w:t xml:space="preserve"> use</w:t>
        </w:r>
      </w:ins>
      <w:ins w:id="14" w:author="Jonathan Flombaum" w:date="2015-01-20T14:08:00Z">
        <w:r w:rsidR="00A51CD2">
          <w:rPr>
            <w:rFonts w:ascii="Times New Roman" w:hAnsi="Times New Roman"/>
            <w:lang w:val="en-GB"/>
          </w:rPr>
          <w:t xml:space="preserve"> the basic design</w:t>
        </w:r>
        <w:del w:id="15" w:author="Jacob Roundy" w:date="2015-03-12T10:23:00Z">
          <w:r w:rsidR="00A51CD2" w:rsidDel="00BB56A4">
            <w:rPr>
              <w:rFonts w:ascii="Times New Roman" w:hAnsi="Times New Roman"/>
              <w:lang w:val="en-GB"/>
            </w:rPr>
            <w:delText xml:space="preserve"> just</w:delText>
          </w:r>
        </w:del>
        <w:r w:rsidR="00A51CD2">
          <w:rPr>
            <w:rFonts w:ascii="Times New Roman" w:hAnsi="Times New Roman"/>
            <w:lang w:val="en-GB"/>
          </w:rPr>
          <w:t xml:space="preserve"> described </w:t>
        </w:r>
      </w:ins>
      <w:ins w:id="16" w:author="Jacob Roundy" w:date="2015-03-12T10:23:00Z">
        <w:r w:rsidR="00BB56A4">
          <w:rPr>
            <w:rFonts w:ascii="Times New Roman" w:hAnsi="Times New Roman"/>
            <w:lang w:val="en-GB"/>
          </w:rPr>
          <w:t>in Step 1 and</w:t>
        </w:r>
      </w:ins>
      <w:ins w:id="17" w:author="Jonathan Flombaum" w:date="2015-01-20T14:08:00Z">
        <w:del w:id="18" w:author="Jacob Roundy" w:date="2015-03-12T10:23:00Z">
          <w:r w:rsidR="00A51CD2" w:rsidDel="00BB56A4">
            <w:rPr>
              <w:rFonts w:ascii="Times New Roman" w:hAnsi="Times New Roman"/>
              <w:lang w:val="en-GB"/>
            </w:rPr>
            <w:delText>can be</w:delText>
          </w:r>
        </w:del>
        <w:r w:rsidR="00A51CD2">
          <w:rPr>
            <w:rFonts w:ascii="Times New Roman" w:hAnsi="Times New Roman"/>
            <w:lang w:val="en-GB"/>
          </w:rPr>
          <w:t xml:space="preserve"> translate</w:t>
        </w:r>
      </w:ins>
      <w:ins w:id="19" w:author="Jacob Roundy" w:date="2015-03-12T10:23:00Z">
        <w:r w:rsidR="00BB56A4">
          <w:rPr>
            <w:rFonts w:ascii="Times New Roman" w:hAnsi="Times New Roman"/>
            <w:lang w:val="en-GB"/>
          </w:rPr>
          <w:t xml:space="preserve"> it</w:t>
        </w:r>
      </w:ins>
      <w:ins w:id="20" w:author="Jonathan Flombaum" w:date="2015-01-20T14:08:00Z">
        <w:del w:id="21" w:author="Jacob Roundy" w:date="2015-03-12T10:23:00Z">
          <w:r w:rsidR="00A51CD2" w:rsidDel="00BB56A4">
            <w:rPr>
              <w:rFonts w:ascii="Times New Roman" w:hAnsi="Times New Roman"/>
              <w:lang w:val="en-GB"/>
            </w:rPr>
            <w:delText>d</w:delText>
          </w:r>
        </w:del>
        <w:r w:rsidR="00A51CD2">
          <w:rPr>
            <w:rFonts w:ascii="Times New Roman" w:hAnsi="Times New Roman"/>
            <w:lang w:val="en-GB"/>
          </w:rPr>
          <w:t xml:space="preserve"> into a procedure for a whole experiment.</w:t>
        </w:r>
      </w:ins>
    </w:p>
    <w:p w14:paraId="470AD204" w14:textId="77777777" w:rsidR="009E2CEC" w:rsidRDefault="009E2CEC" w:rsidP="00E14817">
      <w:pPr>
        <w:pStyle w:val="ListParagraph"/>
        <w:widowControl w:val="0"/>
        <w:autoSpaceDE w:val="0"/>
        <w:autoSpaceDN w:val="0"/>
        <w:adjustRightInd w:val="0"/>
        <w:spacing w:after="0"/>
        <w:ind w:left="1440"/>
        <w:rPr>
          <w:ins w:id="22" w:author="Jacob Roundy" w:date="2015-03-11T16:25:00Z"/>
          <w:rFonts w:ascii="Times New Roman" w:hAnsi="Times New Roman"/>
          <w:lang w:val="en-GB"/>
        </w:rPr>
      </w:pPr>
    </w:p>
    <w:p w14:paraId="1975C14A" w14:textId="77777777" w:rsidR="00BB56A4" w:rsidRDefault="00BB56A4" w:rsidP="00831B1E">
      <w:pPr>
        <w:pStyle w:val="ListParagraph"/>
        <w:widowControl w:val="0"/>
        <w:numPr>
          <w:ilvl w:val="1"/>
          <w:numId w:val="1"/>
        </w:numPr>
        <w:autoSpaceDE w:val="0"/>
        <w:autoSpaceDN w:val="0"/>
        <w:adjustRightInd w:val="0"/>
        <w:spacing w:after="0"/>
        <w:rPr>
          <w:ins w:id="23" w:author="Jacob Roundy" w:date="2015-03-12T10:25:00Z"/>
          <w:rFonts w:ascii="Times New Roman" w:hAnsi="Times New Roman"/>
          <w:lang w:val="en-GB"/>
        </w:rPr>
      </w:pPr>
      <w:ins w:id="24" w:author="Jacob Roundy" w:date="2015-03-12T10:24:00Z">
        <w:r>
          <w:rPr>
            <w:rFonts w:ascii="Times New Roman" w:hAnsi="Times New Roman"/>
            <w:lang w:val="en-GB"/>
          </w:rPr>
          <w:t>For this demonstration, find</w:t>
        </w:r>
      </w:ins>
      <w:ins w:id="25" w:author="Jacob Roundy" w:date="2015-03-12T10:25:00Z">
        <w:r>
          <w:rPr>
            <w:rFonts w:ascii="Times New Roman" w:hAnsi="Times New Roman"/>
            <w:lang w:val="en-GB"/>
          </w:rPr>
          <w:t xml:space="preserve"> </w:t>
        </w:r>
      </w:ins>
      <w:ins w:id="26" w:author="Jonathan Flombaum" w:date="2015-01-20T14:09:00Z">
        <w:del w:id="27" w:author="Jacob Roundy" w:date="2015-03-12T10:24:00Z">
          <w:r w:rsidR="00A51CD2" w:rsidDel="00BB56A4">
            <w:rPr>
              <w:rFonts w:ascii="Times New Roman" w:hAnsi="Times New Roman"/>
              <w:lang w:val="en-GB"/>
            </w:rPr>
            <w:delText>Suppose a researcher wants</w:delText>
          </w:r>
        </w:del>
        <w:del w:id="28" w:author="Jacob Roundy" w:date="2015-03-12T10:25:00Z">
          <w:r w:rsidR="00A51CD2" w:rsidDel="00BB56A4">
            <w:rPr>
              <w:rFonts w:ascii="Times New Roman" w:hAnsi="Times New Roman"/>
              <w:lang w:val="en-GB"/>
            </w:rPr>
            <w:delText xml:space="preserve"> to know </w:delText>
          </w:r>
        </w:del>
        <w:r w:rsidR="00A51CD2">
          <w:rPr>
            <w:rFonts w:ascii="Times New Roman" w:hAnsi="Times New Roman"/>
            <w:lang w:val="en-GB"/>
          </w:rPr>
          <w:t>how many objects a group of college-aged males can track.</w:t>
        </w:r>
        <w:del w:id="29" w:author="Jacob Roundy" w:date="2015-03-12T10:25:00Z">
          <w:r w:rsidR="00A51CD2" w:rsidDel="00BB56A4">
            <w:rPr>
              <w:rFonts w:ascii="Times New Roman" w:hAnsi="Times New Roman"/>
              <w:lang w:val="en-GB"/>
            </w:rPr>
            <w:delText xml:space="preserve"> </w:delText>
          </w:r>
        </w:del>
      </w:ins>
    </w:p>
    <w:p w14:paraId="669B46DE" w14:textId="77777777" w:rsidR="00BB56A4" w:rsidRPr="00E14817" w:rsidRDefault="00BB56A4" w:rsidP="00E14817">
      <w:pPr>
        <w:pStyle w:val="ListParagraph"/>
        <w:rPr>
          <w:ins w:id="30" w:author="Jacob Roundy" w:date="2015-03-12T10:25:00Z"/>
          <w:rFonts w:ascii="Times New Roman" w:hAnsi="Times New Roman"/>
          <w:lang w:val="en-GB"/>
        </w:rPr>
      </w:pPr>
    </w:p>
    <w:p w14:paraId="2F26705D" w14:textId="77777777" w:rsidR="00BB56A4" w:rsidRDefault="00A51CD2" w:rsidP="00831B1E">
      <w:pPr>
        <w:pStyle w:val="ListParagraph"/>
        <w:widowControl w:val="0"/>
        <w:numPr>
          <w:ilvl w:val="1"/>
          <w:numId w:val="1"/>
        </w:numPr>
        <w:autoSpaceDE w:val="0"/>
        <w:autoSpaceDN w:val="0"/>
        <w:adjustRightInd w:val="0"/>
        <w:spacing w:after="0"/>
        <w:rPr>
          <w:ins w:id="31" w:author="Jacob Roundy" w:date="2015-03-12T10:26:00Z"/>
          <w:rFonts w:ascii="Times New Roman" w:hAnsi="Times New Roman"/>
          <w:lang w:val="en-GB"/>
        </w:rPr>
      </w:pPr>
      <w:ins w:id="32" w:author="Jonathan Flombaum" w:date="2015-01-20T14:09:00Z">
        <w:del w:id="33" w:author="Jacob Roundy" w:date="2015-03-12T10:25:00Z">
          <w:r w:rsidDel="00BB56A4">
            <w:rPr>
              <w:rFonts w:ascii="Times New Roman" w:hAnsi="Times New Roman"/>
              <w:lang w:val="en-GB"/>
            </w:rPr>
            <w:delText>The researcher will r</w:delText>
          </w:r>
        </w:del>
      </w:ins>
      <w:ins w:id="34" w:author="Jacob Roundy" w:date="2015-03-12T10:25:00Z">
        <w:r w:rsidR="00BB56A4">
          <w:rPr>
            <w:rFonts w:ascii="Times New Roman" w:hAnsi="Times New Roman"/>
            <w:lang w:val="en-GB"/>
          </w:rPr>
          <w:t>R</w:t>
        </w:r>
      </w:ins>
      <w:ins w:id="35" w:author="Jonathan Flombaum" w:date="2015-01-20T14:09:00Z">
        <w:r>
          <w:rPr>
            <w:rFonts w:ascii="Times New Roman" w:hAnsi="Times New Roman"/>
            <w:lang w:val="en-GB"/>
          </w:rPr>
          <w:t>ecruit at least 10 participants within th</w:t>
        </w:r>
      </w:ins>
      <w:ins w:id="36" w:author="Jacob Roundy" w:date="2015-03-12T10:26:00Z">
        <w:r w:rsidR="00BB56A4">
          <w:rPr>
            <w:rFonts w:ascii="Times New Roman" w:hAnsi="Times New Roman"/>
            <w:lang w:val="en-GB"/>
          </w:rPr>
          <w:t>e age</w:t>
        </w:r>
      </w:ins>
      <w:ins w:id="37" w:author="Jonathan Flombaum" w:date="2015-01-20T14:09:00Z">
        <w:del w:id="38" w:author="Jacob Roundy" w:date="2015-03-12T10:26:00Z">
          <w:r w:rsidDel="00BB56A4">
            <w:rPr>
              <w:rFonts w:ascii="Times New Roman" w:hAnsi="Times New Roman"/>
              <w:lang w:val="en-GB"/>
            </w:rPr>
            <w:delText>at</w:delText>
          </w:r>
        </w:del>
        <w:r>
          <w:rPr>
            <w:rFonts w:ascii="Times New Roman" w:hAnsi="Times New Roman"/>
            <w:lang w:val="en-GB"/>
          </w:rPr>
          <w:t xml:space="preserve"> group (ages 18-22) to participate in the study.</w:t>
        </w:r>
      </w:ins>
    </w:p>
    <w:p w14:paraId="621B31BD" w14:textId="77777777" w:rsidR="00BB56A4" w:rsidRPr="00E14817" w:rsidRDefault="00BB56A4" w:rsidP="00E14817">
      <w:pPr>
        <w:pStyle w:val="ListParagraph"/>
        <w:rPr>
          <w:ins w:id="39" w:author="Jacob Roundy" w:date="2015-03-12T10:26:00Z"/>
          <w:rFonts w:ascii="Times New Roman" w:hAnsi="Times New Roman"/>
          <w:lang w:val="en-GB"/>
        </w:rPr>
      </w:pPr>
    </w:p>
    <w:p w14:paraId="0E38D933" w14:textId="61D576CC" w:rsidR="00A51CD2" w:rsidRDefault="00DD25D8" w:rsidP="00E14817">
      <w:pPr>
        <w:pStyle w:val="ListParagraph"/>
        <w:widowControl w:val="0"/>
        <w:numPr>
          <w:ilvl w:val="2"/>
          <w:numId w:val="1"/>
        </w:numPr>
        <w:autoSpaceDE w:val="0"/>
        <w:autoSpaceDN w:val="0"/>
        <w:adjustRightInd w:val="0"/>
        <w:spacing w:after="0"/>
        <w:rPr>
          <w:ins w:id="40" w:author="Jonathan Flombaum" w:date="2015-01-20T14:09:00Z"/>
          <w:rFonts w:ascii="Times New Roman" w:hAnsi="Times New Roman"/>
          <w:lang w:val="en-GB"/>
        </w:rPr>
      </w:pPr>
      <w:ins w:id="41" w:author="Jonathan Flombaum" w:date="2015-01-20T14:13:00Z">
        <w:r>
          <w:rPr>
            <w:rFonts w:ascii="Times New Roman" w:hAnsi="Times New Roman"/>
            <w:lang w:val="en-GB"/>
          </w:rPr>
          <w:t xml:space="preserve">For students in this age group, </w:t>
        </w:r>
      </w:ins>
      <w:ins w:id="42" w:author="Jonathan Flombaum" w:date="2015-01-20T14:14:00Z">
        <w:r>
          <w:rPr>
            <w:rFonts w:ascii="Times New Roman" w:hAnsi="Times New Roman"/>
            <w:lang w:val="en-GB"/>
          </w:rPr>
          <w:t>researchers</w:t>
        </w:r>
      </w:ins>
      <w:ins w:id="43" w:author="Jonathan Flombaum" w:date="2015-01-20T14:13:00Z">
        <w:r>
          <w:rPr>
            <w:rFonts w:ascii="Times New Roman" w:hAnsi="Times New Roman"/>
            <w:lang w:val="en-GB"/>
          </w:rPr>
          <w:t xml:space="preserve"> on college campuses usually have mechanisms in place by which students can be recruited from Psychology courses. </w:t>
        </w:r>
      </w:ins>
    </w:p>
    <w:p w14:paraId="50AAE472" w14:textId="77777777" w:rsidR="009E2CEC" w:rsidRDefault="009E2CEC" w:rsidP="00E14817">
      <w:pPr>
        <w:pStyle w:val="ListParagraph"/>
        <w:widowControl w:val="0"/>
        <w:autoSpaceDE w:val="0"/>
        <w:autoSpaceDN w:val="0"/>
        <w:adjustRightInd w:val="0"/>
        <w:spacing w:after="0"/>
        <w:ind w:left="1440"/>
        <w:rPr>
          <w:ins w:id="44" w:author="Jacob Roundy" w:date="2015-03-11T16:25:00Z"/>
          <w:rFonts w:ascii="Times New Roman" w:hAnsi="Times New Roman"/>
          <w:lang w:val="en-GB"/>
        </w:rPr>
      </w:pPr>
    </w:p>
    <w:p w14:paraId="032CB073" w14:textId="523632E8" w:rsidR="00A51CD2" w:rsidRDefault="00A51CD2" w:rsidP="00831B1E">
      <w:pPr>
        <w:pStyle w:val="ListParagraph"/>
        <w:widowControl w:val="0"/>
        <w:numPr>
          <w:ilvl w:val="1"/>
          <w:numId w:val="1"/>
        </w:numPr>
        <w:autoSpaceDE w:val="0"/>
        <w:autoSpaceDN w:val="0"/>
        <w:adjustRightInd w:val="0"/>
        <w:spacing w:after="0"/>
        <w:rPr>
          <w:ins w:id="45" w:author="Jonathan Flombaum" w:date="2015-01-20T14:12:00Z"/>
          <w:rFonts w:ascii="Times New Roman" w:hAnsi="Times New Roman"/>
          <w:lang w:val="en-GB"/>
        </w:rPr>
      </w:pPr>
      <w:ins w:id="46" w:author="Jonathan Flombaum" w:date="2015-01-20T14:10:00Z">
        <w:r>
          <w:rPr>
            <w:rFonts w:ascii="Times New Roman" w:hAnsi="Times New Roman"/>
            <w:lang w:val="en-GB"/>
          </w:rPr>
          <w:t xml:space="preserve">When </w:t>
        </w:r>
      </w:ins>
      <w:ins w:id="47" w:author="David Repetto" w:date="2015-01-20T14:24:00Z">
        <w:r w:rsidR="006F010A">
          <w:rPr>
            <w:rFonts w:ascii="Times New Roman" w:hAnsi="Times New Roman"/>
            <w:lang w:val="en-GB"/>
          </w:rPr>
          <w:t xml:space="preserve">the </w:t>
        </w:r>
      </w:ins>
      <w:ins w:id="48" w:author="Jonathan Flombaum" w:date="2015-01-20T14:10:00Z">
        <w:del w:id="49" w:author="David Repetto" w:date="2015-01-20T14:24:00Z">
          <w:r w:rsidDel="006F010A">
            <w:rPr>
              <w:rFonts w:ascii="Times New Roman" w:hAnsi="Times New Roman"/>
              <w:lang w:val="en-GB"/>
            </w:rPr>
            <w:delText xml:space="preserve">each </w:delText>
          </w:r>
        </w:del>
        <w:r>
          <w:rPr>
            <w:rFonts w:ascii="Times New Roman" w:hAnsi="Times New Roman"/>
            <w:lang w:val="en-GB"/>
          </w:rPr>
          <w:t>participant</w:t>
        </w:r>
      </w:ins>
      <w:ins w:id="50" w:author="David Repetto" w:date="2015-01-20T14:24:00Z">
        <w:r w:rsidR="006F010A">
          <w:rPr>
            <w:rFonts w:ascii="Times New Roman" w:hAnsi="Times New Roman"/>
            <w:lang w:val="en-GB"/>
          </w:rPr>
          <w:t>s</w:t>
        </w:r>
      </w:ins>
      <w:ins w:id="51" w:author="Jonathan Flombaum" w:date="2015-01-20T14:10:00Z">
        <w:r>
          <w:rPr>
            <w:rFonts w:ascii="Times New Roman" w:hAnsi="Times New Roman"/>
            <w:lang w:val="en-GB"/>
          </w:rPr>
          <w:t xml:space="preserve"> arrive</w:t>
        </w:r>
        <w:del w:id="52" w:author="David Repetto" w:date="2015-01-20T14:25:00Z">
          <w:r w:rsidDel="006F010A">
            <w:rPr>
              <w:rFonts w:ascii="Times New Roman" w:hAnsi="Times New Roman"/>
              <w:lang w:val="en-GB"/>
            </w:rPr>
            <w:delText>s</w:delText>
          </w:r>
        </w:del>
        <w:del w:id="53" w:author="Jacob Roundy" w:date="2015-03-12T10:27:00Z">
          <w:r w:rsidDel="00BB56A4">
            <w:rPr>
              <w:rFonts w:ascii="Times New Roman" w:hAnsi="Times New Roman"/>
              <w:lang w:val="en-GB"/>
            </w:rPr>
            <w:delText xml:space="preserve"> at the lab</w:delText>
          </w:r>
        </w:del>
        <w:r>
          <w:rPr>
            <w:rFonts w:ascii="Times New Roman" w:hAnsi="Times New Roman"/>
            <w:lang w:val="en-GB"/>
          </w:rPr>
          <w:t xml:space="preserve">, </w:t>
        </w:r>
      </w:ins>
      <w:ins w:id="54" w:author="David Repetto" w:date="2015-01-20T14:24:00Z">
        <w:del w:id="55" w:author="Jacob Roundy" w:date="2015-03-12T10:27:00Z">
          <w:r w:rsidR="006F010A" w:rsidDel="00BB56A4">
            <w:rPr>
              <w:rFonts w:ascii="Times New Roman" w:hAnsi="Times New Roman"/>
              <w:lang w:val="en-GB"/>
            </w:rPr>
            <w:delText>they</w:delText>
          </w:r>
        </w:del>
      </w:ins>
      <w:ins w:id="56" w:author="Jonathan Flombaum" w:date="2015-01-20T14:10:00Z">
        <w:del w:id="57" w:author="David Repetto" w:date="2015-01-20T14:24:00Z">
          <w:r w:rsidDel="006F010A">
            <w:rPr>
              <w:rFonts w:ascii="Times New Roman" w:hAnsi="Times New Roman"/>
              <w:lang w:val="en-GB"/>
            </w:rPr>
            <w:delText>he</w:delText>
          </w:r>
        </w:del>
        <w:del w:id="58" w:author="Jacob Roundy" w:date="2015-03-12T10:27:00Z">
          <w:r w:rsidDel="00BB56A4">
            <w:rPr>
              <w:rFonts w:ascii="Times New Roman" w:hAnsi="Times New Roman"/>
              <w:lang w:val="en-GB"/>
            </w:rPr>
            <w:delText xml:space="preserve"> will be </w:delText>
          </w:r>
        </w:del>
        <w:r>
          <w:rPr>
            <w:rFonts w:ascii="Times New Roman" w:hAnsi="Times New Roman"/>
            <w:lang w:val="en-GB"/>
          </w:rPr>
          <w:t>ask</w:t>
        </w:r>
      </w:ins>
      <w:ins w:id="59" w:author="Jacob Roundy" w:date="2015-03-12T10:27:00Z">
        <w:r w:rsidR="00BB56A4">
          <w:rPr>
            <w:rFonts w:ascii="Times New Roman" w:hAnsi="Times New Roman"/>
            <w:lang w:val="en-GB"/>
          </w:rPr>
          <w:t xml:space="preserve"> them</w:t>
        </w:r>
      </w:ins>
      <w:ins w:id="60" w:author="Jonathan Flombaum" w:date="2015-01-20T14:10:00Z">
        <w:del w:id="61" w:author="Jacob Roundy" w:date="2015-03-12T10:27:00Z">
          <w:r w:rsidDel="00BB56A4">
            <w:rPr>
              <w:rFonts w:ascii="Times New Roman" w:hAnsi="Times New Roman"/>
              <w:lang w:val="en-GB"/>
            </w:rPr>
            <w:delText>ed</w:delText>
          </w:r>
        </w:del>
        <w:r>
          <w:rPr>
            <w:rFonts w:ascii="Times New Roman" w:hAnsi="Times New Roman"/>
            <w:lang w:val="en-GB"/>
          </w:rPr>
          <w:t xml:space="preserve"> to consent in writing to participate in the experiment. </w:t>
        </w:r>
      </w:ins>
    </w:p>
    <w:p w14:paraId="5AC4F2FE" w14:textId="77777777" w:rsidR="009E2CEC" w:rsidRDefault="009E2CEC" w:rsidP="00E14817">
      <w:pPr>
        <w:pStyle w:val="ListParagraph"/>
        <w:widowControl w:val="0"/>
        <w:autoSpaceDE w:val="0"/>
        <w:autoSpaceDN w:val="0"/>
        <w:adjustRightInd w:val="0"/>
        <w:spacing w:after="0"/>
        <w:ind w:left="1440"/>
        <w:rPr>
          <w:ins w:id="62" w:author="Jacob Roundy" w:date="2015-03-11T16:25:00Z"/>
          <w:rFonts w:ascii="Times New Roman" w:hAnsi="Times New Roman"/>
          <w:lang w:val="en-GB"/>
        </w:rPr>
      </w:pPr>
    </w:p>
    <w:p w14:paraId="082D7BAC" w14:textId="0AAA407A" w:rsidR="00A51CD2" w:rsidRDefault="00A51CD2" w:rsidP="00831B1E">
      <w:pPr>
        <w:pStyle w:val="ListParagraph"/>
        <w:widowControl w:val="0"/>
        <w:numPr>
          <w:ilvl w:val="1"/>
          <w:numId w:val="1"/>
        </w:numPr>
        <w:autoSpaceDE w:val="0"/>
        <w:autoSpaceDN w:val="0"/>
        <w:adjustRightInd w:val="0"/>
        <w:spacing w:after="0"/>
        <w:rPr>
          <w:ins w:id="63" w:author="Jonathan Flombaum" w:date="2015-01-20T14:10:00Z"/>
          <w:rFonts w:ascii="Times New Roman" w:hAnsi="Times New Roman"/>
          <w:lang w:val="en-GB"/>
        </w:rPr>
      </w:pPr>
      <w:ins w:id="64" w:author="Jonathan Flombaum" w:date="2015-01-20T14:12:00Z">
        <w:del w:id="65" w:author="Jacob Roundy" w:date="2015-03-12T10:27:00Z">
          <w:r w:rsidDel="00BB56A4">
            <w:rPr>
              <w:rFonts w:ascii="Times New Roman" w:hAnsi="Times New Roman"/>
              <w:lang w:val="en-GB"/>
            </w:rPr>
            <w:delText>Then, the experimenter will a</w:delText>
          </w:r>
        </w:del>
      </w:ins>
      <w:ins w:id="66" w:author="Jacob Roundy" w:date="2015-03-12T10:27:00Z">
        <w:r w:rsidR="00BB56A4">
          <w:rPr>
            <w:rFonts w:ascii="Times New Roman" w:hAnsi="Times New Roman"/>
            <w:lang w:val="en-GB"/>
          </w:rPr>
          <w:t>A</w:t>
        </w:r>
      </w:ins>
      <w:ins w:id="67" w:author="Jonathan Flombaum" w:date="2015-01-20T14:12:00Z">
        <w:r>
          <w:rPr>
            <w:rFonts w:ascii="Times New Roman" w:hAnsi="Times New Roman"/>
            <w:lang w:val="en-GB"/>
          </w:rPr>
          <w:t xml:space="preserve">sk </w:t>
        </w:r>
      </w:ins>
      <w:ins w:id="68" w:author="Jacob Roundy" w:date="2015-03-12T10:30:00Z">
        <w:r w:rsidR="004564B0">
          <w:rPr>
            <w:rFonts w:ascii="Times New Roman" w:hAnsi="Times New Roman"/>
            <w:lang w:val="en-GB"/>
          </w:rPr>
          <w:t>the participant</w:t>
        </w:r>
      </w:ins>
      <w:ins w:id="69" w:author="Jacob Roundy" w:date="2015-03-12T10:35:00Z">
        <w:r w:rsidR="004564B0">
          <w:rPr>
            <w:rFonts w:ascii="Times New Roman" w:hAnsi="Times New Roman"/>
            <w:lang w:val="en-GB"/>
          </w:rPr>
          <w:t>s</w:t>
        </w:r>
      </w:ins>
      <w:ins w:id="70" w:author="Jacob Roundy" w:date="2015-03-12T10:30:00Z">
        <w:r w:rsidR="004564B0">
          <w:rPr>
            <w:rFonts w:ascii="Times New Roman" w:hAnsi="Times New Roman"/>
            <w:lang w:val="en-GB"/>
          </w:rPr>
          <w:t xml:space="preserve"> </w:t>
        </w:r>
      </w:ins>
      <w:ins w:id="71" w:author="Jonathan Flombaum" w:date="2015-01-20T14:12:00Z">
        <w:r>
          <w:rPr>
            <w:rFonts w:ascii="Times New Roman" w:hAnsi="Times New Roman"/>
            <w:lang w:val="en-GB"/>
          </w:rPr>
          <w:t xml:space="preserve">if </w:t>
        </w:r>
        <w:del w:id="72" w:author="David Repetto" w:date="2015-01-20T14:24:00Z">
          <w:r w:rsidDel="006F010A">
            <w:rPr>
              <w:rFonts w:ascii="Times New Roman" w:hAnsi="Times New Roman"/>
              <w:lang w:val="en-GB"/>
            </w:rPr>
            <w:delText>he has</w:delText>
          </w:r>
        </w:del>
      </w:ins>
      <w:ins w:id="73" w:author="David Repetto" w:date="2015-01-20T14:24:00Z">
        <w:r w:rsidR="006F010A">
          <w:rPr>
            <w:rFonts w:ascii="Times New Roman" w:hAnsi="Times New Roman"/>
            <w:lang w:val="en-GB"/>
          </w:rPr>
          <w:t>they have</w:t>
        </w:r>
      </w:ins>
      <w:ins w:id="74" w:author="Jonathan Flombaum" w:date="2015-01-20T14:12:00Z">
        <w:r>
          <w:rPr>
            <w:rFonts w:ascii="Times New Roman" w:hAnsi="Times New Roman"/>
            <w:lang w:val="en-GB"/>
          </w:rPr>
          <w:t xml:space="preserve"> any known eyesight impairments</w:t>
        </w:r>
        <w:del w:id="75" w:author="Jacob Roundy" w:date="2015-03-12T10:32:00Z">
          <w:r w:rsidDel="004564B0">
            <w:rPr>
              <w:rFonts w:ascii="Times New Roman" w:hAnsi="Times New Roman"/>
              <w:lang w:val="en-GB"/>
            </w:rPr>
            <w:delText>,</w:delText>
          </w:r>
        </w:del>
        <w:r>
          <w:rPr>
            <w:rFonts w:ascii="Times New Roman" w:hAnsi="Times New Roman"/>
            <w:lang w:val="en-GB"/>
          </w:rPr>
          <w:t xml:space="preserve"> or</w:t>
        </w:r>
        <w:del w:id="76" w:author="Jacob Roundy" w:date="2015-03-12T10:32:00Z">
          <w:r w:rsidDel="004564B0">
            <w:rPr>
              <w:rFonts w:ascii="Times New Roman" w:hAnsi="Times New Roman"/>
              <w:lang w:val="en-GB"/>
            </w:rPr>
            <w:delText xml:space="preserve"> otherwise,</w:delText>
          </w:r>
        </w:del>
        <w:r>
          <w:rPr>
            <w:rFonts w:ascii="Times New Roman" w:hAnsi="Times New Roman"/>
            <w:lang w:val="en-GB"/>
          </w:rPr>
          <w:t xml:space="preserve"> if eyesight is close to 20-20 once any necessary glasses or contacts are worn. If the participant</w:t>
        </w:r>
      </w:ins>
      <w:ins w:id="77" w:author="David Repetto" w:date="2015-01-20T14:24:00Z">
        <w:r w:rsidR="006F010A">
          <w:rPr>
            <w:rFonts w:ascii="Times New Roman" w:hAnsi="Times New Roman"/>
            <w:lang w:val="en-GB"/>
          </w:rPr>
          <w:t>s</w:t>
        </w:r>
      </w:ins>
      <w:ins w:id="78" w:author="Jonathan Flombaum" w:date="2015-01-20T14:12:00Z">
        <w:r>
          <w:rPr>
            <w:rFonts w:ascii="Times New Roman" w:hAnsi="Times New Roman"/>
            <w:lang w:val="en-GB"/>
          </w:rPr>
          <w:t xml:space="preserve"> </w:t>
        </w:r>
        <w:r w:rsidR="0064392E">
          <w:rPr>
            <w:rFonts w:ascii="Times New Roman" w:hAnsi="Times New Roman"/>
            <w:lang w:val="en-GB"/>
          </w:rPr>
          <w:t>ha</w:t>
        </w:r>
      </w:ins>
      <w:ins w:id="79" w:author="David Repetto" w:date="2015-01-20T14:24:00Z">
        <w:r w:rsidR="006F010A">
          <w:rPr>
            <w:rFonts w:ascii="Times New Roman" w:hAnsi="Times New Roman"/>
            <w:lang w:val="en-GB"/>
          </w:rPr>
          <w:t>ve</w:t>
        </w:r>
      </w:ins>
      <w:ins w:id="80" w:author="Jonathan Flombaum" w:date="2015-01-20T14:12:00Z">
        <w:del w:id="81" w:author="David Repetto" w:date="2015-01-20T14:24:00Z">
          <w:r w:rsidR="0064392E" w:rsidDel="006F010A">
            <w:rPr>
              <w:rFonts w:ascii="Times New Roman" w:hAnsi="Times New Roman"/>
              <w:lang w:val="en-GB"/>
            </w:rPr>
            <w:delText>s</w:delText>
          </w:r>
        </w:del>
        <w:r w:rsidR="0064392E">
          <w:rPr>
            <w:rFonts w:ascii="Times New Roman" w:hAnsi="Times New Roman"/>
            <w:lang w:val="en-GB"/>
          </w:rPr>
          <w:t xml:space="preserve"> close to 20-20 vision</w:t>
        </w:r>
      </w:ins>
      <w:ins w:id="82" w:author="Jacob Roundy" w:date="2015-03-12T10:33:00Z">
        <w:r w:rsidR="004564B0">
          <w:rPr>
            <w:rFonts w:ascii="Times New Roman" w:hAnsi="Times New Roman"/>
            <w:lang w:val="en-GB"/>
          </w:rPr>
          <w:t>,</w:t>
        </w:r>
      </w:ins>
      <w:ins w:id="83" w:author="Jonathan Flombaum" w:date="2015-01-20T14:12:00Z">
        <w:r>
          <w:rPr>
            <w:rFonts w:ascii="Times New Roman" w:hAnsi="Times New Roman"/>
            <w:lang w:val="en-GB"/>
          </w:rPr>
          <w:t xml:space="preserve"> either with or without correction, </w:t>
        </w:r>
        <w:del w:id="84" w:author="David Repetto" w:date="2015-01-20T14:24:00Z">
          <w:r w:rsidDel="006F010A">
            <w:rPr>
              <w:rFonts w:ascii="Times New Roman" w:hAnsi="Times New Roman"/>
              <w:lang w:val="en-GB"/>
            </w:rPr>
            <w:delText>he is</w:delText>
          </w:r>
        </w:del>
      </w:ins>
      <w:ins w:id="85" w:author="David Repetto" w:date="2015-01-20T14:24:00Z">
        <w:r w:rsidR="006F010A">
          <w:rPr>
            <w:rFonts w:ascii="Times New Roman" w:hAnsi="Times New Roman"/>
            <w:lang w:val="en-GB"/>
          </w:rPr>
          <w:t>they are</w:t>
        </w:r>
      </w:ins>
      <w:ins w:id="86" w:author="Jonathan Flombaum" w:date="2015-01-20T14:12:00Z">
        <w:r>
          <w:rPr>
            <w:rFonts w:ascii="Times New Roman" w:hAnsi="Times New Roman"/>
            <w:lang w:val="en-GB"/>
          </w:rPr>
          <w:t xml:space="preserve"> qualified to run in the experiment. </w:t>
        </w:r>
      </w:ins>
    </w:p>
    <w:p w14:paraId="13C07E96" w14:textId="77777777" w:rsidR="009E2CEC" w:rsidRDefault="009E2CEC" w:rsidP="00E14817">
      <w:pPr>
        <w:pStyle w:val="ListParagraph"/>
        <w:widowControl w:val="0"/>
        <w:autoSpaceDE w:val="0"/>
        <w:autoSpaceDN w:val="0"/>
        <w:adjustRightInd w:val="0"/>
        <w:spacing w:after="0"/>
        <w:ind w:left="1440"/>
        <w:rPr>
          <w:ins w:id="87" w:author="Jacob Roundy" w:date="2015-03-11T16:24:00Z"/>
          <w:rFonts w:ascii="Times New Roman" w:hAnsi="Times New Roman"/>
          <w:lang w:val="en-GB"/>
        </w:rPr>
      </w:pPr>
    </w:p>
    <w:p w14:paraId="597DBE7D" w14:textId="273B7F5B" w:rsidR="002118F3" w:rsidRDefault="004564B0" w:rsidP="00831B1E">
      <w:pPr>
        <w:pStyle w:val="ListParagraph"/>
        <w:widowControl w:val="0"/>
        <w:numPr>
          <w:ilvl w:val="1"/>
          <w:numId w:val="1"/>
        </w:numPr>
        <w:autoSpaceDE w:val="0"/>
        <w:autoSpaceDN w:val="0"/>
        <w:adjustRightInd w:val="0"/>
        <w:spacing w:after="0"/>
        <w:rPr>
          <w:ins w:id="88" w:author="Jonathan Flombaum" w:date="2015-01-20T14:14:00Z"/>
          <w:rFonts w:ascii="Times New Roman" w:hAnsi="Times New Roman"/>
          <w:lang w:val="en-GB"/>
        </w:rPr>
      </w:pPr>
      <w:ins w:id="89" w:author="Jacob Roundy" w:date="2015-03-12T10:33:00Z">
        <w:r>
          <w:rPr>
            <w:rFonts w:ascii="Times New Roman" w:hAnsi="Times New Roman"/>
            <w:lang w:val="en-GB"/>
          </w:rPr>
          <w:t>Seat</w:t>
        </w:r>
      </w:ins>
      <w:ins w:id="90" w:author="Jonathan Flombaum" w:date="2015-01-20T14:10:00Z">
        <w:del w:id="91" w:author="Jacob Roundy" w:date="2015-03-12T10:33:00Z">
          <w:r w:rsidR="00A51CD2" w:rsidDel="004564B0">
            <w:rPr>
              <w:rFonts w:ascii="Times New Roman" w:hAnsi="Times New Roman"/>
              <w:lang w:val="en-GB"/>
            </w:rPr>
            <w:delText>Next,</w:delText>
          </w:r>
        </w:del>
        <w:r w:rsidR="00A51CD2">
          <w:rPr>
            <w:rFonts w:ascii="Times New Roman" w:hAnsi="Times New Roman"/>
            <w:lang w:val="en-GB"/>
          </w:rPr>
          <w:t xml:space="preserve"> </w:t>
        </w:r>
      </w:ins>
      <w:ins w:id="92" w:author="Jacob Roundy" w:date="2015-03-12T10:35:00Z">
        <w:r>
          <w:rPr>
            <w:rFonts w:ascii="Times New Roman" w:hAnsi="Times New Roman"/>
            <w:lang w:val="en-GB"/>
          </w:rPr>
          <w:t>a</w:t>
        </w:r>
      </w:ins>
      <w:ins w:id="93" w:author="Jonathan Flombaum" w:date="2015-01-20T14:10:00Z">
        <w:del w:id="94" w:author="Jacob Roundy" w:date="2015-03-12T10:35:00Z">
          <w:r w:rsidR="00A51CD2" w:rsidDel="004564B0">
            <w:rPr>
              <w:rFonts w:ascii="Times New Roman" w:hAnsi="Times New Roman"/>
              <w:lang w:val="en-GB"/>
            </w:rPr>
            <w:delText>the</w:delText>
          </w:r>
        </w:del>
        <w:r w:rsidR="00A51CD2">
          <w:rPr>
            <w:rFonts w:ascii="Times New Roman" w:hAnsi="Times New Roman"/>
            <w:lang w:val="en-GB"/>
          </w:rPr>
          <w:t xml:space="preserve"> participant</w:t>
        </w:r>
      </w:ins>
      <w:ins w:id="95" w:author="David Repetto" w:date="2015-01-20T14:24:00Z">
        <w:del w:id="96" w:author="Jacob Roundy" w:date="2015-03-12T10:34:00Z">
          <w:r w:rsidR="006F010A" w:rsidDel="004564B0">
            <w:rPr>
              <w:rFonts w:ascii="Times New Roman" w:hAnsi="Times New Roman"/>
              <w:lang w:val="en-GB"/>
            </w:rPr>
            <w:delText>s</w:delText>
          </w:r>
        </w:del>
      </w:ins>
      <w:ins w:id="97" w:author="Jonathan Flombaum" w:date="2015-01-20T14:10:00Z">
        <w:r w:rsidR="00A51CD2">
          <w:rPr>
            <w:rFonts w:ascii="Times New Roman" w:hAnsi="Times New Roman"/>
            <w:lang w:val="en-GB"/>
          </w:rPr>
          <w:t xml:space="preserve"> </w:t>
        </w:r>
      </w:ins>
      <w:ins w:id="98" w:author="David Repetto" w:date="2015-01-20T14:25:00Z">
        <w:del w:id="99" w:author="Jacob Roundy" w:date="2015-03-12T10:33:00Z">
          <w:r w:rsidR="006F010A" w:rsidDel="004564B0">
            <w:rPr>
              <w:rFonts w:ascii="Times New Roman" w:hAnsi="Times New Roman"/>
              <w:lang w:val="en-GB"/>
            </w:rPr>
            <w:delText xml:space="preserve">are </w:delText>
          </w:r>
        </w:del>
      </w:ins>
      <w:ins w:id="100" w:author="Jonathan Flombaum" w:date="2015-01-20T14:10:00Z">
        <w:del w:id="101" w:author="David Repetto" w:date="2015-01-20T14:25:00Z">
          <w:r w:rsidR="00A51CD2" w:rsidDel="006F010A">
            <w:rPr>
              <w:rFonts w:ascii="Times New Roman" w:hAnsi="Times New Roman"/>
              <w:lang w:val="en-GB"/>
            </w:rPr>
            <w:delText>is</w:delText>
          </w:r>
        </w:del>
        <w:del w:id="102" w:author="Jacob Roundy" w:date="2015-03-12T10:33:00Z">
          <w:r w:rsidR="00A51CD2" w:rsidDel="004564B0">
            <w:rPr>
              <w:rFonts w:ascii="Times New Roman" w:hAnsi="Times New Roman"/>
              <w:lang w:val="en-GB"/>
            </w:rPr>
            <w:delText xml:space="preserve"> seated </w:delText>
          </w:r>
        </w:del>
        <w:r w:rsidR="00A51CD2">
          <w:rPr>
            <w:rFonts w:ascii="Times New Roman" w:hAnsi="Times New Roman"/>
            <w:lang w:val="en-GB"/>
          </w:rPr>
          <w:t>in front of a computer that</w:t>
        </w:r>
        <w:del w:id="103" w:author="Jacob Roundy" w:date="2015-03-12T10:33:00Z">
          <w:r w:rsidR="00A51CD2" w:rsidDel="004564B0">
            <w:rPr>
              <w:rFonts w:ascii="Times New Roman" w:hAnsi="Times New Roman"/>
              <w:lang w:val="en-GB"/>
            </w:rPr>
            <w:delText xml:space="preserve"> will</w:delText>
          </w:r>
        </w:del>
        <w:r w:rsidR="00A51CD2">
          <w:rPr>
            <w:rFonts w:ascii="Times New Roman" w:hAnsi="Times New Roman"/>
            <w:lang w:val="en-GB"/>
          </w:rPr>
          <w:t xml:space="preserve"> run</w:t>
        </w:r>
      </w:ins>
      <w:ins w:id="104" w:author="Jacob Roundy" w:date="2015-03-12T10:33:00Z">
        <w:r>
          <w:rPr>
            <w:rFonts w:ascii="Times New Roman" w:hAnsi="Times New Roman"/>
            <w:lang w:val="en-GB"/>
          </w:rPr>
          <w:t>s</w:t>
        </w:r>
      </w:ins>
      <w:ins w:id="105" w:author="Jonathan Flombaum" w:date="2015-01-20T14:10:00Z">
        <w:r w:rsidR="00A51CD2">
          <w:rPr>
            <w:rFonts w:ascii="Times New Roman" w:hAnsi="Times New Roman"/>
            <w:lang w:val="en-GB"/>
          </w:rPr>
          <w:t xml:space="preserve"> the </w:t>
        </w:r>
      </w:ins>
      <w:ins w:id="106" w:author="Jonathan Flombaum" w:date="2015-01-20T14:11:00Z">
        <w:r w:rsidR="00A51CD2">
          <w:rPr>
            <w:rFonts w:ascii="Times New Roman" w:hAnsi="Times New Roman"/>
            <w:lang w:val="en-GB"/>
          </w:rPr>
          <w:t>experimental</w:t>
        </w:r>
      </w:ins>
      <w:ins w:id="107" w:author="Jonathan Flombaum" w:date="2015-01-20T14:10:00Z">
        <w:r w:rsidR="00A51CD2">
          <w:rPr>
            <w:rFonts w:ascii="Times New Roman" w:hAnsi="Times New Roman"/>
            <w:lang w:val="en-GB"/>
          </w:rPr>
          <w:t xml:space="preserve"> </w:t>
        </w:r>
      </w:ins>
      <w:ins w:id="108" w:author="Jonathan Flombaum" w:date="2015-01-20T14:11:00Z">
        <w:r w:rsidR="00A51CD2">
          <w:rPr>
            <w:rFonts w:ascii="Times New Roman" w:hAnsi="Times New Roman"/>
            <w:lang w:val="en-GB"/>
          </w:rPr>
          <w:t xml:space="preserve">program. </w:t>
        </w:r>
      </w:ins>
      <w:ins w:id="109" w:author="Jacob Roundy" w:date="2015-03-12T10:34:00Z">
        <w:r>
          <w:rPr>
            <w:rFonts w:ascii="Times New Roman" w:hAnsi="Times New Roman"/>
            <w:lang w:val="en-GB"/>
          </w:rPr>
          <w:t xml:space="preserve">Ensure that </w:t>
        </w:r>
      </w:ins>
      <w:ins w:id="110" w:author="Jacob Roundy" w:date="2015-03-12T10:35:00Z">
        <w:r>
          <w:rPr>
            <w:rFonts w:ascii="Times New Roman" w:hAnsi="Times New Roman"/>
            <w:lang w:val="en-GB"/>
          </w:rPr>
          <w:t xml:space="preserve">the </w:t>
        </w:r>
      </w:ins>
      <w:ins w:id="111" w:author="Jacob Roundy" w:date="2015-03-12T10:34:00Z">
        <w:r>
          <w:rPr>
            <w:rFonts w:ascii="Times New Roman" w:hAnsi="Times New Roman"/>
            <w:lang w:val="en-GB"/>
          </w:rPr>
          <w:t>participant sit</w:t>
        </w:r>
      </w:ins>
      <w:ins w:id="112" w:author="Jacob Roundy" w:date="2015-03-12T10:35:00Z">
        <w:r>
          <w:rPr>
            <w:rFonts w:ascii="Times New Roman" w:hAnsi="Times New Roman"/>
            <w:lang w:val="en-GB"/>
          </w:rPr>
          <w:t>s</w:t>
        </w:r>
      </w:ins>
      <w:ins w:id="113" w:author="Jacob Roundy" w:date="2015-03-12T10:34:00Z">
        <w:r>
          <w:rPr>
            <w:rFonts w:ascii="Times New Roman" w:hAnsi="Times New Roman"/>
            <w:lang w:val="en-GB"/>
          </w:rPr>
          <w:t xml:space="preserve"> ap</w:t>
        </w:r>
      </w:ins>
      <w:ins w:id="114" w:author="Jacob Roundy" w:date="2015-03-12T10:35:00Z">
        <w:r>
          <w:rPr>
            <w:rFonts w:ascii="Times New Roman" w:hAnsi="Times New Roman"/>
            <w:lang w:val="en-GB"/>
          </w:rPr>
          <w:t>proximately 60 cm away from the monitor (</w:t>
        </w:r>
      </w:ins>
      <w:ins w:id="115" w:author="Jonathan Flombaum" w:date="2015-01-20T14:11:00Z">
        <w:del w:id="116" w:author="Jacob Roundy" w:date="2015-03-12T10:35:00Z">
          <w:r w:rsidR="00A51CD2" w:rsidDel="004564B0">
            <w:rPr>
              <w:rFonts w:ascii="Times New Roman" w:hAnsi="Times New Roman"/>
              <w:lang w:val="en-GB"/>
            </w:rPr>
            <w:delText>A</w:delText>
          </w:r>
        </w:del>
      </w:ins>
      <w:ins w:id="117" w:author="Jacob Roundy" w:date="2015-03-12T10:35:00Z">
        <w:r>
          <w:rPr>
            <w:rFonts w:ascii="Times New Roman" w:hAnsi="Times New Roman"/>
            <w:lang w:val="en-GB"/>
          </w:rPr>
          <w:t>a</w:t>
        </w:r>
      </w:ins>
      <w:ins w:id="118" w:author="Jonathan Flombaum" w:date="2015-01-20T14:11:00Z">
        <w:r w:rsidR="00A51CD2">
          <w:rPr>
            <w:rFonts w:ascii="Times New Roman" w:hAnsi="Times New Roman"/>
            <w:lang w:val="en-GB"/>
          </w:rPr>
          <w:t xml:space="preserve"> piece of tape</w:t>
        </w:r>
        <w:del w:id="119" w:author="Jacob Roundy" w:date="2015-03-12T10:36:00Z">
          <w:r w:rsidR="00A51CD2" w:rsidDel="004564B0">
            <w:rPr>
              <w:rFonts w:ascii="Times New Roman" w:hAnsi="Times New Roman"/>
              <w:lang w:val="en-GB"/>
            </w:rPr>
            <w:delText xml:space="preserve"> or some other marking</w:delText>
          </w:r>
        </w:del>
        <w:r w:rsidR="00A51CD2">
          <w:rPr>
            <w:rFonts w:ascii="Times New Roman" w:hAnsi="Times New Roman"/>
            <w:lang w:val="en-GB"/>
          </w:rPr>
          <w:t xml:space="preserve"> on the floor in front of the computer </w:t>
        </w:r>
      </w:ins>
      <w:ins w:id="120" w:author="Jacob Roundy" w:date="2015-03-12T10:36:00Z">
        <w:r>
          <w:rPr>
            <w:rFonts w:ascii="Times New Roman" w:hAnsi="Times New Roman"/>
            <w:lang w:val="en-GB"/>
          </w:rPr>
          <w:t>marks</w:t>
        </w:r>
      </w:ins>
      <w:ins w:id="121" w:author="Jonathan Flombaum" w:date="2015-01-20T14:11:00Z">
        <w:del w:id="122" w:author="Jacob Roundy" w:date="2015-03-12T10:36:00Z">
          <w:r w:rsidR="00A51CD2" w:rsidDel="004564B0">
            <w:rPr>
              <w:rFonts w:ascii="Times New Roman" w:hAnsi="Times New Roman"/>
              <w:lang w:val="en-GB"/>
            </w:rPr>
            <w:delText>will tell the experimenter where to</w:delText>
          </w:r>
        </w:del>
      </w:ins>
      <w:ins w:id="123" w:author="Jacob Roundy" w:date="2015-03-12T10:36:00Z">
        <w:r>
          <w:rPr>
            <w:rFonts w:ascii="Times New Roman" w:hAnsi="Times New Roman"/>
            <w:lang w:val="en-GB"/>
          </w:rPr>
          <w:t xml:space="preserve"> the</w:t>
        </w:r>
      </w:ins>
      <w:ins w:id="124" w:author="Jonathan Flombaum" w:date="2015-01-20T14:11:00Z">
        <w:r w:rsidR="00A51CD2">
          <w:rPr>
            <w:rFonts w:ascii="Times New Roman" w:hAnsi="Times New Roman"/>
            <w:lang w:val="en-GB"/>
          </w:rPr>
          <w:t xml:space="preserve"> position </w:t>
        </w:r>
      </w:ins>
      <w:ins w:id="125" w:author="Jacob Roundy" w:date="2015-03-12T10:36:00Z">
        <w:r>
          <w:rPr>
            <w:rFonts w:ascii="Times New Roman" w:hAnsi="Times New Roman"/>
            <w:lang w:val="en-GB"/>
          </w:rPr>
          <w:t xml:space="preserve">of </w:t>
        </w:r>
      </w:ins>
      <w:ins w:id="126" w:author="Jonathan Flombaum" w:date="2015-01-20T14:11:00Z">
        <w:r w:rsidR="00A51CD2">
          <w:rPr>
            <w:rFonts w:ascii="Times New Roman" w:hAnsi="Times New Roman"/>
            <w:lang w:val="en-GB"/>
          </w:rPr>
          <w:t>the leading edge of the participant</w:t>
        </w:r>
        <w:del w:id="127" w:author="David Repetto" w:date="2015-01-20T14:25:00Z">
          <w:r w:rsidR="00A51CD2" w:rsidDel="006F010A">
            <w:rPr>
              <w:rFonts w:ascii="Times New Roman" w:hAnsi="Times New Roman"/>
              <w:lang w:val="en-GB"/>
            </w:rPr>
            <w:delText>’</w:delText>
          </w:r>
        </w:del>
        <w:del w:id="128" w:author="Jacob Roundy" w:date="2015-03-12T10:36:00Z">
          <w:r w:rsidR="00A51CD2" w:rsidDel="004564B0">
            <w:rPr>
              <w:rFonts w:ascii="Times New Roman" w:hAnsi="Times New Roman"/>
              <w:lang w:val="en-GB"/>
            </w:rPr>
            <w:delText>s</w:delText>
          </w:r>
        </w:del>
      </w:ins>
      <w:ins w:id="129" w:author="David Repetto" w:date="2015-01-20T14:25:00Z">
        <w:r w:rsidR="006F010A">
          <w:rPr>
            <w:rFonts w:ascii="Times New Roman" w:hAnsi="Times New Roman"/>
            <w:lang w:val="en-GB"/>
          </w:rPr>
          <w:t>’</w:t>
        </w:r>
      </w:ins>
      <w:ins w:id="130" w:author="Jacob Roundy" w:date="2015-03-12T10:36:00Z">
        <w:r>
          <w:rPr>
            <w:rFonts w:ascii="Times New Roman" w:hAnsi="Times New Roman"/>
            <w:lang w:val="en-GB"/>
          </w:rPr>
          <w:t>s</w:t>
        </w:r>
      </w:ins>
      <w:ins w:id="131" w:author="Jonathan Flombaum" w:date="2015-01-20T14:11:00Z">
        <w:r w:rsidR="00A51CD2">
          <w:rPr>
            <w:rFonts w:ascii="Times New Roman" w:hAnsi="Times New Roman"/>
            <w:lang w:val="en-GB"/>
          </w:rPr>
          <w:t xml:space="preserve"> seat</w:t>
        </w:r>
      </w:ins>
      <w:ins w:id="132" w:author="Jacob Roundy" w:date="2015-03-12T10:36:00Z">
        <w:r>
          <w:rPr>
            <w:rFonts w:ascii="Times New Roman" w:hAnsi="Times New Roman"/>
            <w:lang w:val="en-GB"/>
          </w:rPr>
          <w:t>).</w:t>
        </w:r>
      </w:ins>
      <w:ins w:id="133" w:author="David Repetto" w:date="2015-01-20T14:25:00Z">
        <w:del w:id="134" w:author="Jacob Roundy" w:date="2015-03-12T10:36:00Z">
          <w:r w:rsidR="006F010A" w:rsidDel="004564B0">
            <w:rPr>
              <w:rFonts w:ascii="Times New Roman" w:hAnsi="Times New Roman"/>
              <w:lang w:val="en-GB"/>
            </w:rPr>
            <w:delText>s</w:delText>
          </w:r>
        </w:del>
      </w:ins>
      <w:ins w:id="135" w:author="Jonathan Flombaum" w:date="2015-01-20T14:11:00Z">
        <w:del w:id="136" w:author="Jacob Roundy" w:date="2015-03-12T10:36:00Z">
          <w:r w:rsidR="00A51CD2" w:rsidDel="004564B0">
            <w:rPr>
              <w:rFonts w:ascii="Times New Roman" w:hAnsi="Times New Roman"/>
              <w:lang w:val="en-GB"/>
            </w:rPr>
            <w:delText xml:space="preserve"> to ensure that participant</w:delText>
          </w:r>
        </w:del>
      </w:ins>
      <w:ins w:id="137" w:author="David Repetto" w:date="2015-01-20T14:25:00Z">
        <w:del w:id="138" w:author="Jacob Roundy" w:date="2015-03-12T10:36:00Z">
          <w:r w:rsidR="006F010A" w:rsidDel="004564B0">
            <w:rPr>
              <w:rFonts w:ascii="Times New Roman" w:hAnsi="Times New Roman"/>
              <w:lang w:val="en-GB"/>
            </w:rPr>
            <w:delText>s</w:delText>
          </w:r>
        </w:del>
      </w:ins>
      <w:ins w:id="139" w:author="Jonathan Flombaum" w:date="2015-01-20T14:11:00Z">
        <w:del w:id="140" w:author="Jacob Roundy" w:date="2015-03-12T10:36:00Z">
          <w:r w:rsidR="00A51CD2" w:rsidDel="004564B0">
            <w:rPr>
              <w:rFonts w:ascii="Times New Roman" w:hAnsi="Times New Roman"/>
              <w:lang w:val="en-GB"/>
            </w:rPr>
            <w:delText xml:space="preserve"> sits approximately 60 cm away from the monitor. </w:delText>
          </w:r>
        </w:del>
      </w:ins>
      <w:ins w:id="141" w:author="Jonathan Flombaum" w:date="2015-01-20T14:07:00Z">
        <w:del w:id="142" w:author="Jacob Roundy" w:date="2015-03-12T10:36:00Z">
          <w:r w:rsidR="00A51CD2" w:rsidDel="004564B0">
            <w:rPr>
              <w:rFonts w:ascii="Times New Roman" w:hAnsi="Times New Roman"/>
              <w:lang w:val="en-GB"/>
            </w:rPr>
            <w:delText xml:space="preserve"> </w:delText>
          </w:r>
        </w:del>
      </w:ins>
    </w:p>
    <w:p w14:paraId="2DDD0974" w14:textId="77777777" w:rsidR="009E2CEC" w:rsidRDefault="009E2CEC">
      <w:pPr>
        <w:pStyle w:val="ListParagraph"/>
        <w:widowControl w:val="0"/>
        <w:autoSpaceDE w:val="0"/>
        <w:autoSpaceDN w:val="0"/>
        <w:adjustRightInd w:val="0"/>
        <w:spacing w:after="0"/>
        <w:ind w:left="1440"/>
        <w:rPr>
          <w:ins w:id="143" w:author="Jacob Roundy" w:date="2015-03-11T16:24:00Z"/>
          <w:rFonts w:ascii="Times New Roman" w:hAnsi="Times New Roman"/>
          <w:lang w:val="en-GB"/>
        </w:rPr>
      </w:pPr>
    </w:p>
    <w:p w14:paraId="3D5A5779" w14:textId="7A6F3E2C" w:rsidR="0064392E" w:rsidDel="0064392E" w:rsidRDefault="0064392E" w:rsidP="00E14817">
      <w:pPr>
        <w:pStyle w:val="ListParagraph"/>
        <w:widowControl w:val="0"/>
        <w:numPr>
          <w:ilvl w:val="1"/>
          <w:numId w:val="1"/>
        </w:numPr>
        <w:autoSpaceDE w:val="0"/>
        <w:autoSpaceDN w:val="0"/>
        <w:adjustRightInd w:val="0"/>
        <w:spacing w:after="0"/>
        <w:rPr>
          <w:del w:id="144" w:author="Jonathan Flombaum" w:date="2015-01-20T14:15:00Z"/>
          <w:rFonts w:ascii="Times New Roman" w:hAnsi="Times New Roman"/>
          <w:lang w:val="en-GB"/>
        </w:rPr>
      </w:pPr>
      <w:ins w:id="145" w:author="Jonathan Flombaum" w:date="2015-01-20T14:14:00Z">
        <w:del w:id="146" w:author="Jacob Roundy" w:date="2015-03-12T10:37:00Z">
          <w:r w:rsidDel="004564B0">
            <w:rPr>
              <w:rFonts w:ascii="Times New Roman" w:hAnsi="Times New Roman"/>
              <w:lang w:val="en-GB"/>
            </w:rPr>
            <w:delText>The researcher will e</w:delText>
          </w:r>
        </w:del>
      </w:ins>
      <w:ins w:id="147" w:author="Jacob Roundy" w:date="2015-03-12T10:37:00Z">
        <w:r w:rsidR="004564B0">
          <w:rPr>
            <w:rFonts w:ascii="Times New Roman" w:hAnsi="Times New Roman"/>
            <w:lang w:val="en-GB"/>
          </w:rPr>
          <w:t>E</w:t>
        </w:r>
      </w:ins>
      <w:ins w:id="148" w:author="Jonathan Flombaum" w:date="2015-01-20T14:14:00Z">
        <w:r>
          <w:rPr>
            <w:rFonts w:ascii="Times New Roman" w:hAnsi="Times New Roman"/>
            <w:lang w:val="en-GB"/>
          </w:rPr>
          <w:t>xplain the instructions to the participant, emphasizing that some trials may seem difficult, but</w:t>
        </w:r>
        <w:del w:id="149" w:author="Jacob Roundy" w:date="2015-03-12T10:48:00Z">
          <w:r w:rsidDel="00874623">
            <w:rPr>
              <w:rFonts w:ascii="Times New Roman" w:hAnsi="Times New Roman"/>
              <w:lang w:val="en-GB"/>
            </w:rPr>
            <w:delText xml:space="preserve"> that</w:delText>
          </w:r>
        </w:del>
        <w:r>
          <w:rPr>
            <w:rFonts w:ascii="Times New Roman" w:hAnsi="Times New Roman"/>
            <w:lang w:val="en-GB"/>
          </w:rPr>
          <w:t xml:space="preserve"> the</w:t>
        </w:r>
      </w:ins>
      <w:ins w:id="150" w:author="Jacob Roundy" w:date="2015-03-12T10:48:00Z">
        <w:r w:rsidR="00874623">
          <w:rPr>
            <w:rFonts w:ascii="Times New Roman" w:hAnsi="Times New Roman"/>
            <w:lang w:val="en-GB"/>
          </w:rPr>
          <w:t>y</w:t>
        </w:r>
      </w:ins>
      <w:ins w:id="151" w:author="Jonathan Flombaum" w:date="2015-01-20T14:14:00Z">
        <w:del w:id="152" w:author="Jacob Roundy" w:date="2015-03-12T10:48:00Z">
          <w:r w:rsidDel="00874623">
            <w:rPr>
              <w:rFonts w:ascii="Times New Roman" w:hAnsi="Times New Roman"/>
              <w:lang w:val="en-GB"/>
            </w:rPr>
            <w:delText xml:space="preserve"> participant</w:delText>
          </w:r>
        </w:del>
      </w:ins>
      <w:ins w:id="153" w:author="David Repetto" w:date="2015-01-20T14:26:00Z">
        <w:del w:id="154" w:author="Jacob Roundy" w:date="2015-03-12T10:48:00Z">
          <w:r w:rsidR="006F010A" w:rsidDel="00874623">
            <w:rPr>
              <w:rFonts w:ascii="Times New Roman" w:hAnsi="Times New Roman"/>
              <w:lang w:val="en-GB"/>
            </w:rPr>
            <w:delText>s</w:delText>
          </w:r>
        </w:del>
      </w:ins>
      <w:ins w:id="155" w:author="Jonathan Flombaum" w:date="2015-01-20T14:14:00Z">
        <w:r>
          <w:rPr>
            <w:rFonts w:ascii="Times New Roman" w:hAnsi="Times New Roman"/>
            <w:lang w:val="en-GB"/>
          </w:rPr>
          <w:t xml:space="preserve"> should always do </w:t>
        </w:r>
      </w:ins>
      <w:ins w:id="156" w:author="David Repetto" w:date="2015-01-20T14:26:00Z">
        <w:r w:rsidR="006F010A">
          <w:rPr>
            <w:rFonts w:ascii="Times New Roman" w:hAnsi="Times New Roman"/>
            <w:lang w:val="en-GB"/>
          </w:rPr>
          <w:t xml:space="preserve">their </w:t>
        </w:r>
      </w:ins>
      <w:ins w:id="157" w:author="Jonathan Flombaum" w:date="2015-01-20T14:14:00Z">
        <w:del w:id="158" w:author="David Repetto" w:date="2015-01-20T14:26:00Z">
          <w:r w:rsidDel="006F010A">
            <w:rPr>
              <w:rFonts w:ascii="Times New Roman" w:hAnsi="Times New Roman"/>
              <w:lang w:val="en-GB"/>
            </w:rPr>
            <w:delText>his</w:delText>
          </w:r>
        </w:del>
        <w:del w:id="159" w:author="Jacob Roundy" w:date="2015-03-12T10:48:00Z">
          <w:r w:rsidDel="00874623">
            <w:rPr>
              <w:rFonts w:ascii="Times New Roman" w:hAnsi="Times New Roman"/>
              <w:lang w:val="en-GB"/>
            </w:rPr>
            <w:delText xml:space="preserve"> </w:delText>
          </w:r>
        </w:del>
        <w:r>
          <w:rPr>
            <w:rFonts w:ascii="Times New Roman" w:hAnsi="Times New Roman"/>
            <w:lang w:val="en-GB"/>
          </w:rPr>
          <w:t xml:space="preserve">best, and </w:t>
        </w:r>
        <w:del w:id="160" w:author="Jacob Roundy" w:date="2015-03-12T10:49:00Z">
          <w:r w:rsidDel="00874623">
            <w:rPr>
              <w:rFonts w:ascii="Times New Roman" w:hAnsi="Times New Roman"/>
              <w:lang w:val="en-GB"/>
            </w:rPr>
            <w:delText xml:space="preserve">that </w:delText>
          </w:r>
        </w:del>
      </w:ins>
      <w:ins w:id="161" w:author="David Repetto" w:date="2015-01-20T14:26:00Z">
        <w:del w:id="162" w:author="Jacob Roundy" w:date="2015-03-12T10:49:00Z">
          <w:r w:rsidR="006F010A" w:rsidDel="00874623">
            <w:rPr>
              <w:rFonts w:ascii="Times New Roman" w:hAnsi="Times New Roman"/>
              <w:lang w:val="en-GB"/>
            </w:rPr>
            <w:delText xml:space="preserve">they </w:delText>
          </w:r>
        </w:del>
      </w:ins>
      <w:ins w:id="163" w:author="Jonathan Flombaum" w:date="2015-01-20T14:14:00Z">
        <w:del w:id="164" w:author="David Repetto" w:date="2015-01-20T14:26:00Z">
          <w:r w:rsidDel="006F010A">
            <w:rPr>
              <w:rFonts w:ascii="Times New Roman" w:hAnsi="Times New Roman"/>
              <w:lang w:val="en-GB"/>
            </w:rPr>
            <w:delText>he</w:delText>
          </w:r>
        </w:del>
        <w:del w:id="165" w:author="Jacob Roundy" w:date="2015-03-12T10:49:00Z">
          <w:r w:rsidDel="00874623">
            <w:rPr>
              <w:rFonts w:ascii="Times New Roman" w:hAnsi="Times New Roman"/>
              <w:lang w:val="en-GB"/>
            </w:rPr>
            <w:delText xml:space="preserve"> should guess </w:delText>
          </w:r>
        </w:del>
        <w:r>
          <w:rPr>
            <w:rFonts w:ascii="Times New Roman" w:hAnsi="Times New Roman"/>
            <w:lang w:val="en-GB"/>
          </w:rPr>
          <w:t>if</w:t>
        </w:r>
      </w:ins>
      <w:ins w:id="166" w:author="David Repetto" w:date="2015-01-20T14:26:00Z">
        <w:r w:rsidR="006F010A">
          <w:rPr>
            <w:rFonts w:ascii="Times New Roman" w:hAnsi="Times New Roman"/>
            <w:lang w:val="en-GB"/>
          </w:rPr>
          <w:t xml:space="preserve"> they</w:t>
        </w:r>
      </w:ins>
      <w:ins w:id="167" w:author="Jonathan Flombaum" w:date="2015-01-20T14:14:00Z">
        <w:del w:id="168" w:author="David Repetto" w:date="2015-01-20T14:26:00Z">
          <w:r w:rsidDel="006F010A">
            <w:rPr>
              <w:rFonts w:ascii="Times New Roman" w:hAnsi="Times New Roman"/>
              <w:lang w:val="en-GB"/>
            </w:rPr>
            <w:delText xml:space="preserve"> he</w:delText>
          </w:r>
        </w:del>
        <w:r>
          <w:rPr>
            <w:rFonts w:ascii="Times New Roman" w:hAnsi="Times New Roman"/>
            <w:lang w:val="en-GB"/>
          </w:rPr>
          <w:t xml:space="preserve"> find</w:t>
        </w:r>
        <w:del w:id="169" w:author="David Repetto" w:date="2015-01-20T14:26:00Z">
          <w:r w:rsidDel="006F010A">
            <w:rPr>
              <w:rFonts w:ascii="Times New Roman" w:hAnsi="Times New Roman"/>
              <w:lang w:val="en-GB"/>
            </w:rPr>
            <w:delText>s</w:delText>
          </w:r>
        </w:del>
        <w:r>
          <w:rPr>
            <w:rFonts w:ascii="Times New Roman" w:hAnsi="Times New Roman"/>
            <w:lang w:val="en-GB"/>
          </w:rPr>
          <w:t xml:space="preserve"> </w:t>
        </w:r>
      </w:ins>
      <w:ins w:id="170" w:author="David Repetto" w:date="2015-01-20T14:26:00Z">
        <w:r w:rsidR="006F010A">
          <w:rPr>
            <w:rFonts w:ascii="Times New Roman" w:hAnsi="Times New Roman"/>
            <w:lang w:val="en-GB"/>
          </w:rPr>
          <w:t xml:space="preserve">themselves </w:t>
        </w:r>
      </w:ins>
      <w:ins w:id="171" w:author="Jonathan Flombaum" w:date="2015-01-20T14:14:00Z">
        <w:del w:id="172" w:author="David Repetto" w:date="2015-01-20T14:26:00Z">
          <w:r w:rsidDel="006F010A">
            <w:rPr>
              <w:rFonts w:ascii="Times New Roman" w:hAnsi="Times New Roman"/>
              <w:lang w:val="en-GB"/>
            </w:rPr>
            <w:delText>himself</w:delText>
          </w:r>
        </w:del>
        <w:r>
          <w:rPr>
            <w:rFonts w:ascii="Times New Roman" w:hAnsi="Times New Roman"/>
            <w:lang w:val="en-GB"/>
          </w:rPr>
          <w:t xml:space="preserve"> uncertain about the identity of some targets in some of the trials</w:t>
        </w:r>
      </w:ins>
      <w:ins w:id="173" w:author="Jacob Roundy" w:date="2015-03-12T10:49:00Z">
        <w:r w:rsidR="00874623">
          <w:rPr>
            <w:rFonts w:ascii="Times New Roman" w:hAnsi="Times New Roman"/>
            <w:lang w:val="en-GB"/>
          </w:rPr>
          <w:t>, then they should just guess</w:t>
        </w:r>
      </w:ins>
      <w:ins w:id="174" w:author="Jonathan Flombaum" w:date="2015-01-20T14:14:00Z">
        <w:r>
          <w:rPr>
            <w:rFonts w:ascii="Times New Roman" w:hAnsi="Times New Roman"/>
            <w:lang w:val="en-GB"/>
          </w:rPr>
          <w:t>.</w:t>
        </w:r>
      </w:ins>
    </w:p>
    <w:p w14:paraId="47C9BFE1" w14:textId="77777777" w:rsidR="002118F3" w:rsidRPr="0064392E" w:rsidRDefault="002118F3" w:rsidP="00E14817">
      <w:pPr>
        <w:pStyle w:val="ListParagraph"/>
        <w:widowControl w:val="0"/>
        <w:numPr>
          <w:ilvl w:val="1"/>
          <w:numId w:val="1"/>
        </w:numPr>
        <w:autoSpaceDE w:val="0"/>
        <w:autoSpaceDN w:val="0"/>
        <w:adjustRightInd w:val="0"/>
        <w:spacing w:after="0"/>
        <w:rPr>
          <w:rFonts w:ascii="Times New Roman" w:hAnsi="Times New Roman"/>
          <w:lang w:val="en-GB"/>
        </w:rPr>
      </w:pPr>
    </w:p>
    <w:p w14:paraId="6AC8A133" w14:textId="77777777" w:rsidR="009E2CEC" w:rsidRDefault="009E2CEC" w:rsidP="00E14817">
      <w:pPr>
        <w:pStyle w:val="ListParagraph"/>
        <w:widowControl w:val="0"/>
        <w:autoSpaceDE w:val="0"/>
        <w:autoSpaceDN w:val="0"/>
        <w:adjustRightInd w:val="0"/>
        <w:spacing w:after="0"/>
        <w:ind w:left="1440"/>
        <w:rPr>
          <w:ins w:id="175" w:author="Jacob Roundy" w:date="2015-03-11T16:24:00Z"/>
          <w:rFonts w:ascii="Times New Roman" w:hAnsi="Times New Roman"/>
          <w:lang w:val="en-GB"/>
        </w:rPr>
      </w:pPr>
    </w:p>
    <w:p w14:paraId="23B3AFBC" w14:textId="7762D1A6" w:rsidR="0064392E" w:rsidRDefault="00874623" w:rsidP="00831B1E">
      <w:pPr>
        <w:pStyle w:val="ListParagraph"/>
        <w:widowControl w:val="0"/>
        <w:numPr>
          <w:ilvl w:val="1"/>
          <w:numId w:val="1"/>
        </w:numPr>
        <w:autoSpaceDE w:val="0"/>
        <w:autoSpaceDN w:val="0"/>
        <w:adjustRightInd w:val="0"/>
        <w:spacing w:after="0"/>
        <w:rPr>
          <w:ins w:id="176" w:author="Jonathan Flombaum" w:date="2015-01-20T14:15:00Z"/>
          <w:rFonts w:ascii="Times New Roman" w:hAnsi="Times New Roman"/>
          <w:lang w:val="en-GB"/>
        </w:rPr>
      </w:pPr>
      <w:ins w:id="177" w:author="Jacob Roundy" w:date="2015-03-12T10:49:00Z">
        <w:r>
          <w:rPr>
            <w:rFonts w:ascii="Times New Roman" w:hAnsi="Times New Roman"/>
            <w:lang w:val="en-GB"/>
          </w:rPr>
          <w:t>Have the participant</w:t>
        </w:r>
      </w:ins>
      <w:ins w:id="178" w:author="Jonathan Flombaum" w:date="2015-01-20T14:15:00Z">
        <w:del w:id="179" w:author="Jacob Roundy" w:date="2015-03-12T10:49:00Z">
          <w:r w:rsidR="0064392E" w:rsidDel="00874623">
            <w:rPr>
              <w:rFonts w:ascii="Times New Roman" w:hAnsi="Times New Roman"/>
              <w:lang w:val="en-GB"/>
            </w:rPr>
            <w:delText>The participant</w:delText>
          </w:r>
        </w:del>
      </w:ins>
      <w:ins w:id="180" w:author="David Repetto" w:date="2015-01-20T14:26:00Z">
        <w:del w:id="181" w:author="Jacob Roundy" w:date="2015-03-12T10:49:00Z">
          <w:r w:rsidR="006F010A" w:rsidDel="00874623">
            <w:rPr>
              <w:rFonts w:ascii="Times New Roman" w:hAnsi="Times New Roman"/>
              <w:lang w:val="en-GB"/>
            </w:rPr>
            <w:delText>s</w:delText>
          </w:r>
        </w:del>
      </w:ins>
      <w:ins w:id="182" w:author="Jonathan Flombaum" w:date="2015-01-20T14:15:00Z">
        <w:del w:id="183" w:author="Jacob Roundy" w:date="2015-03-12T10:49:00Z">
          <w:r w:rsidR="0064392E" w:rsidDel="00874623">
            <w:rPr>
              <w:rFonts w:ascii="Times New Roman" w:hAnsi="Times New Roman"/>
              <w:lang w:val="en-GB"/>
            </w:rPr>
            <w:delText xml:space="preserve"> will then</w:delText>
          </w:r>
        </w:del>
        <w:r w:rsidR="0064392E">
          <w:rPr>
            <w:rFonts w:ascii="Times New Roman" w:hAnsi="Times New Roman"/>
            <w:lang w:val="en-GB"/>
          </w:rPr>
          <w:t xml:space="preserve"> complete 5 practice trials with only </w:t>
        </w:r>
      </w:ins>
      <w:ins w:id="184" w:author="Jonathan Flombaum" w:date="2015-01-20T14:16:00Z">
        <w:r w:rsidR="0064392E">
          <w:rPr>
            <w:rFonts w:ascii="Times New Roman" w:hAnsi="Times New Roman"/>
            <w:lang w:val="en-GB"/>
          </w:rPr>
          <w:t>2</w:t>
        </w:r>
      </w:ins>
      <w:ins w:id="185" w:author="Jonathan Flombaum" w:date="2015-01-20T14:15:00Z">
        <w:r w:rsidR="0064392E">
          <w:rPr>
            <w:rFonts w:ascii="Times New Roman" w:hAnsi="Times New Roman"/>
            <w:lang w:val="en-GB"/>
          </w:rPr>
          <w:t xml:space="preserve"> targe</w:t>
        </w:r>
      </w:ins>
      <w:ins w:id="186" w:author="Jonathan Flombaum" w:date="2015-01-20T14:16:00Z">
        <w:r w:rsidR="0064392E">
          <w:rPr>
            <w:rFonts w:ascii="Times New Roman" w:hAnsi="Times New Roman"/>
            <w:lang w:val="en-GB"/>
          </w:rPr>
          <w:t>t</w:t>
        </w:r>
      </w:ins>
      <w:ins w:id="187" w:author="Jonathan Flombaum" w:date="2015-01-20T14:15:00Z">
        <w:r w:rsidR="0064392E">
          <w:rPr>
            <w:rFonts w:ascii="Times New Roman" w:hAnsi="Times New Roman"/>
            <w:lang w:val="en-GB"/>
          </w:rPr>
          <w:t xml:space="preserve">s in each. </w:t>
        </w:r>
        <w:del w:id="188" w:author="Jacob Roundy" w:date="2015-03-12T10:50:00Z">
          <w:r w:rsidR="0064392E" w:rsidDel="00874623">
            <w:rPr>
              <w:rFonts w:ascii="Times New Roman" w:hAnsi="Times New Roman"/>
              <w:lang w:val="en-GB"/>
            </w:rPr>
            <w:delText>The researcher will r</w:delText>
          </w:r>
        </w:del>
      </w:ins>
      <w:ins w:id="189" w:author="Jacob Roundy" w:date="2015-03-12T10:50:00Z">
        <w:r>
          <w:rPr>
            <w:rFonts w:ascii="Times New Roman" w:hAnsi="Times New Roman"/>
            <w:lang w:val="en-GB"/>
          </w:rPr>
          <w:t>R</w:t>
        </w:r>
      </w:ins>
      <w:ins w:id="190" w:author="Jonathan Flombaum" w:date="2015-01-20T14:15:00Z">
        <w:r w:rsidR="0064392E">
          <w:rPr>
            <w:rFonts w:ascii="Times New Roman" w:hAnsi="Times New Roman"/>
            <w:lang w:val="en-GB"/>
          </w:rPr>
          <w:t>emain in the room, using the practice trials to ensure that the participant</w:t>
        </w:r>
      </w:ins>
      <w:ins w:id="191" w:author="David Repetto" w:date="2015-01-20T14:26:00Z">
        <w:del w:id="192" w:author="Jacob Roundy" w:date="2015-03-12T10:50:00Z">
          <w:r w:rsidR="006F010A" w:rsidDel="00874623">
            <w:rPr>
              <w:rFonts w:ascii="Times New Roman" w:hAnsi="Times New Roman"/>
              <w:lang w:val="en-GB"/>
            </w:rPr>
            <w:delText>s</w:delText>
          </w:r>
        </w:del>
      </w:ins>
      <w:ins w:id="193" w:author="Jonathan Flombaum" w:date="2015-01-20T14:15:00Z">
        <w:r w:rsidR="0064392E">
          <w:rPr>
            <w:rFonts w:ascii="Times New Roman" w:hAnsi="Times New Roman"/>
            <w:lang w:val="en-GB"/>
          </w:rPr>
          <w:t xml:space="preserve"> ha</w:t>
        </w:r>
      </w:ins>
      <w:ins w:id="194" w:author="Jacob Roundy" w:date="2015-03-12T10:50:00Z">
        <w:r>
          <w:rPr>
            <w:rFonts w:ascii="Times New Roman" w:hAnsi="Times New Roman"/>
            <w:lang w:val="en-GB"/>
          </w:rPr>
          <w:t>s</w:t>
        </w:r>
      </w:ins>
      <w:ins w:id="195" w:author="David Repetto" w:date="2015-01-20T14:26:00Z">
        <w:del w:id="196" w:author="Jacob Roundy" w:date="2015-03-12T10:50:00Z">
          <w:r w:rsidR="006F010A" w:rsidDel="00874623">
            <w:rPr>
              <w:rFonts w:ascii="Times New Roman" w:hAnsi="Times New Roman"/>
              <w:lang w:val="en-GB"/>
            </w:rPr>
            <w:delText>ve</w:delText>
          </w:r>
        </w:del>
      </w:ins>
      <w:ins w:id="197" w:author="Jonathan Flombaum" w:date="2015-01-20T14:15:00Z">
        <w:del w:id="198" w:author="David Repetto" w:date="2015-01-20T14:26:00Z">
          <w:r w:rsidR="0064392E" w:rsidDel="006F010A">
            <w:rPr>
              <w:rFonts w:ascii="Times New Roman" w:hAnsi="Times New Roman"/>
              <w:lang w:val="en-GB"/>
            </w:rPr>
            <w:delText>s</w:delText>
          </w:r>
        </w:del>
        <w:r w:rsidR="0064392E">
          <w:rPr>
            <w:rFonts w:ascii="Times New Roman" w:hAnsi="Times New Roman"/>
            <w:lang w:val="en-GB"/>
          </w:rPr>
          <w:t xml:space="preserve"> understood the instructions. </w:t>
        </w:r>
      </w:ins>
    </w:p>
    <w:p w14:paraId="4154BC4D" w14:textId="77777777" w:rsidR="009E2CEC" w:rsidRDefault="009E2CEC" w:rsidP="00E14817">
      <w:pPr>
        <w:pStyle w:val="ListParagraph"/>
        <w:widowControl w:val="0"/>
        <w:autoSpaceDE w:val="0"/>
        <w:autoSpaceDN w:val="0"/>
        <w:adjustRightInd w:val="0"/>
        <w:spacing w:after="0"/>
        <w:ind w:left="1440"/>
        <w:rPr>
          <w:ins w:id="199" w:author="Jacob Roundy" w:date="2015-03-11T16:24:00Z"/>
          <w:rFonts w:ascii="Times New Roman" w:hAnsi="Times New Roman"/>
          <w:lang w:val="en-GB"/>
        </w:rPr>
      </w:pPr>
    </w:p>
    <w:p w14:paraId="37D2CC0C" w14:textId="486CE9C5" w:rsidR="009E2CEC" w:rsidRDefault="0064392E" w:rsidP="00E14817">
      <w:pPr>
        <w:pStyle w:val="ListParagraph"/>
        <w:widowControl w:val="0"/>
        <w:numPr>
          <w:ilvl w:val="1"/>
          <w:numId w:val="1"/>
        </w:numPr>
        <w:autoSpaceDE w:val="0"/>
        <w:autoSpaceDN w:val="0"/>
        <w:adjustRightInd w:val="0"/>
        <w:spacing w:after="0"/>
        <w:rPr>
          <w:ins w:id="200" w:author="Jacob Roundy" w:date="2015-03-11T16:24:00Z"/>
          <w:rFonts w:ascii="Times New Roman" w:hAnsi="Times New Roman"/>
          <w:lang w:val="en-GB"/>
        </w:rPr>
      </w:pPr>
      <w:ins w:id="201" w:author="Jonathan Flombaum" w:date="2015-01-20T14:16:00Z">
        <w:r>
          <w:rPr>
            <w:rFonts w:ascii="Times New Roman" w:hAnsi="Times New Roman"/>
            <w:lang w:val="en-GB"/>
          </w:rPr>
          <w:t>Le</w:t>
        </w:r>
      </w:ins>
      <w:ins w:id="202" w:author="Jacob Roundy" w:date="2015-03-12T10:51:00Z">
        <w:r w:rsidR="00874623">
          <w:rPr>
            <w:rFonts w:ascii="Times New Roman" w:hAnsi="Times New Roman"/>
            <w:lang w:val="en-GB"/>
          </w:rPr>
          <w:t>ave</w:t>
        </w:r>
      </w:ins>
      <w:ins w:id="203" w:author="Jonathan Flombaum" w:date="2015-01-20T14:16:00Z">
        <w:del w:id="204" w:author="Jacob Roundy" w:date="2015-03-12T10:51:00Z">
          <w:r w:rsidDel="00874623">
            <w:rPr>
              <w:rFonts w:ascii="Times New Roman" w:hAnsi="Times New Roman"/>
              <w:lang w:val="en-GB"/>
            </w:rPr>
            <w:delText>ft alone in</w:delText>
          </w:r>
        </w:del>
        <w:r>
          <w:rPr>
            <w:rFonts w:ascii="Times New Roman" w:hAnsi="Times New Roman"/>
            <w:lang w:val="en-GB"/>
          </w:rPr>
          <w:t xml:space="preserve"> the testing room</w:t>
        </w:r>
      </w:ins>
      <w:ins w:id="205" w:author="Jacob Roundy" w:date="2015-03-12T10:51:00Z">
        <w:r w:rsidR="00874623">
          <w:rPr>
            <w:rFonts w:ascii="Times New Roman" w:hAnsi="Times New Roman"/>
            <w:lang w:val="en-GB"/>
          </w:rPr>
          <w:t xml:space="preserve"> and have</w:t>
        </w:r>
      </w:ins>
      <w:ins w:id="206" w:author="Jonathan Flombaum" w:date="2015-01-20T14:16:00Z">
        <w:del w:id="207" w:author="Jacob Roundy" w:date="2015-03-12T10:51:00Z">
          <w:r w:rsidDel="00874623">
            <w:rPr>
              <w:rFonts w:ascii="Times New Roman" w:hAnsi="Times New Roman"/>
              <w:lang w:val="en-GB"/>
            </w:rPr>
            <w:delText>,</w:delText>
          </w:r>
        </w:del>
        <w:r>
          <w:rPr>
            <w:rFonts w:ascii="Times New Roman" w:hAnsi="Times New Roman"/>
            <w:lang w:val="en-GB"/>
          </w:rPr>
          <w:t xml:space="preserve"> the participant</w:t>
        </w:r>
      </w:ins>
      <w:ins w:id="208" w:author="David Repetto" w:date="2015-01-20T14:27:00Z">
        <w:del w:id="209" w:author="Jacob Roundy" w:date="2015-03-12T10:51:00Z">
          <w:r w:rsidR="0035739C" w:rsidDel="00874623">
            <w:rPr>
              <w:rFonts w:ascii="Times New Roman" w:hAnsi="Times New Roman"/>
              <w:lang w:val="en-GB"/>
            </w:rPr>
            <w:delText>s</w:delText>
          </w:r>
        </w:del>
      </w:ins>
      <w:ins w:id="210" w:author="Jonathan Flombaum" w:date="2015-01-20T14:16:00Z">
        <w:r>
          <w:rPr>
            <w:rFonts w:ascii="Times New Roman" w:hAnsi="Times New Roman"/>
            <w:lang w:val="en-GB"/>
          </w:rPr>
          <w:t xml:space="preserve"> complete</w:t>
        </w:r>
        <w:del w:id="211" w:author="David Repetto" w:date="2015-01-20T14:27:00Z">
          <w:r w:rsidDel="0035739C">
            <w:rPr>
              <w:rFonts w:ascii="Times New Roman" w:hAnsi="Times New Roman"/>
              <w:lang w:val="en-GB"/>
            </w:rPr>
            <w:delText>s</w:delText>
          </w:r>
        </w:del>
        <w:r>
          <w:rPr>
            <w:rFonts w:ascii="Times New Roman" w:hAnsi="Times New Roman"/>
            <w:lang w:val="en-GB"/>
          </w:rPr>
          <w:t xml:space="preserve"> 60 trials in a random order</w:t>
        </w:r>
        <w:del w:id="212" w:author="Jacob Roundy" w:date="2015-03-12T10:51:00Z">
          <w:r w:rsidDel="00874623">
            <w:rPr>
              <w:rFonts w:ascii="Times New Roman" w:hAnsi="Times New Roman"/>
              <w:lang w:val="en-GB"/>
            </w:rPr>
            <w:delText>,</w:delText>
          </w:r>
        </w:del>
        <w:r>
          <w:rPr>
            <w:rFonts w:ascii="Times New Roman" w:hAnsi="Times New Roman"/>
            <w:lang w:val="en-GB"/>
          </w:rPr>
          <w:t xml:space="preserve"> with 10 trials each including 2,</w:t>
        </w:r>
      </w:ins>
      <w:ins w:id="213" w:author="Jacob Roundy" w:date="2015-03-12T10:52:00Z">
        <w:r w:rsidR="00874623">
          <w:rPr>
            <w:rFonts w:ascii="Times New Roman" w:hAnsi="Times New Roman"/>
            <w:lang w:val="en-GB"/>
          </w:rPr>
          <w:t xml:space="preserve"> </w:t>
        </w:r>
      </w:ins>
      <w:ins w:id="214" w:author="Jonathan Flombaum" w:date="2015-01-20T14:16:00Z">
        <w:r>
          <w:rPr>
            <w:rFonts w:ascii="Times New Roman" w:hAnsi="Times New Roman"/>
            <w:lang w:val="en-GB"/>
          </w:rPr>
          <w:t>3,</w:t>
        </w:r>
      </w:ins>
      <w:ins w:id="215" w:author="Jacob Roundy" w:date="2015-03-12T10:52:00Z">
        <w:r w:rsidR="00874623">
          <w:rPr>
            <w:rFonts w:ascii="Times New Roman" w:hAnsi="Times New Roman"/>
            <w:lang w:val="en-GB"/>
          </w:rPr>
          <w:t xml:space="preserve"> </w:t>
        </w:r>
      </w:ins>
      <w:ins w:id="216" w:author="Jonathan Flombaum" w:date="2015-01-20T14:16:00Z">
        <w:r>
          <w:rPr>
            <w:rFonts w:ascii="Times New Roman" w:hAnsi="Times New Roman"/>
            <w:lang w:val="en-GB"/>
          </w:rPr>
          <w:t>4,</w:t>
        </w:r>
      </w:ins>
      <w:ins w:id="217" w:author="Jacob Roundy" w:date="2015-03-12T10:52:00Z">
        <w:r w:rsidR="00874623">
          <w:rPr>
            <w:rFonts w:ascii="Times New Roman" w:hAnsi="Times New Roman"/>
            <w:lang w:val="en-GB"/>
          </w:rPr>
          <w:t xml:space="preserve"> </w:t>
        </w:r>
      </w:ins>
      <w:ins w:id="218" w:author="Jonathan Flombaum" w:date="2015-01-20T14:16:00Z">
        <w:r>
          <w:rPr>
            <w:rFonts w:ascii="Times New Roman" w:hAnsi="Times New Roman"/>
            <w:lang w:val="en-GB"/>
          </w:rPr>
          <w:t>5,</w:t>
        </w:r>
      </w:ins>
      <w:ins w:id="219" w:author="Jacob Roundy" w:date="2015-03-12T10:52:00Z">
        <w:r w:rsidR="00874623">
          <w:rPr>
            <w:rFonts w:ascii="Times New Roman" w:hAnsi="Times New Roman"/>
            <w:lang w:val="en-GB"/>
          </w:rPr>
          <w:t xml:space="preserve"> </w:t>
        </w:r>
      </w:ins>
      <w:ins w:id="220" w:author="Jonathan Flombaum" w:date="2015-01-20T14:16:00Z">
        <w:r>
          <w:rPr>
            <w:rFonts w:ascii="Times New Roman" w:hAnsi="Times New Roman"/>
            <w:lang w:val="en-GB"/>
          </w:rPr>
          <w:t>6, and 7 targets (and equal numbers of non</w:t>
        </w:r>
      </w:ins>
      <w:ins w:id="221" w:author="Jacob Roundy" w:date="2015-03-12T10:52:00Z">
        <w:r w:rsidR="00874623">
          <w:rPr>
            <w:rFonts w:ascii="Times New Roman" w:hAnsi="Times New Roman"/>
            <w:lang w:val="en-GB"/>
          </w:rPr>
          <w:t>-</w:t>
        </w:r>
      </w:ins>
      <w:ins w:id="222" w:author="Jonathan Flombaum" w:date="2015-01-20T14:16:00Z">
        <w:r>
          <w:rPr>
            <w:rFonts w:ascii="Times New Roman" w:hAnsi="Times New Roman"/>
            <w:lang w:val="en-GB"/>
          </w:rPr>
          <w:t>targets).</w:t>
        </w:r>
      </w:ins>
    </w:p>
    <w:p w14:paraId="1A05E1DE" w14:textId="2CEAA8A6" w:rsidR="00A20D8A" w:rsidRPr="0064392E" w:rsidDel="0064392E" w:rsidRDefault="002118F3" w:rsidP="00E14817">
      <w:pPr>
        <w:pStyle w:val="ListParagraph"/>
        <w:widowControl w:val="0"/>
        <w:autoSpaceDE w:val="0"/>
        <w:autoSpaceDN w:val="0"/>
        <w:adjustRightInd w:val="0"/>
        <w:spacing w:after="0"/>
        <w:ind w:left="1440"/>
        <w:rPr>
          <w:del w:id="223" w:author="Jonathan Flombaum" w:date="2015-01-20T14:17:00Z"/>
          <w:rFonts w:ascii="Times New Roman" w:hAnsi="Times New Roman"/>
          <w:lang w:val="en-GB"/>
        </w:rPr>
      </w:pPr>
      <w:del w:id="224" w:author="Jonathan Flombaum" w:date="2015-01-20T14:17:00Z">
        <w:r w:rsidRPr="0064392E" w:rsidDel="0064392E">
          <w:rPr>
            <w:rFonts w:ascii="Times New Roman" w:hAnsi="Times New Roman"/>
            <w:lang w:val="en-GB"/>
          </w:rPr>
          <w:lastRenderedPageBreak/>
          <w:delText>10 trials with each load are</w:delText>
        </w:r>
        <w:r w:rsidR="000A3557" w:rsidRPr="0064392E" w:rsidDel="0064392E">
          <w:rPr>
            <w:rFonts w:ascii="Times New Roman" w:hAnsi="Times New Roman"/>
            <w:lang w:val="en-GB"/>
          </w:rPr>
          <w:delText xml:space="preserve"> conducted in total.</w:delText>
        </w:r>
      </w:del>
    </w:p>
    <w:p w14:paraId="22C89FE7" w14:textId="77777777" w:rsidR="00A20D8A" w:rsidRPr="00A20D8A" w:rsidRDefault="00A20D8A" w:rsidP="00E14817">
      <w:pPr>
        <w:pStyle w:val="ListParagraph"/>
        <w:widowControl w:val="0"/>
        <w:autoSpaceDE w:val="0"/>
        <w:autoSpaceDN w:val="0"/>
        <w:adjustRightInd w:val="0"/>
        <w:spacing w:after="0"/>
        <w:ind w:left="1440"/>
        <w:rPr>
          <w:rFonts w:ascii="Times New Roman" w:hAnsi="Times New Roman"/>
          <w:lang w:val="en-GB"/>
        </w:rPr>
      </w:pPr>
    </w:p>
    <w:p w14:paraId="16AD6752" w14:textId="09E3EE55" w:rsidR="00831B1E" w:rsidRDefault="00831B1E" w:rsidP="00831B1E">
      <w:pPr>
        <w:pStyle w:val="ListParagraph"/>
        <w:widowControl w:val="0"/>
        <w:numPr>
          <w:ilvl w:val="0"/>
          <w:numId w:val="1"/>
        </w:numPr>
        <w:autoSpaceDE w:val="0"/>
        <w:autoSpaceDN w:val="0"/>
        <w:adjustRightInd w:val="0"/>
        <w:spacing w:after="0"/>
        <w:rPr>
          <w:rFonts w:ascii="Times New Roman" w:hAnsi="Times New Roman"/>
          <w:lang w:val="en-GB"/>
        </w:rPr>
      </w:pPr>
      <w:r w:rsidRPr="00E14817">
        <w:rPr>
          <w:rFonts w:ascii="Times New Roman" w:hAnsi="Times New Roman"/>
          <w:lang w:val="en-GB"/>
        </w:rPr>
        <w:t>Analysis</w:t>
      </w:r>
      <w:r w:rsidR="00344DCF">
        <w:rPr>
          <w:rFonts w:ascii="Times New Roman" w:hAnsi="Times New Roman"/>
          <w:lang w:val="en-GB"/>
        </w:rPr>
        <w:t>.</w:t>
      </w:r>
    </w:p>
    <w:p w14:paraId="2B0243D3" w14:textId="77777777" w:rsidR="00874623" w:rsidRDefault="00874623" w:rsidP="00E14817">
      <w:pPr>
        <w:pStyle w:val="ListParagraph"/>
        <w:widowControl w:val="0"/>
        <w:autoSpaceDE w:val="0"/>
        <w:autoSpaceDN w:val="0"/>
        <w:adjustRightInd w:val="0"/>
        <w:spacing w:after="0"/>
        <w:rPr>
          <w:rFonts w:ascii="Times New Roman" w:hAnsi="Times New Roman"/>
          <w:lang w:val="en-GB"/>
        </w:rPr>
      </w:pPr>
    </w:p>
    <w:p w14:paraId="10F0CFA5" w14:textId="77777777" w:rsidR="00874623" w:rsidRDefault="00874623" w:rsidP="00E14817">
      <w:pPr>
        <w:pStyle w:val="ListParagraph"/>
        <w:widowControl w:val="0"/>
        <w:numPr>
          <w:ilvl w:val="1"/>
          <w:numId w:val="1"/>
        </w:numPr>
        <w:autoSpaceDE w:val="0"/>
        <w:autoSpaceDN w:val="0"/>
        <w:adjustRightInd w:val="0"/>
        <w:spacing w:after="0"/>
        <w:rPr>
          <w:rFonts w:ascii="Times New Roman" w:hAnsi="Times New Roman"/>
          <w:lang w:val="en-GB"/>
        </w:rPr>
      </w:pPr>
      <w:r w:rsidRPr="00E14817">
        <w:rPr>
          <w:rFonts w:ascii="Times New Roman" w:hAnsi="Times New Roman"/>
          <w:lang w:val="en-GB"/>
        </w:rPr>
        <w:t xml:space="preserve">Compute the number of targets correctly identified in each trial (i.e. the number of items selected as targets that were actually targets). </w:t>
      </w:r>
    </w:p>
    <w:p w14:paraId="0DA65097" w14:textId="77777777" w:rsidR="00874623" w:rsidRDefault="00874623" w:rsidP="00E14817">
      <w:pPr>
        <w:pStyle w:val="ListParagraph"/>
        <w:widowControl w:val="0"/>
        <w:autoSpaceDE w:val="0"/>
        <w:autoSpaceDN w:val="0"/>
        <w:adjustRightInd w:val="0"/>
        <w:spacing w:after="0"/>
        <w:ind w:left="1440"/>
        <w:rPr>
          <w:rFonts w:ascii="Times New Roman" w:hAnsi="Times New Roman"/>
          <w:lang w:val="en-GB"/>
        </w:rPr>
      </w:pPr>
    </w:p>
    <w:p w14:paraId="6DC71A78" w14:textId="406E5978" w:rsidR="00874623" w:rsidRPr="009E2CEC" w:rsidDel="00874623" w:rsidRDefault="00874623" w:rsidP="00E14817">
      <w:pPr>
        <w:pStyle w:val="ListParagraph"/>
        <w:widowControl w:val="0"/>
        <w:numPr>
          <w:ilvl w:val="1"/>
          <w:numId w:val="1"/>
        </w:numPr>
        <w:autoSpaceDE w:val="0"/>
        <w:autoSpaceDN w:val="0"/>
        <w:adjustRightInd w:val="0"/>
        <w:spacing w:after="0"/>
        <w:rPr>
          <w:del w:id="225" w:author="Jacob Roundy" w:date="2015-03-12T10:54:00Z"/>
          <w:rFonts w:ascii="Times New Roman" w:hAnsi="Times New Roman"/>
          <w:lang w:val="en-GB"/>
        </w:rPr>
      </w:pPr>
      <w:r w:rsidRPr="00E14817">
        <w:rPr>
          <w:rFonts w:ascii="Times New Roman" w:hAnsi="Times New Roman"/>
          <w:lang w:val="en-GB"/>
        </w:rPr>
        <w:t>On each trial, the result is an accuracy score between 0 and 100%. Average these scores together for all trials with the same tracking load</w:t>
      </w:r>
      <w:r>
        <w:rPr>
          <w:rFonts w:ascii="Times New Roman" w:hAnsi="Times New Roman"/>
          <w:lang w:val="en-GB"/>
        </w:rPr>
        <w:t>. This</w:t>
      </w:r>
      <w:r w:rsidRPr="00E14817">
        <w:rPr>
          <w:rFonts w:ascii="Times New Roman" w:hAnsi="Times New Roman"/>
          <w:lang w:val="en-GB"/>
        </w:rPr>
        <w:t xml:space="preserve"> gives the experimenter a sense of the number of targets the individual can track.</w:t>
      </w:r>
    </w:p>
    <w:p w14:paraId="422A6F01" w14:textId="77777777" w:rsidR="00831B1E" w:rsidRPr="00E14817" w:rsidRDefault="00831B1E" w:rsidP="00E14817">
      <w:pPr>
        <w:pStyle w:val="ListParagraph"/>
        <w:widowControl w:val="0"/>
        <w:numPr>
          <w:ilvl w:val="1"/>
          <w:numId w:val="1"/>
        </w:numPr>
        <w:autoSpaceDE w:val="0"/>
        <w:autoSpaceDN w:val="0"/>
        <w:adjustRightInd w:val="0"/>
        <w:spacing w:after="0"/>
        <w:rPr>
          <w:rFonts w:ascii="Times New Roman" w:hAnsi="Times New Roman"/>
          <w:lang w:val="en-GB"/>
        </w:rPr>
      </w:pPr>
      <w:del w:id="226" w:author="Jacob Roundy" w:date="2015-03-12T10:55:00Z">
        <w:r w:rsidRPr="00E14817" w:rsidDel="00874623">
          <w:rPr>
            <w:rFonts w:ascii="Times New Roman" w:hAnsi="Times New Roman"/>
            <w:lang w:val="en-GB"/>
          </w:rPr>
          <w:tab/>
        </w:r>
      </w:del>
    </w:p>
    <w:p w14:paraId="501BE08A" w14:textId="53415A0E" w:rsidR="0080780C" w:rsidRDefault="002575A2" w:rsidP="00E14817">
      <w:pPr>
        <w:widowControl w:val="0"/>
        <w:autoSpaceDE w:val="0"/>
        <w:autoSpaceDN w:val="0"/>
        <w:adjustRightInd w:val="0"/>
        <w:spacing w:after="0"/>
        <w:rPr>
          <w:rFonts w:ascii="Times New Roman" w:hAnsi="Times New Roman" w:cs="Times New Roman"/>
          <w:b/>
        </w:rPr>
      </w:pPr>
      <w:r w:rsidRPr="00E14817">
        <w:rPr>
          <w:rFonts w:ascii="Times New Roman" w:hAnsi="Times New Roman"/>
          <w:b/>
          <w:lang w:val="en-GB"/>
        </w:rPr>
        <w:br/>
      </w:r>
      <w:r w:rsidR="0080780C" w:rsidRPr="004F06C2">
        <w:rPr>
          <w:rFonts w:ascii="Times New Roman" w:hAnsi="Times New Roman" w:cs="Times New Roman"/>
          <w:b/>
          <w:sz w:val="28"/>
        </w:rPr>
        <w:t>Representative Result</w:t>
      </w:r>
      <w:r w:rsidR="0080780C" w:rsidRPr="004F06C2">
        <w:rPr>
          <w:rFonts w:ascii="Times New Roman" w:hAnsi="Times New Roman" w:cs="Times New Roman"/>
          <w:b/>
        </w:rPr>
        <w:t xml:space="preserve"> </w:t>
      </w:r>
    </w:p>
    <w:p w14:paraId="7EDCEC58" w14:textId="763E87B3" w:rsidR="00D70383" w:rsidRDefault="009013BE" w:rsidP="00E14817">
      <w:pPr>
        <w:spacing w:after="0"/>
        <w:rPr>
          <w:rFonts w:ascii="Times New Roman" w:hAnsi="Times New Roman" w:cs="Times New Roman"/>
          <w:b/>
        </w:rPr>
      </w:pPr>
      <w:r>
        <w:rPr>
          <w:rFonts w:ascii="Times New Roman" w:hAnsi="Times New Roman" w:cs="Times New Roman"/>
        </w:rPr>
        <w:t xml:space="preserve">The results of </w:t>
      </w:r>
      <w:r w:rsidR="000A3557">
        <w:rPr>
          <w:rFonts w:ascii="Times New Roman" w:hAnsi="Times New Roman" w:cs="Times New Roman"/>
        </w:rPr>
        <w:t xml:space="preserve">the experiment </w:t>
      </w:r>
      <w:r>
        <w:rPr>
          <w:rFonts w:ascii="Times New Roman" w:hAnsi="Times New Roman" w:cs="Times New Roman"/>
        </w:rPr>
        <w:t>include several subjects, and th</w:t>
      </w:r>
      <w:r w:rsidR="00874623">
        <w:rPr>
          <w:rFonts w:ascii="Times New Roman" w:hAnsi="Times New Roman" w:cs="Times New Roman"/>
        </w:rPr>
        <w:t>e</w:t>
      </w:r>
      <w:r>
        <w:rPr>
          <w:rFonts w:ascii="Times New Roman" w:hAnsi="Times New Roman" w:cs="Times New Roman"/>
        </w:rPr>
        <w:t xml:space="preserve"> average performance for the group of participants</w:t>
      </w:r>
      <w:r w:rsidR="003C6B30">
        <w:rPr>
          <w:rFonts w:ascii="Times New Roman" w:hAnsi="Times New Roman" w:cs="Times New Roman"/>
        </w:rPr>
        <w:t xml:space="preserve"> is reported</w:t>
      </w:r>
      <w:r>
        <w:rPr>
          <w:rFonts w:ascii="Times New Roman" w:hAnsi="Times New Roman" w:cs="Times New Roman"/>
        </w:rPr>
        <w:t xml:space="preserve"> as a function of tracking load.</w:t>
      </w:r>
      <w:r w:rsidR="00ED2956">
        <w:rPr>
          <w:rFonts w:ascii="Times New Roman" w:hAnsi="Times New Roman" w:cs="Times New Roman"/>
          <w:b/>
        </w:rPr>
        <w:t xml:space="preserve"> </w:t>
      </w:r>
      <w:r w:rsidR="00ED2956">
        <w:rPr>
          <w:rFonts w:ascii="Times New Roman" w:hAnsi="Times New Roman" w:cs="Times New Roman"/>
        </w:rPr>
        <w:t>The data can be graphed for visualized results (</w:t>
      </w:r>
      <w:r w:rsidR="00ED2956">
        <w:rPr>
          <w:rFonts w:ascii="Times New Roman" w:hAnsi="Times New Roman" w:cs="Times New Roman"/>
          <w:b/>
        </w:rPr>
        <w:t>Figure 2</w:t>
      </w:r>
      <w:r w:rsidR="00ED2956">
        <w:rPr>
          <w:rFonts w:ascii="Times New Roman" w:hAnsi="Times New Roman" w:cs="Times New Roman"/>
        </w:rPr>
        <w:t>).</w:t>
      </w:r>
    </w:p>
    <w:p w14:paraId="7C63EFD7" w14:textId="77777777" w:rsidR="00D70383" w:rsidRDefault="00D70383" w:rsidP="00D70383">
      <w:pPr>
        <w:spacing w:after="0"/>
        <w:rPr>
          <w:rFonts w:ascii="Times New Roman" w:hAnsi="Times New Roman" w:cs="Times New Roman"/>
          <w:b/>
          <w:sz w:val="28"/>
        </w:rPr>
      </w:pPr>
      <w:bookmarkStart w:id="227" w:name="_GoBack"/>
      <w:bookmarkEnd w:id="227"/>
    </w:p>
    <w:p w14:paraId="45DA03D6" w14:textId="77777777" w:rsidR="000331A6" w:rsidRPr="004F06C2" w:rsidRDefault="00DD2B35" w:rsidP="00D70383">
      <w:pPr>
        <w:spacing w:after="0"/>
        <w:rPr>
          <w:rFonts w:ascii="Times New Roman" w:hAnsi="Times New Roman" w:cs="Times New Roman"/>
        </w:rPr>
      </w:pPr>
      <w:commentRangeStart w:id="228"/>
      <w:r w:rsidRPr="004F06C2">
        <w:rPr>
          <w:rFonts w:ascii="Times New Roman" w:hAnsi="Times New Roman" w:cs="Times New Roman"/>
          <w:b/>
          <w:sz w:val="28"/>
        </w:rPr>
        <w:t>Applications</w:t>
      </w:r>
      <w:commentRangeEnd w:id="228"/>
      <w:r w:rsidR="00B976A3">
        <w:rPr>
          <w:rStyle w:val="CommentReference"/>
        </w:rPr>
        <w:commentReference w:id="228"/>
      </w:r>
      <w:r w:rsidRPr="004F06C2">
        <w:rPr>
          <w:rFonts w:ascii="Times New Roman" w:hAnsi="Times New Roman" w:cs="Times New Roman"/>
        </w:rPr>
        <w:t xml:space="preserve"> </w:t>
      </w:r>
    </w:p>
    <w:p w14:paraId="21E12A3B" w14:textId="57E8DCE1" w:rsidR="00437FC9" w:rsidRDefault="004827A2" w:rsidP="00E34DBA">
      <w:pPr>
        <w:tabs>
          <w:tab w:val="left" w:pos="2430"/>
        </w:tabs>
        <w:spacing w:after="0"/>
        <w:rPr>
          <w:rFonts w:ascii="Times New Roman" w:hAnsi="Times New Roman" w:cs="Times New Roman"/>
        </w:rPr>
      </w:pPr>
      <w:r>
        <w:rPr>
          <w:rFonts w:ascii="Times New Roman" w:hAnsi="Times New Roman" w:cs="Times New Roman"/>
        </w:rPr>
        <w:t xml:space="preserve">For the last 25 years, multiple object tracking has been one of the primary methods for investigating the limits of human sustained attention and the causes of those limits. It can be used to investigate differences in attentional abilities between individuals in different populations, such as those with ADHD compared to age-matched controls. And it can </w:t>
      </w:r>
      <w:r w:rsidR="00ED2956">
        <w:rPr>
          <w:rFonts w:ascii="Times New Roman" w:hAnsi="Times New Roman" w:cs="Times New Roman"/>
        </w:rPr>
        <w:t xml:space="preserve">also </w:t>
      </w:r>
      <w:r>
        <w:rPr>
          <w:rFonts w:ascii="Times New Roman" w:hAnsi="Times New Roman" w:cs="Times New Roman"/>
        </w:rPr>
        <w:t>be used to investigate the efficacy of interventions for improving sustained attention, for instance, the effects of drugs</w:t>
      </w:r>
      <w:r w:rsidR="00ED2956">
        <w:rPr>
          <w:rFonts w:ascii="Times New Roman" w:hAnsi="Times New Roman" w:cs="Times New Roman"/>
        </w:rPr>
        <w:t>,</w:t>
      </w:r>
      <w:r>
        <w:rPr>
          <w:rFonts w:ascii="Times New Roman" w:hAnsi="Times New Roman" w:cs="Times New Roman"/>
        </w:rPr>
        <w:t xml:space="preserve"> such as Ritalin or Adderall. </w:t>
      </w:r>
    </w:p>
    <w:p w14:paraId="13230D42" w14:textId="77777777" w:rsidR="004827A2" w:rsidRDefault="004827A2" w:rsidP="00E34DBA">
      <w:pPr>
        <w:tabs>
          <w:tab w:val="left" w:pos="2430"/>
        </w:tabs>
        <w:spacing w:after="0"/>
        <w:rPr>
          <w:rFonts w:ascii="Times New Roman" w:hAnsi="Times New Roman" w:cs="Times New Roman"/>
        </w:rPr>
      </w:pPr>
    </w:p>
    <w:p w14:paraId="69848529" w14:textId="5F7A2CF5" w:rsidR="004827A2" w:rsidRDefault="00ED2956" w:rsidP="00E34DBA">
      <w:pPr>
        <w:tabs>
          <w:tab w:val="left" w:pos="2430"/>
        </w:tabs>
        <w:spacing w:after="0"/>
        <w:rPr>
          <w:rFonts w:ascii="Times New Roman" w:hAnsi="Times New Roman" w:cs="Times New Roman"/>
        </w:rPr>
      </w:pPr>
      <w:r>
        <w:rPr>
          <w:rFonts w:ascii="Times New Roman" w:hAnsi="Times New Roman" w:cs="Times New Roman"/>
        </w:rPr>
        <w:t>The</w:t>
      </w:r>
      <w:r w:rsidR="004827A2">
        <w:rPr>
          <w:rFonts w:ascii="Times New Roman" w:hAnsi="Times New Roman" w:cs="Times New Roman"/>
        </w:rPr>
        <w:t xml:space="preserve"> paradigm has been used productively and influentially i</w:t>
      </w:r>
      <w:r>
        <w:rPr>
          <w:rFonts w:ascii="Times New Roman" w:hAnsi="Times New Roman" w:cs="Times New Roman"/>
        </w:rPr>
        <w:t>n</w:t>
      </w:r>
      <w:r w:rsidR="004827A2">
        <w:rPr>
          <w:rFonts w:ascii="Times New Roman" w:hAnsi="Times New Roman" w:cs="Times New Roman"/>
        </w:rPr>
        <w:t xml:space="preserve"> investigating the human ability to multitask. When a person is driving a car down the highway —</w:t>
      </w:r>
      <w:r>
        <w:rPr>
          <w:rFonts w:ascii="Times New Roman" w:hAnsi="Times New Roman" w:cs="Times New Roman"/>
        </w:rPr>
        <w:t xml:space="preserve"> </w:t>
      </w:r>
      <w:r w:rsidR="004827A2">
        <w:rPr>
          <w:rFonts w:ascii="Times New Roman" w:hAnsi="Times New Roman" w:cs="Times New Roman"/>
        </w:rPr>
        <w:t>a task that clearly requires sustained attention</w:t>
      </w:r>
      <w:r>
        <w:rPr>
          <w:rFonts w:ascii="Times New Roman" w:hAnsi="Times New Roman" w:cs="Times New Roman"/>
        </w:rPr>
        <w:t xml:space="preserve"> </w:t>
      </w:r>
      <w:r w:rsidR="004827A2">
        <w:rPr>
          <w:rFonts w:ascii="Times New Roman" w:hAnsi="Times New Roman" w:cs="Times New Roman"/>
        </w:rPr>
        <w:t xml:space="preserve">— what will the impact be of talking on a cell phone, for example? </w:t>
      </w:r>
      <w:r w:rsidR="00783ACA">
        <w:rPr>
          <w:rFonts w:ascii="Times New Roman" w:hAnsi="Times New Roman" w:cs="Times New Roman"/>
        </w:rPr>
        <w:t xml:space="preserve">Asking people to do this for the purpose of an experiment is ethically questionable. Instead, researchers have used multiple object tracking to investigate the impacts of engaging secondary tasks on the performance of sustained attention, including the secondary task of talking on a cell phone. The result, perhaps unsurprisingly, is that participants make significantly more tracking errors when asked to engage in a conversation over the phone with an experimenter in another room. </w:t>
      </w:r>
    </w:p>
    <w:p w14:paraId="71F3BC23" w14:textId="77777777" w:rsidR="00D70383" w:rsidRDefault="00D70383" w:rsidP="00D70383">
      <w:pPr>
        <w:spacing w:after="0"/>
        <w:rPr>
          <w:rFonts w:ascii="Times New Roman" w:hAnsi="Times New Roman" w:cs="Times New Roman"/>
          <w:b/>
        </w:rPr>
      </w:pPr>
    </w:p>
    <w:p w14:paraId="1E966E2B" w14:textId="3EC4C373" w:rsidR="003C6B30" w:rsidRPr="00E14817" w:rsidRDefault="003C6B30" w:rsidP="003C6B30">
      <w:pPr>
        <w:spacing w:after="0"/>
        <w:rPr>
          <w:rFonts w:ascii="Times New Roman" w:hAnsi="Times New Roman" w:cs="Times New Roman"/>
        </w:rPr>
      </w:pPr>
      <w:r w:rsidRPr="00E14817">
        <w:rPr>
          <w:rFonts w:ascii="Times New Roman" w:hAnsi="Times New Roman" w:cs="Times New Roman"/>
          <w:b/>
          <w:sz w:val="28"/>
        </w:rPr>
        <w:t>Legend</w:t>
      </w:r>
      <w:r>
        <w:rPr>
          <w:rFonts w:ascii="Times New Roman" w:hAnsi="Times New Roman" w:cs="Times New Roman"/>
          <w:b/>
        </w:rPr>
        <w:br/>
      </w:r>
      <w:r w:rsidRPr="00E14817">
        <w:rPr>
          <w:rFonts w:ascii="Times New Roman" w:hAnsi="Times New Roman" w:cs="Times New Roman"/>
        </w:rPr>
        <w:t>Figure 1</w:t>
      </w:r>
      <w:r w:rsidR="00ED2956">
        <w:rPr>
          <w:rFonts w:ascii="Times New Roman" w:hAnsi="Times New Roman" w:cs="Times New Roman"/>
        </w:rPr>
        <w:t>:</w:t>
      </w:r>
      <w:r w:rsidRPr="00E14817">
        <w:rPr>
          <w:rFonts w:ascii="Times New Roman" w:hAnsi="Times New Roman" w:cs="Times New Roman"/>
        </w:rPr>
        <w:t xml:space="preserve"> Schematic depiction of a typical multiple object tracking trial. A participant tracks a subset of discs that move randomly among a group of identical nontargets. </w:t>
      </w:r>
    </w:p>
    <w:p w14:paraId="21E4ECA0" w14:textId="66567A15" w:rsidR="003C6B30" w:rsidRPr="00E14817" w:rsidRDefault="003C6B30" w:rsidP="00D70383">
      <w:pPr>
        <w:spacing w:after="0"/>
        <w:rPr>
          <w:rFonts w:ascii="Times New Roman" w:hAnsi="Times New Roman" w:cs="Times New Roman"/>
        </w:rPr>
      </w:pPr>
    </w:p>
    <w:p w14:paraId="0A7BA0B3" w14:textId="60EE2DFE" w:rsidR="003C6B30" w:rsidRPr="00E14817" w:rsidRDefault="003C6B30">
      <w:pPr>
        <w:spacing w:after="0"/>
        <w:rPr>
          <w:rFonts w:ascii="Times New Roman" w:hAnsi="Times New Roman" w:cs="Times New Roman"/>
        </w:rPr>
      </w:pPr>
      <w:r w:rsidRPr="00E14817">
        <w:rPr>
          <w:rFonts w:ascii="Times New Roman" w:hAnsi="Times New Roman" w:cs="Times New Roman"/>
        </w:rPr>
        <w:t>Figure 2</w:t>
      </w:r>
      <w:r w:rsidR="00ED2956">
        <w:rPr>
          <w:rFonts w:ascii="Times New Roman" w:hAnsi="Times New Roman" w:cs="Times New Roman"/>
        </w:rPr>
        <w:t>:</w:t>
      </w:r>
      <w:r w:rsidRPr="00E14817">
        <w:rPr>
          <w:rFonts w:ascii="Times New Roman" w:hAnsi="Times New Roman" w:cs="Times New Roman"/>
        </w:rPr>
        <w:t xml:space="preserve"> A depiction of typical tracking performance as a function of target load. Researchers often find that participants perform relatively accurately with only </w:t>
      </w:r>
      <w:r w:rsidR="00ED2956">
        <w:rPr>
          <w:rFonts w:ascii="Times New Roman" w:hAnsi="Times New Roman" w:cs="Times New Roman"/>
        </w:rPr>
        <w:t>2-4</w:t>
      </w:r>
      <w:r w:rsidRPr="00E14817">
        <w:rPr>
          <w:rFonts w:ascii="Times New Roman" w:hAnsi="Times New Roman" w:cs="Times New Roman"/>
        </w:rPr>
        <w:t xml:space="preserve"> targets to track, then suffer large costs when asked to track more than </w:t>
      </w:r>
      <w:r w:rsidR="00ED2956">
        <w:rPr>
          <w:rFonts w:ascii="Times New Roman" w:hAnsi="Times New Roman" w:cs="Times New Roman"/>
        </w:rPr>
        <w:t>4 or 5</w:t>
      </w:r>
      <w:r w:rsidRPr="00E14817">
        <w:rPr>
          <w:rFonts w:ascii="Times New Roman" w:hAnsi="Times New Roman" w:cs="Times New Roman"/>
        </w:rPr>
        <w:t>.</w:t>
      </w:r>
    </w:p>
    <w:sectPr w:rsidR="003C6B30" w:rsidRPr="00E14817"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1-08T10:35:00Z" w:initials="DM">
    <w:p w14:paraId="409DE1D2" w14:textId="2F54337C" w:rsidR="00DD25D8" w:rsidRDefault="00DD25D8">
      <w:pPr>
        <w:pStyle w:val="CommentText"/>
      </w:pPr>
      <w:r>
        <w:rPr>
          <w:rStyle w:val="CommentReference"/>
        </w:rPr>
        <w:annotationRef/>
      </w:r>
      <w:r>
        <w:t xml:space="preserve">Aaron, I know you mentioned (in the Lester manuscript feedback) having figure call-outs embedded in the actual text, but I wasn’t sure how to do that for this. Figure 1 is essentially a graphic recap of steps 1.1.-1.5. Therefore I thought it was best called-out at the start of this section. </w:t>
      </w:r>
    </w:p>
  </w:comment>
  <w:comment w:id="1" w:author="Aaron Kolski-Andreaco" w:date="2015-01-15T18:43:00Z" w:initials="AK">
    <w:p w14:paraId="0291F69B" w14:textId="21841C9F" w:rsidR="00DD25D8" w:rsidRDefault="00DD25D8">
      <w:pPr>
        <w:pStyle w:val="CommentText"/>
      </w:pPr>
      <w:r>
        <w:rPr>
          <w:rStyle w:val="CommentReference"/>
        </w:rPr>
        <w:annotationRef/>
      </w:r>
      <w:r>
        <w:t xml:space="preserve">This is OK.     </w:t>
      </w:r>
    </w:p>
  </w:comment>
  <w:comment w:id="6" w:author="Aaron Kolski-Andreaco" w:date="2015-01-15T18:42:00Z" w:initials="AK">
    <w:p w14:paraId="4E137F2F" w14:textId="180F6436" w:rsidR="00DD25D8" w:rsidRDefault="00DD25D8">
      <w:pPr>
        <w:pStyle w:val="CommentText"/>
      </w:pPr>
      <w:r>
        <w:rPr>
          <w:rStyle w:val="CommentReference"/>
        </w:rPr>
        <w:annotationRef/>
      </w:r>
      <w:r>
        <w:t>The above is an explanation of an experimental design, not what we would consider a procedure.    The organization of the submission is totally adequate, but the procedure section should deal more with the experimenter subject interactions, getting consent, setting up the experiment, etc.    How is the subject positioned?  Does one control for distance from the computer screen?   Does the experimenter control for differences in eyesight amongst participants?   Is there a participant selection process</w:t>
      </w:r>
      <w:proofErr w:type="gramStart"/>
      <w:r>
        <w:t>?.</w:t>
      </w:r>
      <w:proofErr w:type="gramEnd"/>
      <w:r>
        <w:t xml:space="preserve"> </w:t>
      </w:r>
    </w:p>
  </w:comment>
  <w:comment w:id="228" w:author="Jacob Roundy" w:date="2015-03-12T11:17:00Z" w:initials="JR">
    <w:p w14:paraId="239F9F40" w14:textId="77777777" w:rsidR="00B976A3" w:rsidRDefault="00B976A3">
      <w:pPr>
        <w:pStyle w:val="CommentText"/>
      </w:pPr>
      <w:r>
        <w:rPr>
          <w:rStyle w:val="CommentReference"/>
        </w:rPr>
        <w:annotationRef/>
      </w:r>
      <w:r>
        <w:t>Potential photos:</w:t>
      </w:r>
    </w:p>
    <w:p w14:paraId="37EAF115" w14:textId="77777777" w:rsidR="00B976A3" w:rsidRDefault="00B976A3">
      <w:pPr>
        <w:pStyle w:val="CommentText"/>
      </w:pPr>
    </w:p>
    <w:p w14:paraId="294E05C4" w14:textId="508C0318" w:rsidR="00B976A3" w:rsidRDefault="00D85344">
      <w:pPr>
        <w:pStyle w:val="CommentText"/>
      </w:pPr>
      <w:r>
        <w:t xml:space="preserve">Effect of ADHD drugs: </w:t>
      </w:r>
      <w:hyperlink r:id="rId1" w:history="1">
        <w:r w:rsidRPr="000C746C">
          <w:rPr>
            <w:rStyle w:val="Hyperlink"/>
          </w:rPr>
          <w:t>http://www.shutterstock.com/pic-170808884/stock-photo-attention-deficit-hyperactivity-disorder-or-adhd-medical-or-healthcare-background.html?src=dRrqT8KdO_xWAmgUi0dAOQ-1-7</w:t>
        </w:r>
      </w:hyperlink>
    </w:p>
    <w:p w14:paraId="265F7D59" w14:textId="77777777" w:rsidR="00D85344" w:rsidRDefault="00D85344">
      <w:pPr>
        <w:pStyle w:val="CommentText"/>
      </w:pPr>
    </w:p>
    <w:p w14:paraId="313FF1FE" w14:textId="77777777" w:rsidR="00B976A3" w:rsidRDefault="00B976A3">
      <w:pPr>
        <w:pStyle w:val="CommentText"/>
      </w:pPr>
    </w:p>
    <w:p w14:paraId="385879B4" w14:textId="49B6EF78" w:rsidR="00B976A3" w:rsidRDefault="00B976A3">
      <w:pPr>
        <w:pStyle w:val="CommentText"/>
      </w:pPr>
      <w:r>
        <w:t xml:space="preserve">Talking while driving: </w:t>
      </w:r>
      <w:hyperlink r:id="rId2" w:history="1">
        <w:r w:rsidR="00D85344" w:rsidRPr="000C746C">
          <w:rPr>
            <w:rStyle w:val="Hyperlink"/>
          </w:rPr>
          <w:t>http://www.istockphoto.com/photo/young-man-speaking-on-telephone-and-driving-car-17351980?st=f251f2f</w:t>
        </w:r>
      </w:hyperlink>
    </w:p>
    <w:p w14:paraId="7D21192E" w14:textId="77777777" w:rsidR="00D85344" w:rsidRDefault="00D85344">
      <w:pPr>
        <w:pStyle w:val="CommentText"/>
      </w:pPr>
      <w:r>
        <w:t xml:space="preserve"> </w:t>
      </w:r>
    </w:p>
    <w:p w14:paraId="10BA27A3" w14:textId="3C5212C5" w:rsidR="00D85344" w:rsidRDefault="003250C3">
      <w:pPr>
        <w:pStyle w:val="CommentText"/>
      </w:pPr>
      <w:hyperlink r:id="rId3" w:history="1">
        <w:r w:rsidR="00D85344" w:rsidRPr="000C746C">
          <w:rPr>
            <w:rStyle w:val="Hyperlink"/>
          </w:rPr>
          <w:t>http://www.istockphoto.com/photo/careless-woman-at-traffic-30256472?st=f251f2f</w:t>
        </w:r>
      </w:hyperlink>
      <w:r w:rsidR="00D85344">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9DE1D2" w15:done="0"/>
  <w15:commentEx w15:paraId="0291F69B" w15:done="0"/>
  <w15:commentEx w15:paraId="4E137F2F" w15:done="0"/>
  <w15:commentEx w15:paraId="10BA27A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ECC03A34"/>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85B"/>
    <w:rsid w:val="00003B24"/>
    <w:rsid w:val="00026A53"/>
    <w:rsid w:val="00031FC7"/>
    <w:rsid w:val="000331A6"/>
    <w:rsid w:val="000363F1"/>
    <w:rsid w:val="00047254"/>
    <w:rsid w:val="00050FD9"/>
    <w:rsid w:val="00052503"/>
    <w:rsid w:val="00052DCF"/>
    <w:rsid w:val="000537F8"/>
    <w:rsid w:val="00066903"/>
    <w:rsid w:val="000814D2"/>
    <w:rsid w:val="000930C5"/>
    <w:rsid w:val="00095673"/>
    <w:rsid w:val="000A346C"/>
    <w:rsid w:val="000A3557"/>
    <w:rsid w:val="000B7042"/>
    <w:rsid w:val="000D036C"/>
    <w:rsid w:val="000E0ADD"/>
    <w:rsid w:val="000E20EF"/>
    <w:rsid w:val="000E400D"/>
    <w:rsid w:val="00102FEA"/>
    <w:rsid w:val="00105399"/>
    <w:rsid w:val="001255E0"/>
    <w:rsid w:val="00150EB5"/>
    <w:rsid w:val="001609D8"/>
    <w:rsid w:val="00173F62"/>
    <w:rsid w:val="0018125A"/>
    <w:rsid w:val="00181BE1"/>
    <w:rsid w:val="00182F85"/>
    <w:rsid w:val="001859CE"/>
    <w:rsid w:val="001A034D"/>
    <w:rsid w:val="001A3C90"/>
    <w:rsid w:val="001C136E"/>
    <w:rsid w:val="001E6343"/>
    <w:rsid w:val="001F4052"/>
    <w:rsid w:val="001F724D"/>
    <w:rsid w:val="002118F3"/>
    <w:rsid w:val="00211FCF"/>
    <w:rsid w:val="00223B73"/>
    <w:rsid w:val="00225CE2"/>
    <w:rsid w:val="002575A2"/>
    <w:rsid w:val="00263029"/>
    <w:rsid w:val="00280434"/>
    <w:rsid w:val="00286B40"/>
    <w:rsid w:val="002920C0"/>
    <w:rsid w:val="002D3FE5"/>
    <w:rsid w:val="002E5CBD"/>
    <w:rsid w:val="00304653"/>
    <w:rsid w:val="00323866"/>
    <w:rsid w:val="003250C3"/>
    <w:rsid w:val="00344DCF"/>
    <w:rsid w:val="0035739C"/>
    <w:rsid w:val="00373745"/>
    <w:rsid w:val="00383E9F"/>
    <w:rsid w:val="00384C1C"/>
    <w:rsid w:val="003C6B30"/>
    <w:rsid w:val="004039A5"/>
    <w:rsid w:val="004149C1"/>
    <w:rsid w:val="004160BE"/>
    <w:rsid w:val="00437FC9"/>
    <w:rsid w:val="00442C4D"/>
    <w:rsid w:val="0045001E"/>
    <w:rsid w:val="004564B0"/>
    <w:rsid w:val="00467282"/>
    <w:rsid w:val="00480A77"/>
    <w:rsid w:val="004827A2"/>
    <w:rsid w:val="00496463"/>
    <w:rsid w:val="00497048"/>
    <w:rsid w:val="004B25E0"/>
    <w:rsid w:val="004C6C32"/>
    <w:rsid w:val="004E55DA"/>
    <w:rsid w:val="004E5AFD"/>
    <w:rsid w:val="004E6A0B"/>
    <w:rsid w:val="004F06C2"/>
    <w:rsid w:val="004F2EF4"/>
    <w:rsid w:val="004F59DC"/>
    <w:rsid w:val="00516138"/>
    <w:rsid w:val="0051701C"/>
    <w:rsid w:val="0052303E"/>
    <w:rsid w:val="00526C41"/>
    <w:rsid w:val="00530F8A"/>
    <w:rsid w:val="00533C89"/>
    <w:rsid w:val="00547408"/>
    <w:rsid w:val="005724D4"/>
    <w:rsid w:val="00594C41"/>
    <w:rsid w:val="005A2204"/>
    <w:rsid w:val="005B00B0"/>
    <w:rsid w:val="005B15EB"/>
    <w:rsid w:val="005B6CC0"/>
    <w:rsid w:val="005C551B"/>
    <w:rsid w:val="005C72EE"/>
    <w:rsid w:val="005C7D8E"/>
    <w:rsid w:val="005D30C0"/>
    <w:rsid w:val="005E2E89"/>
    <w:rsid w:val="006058B1"/>
    <w:rsid w:val="00611584"/>
    <w:rsid w:val="00626D75"/>
    <w:rsid w:val="0064392E"/>
    <w:rsid w:val="00652243"/>
    <w:rsid w:val="00664DE4"/>
    <w:rsid w:val="00671C44"/>
    <w:rsid w:val="00672EC8"/>
    <w:rsid w:val="00677168"/>
    <w:rsid w:val="0068202F"/>
    <w:rsid w:val="00682278"/>
    <w:rsid w:val="006A5547"/>
    <w:rsid w:val="006A768A"/>
    <w:rsid w:val="006B53B1"/>
    <w:rsid w:val="006C2DEA"/>
    <w:rsid w:val="006D1120"/>
    <w:rsid w:val="006F010A"/>
    <w:rsid w:val="00700118"/>
    <w:rsid w:val="00756BF6"/>
    <w:rsid w:val="00783ACA"/>
    <w:rsid w:val="00784D0D"/>
    <w:rsid w:val="00790919"/>
    <w:rsid w:val="0079092B"/>
    <w:rsid w:val="007926AF"/>
    <w:rsid w:val="007A3110"/>
    <w:rsid w:val="007A4078"/>
    <w:rsid w:val="007A6FD6"/>
    <w:rsid w:val="007B4E74"/>
    <w:rsid w:val="007F47D2"/>
    <w:rsid w:val="008029E0"/>
    <w:rsid w:val="0080780C"/>
    <w:rsid w:val="00815AE4"/>
    <w:rsid w:val="00826A00"/>
    <w:rsid w:val="00830116"/>
    <w:rsid w:val="00831B1E"/>
    <w:rsid w:val="00834A19"/>
    <w:rsid w:val="008376E1"/>
    <w:rsid w:val="00856C6E"/>
    <w:rsid w:val="00874623"/>
    <w:rsid w:val="008841E8"/>
    <w:rsid w:val="008B306C"/>
    <w:rsid w:val="008B3456"/>
    <w:rsid w:val="008D6E0D"/>
    <w:rsid w:val="008F01A3"/>
    <w:rsid w:val="008F3874"/>
    <w:rsid w:val="009013BE"/>
    <w:rsid w:val="00925974"/>
    <w:rsid w:val="0093131F"/>
    <w:rsid w:val="00966741"/>
    <w:rsid w:val="009A413B"/>
    <w:rsid w:val="009B2001"/>
    <w:rsid w:val="009B7368"/>
    <w:rsid w:val="009B75A4"/>
    <w:rsid w:val="009C53D4"/>
    <w:rsid w:val="009D535C"/>
    <w:rsid w:val="009E2CEC"/>
    <w:rsid w:val="009F3D37"/>
    <w:rsid w:val="00A10E92"/>
    <w:rsid w:val="00A20D8A"/>
    <w:rsid w:val="00A2302D"/>
    <w:rsid w:val="00A24CFD"/>
    <w:rsid w:val="00A25881"/>
    <w:rsid w:val="00A320B0"/>
    <w:rsid w:val="00A4498C"/>
    <w:rsid w:val="00A51CD2"/>
    <w:rsid w:val="00A70051"/>
    <w:rsid w:val="00A7344F"/>
    <w:rsid w:val="00A75725"/>
    <w:rsid w:val="00A7677C"/>
    <w:rsid w:val="00A838D6"/>
    <w:rsid w:val="00AB44FD"/>
    <w:rsid w:val="00AD05D8"/>
    <w:rsid w:val="00AF2A16"/>
    <w:rsid w:val="00B05C43"/>
    <w:rsid w:val="00B22407"/>
    <w:rsid w:val="00B33483"/>
    <w:rsid w:val="00B453E4"/>
    <w:rsid w:val="00B501DD"/>
    <w:rsid w:val="00B556A5"/>
    <w:rsid w:val="00B63826"/>
    <w:rsid w:val="00B70C93"/>
    <w:rsid w:val="00B962D9"/>
    <w:rsid w:val="00B976A3"/>
    <w:rsid w:val="00BB56A4"/>
    <w:rsid w:val="00BE046A"/>
    <w:rsid w:val="00C00900"/>
    <w:rsid w:val="00C124F6"/>
    <w:rsid w:val="00C12940"/>
    <w:rsid w:val="00C22651"/>
    <w:rsid w:val="00C2607A"/>
    <w:rsid w:val="00C61692"/>
    <w:rsid w:val="00C71533"/>
    <w:rsid w:val="00C92A96"/>
    <w:rsid w:val="00C94AB2"/>
    <w:rsid w:val="00CE1B4D"/>
    <w:rsid w:val="00CE2ADD"/>
    <w:rsid w:val="00CE2BA3"/>
    <w:rsid w:val="00D210CD"/>
    <w:rsid w:val="00D4648E"/>
    <w:rsid w:val="00D53287"/>
    <w:rsid w:val="00D70383"/>
    <w:rsid w:val="00D80473"/>
    <w:rsid w:val="00D85344"/>
    <w:rsid w:val="00DB495B"/>
    <w:rsid w:val="00DC298C"/>
    <w:rsid w:val="00DC6B1F"/>
    <w:rsid w:val="00DD25D8"/>
    <w:rsid w:val="00DD2B35"/>
    <w:rsid w:val="00DD30F0"/>
    <w:rsid w:val="00DD460C"/>
    <w:rsid w:val="00DD7524"/>
    <w:rsid w:val="00DF19D2"/>
    <w:rsid w:val="00E0275A"/>
    <w:rsid w:val="00E0287B"/>
    <w:rsid w:val="00E14817"/>
    <w:rsid w:val="00E177E7"/>
    <w:rsid w:val="00E210ED"/>
    <w:rsid w:val="00E2569D"/>
    <w:rsid w:val="00E34DBA"/>
    <w:rsid w:val="00E66872"/>
    <w:rsid w:val="00E7090B"/>
    <w:rsid w:val="00E83D20"/>
    <w:rsid w:val="00EA069F"/>
    <w:rsid w:val="00EB0E63"/>
    <w:rsid w:val="00ED2850"/>
    <w:rsid w:val="00ED2956"/>
    <w:rsid w:val="00ED366F"/>
    <w:rsid w:val="00EF3649"/>
    <w:rsid w:val="00F05901"/>
    <w:rsid w:val="00F157C6"/>
    <w:rsid w:val="00F23762"/>
    <w:rsid w:val="00F24702"/>
    <w:rsid w:val="00F3052D"/>
    <w:rsid w:val="00F320BA"/>
    <w:rsid w:val="00F55489"/>
    <w:rsid w:val="00F61FB5"/>
    <w:rsid w:val="00FA0A03"/>
    <w:rsid w:val="00FC52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C62C5CA0-A5FE-4771-B293-04E63D1E4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paragraph" w:styleId="Heading1">
    <w:name w:val="heading 1"/>
    <w:basedOn w:val="Normal"/>
    <w:link w:val="Heading1Char"/>
    <w:uiPriority w:val="9"/>
    <w:qFormat/>
    <w:rsid w:val="00173F62"/>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 w:type="character" w:customStyle="1" w:styleId="Heading1Char">
    <w:name w:val="Heading 1 Char"/>
    <w:basedOn w:val="DefaultParagraphFont"/>
    <w:link w:val="Heading1"/>
    <w:uiPriority w:val="9"/>
    <w:rsid w:val="00173F62"/>
    <w:rPr>
      <w:rFonts w:ascii="Times" w:hAnsi="Times"/>
      <w:b/>
      <w:bCs/>
      <w:kern w:val="36"/>
      <w:sz w:val="48"/>
      <w:szCs w:val="48"/>
    </w:rPr>
  </w:style>
  <w:style w:type="character" w:customStyle="1" w:styleId="spec-name">
    <w:name w:val="spec-name"/>
    <w:basedOn w:val="DefaultParagraphFont"/>
    <w:rsid w:val="00173F62"/>
  </w:style>
  <w:style w:type="character" w:customStyle="1" w:styleId="apple-converted-space">
    <w:name w:val="apple-converted-space"/>
    <w:basedOn w:val="DefaultParagraphFont"/>
    <w:rsid w:val="00173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441281">
      <w:bodyDiv w:val="1"/>
      <w:marLeft w:val="0"/>
      <w:marRight w:val="0"/>
      <w:marTop w:val="0"/>
      <w:marBottom w:val="0"/>
      <w:divBdr>
        <w:top w:val="none" w:sz="0" w:space="0" w:color="auto"/>
        <w:left w:val="none" w:sz="0" w:space="0" w:color="auto"/>
        <w:bottom w:val="none" w:sz="0" w:space="0" w:color="auto"/>
        <w:right w:val="none" w:sz="0" w:space="0" w:color="auto"/>
      </w:divBdr>
      <w:divsChild>
        <w:div w:id="1965774605">
          <w:marLeft w:val="0"/>
          <w:marRight w:val="0"/>
          <w:marTop w:val="0"/>
          <w:marBottom w:val="60"/>
          <w:divBdr>
            <w:top w:val="none" w:sz="0" w:space="0" w:color="E0E0E0"/>
            <w:left w:val="none" w:sz="0" w:space="0" w:color="E0E0E0"/>
            <w:bottom w:val="none" w:sz="0" w:space="0" w:color="E0E0E0"/>
            <w:right w:val="none" w:sz="0" w:space="0" w:color="E0E0E0"/>
          </w:divBdr>
        </w:div>
        <w:div w:id="773553048">
          <w:marLeft w:val="0"/>
          <w:marRight w:val="0"/>
          <w:marTop w:val="0"/>
          <w:marBottom w:val="15"/>
          <w:divBdr>
            <w:top w:val="none" w:sz="0" w:space="0" w:color="auto"/>
            <w:left w:val="none" w:sz="0" w:space="0" w:color="auto"/>
            <w:bottom w:val="none" w:sz="0" w:space="0" w:color="auto"/>
            <w:right w:val="none" w:sz="0" w:space="0" w:color="auto"/>
          </w:divBdr>
        </w:div>
      </w:divsChild>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istockphoto.com/photo/careless-woman-at-traffic-30256472?st=f251f2f" TargetMode="External"/><Relationship Id="rId2" Type="http://schemas.openxmlformats.org/officeDocument/2006/relationships/hyperlink" Target="http://www.istockphoto.com/photo/young-man-speaking-on-telephone-and-driving-car-17351980?st=f251f2f" TargetMode="External"/><Relationship Id="rId1" Type="http://schemas.openxmlformats.org/officeDocument/2006/relationships/hyperlink" Target="http://www.shutterstock.com/pic-170808884/stock-photo-attention-deficit-hyperactivity-disorder-or-adhd-medical-or-healthcare-background.html?src=dRrqT8KdO_xWAmgUi0dAOQ-1-7"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2015-03-11T18:28:00Z</dcterms:created>
  <dcterms:modified xsi:type="dcterms:W3CDTF">2015-03-11T18:28:00Z</dcterms:modified>
</cp:coreProperties>
</file>