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6E2ECC06" w14:textId="77777777" w:rsidR="006E6612" w:rsidRDefault="003255DF">
      <w:r>
        <w:rPr>
          <w:b/>
          <w:sz w:val="24"/>
        </w:rPr>
        <w:t>PI: Kimberly Frye and Margaret Workman, DePaul University</w:t>
      </w:r>
    </w:p>
    <w:p w14:paraId="1455F127" w14:textId="77777777" w:rsidR="006E6612" w:rsidRDefault="006E6612"/>
    <w:p w14:paraId="40111918" w14:textId="77777777" w:rsidR="006E6612" w:rsidRDefault="003255DF">
      <w:r>
        <w:rPr>
          <w:b/>
          <w:sz w:val="24"/>
        </w:rPr>
        <w:t xml:space="preserve">Environmental Science Education Title: </w:t>
      </w:r>
    </w:p>
    <w:p w14:paraId="6AFC82D6" w14:textId="77777777" w:rsidR="006E6612" w:rsidRDefault="003255DF">
      <w:r>
        <w:rPr>
          <w:sz w:val="24"/>
        </w:rPr>
        <w:t xml:space="preserve">Dissolved Oxygen in Surface Water: The </w:t>
      </w:r>
      <w:proofErr w:type="spellStart"/>
      <w:r>
        <w:rPr>
          <w:sz w:val="24"/>
        </w:rPr>
        <w:t>Azide</w:t>
      </w:r>
      <w:proofErr w:type="spellEnd"/>
      <w:r>
        <w:rPr>
          <w:sz w:val="24"/>
        </w:rPr>
        <w:t>-Winkler Titration Method</w:t>
      </w:r>
    </w:p>
    <w:p w14:paraId="743432C4" w14:textId="77777777" w:rsidR="006E6612" w:rsidRDefault="006E6612"/>
    <w:p w14:paraId="118C801E" w14:textId="2590C201" w:rsidR="006E6612" w:rsidRDefault="003255DF">
      <w:commentRangeStart w:id="0"/>
      <w:r>
        <w:rPr>
          <w:b/>
          <w:sz w:val="24"/>
        </w:rPr>
        <w:t>Overview</w:t>
      </w:r>
      <w:commentRangeEnd w:id="0"/>
      <w:r>
        <w:commentReference w:id="0"/>
      </w:r>
      <w:r>
        <w:rPr>
          <w:b/>
          <w:sz w:val="24"/>
        </w:rPr>
        <w:t>:</w:t>
      </w:r>
      <w:r>
        <w:rPr>
          <w:sz w:val="24"/>
        </w:rPr>
        <w:t xml:space="preserve">  </w:t>
      </w:r>
      <w:r>
        <w:rPr>
          <w:color w:val="0E0E0E"/>
          <w:sz w:val="24"/>
        </w:rPr>
        <w:t xml:space="preserve">Dissolved oxygen (DO) measurements calculate the amount of gaseous oxygen dissolved in surface water, </w:t>
      </w:r>
      <w:r w:rsidR="00BC4EAC">
        <w:rPr>
          <w:color w:val="0E0E0E"/>
          <w:sz w:val="24"/>
        </w:rPr>
        <w:t xml:space="preserve">which is </w:t>
      </w:r>
      <w:r>
        <w:rPr>
          <w:color w:val="0E0E0E"/>
          <w:sz w:val="24"/>
        </w:rPr>
        <w:t>important to all oxygen-breathing life in river ecosystems</w:t>
      </w:r>
      <w:r w:rsidR="00BC4EAC">
        <w:rPr>
          <w:color w:val="0E0E0E"/>
          <w:sz w:val="24"/>
        </w:rPr>
        <w:t>,</w:t>
      </w:r>
      <w:r>
        <w:rPr>
          <w:color w:val="0E0E0E"/>
          <w:sz w:val="24"/>
        </w:rPr>
        <w:t xml:space="preserve"> including fish species preferred for human consumption (e.g. bluegill and bass), as well as decomposer species critical to the recycling of biogeochemical materials in the system. </w:t>
      </w:r>
    </w:p>
    <w:p w14:paraId="561BBC90" w14:textId="77777777" w:rsidR="006E6612" w:rsidRPr="004C3188" w:rsidRDefault="006E6612">
      <w:pPr>
        <w:rPr>
          <w:ins w:id="1" w:author="k frye" w:date="2015-01-23T21:42:00Z"/>
          <w:sz w:val="24"/>
          <w:szCs w:val="24"/>
        </w:rPr>
      </w:pPr>
    </w:p>
    <w:p w14:paraId="011DCCF6" w14:textId="073A084A" w:rsidR="006E6612" w:rsidRPr="004C3188" w:rsidRDefault="003255DF">
      <w:pPr>
        <w:rPr>
          <w:ins w:id="2" w:author="k frye" w:date="2015-01-23T21:42:00Z"/>
          <w:sz w:val="24"/>
          <w:szCs w:val="24"/>
        </w:rPr>
      </w:pPr>
      <w:ins w:id="3" w:author="k frye" w:date="2015-01-23T21:42:00Z">
        <w:r w:rsidRPr="004C3188">
          <w:rPr>
            <w:sz w:val="24"/>
            <w:szCs w:val="24"/>
          </w:rPr>
          <w:t>The oxygen dissolved in lakes, rivers, and oceans is crucial for the organisms and creatures living in it. As the amount of dissolved oxygen drops below normal levels in water bodies, the water quality is harmed and creatures begin to die</w:t>
        </w:r>
        <w:del w:id="4" w:author="Jacob Roundy" w:date="2015-01-28T11:36:00Z">
          <w:r w:rsidRPr="004C3188" w:rsidDel="00BC4EAC">
            <w:rPr>
              <w:sz w:val="24"/>
              <w:szCs w:val="24"/>
            </w:rPr>
            <w:delText xml:space="preserve"> off</w:delText>
          </w:r>
        </w:del>
        <w:r w:rsidRPr="004C3188">
          <w:rPr>
            <w:sz w:val="24"/>
            <w:szCs w:val="24"/>
          </w:rPr>
          <w:t xml:space="preserve">. In a process </w:t>
        </w:r>
      </w:ins>
      <w:ins w:id="5" w:author="Jacob Roundy" w:date="2015-01-28T11:36:00Z">
        <w:r w:rsidR="00BC4EAC">
          <w:rPr>
            <w:sz w:val="24"/>
            <w:szCs w:val="24"/>
          </w:rPr>
          <w:t xml:space="preserve">called </w:t>
        </w:r>
      </w:ins>
      <w:ins w:id="6" w:author="k frye" w:date="2015-01-23T21:42:00Z">
        <w:r w:rsidRPr="004C3188">
          <w:rPr>
            <w:sz w:val="24"/>
            <w:szCs w:val="24"/>
          </w:rPr>
          <w:t xml:space="preserve">eutrophication, a body of water can become hypoxic and </w:t>
        </w:r>
      </w:ins>
      <w:ins w:id="7" w:author="Jacob Roundy" w:date="2015-01-28T11:38:00Z">
        <w:r w:rsidR="00BC4EAC">
          <w:rPr>
            <w:sz w:val="24"/>
            <w:szCs w:val="24"/>
          </w:rPr>
          <w:t xml:space="preserve">will </w:t>
        </w:r>
      </w:ins>
      <w:ins w:id="8" w:author="k frye" w:date="2015-01-23T21:42:00Z">
        <w:r w:rsidRPr="004C3188">
          <w:rPr>
            <w:sz w:val="24"/>
            <w:szCs w:val="24"/>
          </w:rPr>
          <w:t>no longer be able to support living organisms, essentially becoming a “dead zone.”</w:t>
        </w:r>
      </w:ins>
    </w:p>
    <w:p w14:paraId="6F4CBB60" w14:textId="77777777" w:rsidR="006E6612" w:rsidRPr="004C3188" w:rsidRDefault="006E6612">
      <w:pPr>
        <w:rPr>
          <w:ins w:id="9" w:author="k frye" w:date="2015-01-23T21:42:00Z"/>
          <w:sz w:val="24"/>
          <w:szCs w:val="24"/>
        </w:rPr>
      </w:pPr>
    </w:p>
    <w:p w14:paraId="6DBD530D" w14:textId="231C611E" w:rsidR="006E6612" w:rsidRPr="004C3188" w:rsidRDefault="003255DF">
      <w:pPr>
        <w:rPr>
          <w:ins w:id="10" w:author="k frye" w:date="2015-01-23T21:42:00Z"/>
          <w:sz w:val="24"/>
          <w:szCs w:val="24"/>
        </w:rPr>
      </w:pPr>
      <w:ins w:id="11" w:author="k frye" w:date="2015-01-23T21:42:00Z">
        <w:r w:rsidRPr="004C3188">
          <w:rPr>
            <w:sz w:val="24"/>
            <w:szCs w:val="24"/>
          </w:rPr>
          <w:t>Eutrophication occurs when excess nutrients cause algae populations to grow rapidly in an al</w:t>
        </w:r>
      </w:ins>
      <w:ins w:id="12" w:author="Jacob Roundy" w:date="2015-01-28T11:40:00Z">
        <w:r w:rsidR="00E54F6A">
          <w:rPr>
            <w:sz w:val="24"/>
            <w:szCs w:val="24"/>
          </w:rPr>
          <w:t>g</w:t>
        </w:r>
      </w:ins>
      <w:ins w:id="13" w:author="k frye" w:date="2015-01-23T21:42:00Z">
        <w:r w:rsidRPr="004C3188">
          <w:rPr>
            <w:sz w:val="24"/>
            <w:szCs w:val="24"/>
          </w:rPr>
          <w:t>al bloom. The algal bloom forms dense mats at the surface of the water blocking out two essential inputs of oxygen for water: gas exchange from the atmosphere and photosynthesis in the water due to the lack of light below the mats. As dissolved oxygen levels decline below the surface, oxygen-breathing organisms die-off in large amounts</w:t>
        </w:r>
      </w:ins>
      <w:ins w:id="14" w:author="Jacob Roundy" w:date="2015-01-28T11:50:00Z">
        <w:r w:rsidR="00E54F6A">
          <w:rPr>
            <w:sz w:val="24"/>
            <w:szCs w:val="24"/>
          </w:rPr>
          <w:t>,</w:t>
        </w:r>
      </w:ins>
      <w:ins w:id="15" w:author="k frye" w:date="2015-01-23T21:42:00Z">
        <w:r w:rsidRPr="004C3188">
          <w:rPr>
            <w:sz w:val="24"/>
            <w:szCs w:val="24"/>
          </w:rPr>
          <w:t xml:space="preserve"> creating an increase in organic matter. The excess organic matter causes an increase in the oxygen-breathing decomposer populations in the benthic zone, which further depletes the remaining dissolved oxygen levels during the metabolic decomposition activity. Once the oxygen levels become this low, mobile oxygen-breathing species (e.g. fish) will move away</w:t>
        </w:r>
      </w:ins>
      <w:ins w:id="16" w:author="Jacob Roundy" w:date="2015-01-28T11:52:00Z">
        <w:r w:rsidR="00841458">
          <w:rPr>
            <w:sz w:val="24"/>
            <w:szCs w:val="24"/>
          </w:rPr>
          <w:t>,</w:t>
        </w:r>
      </w:ins>
      <w:ins w:id="17" w:author="k frye" w:date="2015-01-23T21:42:00Z">
        <w:r w:rsidRPr="004C3188">
          <w:rPr>
            <w:sz w:val="24"/>
            <w:szCs w:val="24"/>
          </w:rPr>
          <w:t xml:space="preserve"> leaving no aerobic life in the water and creating a dead zone.</w:t>
        </w:r>
        <w:del w:id="18" w:author="Jacob Roundy" w:date="2015-01-28T11:52:00Z">
          <w:r w:rsidRPr="004C3188" w:rsidDel="00841458">
            <w:rPr>
              <w:sz w:val="24"/>
              <w:szCs w:val="24"/>
            </w:rPr>
            <w:delText xml:space="preserve"> </w:delText>
          </w:r>
        </w:del>
      </w:ins>
    </w:p>
    <w:p w14:paraId="132804CC" w14:textId="77777777" w:rsidR="006E6612" w:rsidRDefault="006E6612"/>
    <w:p w14:paraId="014CCF52" w14:textId="2E51B3B1" w:rsidR="006E6612" w:rsidRDefault="003255DF">
      <w:r>
        <w:rPr>
          <w:color w:val="0E0E0E"/>
          <w:sz w:val="24"/>
        </w:rPr>
        <w:t xml:space="preserve">The </w:t>
      </w:r>
      <w:proofErr w:type="spellStart"/>
      <w:r>
        <w:rPr>
          <w:color w:val="0E0E0E"/>
          <w:sz w:val="24"/>
        </w:rPr>
        <w:t>Azide</w:t>
      </w:r>
      <w:proofErr w:type="spellEnd"/>
      <w:r>
        <w:rPr>
          <w:color w:val="0E0E0E"/>
          <w:sz w:val="24"/>
        </w:rPr>
        <w:t>-Winkler titration method uses titration to determine the concentration of an unknown in a sample.</w:t>
      </w:r>
      <w:r w:rsidR="00841458">
        <w:rPr>
          <w:color w:val="0E0E0E"/>
          <w:sz w:val="24"/>
        </w:rPr>
        <w:t xml:space="preserve"> </w:t>
      </w:r>
      <w:r>
        <w:rPr>
          <w:color w:val="0E0E0E"/>
          <w:sz w:val="24"/>
        </w:rPr>
        <w:t xml:space="preserve">Specifically, sodium thiosulfate is used to titrate iodine, which can be </w:t>
      </w:r>
      <w:proofErr w:type="spellStart"/>
      <w:r>
        <w:rPr>
          <w:color w:val="0E0E0E"/>
          <w:sz w:val="24"/>
        </w:rPr>
        <w:t>stoichiometrically</w:t>
      </w:r>
      <w:proofErr w:type="spellEnd"/>
      <w:r>
        <w:rPr>
          <w:color w:val="0E0E0E"/>
          <w:sz w:val="24"/>
        </w:rPr>
        <w:t xml:space="preserve"> related to the amount of dissolved oxygen in a sample.  </w:t>
      </w:r>
    </w:p>
    <w:p w14:paraId="7ABA1BA8" w14:textId="77777777" w:rsidR="006E6612" w:rsidRDefault="006E6612"/>
    <w:p w14:paraId="50C3F5F1" w14:textId="6BA27869" w:rsidR="006E6612" w:rsidRDefault="003255DF">
      <w:commentRangeStart w:id="19"/>
      <w:r>
        <w:rPr>
          <w:b/>
          <w:sz w:val="24"/>
        </w:rPr>
        <w:t>Principles</w:t>
      </w:r>
      <w:commentRangeEnd w:id="19"/>
      <w:r>
        <w:commentReference w:id="19"/>
      </w:r>
      <w:r>
        <w:rPr>
          <w:b/>
          <w:sz w:val="24"/>
        </w:rPr>
        <w:t>:</w:t>
      </w:r>
      <w:r>
        <w:rPr>
          <w:sz w:val="24"/>
        </w:rPr>
        <w:t xml:space="preserve"> The </w:t>
      </w:r>
      <w:proofErr w:type="spellStart"/>
      <w:r>
        <w:rPr>
          <w:sz w:val="24"/>
        </w:rPr>
        <w:t>Azide</w:t>
      </w:r>
      <w:proofErr w:type="spellEnd"/>
      <w:r>
        <w:rPr>
          <w:sz w:val="24"/>
        </w:rPr>
        <w:t>-Winkler method is used to measure DO on site</w:t>
      </w:r>
      <w:r w:rsidR="00D03A50">
        <w:rPr>
          <w:sz w:val="24"/>
        </w:rPr>
        <w:t>,</w:t>
      </w:r>
      <w:r>
        <w:rPr>
          <w:sz w:val="24"/>
        </w:rPr>
        <w:t xml:space="preserve"> where surface water is collected. Manganese (II) sulfate and potassium hydroxide are added to the sample, and the dissolved oxygen in the sample oxidizes the manganese and forms a brown precipitate.</w:t>
      </w:r>
      <w:ins w:id="20" w:author="k frye" w:date="2015-01-22T05:40:00Z">
        <w:r>
          <w:rPr>
            <w:sz w:val="24"/>
          </w:rPr>
          <w:t xml:space="preserve"> </w:t>
        </w:r>
        <w:proofErr w:type="spellStart"/>
        <w:r>
          <w:rPr>
            <w:sz w:val="24"/>
          </w:rPr>
          <w:t>Azide</w:t>
        </w:r>
        <w:proofErr w:type="spellEnd"/>
        <w:r>
          <w:rPr>
            <w:sz w:val="24"/>
          </w:rPr>
          <w:t xml:space="preserve"> is added in the form of a purchased alkaline iodide-</w:t>
        </w:r>
        <w:proofErr w:type="spellStart"/>
        <w:r>
          <w:rPr>
            <w:sz w:val="24"/>
          </w:rPr>
          <w:t>azide</w:t>
        </w:r>
        <w:proofErr w:type="spellEnd"/>
        <w:r>
          <w:rPr>
            <w:sz w:val="24"/>
          </w:rPr>
          <w:t xml:space="preserve"> reagent to correct for the presence of nitrites, which are found in wastewater samples and can interfere with the Winkler oxidation procedure.</w:t>
        </w:r>
      </w:ins>
    </w:p>
    <w:p w14:paraId="08BEF1F3" w14:textId="77777777" w:rsidR="006E6612" w:rsidRDefault="006E6612"/>
    <w:p w14:paraId="2054B120" w14:textId="77777777" w:rsidR="006E6612" w:rsidRDefault="003255DF">
      <w:r>
        <w:rPr>
          <w:sz w:val="24"/>
        </w:rPr>
        <w:t>MnSO</w:t>
      </w:r>
      <w:r>
        <w:rPr>
          <w:sz w:val="24"/>
          <w:vertAlign w:val="subscript"/>
        </w:rPr>
        <w:t>4</w:t>
      </w:r>
      <w:r>
        <w:rPr>
          <w:sz w:val="24"/>
        </w:rPr>
        <w:t xml:space="preserve"> + 2 KOH </w:t>
      </w:r>
      <m:oMath>
        <m:r>
          <w:rPr>
            <w:rFonts w:ascii="Cambria" w:eastAsia="Cambria" w:hAnsi="Cambria" w:cs="Cambria"/>
          </w:rPr>
          <m:t>→</m:t>
        </m:r>
      </m:oMath>
      <w:r>
        <w:rPr>
          <w:sz w:val="24"/>
        </w:rPr>
        <w:t xml:space="preserve"> </w:t>
      </w:r>
      <w:commentRangeStart w:id="21"/>
      <w:commentRangeStart w:id="22"/>
      <w:proofErr w:type="gramStart"/>
      <w:r>
        <w:rPr>
          <w:sz w:val="24"/>
        </w:rPr>
        <w:t>Mn(</w:t>
      </w:r>
      <w:proofErr w:type="gramEnd"/>
      <w:r>
        <w:rPr>
          <w:sz w:val="24"/>
        </w:rPr>
        <w:t>OH)</w:t>
      </w:r>
      <w:r>
        <w:rPr>
          <w:sz w:val="24"/>
          <w:vertAlign w:val="subscript"/>
        </w:rPr>
        <w:t>2</w:t>
      </w:r>
      <w:r>
        <w:rPr>
          <w:sz w:val="24"/>
        </w:rPr>
        <w:t xml:space="preserve"> </w:t>
      </w:r>
      <w:commentRangeEnd w:id="21"/>
      <w:r>
        <w:commentReference w:id="21"/>
      </w:r>
      <w:commentRangeEnd w:id="22"/>
      <w:r>
        <w:commentReference w:id="22"/>
      </w:r>
      <w:r>
        <w:rPr>
          <w:sz w:val="24"/>
        </w:rPr>
        <w:t>+ K</w:t>
      </w:r>
      <w:r>
        <w:rPr>
          <w:sz w:val="24"/>
          <w:vertAlign w:val="subscript"/>
        </w:rPr>
        <w:t>2</w:t>
      </w:r>
      <w:r>
        <w:rPr>
          <w:sz w:val="24"/>
        </w:rPr>
        <w:t>SO</w:t>
      </w:r>
      <w:r>
        <w:rPr>
          <w:sz w:val="24"/>
          <w:vertAlign w:val="subscript"/>
        </w:rPr>
        <w:t>4</w:t>
      </w:r>
    </w:p>
    <w:p w14:paraId="6C1BD4CA" w14:textId="77777777" w:rsidR="006E6612" w:rsidRDefault="006E6612"/>
    <w:p w14:paraId="02BF441F" w14:textId="77777777" w:rsidR="006E6612" w:rsidRDefault="003255DF">
      <w:r>
        <w:rPr>
          <w:sz w:val="24"/>
        </w:rPr>
        <w:lastRenderedPageBreak/>
        <w:t xml:space="preserve">2 </w:t>
      </w:r>
      <w:proofErr w:type="spellStart"/>
      <w:proofErr w:type="gramStart"/>
      <w:r>
        <w:rPr>
          <w:sz w:val="24"/>
        </w:rPr>
        <w:t>Mn</w:t>
      </w:r>
      <w:proofErr w:type="spellEnd"/>
      <w:r>
        <w:rPr>
          <w:sz w:val="24"/>
        </w:rPr>
        <w:t>(</w:t>
      </w:r>
      <w:proofErr w:type="gramEnd"/>
      <w:r>
        <w:rPr>
          <w:sz w:val="24"/>
        </w:rPr>
        <w:t>OH)</w:t>
      </w:r>
      <w:r>
        <w:rPr>
          <w:sz w:val="24"/>
          <w:vertAlign w:val="subscript"/>
        </w:rPr>
        <w:t>2</w:t>
      </w:r>
      <w:r>
        <w:rPr>
          <w:sz w:val="24"/>
        </w:rPr>
        <w:t xml:space="preserve"> + O</w:t>
      </w:r>
      <w:r>
        <w:rPr>
          <w:sz w:val="24"/>
          <w:vertAlign w:val="subscript"/>
        </w:rPr>
        <w:t>2</w:t>
      </w:r>
      <w:r>
        <w:rPr>
          <w:sz w:val="24"/>
        </w:rPr>
        <w:t xml:space="preserve"> </w:t>
      </w:r>
      <m:oMath>
        <m:r>
          <w:rPr>
            <w:rFonts w:ascii="Cambria" w:eastAsia="Cambria" w:hAnsi="Cambria" w:cs="Cambria"/>
          </w:rPr>
          <m:t>→</m:t>
        </m:r>
      </m:oMath>
      <w:r>
        <w:rPr>
          <w:sz w:val="24"/>
        </w:rPr>
        <w:t xml:space="preserve"> 2 MnO(OH)</w:t>
      </w:r>
      <w:r>
        <w:rPr>
          <w:sz w:val="24"/>
          <w:vertAlign w:val="subscript"/>
        </w:rPr>
        <w:t>2</w:t>
      </w:r>
      <w:ins w:id="23" w:author="k frye" w:date="2015-01-22T05:37:00Z">
        <w:r>
          <w:rPr>
            <w:sz w:val="24"/>
            <w:vertAlign w:val="subscript"/>
          </w:rPr>
          <w:t xml:space="preserve"> (precipitate)</w:t>
        </w:r>
      </w:ins>
    </w:p>
    <w:p w14:paraId="7EA4FAC0" w14:textId="77777777" w:rsidR="006E6612" w:rsidRDefault="006E6612"/>
    <w:p w14:paraId="1A349F60" w14:textId="52F23733" w:rsidR="006E6612" w:rsidRDefault="003255DF">
      <w:r>
        <w:rPr>
          <w:sz w:val="24"/>
        </w:rPr>
        <w:t>Sulfuric acid is then added to acidify the solution</w:t>
      </w:r>
      <w:ins w:id="24" w:author="Jacob Roundy" w:date="2015-01-28T11:57:00Z">
        <w:r w:rsidR="00D03A50">
          <w:rPr>
            <w:sz w:val="24"/>
          </w:rPr>
          <w:t>,</w:t>
        </w:r>
      </w:ins>
      <w:r>
        <w:rPr>
          <w:sz w:val="24"/>
        </w:rPr>
        <w:t xml:space="preserve"> and the precipitate dissolves. </w:t>
      </w:r>
      <w:del w:id="25" w:author="Jacob Roundy" w:date="2015-01-28T11:57:00Z">
        <w:r w:rsidDel="00D03A50">
          <w:rPr>
            <w:sz w:val="24"/>
          </w:rPr>
          <w:delText xml:space="preserve"> </w:delText>
        </w:r>
      </w:del>
      <w:r>
        <w:rPr>
          <w:sz w:val="24"/>
        </w:rPr>
        <w:t xml:space="preserve">Under these conditions, the </w:t>
      </w:r>
      <w:commentRangeStart w:id="26"/>
      <w:commentRangeStart w:id="27"/>
      <w:r>
        <w:rPr>
          <w:sz w:val="24"/>
        </w:rPr>
        <w:t>iodide</w:t>
      </w:r>
      <w:commentRangeEnd w:id="26"/>
      <w:r>
        <w:commentReference w:id="26"/>
      </w:r>
      <w:commentRangeEnd w:id="27"/>
      <w:r w:rsidR="004C3188">
        <w:rPr>
          <w:rStyle w:val="CommentReference"/>
        </w:rPr>
        <w:commentReference w:id="27"/>
      </w:r>
      <w:r>
        <w:rPr>
          <w:sz w:val="24"/>
        </w:rPr>
        <w:t xml:space="preserve"> </w:t>
      </w:r>
      <w:ins w:id="28" w:author="k frye" w:date="2015-01-22T05:40:00Z">
        <w:r>
          <w:rPr>
            <w:sz w:val="24"/>
          </w:rPr>
          <w:t>from the alkaline iodide-</w:t>
        </w:r>
        <w:proofErr w:type="spellStart"/>
        <w:r>
          <w:rPr>
            <w:sz w:val="24"/>
          </w:rPr>
          <w:t>azide</w:t>
        </w:r>
        <w:proofErr w:type="spellEnd"/>
        <w:r>
          <w:rPr>
            <w:sz w:val="24"/>
          </w:rPr>
          <w:t xml:space="preserve"> reagent </w:t>
        </w:r>
      </w:ins>
      <w:r>
        <w:rPr>
          <w:sz w:val="24"/>
        </w:rPr>
        <w:t xml:space="preserve">in the solution is converted into iodine.  </w:t>
      </w:r>
    </w:p>
    <w:p w14:paraId="6FD2E796" w14:textId="77777777" w:rsidR="006E6612" w:rsidRDefault="006E6612"/>
    <w:p w14:paraId="090B4ACD" w14:textId="77777777" w:rsidR="006E6612" w:rsidRDefault="003255DF">
      <w:r>
        <w:rPr>
          <w:sz w:val="24"/>
        </w:rPr>
        <w:t xml:space="preserve">2 </w:t>
      </w:r>
      <w:proofErr w:type="spellStart"/>
      <w:proofErr w:type="gramStart"/>
      <w:r>
        <w:rPr>
          <w:sz w:val="24"/>
        </w:rPr>
        <w:t>MnO</w:t>
      </w:r>
      <w:proofErr w:type="spellEnd"/>
      <w:r>
        <w:rPr>
          <w:sz w:val="24"/>
        </w:rPr>
        <w:t>(</w:t>
      </w:r>
      <w:proofErr w:type="gramEnd"/>
      <w:r>
        <w:rPr>
          <w:sz w:val="24"/>
        </w:rPr>
        <w:t>OH)</w:t>
      </w:r>
      <w:r>
        <w:rPr>
          <w:sz w:val="24"/>
          <w:vertAlign w:val="subscript"/>
        </w:rPr>
        <w:t>2</w:t>
      </w:r>
      <w:r>
        <w:rPr>
          <w:sz w:val="24"/>
        </w:rPr>
        <w:t xml:space="preserve"> + 4 H</w:t>
      </w:r>
      <w:r>
        <w:rPr>
          <w:sz w:val="24"/>
          <w:vertAlign w:val="subscript"/>
        </w:rPr>
        <w:t>2</w:t>
      </w:r>
      <w:r>
        <w:rPr>
          <w:sz w:val="24"/>
        </w:rPr>
        <w:t>SO</w:t>
      </w:r>
      <w:r>
        <w:rPr>
          <w:sz w:val="24"/>
          <w:vertAlign w:val="subscript"/>
        </w:rPr>
        <w:t>4</w:t>
      </w:r>
      <w:r>
        <w:rPr>
          <w:sz w:val="24"/>
        </w:rPr>
        <w:t xml:space="preserve"> </w:t>
      </w:r>
      <m:oMath>
        <m:r>
          <w:rPr>
            <w:rFonts w:ascii="Cambria" w:eastAsia="Cambria" w:hAnsi="Cambria" w:cs="Cambria"/>
          </w:rPr>
          <m:t>→</m:t>
        </m:r>
      </m:oMath>
      <w:r>
        <w:rPr>
          <w:sz w:val="24"/>
        </w:rPr>
        <w:t xml:space="preserve"> 2 Mn(SO</w:t>
      </w:r>
      <w:r>
        <w:rPr>
          <w:sz w:val="24"/>
          <w:vertAlign w:val="subscript"/>
        </w:rPr>
        <w:t>4</w:t>
      </w:r>
      <w:r>
        <w:rPr>
          <w:sz w:val="24"/>
        </w:rPr>
        <w:t>)</w:t>
      </w:r>
      <w:r>
        <w:rPr>
          <w:sz w:val="24"/>
          <w:vertAlign w:val="subscript"/>
        </w:rPr>
        <w:t>2</w:t>
      </w:r>
      <w:r>
        <w:rPr>
          <w:sz w:val="24"/>
        </w:rPr>
        <w:t xml:space="preserve"> + 6 H</w:t>
      </w:r>
      <w:r>
        <w:rPr>
          <w:sz w:val="24"/>
          <w:vertAlign w:val="subscript"/>
        </w:rPr>
        <w:t>2</w:t>
      </w:r>
      <w:r>
        <w:rPr>
          <w:sz w:val="24"/>
        </w:rPr>
        <w:t>O</w:t>
      </w:r>
    </w:p>
    <w:p w14:paraId="11413DC4" w14:textId="77777777" w:rsidR="006E6612" w:rsidRDefault="006E6612"/>
    <w:p w14:paraId="0EEB50E3" w14:textId="77777777" w:rsidR="006E6612" w:rsidRDefault="003255DF">
      <w:r>
        <w:rPr>
          <w:sz w:val="24"/>
        </w:rPr>
        <w:t xml:space="preserve">2 </w:t>
      </w:r>
      <w:proofErr w:type="spellStart"/>
      <w:proofErr w:type="gramStart"/>
      <w:r>
        <w:rPr>
          <w:sz w:val="24"/>
        </w:rPr>
        <w:t>Mn</w:t>
      </w:r>
      <w:proofErr w:type="spellEnd"/>
      <w:r>
        <w:rPr>
          <w:sz w:val="24"/>
        </w:rPr>
        <w:t>(</w:t>
      </w:r>
      <w:proofErr w:type="gramEnd"/>
      <w:r>
        <w:rPr>
          <w:sz w:val="24"/>
        </w:rPr>
        <w:t>SO</w:t>
      </w:r>
      <w:r>
        <w:rPr>
          <w:sz w:val="24"/>
          <w:vertAlign w:val="subscript"/>
        </w:rPr>
        <w:t>4</w:t>
      </w:r>
      <w:r>
        <w:rPr>
          <w:sz w:val="24"/>
        </w:rPr>
        <w:t>)</w:t>
      </w:r>
      <w:r>
        <w:rPr>
          <w:sz w:val="24"/>
          <w:vertAlign w:val="subscript"/>
        </w:rPr>
        <w:t>2</w:t>
      </w:r>
      <w:r>
        <w:rPr>
          <w:sz w:val="24"/>
        </w:rPr>
        <w:t xml:space="preserve"> + 4 KI </w:t>
      </w:r>
      <m:oMath>
        <m:r>
          <w:rPr>
            <w:rFonts w:ascii="Cambria" w:eastAsia="Cambria" w:hAnsi="Cambria" w:cs="Cambria"/>
          </w:rPr>
          <m:t>→</m:t>
        </m:r>
      </m:oMath>
      <w:r>
        <w:rPr>
          <w:sz w:val="24"/>
        </w:rPr>
        <w:t xml:space="preserve"> 2 MnSO</w:t>
      </w:r>
      <w:r>
        <w:rPr>
          <w:sz w:val="24"/>
          <w:vertAlign w:val="subscript"/>
        </w:rPr>
        <w:t>4</w:t>
      </w:r>
      <w:r>
        <w:rPr>
          <w:sz w:val="24"/>
        </w:rPr>
        <w:t xml:space="preserve"> + 2 I</w:t>
      </w:r>
      <w:r>
        <w:rPr>
          <w:sz w:val="24"/>
          <w:vertAlign w:val="subscript"/>
        </w:rPr>
        <w:t>2</w:t>
      </w:r>
      <w:r>
        <w:rPr>
          <w:sz w:val="24"/>
        </w:rPr>
        <w:t xml:space="preserve"> + 2 K</w:t>
      </w:r>
      <w:r>
        <w:rPr>
          <w:sz w:val="24"/>
          <w:vertAlign w:val="subscript"/>
        </w:rPr>
        <w:t>2</w:t>
      </w:r>
      <w:r>
        <w:rPr>
          <w:sz w:val="24"/>
        </w:rPr>
        <w:t>SO</w:t>
      </w:r>
      <w:r>
        <w:rPr>
          <w:sz w:val="24"/>
          <w:vertAlign w:val="subscript"/>
        </w:rPr>
        <w:t>4</w:t>
      </w:r>
    </w:p>
    <w:p w14:paraId="748ACF48" w14:textId="77777777" w:rsidR="006E6612" w:rsidRDefault="006E6612"/>
    <w:p w14:paraId="0C3EED8D" w14:textId="77777777" w:rsidR="006E6612" w:rsidRDefault="003255DF">
      <w:r>
        <w:rPr>
          <w:sz w:val="24"/>
        </w:rPr>
        <w:t>Thiosulfate is then used to titrate the iodine in the presence of a</w:t>
      </w:r>
      <w:ins w:id="29" w:author="k frye" w:date="2015-01-22T05:42:00Z">
        <w:r>
          <w:rPr>
            <w:sz w:val="24"/>
          </w:rPr>
          <w:t>n added</w:t>
        </w:r>
      </w:ins>
      <w:r>
        <w:rPr>
          <w:sz w:val="24"/>
        </w:rPr>
        <w:t xml:space="preserve"> </w:t>
      </w:r>
      <w:commentRangeStart w:id="30"/>
      <w:r>
        <w:rPr>
          <w:sz w:val="24"/>
        </w:rPr>
        <w:t>starch indicator</w:t>
      </w:r>
      <w:commentRangeEnd w:id="30"/>
      <w:r>
        <w:commentReference w:id="30"/>
      </w:r>
      <w:r>
        <w:rPr>
          <w:sz w:val="24"/>
        </w:rPr>
        <w:t>.</w:t>
      </w:r>
    </w:p>
    <w:p w14:paraId="652BFF61" w14:textId="77777777" w:rsidR="006E6612" w:rsidRDefault="006E6612"/>
    <w:p w14:paraId="63F11F2D" w14:textId="77777777" w:rsidR="006E6612" w:rsidRDefault="003255DF">
      <w:pPr>
        <w:rPr>
          <w:sz w:val="24"/>
        </w:rPr>
      </w:pPr>
      <w:r>
        <w:rPr>
          <w:sz w:val="24"/>
        </w:rPr>
        <w:t>4 Na</w:t>
      </w:r>
      <w:r>
        <w:rPr>
          <w:sz w:val="24"/>
          <w:vertAlign w:val="subscript"/>
        </w:rPr>
        <w:t>2</w:t>
      </w:r>
      <w:r>
        <w:rPr>
          <w:sz w:val="24"/>
        </w:rPr>
        <w:t>S</w:t>
      </w:r>
      <w:r>
        <w:rPr>
          <w:sz w:val="24"/>
          <w:vertAlign w:val="subscript"/>
        </w:rPr>
        <w:t>2</w:t>
      </w:r>
      <w:r>
        <w:rPr>
          <w:sz w:val="24"/>
        </w:rPr>
        <w:t>O</w:t>
      </w:r>
      <w:r>
        <w:rPr>
          <w:sz w:val="24"/>
          <w:vertAlign w:val="subscript"/>
        </w:rPr>
        <w:t>3</w:t>
      </w:r>
      <w:r>
        <w:rPr>
          <w:sz w:val="24"/>
        </w:rPr>
        <w:t xml:space="preserve"> + 2 I</w:t>
      </w:r>
      <w:r>
        <w:rPr>
          <w:sz w:val="24"/>
          <w:vertAlign w:val="subscript"/>
        </w:rPr>
        <w:t>2</w:t>
      </w:r>
      <w:r>
        <w:rPr>
          <w:sz w:val="24"/>
        </w:rPr>
        <w:t xml:space="preserve"> </w:t>
      </w:r>
      <m:oMath>
        <m:r>
          <w:rPr>
            <w:rFonts w:ascii="Cambria" w:eastAsia="Cambria" w:hAnsi="Cambria" w:cs="Cambria"/>
          </w:rPr>
          <m:t>→</m:t>
        </m:r>
      </m:oMath>
      <w:r>
        <w:rPr>
          <w:sz w:val="24"/>
        </w:rPr>
        <w:t xml:space="preserve"> 2 Na</w:t>
      </w:r>
      <w:r>
        <w:rPr>
          <w:sz w:val="24"/>
          <w:vertAlign w:val="subscript"/>
        </w:rPr>
        <w:t>2</w:t>
      </w:r>
      <w:r>
        <w:rPr>
          <w:sz w:val="24"/>
        </w:rPr>
        <w:t>S</w:t>
      </w:r>
      <w:r>
        <w:rPr>
          <w:sz w:val="24"/>
          <w:vertAlign w:val="subscript"/>
        </w:rPr>
        <w:t>4</w:t>
      </w:r>
      <w:r>
        <w:rPr>
          <w:sz w:val="24"/>
        </w:rPr>
        <w:t>O</w:t>
      </w:r>
      <w:r>
        <w:rPr>
          <w:sz w:val="24"/>
          <w:vertAlign w:val="subscript"/>
        </w:rPr>
        <w:t>6</w:t>
      </w:r>
      <w:r>
        <w:rPr>
          <w:sz w:val="24"/>
        </w:rPr>
        <w:t xml:space="preserve"> + 4 </w:t>
      </w:r>
      <w:proofErr w:type="spellStart"/>
      <w:r>
        <w:rPr>
          <w:sz w:val="24"/>
        </w:rPr>
        <w:t>NaI</w:t>
      </w:r>
      <w:proofErr w:type="spellEnd"/>
    </w:p>
    <w:p w14:paraId="3445F39D" w14:textId="77777777" w:rsidR="004C3188" w:rsidRDefault="004C3188">
      <w:pPr>
        <w:rPr>
          <w:sz w:val="24"/>
        </w:rPr>
      </w:pPr>
    </w:p>
    <w:p w14:paraId="7A9FA7F2" w14:textId="77777777" w:rsidR="004C3188" w:rsidRPr="004C3188" w:rsidRDefault="004C3188">
      <w:pPr>
        <w:rPr>
          <w:sz w:val="24"/>
          <w:vertAlign w:val="subscript"/>
        </w:rPr>
      </w:pPr>
      <w:r>
        <w:rPr>
          <w:sz w:val="24"/>
        </w:rPr>
        <w:t>4 moles of S</w:t>
      </w:r>
      <w:r>
        <w:rPr>
          <w:sz w:val="24"/>
          <w:vertAlign w:val="subscript"/>
        </w:rPr>
        <w:t>2</w:t>
      </w:r>
      <w:r>
        <w:rPr>
          <w:sz w:val="24"/>
        </w:rPr>
        <w:t>O</w:t>
      </w:r>
      <w:r>
        <w:rPr>
          <w:sz w:val="24"/>
          <w:vertAlign w:val="subscript"/>
        </w:rPr>
        <w:t>3</w:t>
      </w:r>
      <w:r>
        <w:rPr>
          <w:sz w:val="24"/>
          <w:vertAlign w:val="superscript"/>
        </w:rPr>
        <w:t>2-</w:t>
      </w:r>
      <w:ins w:id="31" w:author="k frye" w:date="2015-01-23T23:16:00Z">
        <w:r>
          <w:rPr>
            <w:sz w:val="24"/>
            <w:vertAlign w:val="superscript"/>
          </w:rPr>
          <w:t>:</w:t>
        </w:r>
      </w:ins>
      <w:r>
        <w:rPr>
          <w:sz w:val="24"/>
        </w:rPr>
        <w:t xml:space="preserve"> </w:t>
      </w:r>
      <m:oMath>
        <m:r>
          <w:rPr>
            <w:rFonts w:ascii="Cambria" w:eastAsia="Cambria" w:hAnsi="Cambria" w:cs="Cambria"/>
          </w:rPr>
          <m:t>→</m:t>
        </m:r>
      </m:oMath>
      <w:r>
        <w:rPr>
          <w:sz w:val="24"/>
        </w:rPr>
        <w:t xml:space="preserve"> 1 mole of O</w:t>
      </w:r>
      <w:r>
        <w:rPr>
          <w:sz w:val="24"/>
          <w:vertAlign w:val="subscript"/>
        </w:rPr>
        <w:t>2</w:t>
      </w:r>
    </w:p>
    <w:p w14:paraId="59FAEDEB" w14:textId="77777777" w:rsidR="006E6612" w:rsidRDefault="006E6612"/>
    <w:p w14:paraId="0A8625B8" w14:textId="765169D9" w:rsidR="004C3188" w:rsidRDefault="004C3188" w:rsidP="004C3188">
      <w:pPr>
        <w:rPr>
          <w:ins w:id="32" w:author="Frye, Kimberly" w:date="2015-01-23T17:58:00Z"/>
        </w:rPr>
      </w:pPr>
      <w:ins w:id="33" w:author="Frye, Kimberly" w:date="2015-01-23T17:58:00Z">
        <w:r>
          <w:rPr>
            <w:sz w:val="24"/>
          </w:rPr>
          <w:t xml:space="preserve">At the endpoint of this titration, the blue solution will turn clear. The amount of dissolved oxygen in the sample is quantified in direct proportion to the amount of thiosulfate required to reach the endpoint. </w:t>
        </w:r>
      </w:ins>
    </w:p>
    <w:p w14:paraId="5761B30C" w14:textId="77777777" w:rsidR="004C3188" w:rsidRPr="004C3188" w:rsidRDefault="004C3188" w:rsidP="004C3188">
      <w:pPr>
        <w:rPr>
          <w:ins w:id="34" w:author="Frye, Kimberly" w:date="2015-01-23T17:58:00Z"/>
        </w:rPr>
      </w:pPr>
    </w:p>
    <w:p w14:paraId="5A1EBDD5" w14:textId="77777777" w:rsidR="004C3188" w:rsidRPr="004C3188" w:rsidRDefault="004C3188" w:rsidP="004C3188">
      <w:pPr>
        <w:rPr>
          <w:ins w:id="35" w:author="Frye, Kimberly" w:date="2015-01-23T17:58:00Z"/>
          <w:sz w:val="24"/>
        </w:rPr>
      </w:pPr>
      <w:ins w:id="36" w:author="Frye, Kimberly" w:date="2015-01-23T17:58:00Z">
        <w:r w:rsidRPr="004C3188">
          <w:rPr>
            <w:sz w:val="24"/>
          </w:rPr>
          <w:t>1ml S</w:t>
        </w:r>
        <w:r w:rsidRPr="004C3188">
          <w:rPr>
            <w:sz w:val="24"/>
            <w:vertAlign w:val="subscript"/>
          </w:rPr>
          <w:t>2</w:t>
        </w:r>
        <w:r w:rsidRPr="004C3188">
          <w:rPr>
            <w:sz w:val="24"/>
          </w:rPr>
          <w:t>O</w:t>
        </w:r>
        <w:r w:rsidRPr="004C3188">
          <w:rPr>
            <w:sz w:val="24"/>
            <w:vertAlign w:val="subscript"/>
          </w:rPr>
          <w:t>s</w:t>
        </w:r>
        <w:r w:rsidRPr="004C3188">
          <w:rPr>
            <w:sz w:val="24"/>
          </w:rPr>
          <w:t xml:space="preserve"> </w:t>
        </w:r>
        <w:r w:rsidRPr="004C3188">
          <w:rPr>
            <w:sz w:val="24"/>
          </w:rPr>
          <w:sym w:font="Wingdings" w:char="F0E0"/>
        </w:r>
        <w:r w:rsidRPr="004C3188">
          <w:rPr>
            <w:sz w:val="24"/>
          </w:rPr>
          <w:t xml:space="preserve"> 1mg/l O</w:t>
        </w:r>
        <w:r>
          <w:rPr>
            <w:sz w:val="24"/>
          </w:rPr>
          <w:t>:</w:t>
        </w:r>
      </w:ins>
    </w:p>
    <w:p w14:paraId="6865727D" w14:textId="77777777" w:rsidR="006E6612" w:rsidRPr="004C3188" w:rsidRDefault="006E6612">
      <w:pPr>
        <w:rPr>
          <w:ins w:id="37" w:author="k frye" w:date="2015-01-23T23:16:00Z"/>
          <w:sz w:val="24"/>
          <w:szCs w:val="24"/>
          <w:rPrChange w:id="38" w:author="Frye, Kimberly" w:date="2015-01-23T17:58:00Z">
            <w:rPr>
              <w:ins w:id="39" w:author="k frye" w:date="2015-01-23T23:16:00Z"/>
              <w:sz w:val="18"/>
              <w:szCs w:val="18"/>
            </w:rPr>
          </w:rPrChange>
        </w:rPr>
      </w:pPr>
    </w:p>
    <w:p w14:paraId="16E604A6" w14:textId="25A47DB2" w:rsidR="006E6612" w:rsidRPr="004C3188" w:rsidRDefault="003255DF">
      <w:pPr>
        <w:rPr>
          <w:ins w:id="40" w:author="k frye" w:date="2015-01-23T23:16:00Z"/>
          <w:sz w:val="18"/>
          <w:szCs w:val="18"/>
        </w:rPr>
      </w:pPr>
      <w:ins w:id="41" w:author="k frye" w:date="2015-01-23T23:16:00Z">
        <w:r w:rsidRPr="004C3188">
          <w:rPr>
            <w:sz w:val="18"/>
            <w:szCs w:val="18"/>
          </w:rPr>
          <w:t>1 ml S2O3</w:t>
        </w:r>
        <w:r w:rsidRPr="004C3188">
          <w:rPr>
            <w:sz w:val="18"/>
            <w:szCs w:val="18"/>
          </w:rPr>
          <w:tab/>
          <w:t>1L</w:t>
        </w:r>
        <w:r w:rsidRPr="004C3188">
          <w:rPr>
            <w:sz w:val="18"/>
            <w:szCs w:val="18"/>
          </w:rPr>
          <w:tab/>
          <w:t xml:space="preserve">    0.025 moles</w:t>
        </w:r>
        <w:r w:rsidRPr="004C3188">
          <w:rPr>
            <w:sz w:val="18"/>
            <w:szCs w:val="18"/>
          </w:rPr>
          <w:tab/>
          <w:t xml:space="preserve">       1 moles</w:t>
        </w:r>
        <w:r w:rsidRPr="004C3188">
          <w:rPr>
            <w:sz w:val="18"/>
            <w:szCs w:val="18"/>
          </w:rPr>
          <w:tab/>
          <w:t xml:space="preserve">  32 g O</w:t>
        </w:r>
      </w:ins>
      <w:ins w:id="42" w:author="Frye, Kimberly" w:date="2015-01-23T18:06:00Z">
        <w:r w:rsidR="007345D8" w:rsidRPr="007345D8">
          <w:rPr>
            <w:sz w:val="18"/>
            <w:szCs w:val="18"/>
            <w:vertAlign w:val="subscript"/>
            <w:rPrChange w:id="43" w:author="Frye, Kimberly" w:date="2015-01-23T18:06:00Z">
              <w:rPr>
                <w:sz w:val="18"/>
                <w:szCs w:val="18"/>
              </w:rPr>
            </w:rPrChange>
          </w:rPr>
          <w:t>2</w:t>
        </w:r>
      </w:ins>
      <w:ins w:id="44" w:author="k frye" w:date="2015-01-23T23:16:00Z">
        <w:r w:rsidRPr="004C3188">
          <w:rPr>
            <w:sz w:val="18"/>
            <w:szCs w:val="18"/>
          </w:rPr>
          <w:tab/>
        </w:r>
      </w:ins>
      <w:r w:rsidR="004C3188">
        <w:rPr>
          <w:sz w:val="18"/>
          <w:szCs w:val="18"/>
        </w:rPr>
        <w:t xml:space="preserve">         </w:t>
      </w:r>
      <w:ins w:id="45" w:author="k frye" w:date="2015-01-23T23:16:00Z">
        <w:r w:rsidRPr="004C3188">
          <w:rPr>
            <w:sz w:val="18"/>
            <w:szCs w:val="18"/>
          </w:rPr>
          <w:t>1000mg</w:t>
        </w:r>
        <w:r w:rsidRPr="004C3188">
          <w:rPr>
            <w:sz w:val="18"/>
            <w:szCs w:val="18"/>
          </w:rPr>
          <w:tab/>
        </w:r>
      </w:ins>
      <w:r w:rsidR="004C3188">
        <w:rPr>
          <w:sz w:val="18"/>
          <w:szCs w:val="18"/>
        </w:rPr>
        <w:t xml:space="preserve">     </w:t>
      </w:r>
      <w:ins w:id="46" w:author="k frye" w:date="2015-01-23T23:16:00Z">
        <w:r w:rsidRPr="004C3188">
          <w:rPr>
            <w:sz w:val="18"/>
            <w:szCs w:val="18"/>
          </w:rPr>
          <w:t>1000ml</w:t>
        </w:r>
      </w:ins>
    </w:p>
    <w:p w14:paraId="114D029D" w14:textId="3276CE16" w:rsidR="006E6612" w:rsidRPr="004C3188" w:rsidRDefault="003255DF">
      <w:pPr>
        <w:rPr>
          <w:ins w:id="47" w:author="k frye" w:date="2015-01-23T23:16:00Z"/>
          <w:sz w:val="18"/>
          <w:szCs w:val="18"/>
        </w:rPr>
      </w:pPr>
      <w:ins w:id="48" w:author="k frye" w:date="2015-01-23T23:16:00Z">
        <w:r w:rsidRPr="004C3188">
          <w:rPr>
            <w:sz w:val="18"/>
            <w:szCs w:val="18"/>
          </w:rPr>
          <w:t xml:space="preserve">--------------   </w:t>
        </w:r>
        <w:proofErr w:type="gramStart"/>
        <w:r w:rsidRPr="004C3188">
          <w:rPr>
            <w:sz w:val="18"/>
            <w:szCs w:val="18"/>
          </w:rPr>
          <w:t>x  -----------</w:t>
        </w:r>
        <w:proofErr w:type="gramEnd"/>
        <w:r w:rsidRPr="004C3188">
          <w:rPr>
            <w:sz w:val="18"/>
            <w:szCs w:val="18"/>
          </w:rPr>
          <w:t xml:space="preserve">  x   -----------------    x   ---------------   x  -----------  x   </w:t>
        </w:r>
      </w:ins>
      <w:r w:rsidR="004C3188">
        <w:rPr>
          <w:sz w:val="18"/>
          <w:szCs w:val="18"/>
        </w:rPr>
        <w:t xml:space="preserve">  </w:t>
      </w:r>
      <w:ins w:id="49" w:author="k frye" w:date="2015-01-23T23:16:00Z">
        <w:r w:rsidRPr="004C3188">
          <w:rPr>
            <w:sz w:val="18"/>
            <w:szCs w:val="18"/>
          </w:rPr>
          <w:t>----------------   x --------------- = 1mg/l O</w:t>
        </w:r>
      </w:ins>
      <w:ins w:id="50" w:author="Frye, Kimberly" w:date="2015-01-23T18:06:00Z">
        <w:r w:rsidR="007345D8" w:rsidRPr="007345D8">
          <w:rPr>
            <w:sz w:val="18"/>
            <w:szCs w:val="18"/>
            <w:vertAlign w:val="subscript"/>
            <w:rPrChange w:id="51" w:author="Frye, Kimberly" w:date="2015-01-23T18:06:00Z">
              <w:rPr>
                <w:sz w:val="18"/>
                <w:szCs w:val="18"/>
              </w:rPr>
            </w:rPrChange>
          </w:rPr>
          <w:t>2</w:t>
        </w:r>
      </w:ins>
    </w:p>
    <w:p w14:paraId="5269FE40" w14:textId="77777777" w:rsidR="006E6612" w:rsidRPr="004C3188" w:rsidRDefault="003255DF">
      <w:pPr>
        <w:rPr>
          <w:sz w:val="18"/>
          <w:szCs w:val="18"/>
        </w:rPr>
      </w:pPr>
      <w:ins w:id="52" w:author="k frye" w:date="2015-01-23T23:16:00Z">
        <w:r w:rsidRPr="004C3188">
          <w:rPr>
            <w:sz w:val="18"/>
            <w:szCs w:val="18"/>
          </w:rPr>
          <w:t xml:space="preserve">  200ml</w:t>
        </w:r>
        <w:r w:rsidRPr="004C3188">
          <w:rPr>
            <w:sz w:val="18"/>
            <w:szCs w:val="18"/>
          </w:rPr>
          <w:tab/>
        </w:r>
      </w:ins>
      <w:r w:rsidR="004C3188">
        <w:rPr>
          <w:sz w:val="18"/>
          <w:szCs w:val="18"/>
        </w:rPr>
        <w:t xml:space="preserve">         </w:t>
      </w:r>
      <w:ins w:id="53" w:author="k frye" w:date="2015-01-23T23:16:00Z">
        <w:r w:rsidRPr="004C3188">
          <w:rPr>
            <w:sz w:val="18"/>
            <w:szCs w:val="18"/>
          </w:rPr>
          <w:t>1000 mL</w:t>
        </w:r>
        <w:r w:rsidRPr="004C3188">
          <w:rPr>
            <w:sz w:val="18"/>
            <w:szCs w:val="18"/>
          </w:rPr>
          <w:tab/>
        </w:r>
      </w:ins>
      <w:r w:rsidR="004C3188">
        <w:rPr>
          <w:sz w:val="18"/>
          <w:szCs w:val="18"/>
        </w:rPr>
        <w:t xml:space="preserve">           </w:t>
      </w:r>
      <w:ins w:id="54" w:author="k frye" w:date="2015-01-23T23:16:00Z">
        <w:r w:rsidRPr="004C3188">
          <w:rPr>
            <w:sz w:val="18"/>
            <w:szCs w:val="18"/>
          </w:rPr>
          <w:t>L</w:t>
        </w:r>
        <w:r w:rsidRPr="004C3188">
          <w:rPr>
            <w:sz w:val="18"/>
            <w:szCs w:val="18"/>
          </w:rPr>
          <w:tab/>
          <w:t xml:space="preserve">       </w:t>
        </w:r>
      </w:ins>
      <w:r w:rsidR="004C3188">
        <w:rPr>
          <w:sz w:val="18"/>
          <w:szCs w:val="18"/>
        </w:rPr>
        <w:tab/>
        <w:t xml:space="preserve">     </w:t>
      </w:r>
      <w:ins w:id="55" w:author="k frye" w:date="2015-01-23T23:16:00Z">
        <w:r w:rsidRPr="004C3188">
          <w:rPr>
            <w:sz w:val="18"/>
            <w:szCs w:val="18"/>
          </w:rPr>
          <w:t>4 moles</w:t>
        </w:r>
      </w:ins>
      <w:r w:rsidR="004C3188">
        <w:rPr>
          <w:sz w:val="18"/>
          <w:szCs w:val="18"/>
        </w:rPr>
        <w:tab/>
      </w:r>
      <w:ins w:id="56" w:author="k frye" w:date="2015-01-23T23:16:00Z">
        <w:r w:rsidRPr="004C3188">
          <w:rPr>
            <w:sz w:val="18"/>
            <w:szCs w:val="18"/>
          </w:rPr>
          <w:t>1 mole</w:t>
        </w:r>
        <w:r w:rsidRPr="004C3188">
          <w:rPr>
            <w:sz w:val="18"/>
            <w:szCs w:val="18"/>
          </w:rPr>
          <w:tab/>
        </w:r>
      </w:ins>
      <w:r w:rsidR="004C3188">
        <w:rPr>
          <w:sz w:val="18"/>
          <w:szCs w:val="18"/>
        </w:rPr>
        <w:t xml:space="preserve">            </w:t>
      </w:r>
      <w:ins w:id="57" w:author="k frye" w:date="2015-01-23T23:16:00Z">
        <w:r w:rsidRPr="004C3188">
          <w:rPr>
            <w:sz w:val="18"/>
            <w:szCs w:val="18"/>
          </w:rPr>
          <w:t>1g</w:t>
        </w:r>
        <w:r w:rsidRPr="004C3188">
          <w:rPr>
            <w:sz w:val="18"/>
            <w:szCs w:val="18"/>
          </w:rPr>
          <w:tab/>
        </w:r>
      </w:ins>
      <w:r w:rsidR="004C3188">
        <w:rPr>
          <w:sz w:val="18"/>
          <w:szCs w:val="18"/>
        </w:rPr>
        <w:t xml:space="preserve">        </w:t>
      </w:r>
      <w:ins w:id="58" w:author="k frye" w:date="2015-01-23T23:16:00Z">
        <w:r w:rsidRPr="004C3188">
          <w:rPr>
            <w:sz w:val="18"/>
            <w:szCs w:val="18"/>
          </w:rPr>
          <w:t>1L</w:t>
        </w:r>
      </w:ins>
    </w:p>
    <w:p w14:paraId="474BC673" w14:textId="77777777" w:rsidR="006E6612" w:rsidRDefault="006E6612"/>
    <w:p w14:paraId="41090484" w14:textId="77777777" w:rsidR="006E6612" w:rsidRDefault="006E6612"/>
    <w:p w14:paraId="11FF1486" w14:textId="77777777" w:rsidR="006E6612" w:rsidRDefault="003255DF">
      <w:r>
        <w:rPr>
          <w:b/>
          <w:sz w:val="24"/>
        </w:rPr>
        <w:t>Procedure:</w:t>
      </w:r>
    </w:p>
    <w:p w14:paraId="01C3009F" w14:textId="77777777" w:rsidR="006E6612" w:rsidRDefault="006E6612"/>
    <w:p w14:paraId="30FB801F" w14:textId="6C289DBB" w:rsidR="006E6612" w:rsidRDefault="003255DF">
      <w:pPr>
        <w:numPr>
          <w:ilvl w:val="0"/>
          <w:numId w:val="1"/>
        </w:numPr>
        <w:ind w:hanging="357"/>
        <w:contextualSpacing/>
        <w:rPr>
          <w:b/>
          <w:sz w:val="24"/>
        </w:rPr>
      </w:pPr>
      <w:r>
        <w:rPr>
          <w:b/>
          <w:sz w:val="24"/>
        </w:rPr>
        <w:t>Measure Dissolved Oxygen in sample.</w:t>
      </w:r>
      <w:ins w:id="59" w:author="Jacob Roundy" w:date="2015-01-28T12:02:00Z">
        <w:r w:rsidR="003B4DB5">
          <w:rPr>
            <w:b/>
            <w:sz w:val="24"/>
          </w:rPr>
          <w:br/>
        </w:r>
      </w:ins>
    </w:p>
    <w:p w14:paraId="3B6EED1F" w14:textId="6C763C08" w:rsidR="006E6612" w:rsidRDefault="003255DF">
      <w:pPr>
        <w:numPr>
          <w:ilvl w:val="1"/>
          <w:numId w:val="1"/>
        </w:numPr>
        <w:ind w:hanging="357"/>
        <w:contextualSpacing/>
        <w:rPr>
          <w:sz w:val="24"/>
        </w:rPr>
      </w:pPr>
      <w:ins w:id="60" w:author="k frye" w:date="2015-01-22T05:31:00Z">
        <w:r w:rsidRPr="0095195B">
          <w:rPr>
            <w:sz w:val="24"/>
          </w:rPr>
          <w:t>At water collection site, u</w:t>
        </w:r>
      </w:ins>
      <w:del w:id="61" w:author="k frye" w:date="2015-01-22T05:31:00Z">
        <w:r w:rsidRPr="008119C6">
          <w:rPr>
            <w:sz w:val="24"/>
          </w:rPr>
          <w:delText>U</w:delText>
        </w:r>
      </w:del>
      <w:r w:rsidRPr="008119C6">
        <w:rPr>
          <w:sz w:val="24"/>
        </w:rPr>
        <w:t>s</w:t>
      </w:r>
      <w:ins w:id="62" w:author="k frye" w:date="2015-01-22T05:31:00Z">
        <w:r w:rsidRPr="008119C6">
          <w:rPr>
            <w:sz w:val="24"/>
          </w:rPr>
          <w:t>e</w:t>
        </w:r>
      </w:ins>
      <w:del w:id="63" w:author="k frye" w:date="2015-01-22T05:31:00Z">
        <w:r w:rsidRPr="008119C6">
          <w:rPr>
            <w:sz w:val="24"/>
          </w:rPr>
          <w:delText>ing</w:delText>
        </w:r>
      </w:del>
      <w:r>
        <w:rPr>
          <w:sz w:val="24"/>
        </w:rPr>
        <w:t xml:space="preserve"> a calibrated pipette</w:t>
      </w:r>
      <w:ins w:id="64" w:author="k frye" w:date="2015-01-22T05:31:00Z">
        <w:r>
          <w:rPr>
            <w:sz w:val="24"/>
          </w:rPr>
          <w:t xml:space="preserve"> to</w:t>
        </w:r>
      </w:ins>
      <w:del w:id="65" w:author="k frye" w:date="2015-01-22T05:31:00Z">
        <w:r>
          <w:rPr>
            <w:sz w:val="24"/>
          </w:rPr>
          <w:delText>,</w:delText>
        </w:r>
      </w:del>
      <w:r>
        <w:rPr>
          <w:sz w:val="24"/>
        </w:rPr>
        <w:t xml:space="preserve"> add 2 mL </w:t>
      </w:r>
      <w:proofErr w:type="spellStart"/>
      <w:r>
        <w:rPr>
          <w:sz w:val="24"/>
        </w:rPr>
        <w:t>mangan</w:t>
      </w:r>
      <w:r w:rsidR="003B4DB5">
        <w:rPr>
          <w:sz w:val="24"/>
        </w:rPr>
        <w:t>o</w:t>
      </w:r>
      <w:r>
        <w:rPr>
          <w:sz w:val="24"/>
        </w:rPr>
        <w:t>us</w:t>
      </w:r>
      <w:proofErr w:type="spellEnd"/>
      <w:r>
        <w:rPr>
          <w:sz w:val="24"/>
        </w:rPr>
        <w:t xml:space="preserve"> sulfate to a clear 300 mL BOD bottle filled with the </w:t>
      </w:r>
      <w:commentRangeStart w:id="66"/>
      <w:r>
        <w:rPr>
          <w:sz w:val="24"/>
        </w:rPr>
        <w:t>sample water</w:t>
      </w:r>
      <w:commentRangeEnd w:id="66"/>
      <w:r>
        <w:commentReference w:id="66"/>
      </w:r>
      <w:r>
        <w:rPr>
          <w:sz w:val="24"/>
        </w:rPr>
        <w:t xml:space="preserve">. Be careful not to introduce oxygen into the sample by inserting </w:t>
      </w:r>
      <w:r w:rsidR="003B4DB5">
        <w:rPr>
          <w:sz w:val="24"/>
        </w:rPr>
        <w:t xml:space="preserve">the </w:t>
      </w:r>
      <w:r>
        <w:rPr>
          <w:sz w:val="24"/>
        </w:rPr>
        <w:t>pipette tip under the sample surface and carefully dispens</w:t>
      </w:r>
      <w:r w:rsidR="00D600AA">
        <w:rPr>
          <w:sz w:val="24"/>
        </w:rPr>
        <w:t>ing</w:t>
      </w:r>
      <w:r>
        <w:rPr>
          <w:sz w:val="24"/>
        </w:rPr>
        <w:t xml:space="preserve"> </w:t>
      </w:r>
      <w:proofErr w:type="spellStart"/>
      <w:r>
        <w:rPr>
          <w:sz w:val="24"/>
        </w:rPr>
        <w:t>manganous</w:t>
      </w:r>
      <w:proofErr w:type="spellEnd"/>
      <w:r>
        <w:rPr>
          <w:sz w:val="24"/>
        </w:rPr>
        <w:t xml:space="preserve"> sulfate</w:t>
      </w:r>
      <w:r w:rsidR="00D600AA">
        <w:rPr>
          <w:sz w:val="24"/>
        </w:rPr>
        <w:t>. This will</w:t>
      </w:r>
      <w:r>
        <w:rPr>
          <w:sz w:val="24"/>
        </w:rPr>
        <w:t xml:space="preserve"> avoid creating bubbles</w:t>
      </w:r>
      <w:ins w:id="67" w:author="k frye" w:date="2015-01-22T05:43:00Z">
        <w:r>
          <w:rPr>
            <w:sz w:val="24"/>
          </w:rPr>
          <w:t xml:space="preserve"> until </w:t>
        </w:r>
      </w:ins>
      <w:ins w:id="68" w:author="Jacob Roundy" w:date="2015-01-28T12:08:00Z">
        <w:r w:rsidR="00D600AA">
          <w:rPr>
            <w:sz w:val="24"/>
          </w:rPr>
          <w:t xml:space="preserve">the </w:t>
        </w:r>
      </w:ins>
      <w:ins w:id="69" w:author="k frye" w:date="2015-01-22T05:43:00Z">
        <w:r>
          <w:rPr>
            <w:sz w:val="24"/>
          </w:rPr>
          <w:t>sample is “fixed</w:t>
        </w:r>
      </w:ins>
      <w:ins w:id="70" w:author="Jacob Roundy" w:date="2015-01-28T12:09:00Z">
        <w:r w:rsidR="00D600AA">
          <w:rPr>
            <w:sz w:val="24"/>
          </w:rPr>
          <w:t>”</w:t>
        </w:r>
      </w:ins>
      <w:ins w:id="71" w:author="k frye" w:date="2015-01-22T05:43:00Z">
        <w:del w:id="72" w:author="Jacob Roundy" w:date="2015-01-28T12:09:00Z">
          <w:r w:rsidDel="00D600AA">
            <w:rPr>
              <w:sz w:val="24"/>
            </w:rPr>
            <w:delText xml:space="preserve">” </w:delText>
          </w:r>
        </w:del>
        <w:del w:id="73" w:author="Jacob Roundy" w:date="2015-01-28T12:06:00Z">
          <w:r w:rsidDel="003B4DB5">
            <w:rPr>
              <w:sz w:val="24"/>
            </w:rPr>
            <w:delText>to</w:delText>
          </w:r>
        </w:del>
        <w:del w:id="74" w:author="Jacob Roundy" w:date="2015-01-28T12:09:00Z">
          <w:r w:rsidDel="00D600AA">
            <w:rPr>
              <w:sz w:val="24"/>
            </w:rPr>
            <w:delText xml:space="preserve"> </w:delText>
          </w:r>
        </w:del>
      </w:ins>
      <w:ins w:id="75" w:author="Jacob Roundy" w:date="2015-01-28T12:08:00Z">
        <w:r w:rsidR="00D600AA">
          <w:rPr>
            <w:sz w:val="24"/>
          </w:rPr>
          <w:t xml:space="preserve"> </w:t>
        </w:r>
      </w:ins>
      <w:ins w:id="76" w:author="Jacob Roundy" w:date="2015-01-28T12:09:00Z">
        <w:r w:rsidR="00D600AA">
          <w:rPr>
            <w:sz w:val="24"/>
          </w:rPr>
          <w:t xml:space="preserve">and </w:t>
        </w:r>
      </w:ins>
      <w:ins w:id="77" w:author="k frye" w:date="2015-01-22T05:43:00Z">
        <w:r>
          <w:rPr>
            <w:sz w:val="24"/>
          </w:rPr>
          <w:t>prevent changes to the dissolved oxygen concentration</w:t>
        </w:r>
      </w:ins>
      <w:ins w:id="78" w:author="Jacob Roundy" w:date="2015-01-28T12:06:00Z">
        <w:r w:rsidR="003B4DB5">
          <w:rPr>
            <w:sz w:val="24"/>
          </w:rPr>
          <w:t>.</w:t>
        </w:r>
      </w:ins>
      <w:del w:id="79" w:author="k frye" w:date="2015-01-22T05:43:00Z">
        <w:r>
          <w:rPr>
            <w:sz w:val="24"/>
          </w:rPr>
          <w:delText>.</w:delText>
        </w:r>
      </w:del>
      <w:r>
        <w:rPr>
          <w:sz w:val="24"/>
        </w:rPr>
        <w:t xml:space="preserve"> </w:t>
      </w:r>
    </w:p>
    <w:p w14:paraId="298B9029" w14:textId="77777777" w:rsidR="006E6612" w:rsidRDefault="006E6612"/>
    <w:p w14:paraId="57F852E0" w14:textId="0F6765B8" w:rsidR="006E6612" w:rsidRDefault="003255DF" w:rsidP="0095195B">
      <w:pPr>
        <w:numPr>
          <w:ilvl w:val="1"/>
          <w:numId w:val="1"/>
        </w:numPr>
        <w:ind w:hanging="357"/>
        <w:contextualSpacing/>
      </w:pPr>
      <w:r>
        <w:rPr>
          <w:sz w:val="24"/>
        </w:rPr>
        <w:t>Using the same technique, add 2 mL alkaline iodide-</w:t>
      </w:r>
      <w:proofErr w:type="spellStart"/>
      <w:r>
        <w:rPr>
          <w:sz w:val="24"/>
        </w:rPr>
        <w:t>azide</w:t>
      </w:r>
      <w:proofErr w:type="spellEnd"/>
      <w:r>
        <w:rPr>
          <w:sz w:val="24"/>
        </w:rPr>
        <w:t xml:space="preserve"> reagent. </w:t>
      </w:r>
      <w:r w:rsidR="003B4DB5">
        <w:br/>
      </w:r>
    </w:p>
    <w:p w14:paraId="6C904E9D" w14:textId="77777777" w:rsidR="006E6612" w:rsidRDefault="003255DF">
      <w:pPr>
        <w:numPr>
          <w:ilvl w:val="1"/>
          <w:numId w:val="1"/>
        </w:numPr>
        <w:ind w:hanging="357"/>
        <w:contextualSpacing/>
        <w:rPr>
          <w:sz w:val="24"/>
        </w:rPr>
      </w:pPr>
      <w:r>
        <w:rPr>
          <w:sz w:val="24"/>
        </w:rPr>
        <w:lastRenderedPageBreak/>
        <w:t>Immediately insert the stopper, tilting the bottle slightly and quickly pushing the stopper in place so no air bubbles are trapped in the bottle.</w:t>
      </w:r>
    </w:p>
    <w:p w14:paraId="7724C4CF" w14:textId="77777777" w:rsidR="006E6612" w:rsidRDefault="006E6612">
      <w:pPr>
        <w:ind w:left="720"/>
      </w:pPr>
    </w:p>
    <w:p w14:paraId="589F2911" w14:textId="68244781" w:rsidR="006E6612" w:rsidRDefault="003255DF">
      <w:pPr>
        <w:numPr>
          <w:ilvl w:val="1"/>
          <w:numId w:val="1"/>
        </w:numPr>
        <w:ind w:hanging="357"/>
        <w:contextualSpacing/>
        <w:rPr>
          <w:sz w:val="24"/>
        </w:rPr>
      </w:pPr>
      <w:r>
        <w:rPr>
          <w:sz w:val="24"/>
        </w:rPr>
        <w:t>Carefully invert several times (without creating air bubbles) to mix</w:t>
      </w:r>
      <w:r w:rsidR="00F632CD">
        <w:rPr>
          <w:sz w:val="24"/>
        </w:rPr>
        <w:t>. A</w:t>
      </w:r>
      <w:r>
        <w:rPr>
          <w:sz w:val="24"/>
        </w:rPr>
        <w:t xml:space="preserve"> floccule (</w:t>
      </w:r>
      <w:proofErr w:type="spellStart"/>
      <w:r>
        <w:rPr>
          <w:sz w:val="24"/>
        </w:rPr>
        <w:t>floc</w:t>
      </w:r>
      <w:proofErr w:type="spellEnd"/>
      <w:r>
        <w:rPr>
          <w:sz w:val="24"/>
        </w:rPr>
        <w:t>) will form from a precipitated aggregation of material with a cloudy appearance</w:t>
      </w:r>
      <w:r w:rsidR="00F632CD">
        <w:rPr>
          <w:sz w:val="24"/>
        </w:rPr>
        <w:t xml:space="preserve"> </w:t>
      </w:r>
      <w:r>
        <w:rPr>
          <w:sz w:val="24"/>
        </w:rPr>
        <w:t>(Fig</w:t>
      </w:r>
      <w:r w:rsidR="00F632CD">
        <w:rPr>
          <w:sz w:val="24"/>
        </w:rPr>
        <w:t>.</w:t>
      </w:r>
      <w:r>
        <w:rPr>
          <w:sz w:val="24"/>
        </w:rPr>
        <w:t xml:space="preserve"> 1)</w:t>
      </w:r>
      <w:r w:rsidR="00F632CD">
        <w:rPr>
          <w:sz w:val="24"/>
        </w:rPr>
        <w:t>.</w:t>
      </w:r>
    </w:p>
    <w:p w14:paraId="6CF7525B" w14:textId="77777777" w:rsidR="006E6612" w:rsidRDefault="006E6612">
      <w:pPr>
        <w:ind w:left="720"/>
      </w:pPr>
    </w:p>
    <w:p w14:paraId="671F5D73" w14:textId="40827737" w:rsidR="006E6612" w:rsidRDefault="003255DF">
      <w:pPr>
        <w:numPr>
          <w:ilvl w:val="1"/>
          <w:numId w:val="1"/>
        </w:numPr>
        <w:ind w:hanging="357"/>
        <w:contextualSpacing/>
        <w:rPr>
          <w:sz w:val="24"/>
        </w:rPr>
      </w:pPr>
      <w:r>
        <w:rPr>
          <w:sz w:val="24"/>
        </w:rPr>
        <w:t xml:space="preserve">Wait until the </w:t>
      </w:r>
      <w:proofErr w:type="spellStart"/>
      <w:r>
        <w:rPr>
          <w:sz w:val="24"/>
        </w:rPr>
        <w:t>floc</w:t>
      </w:r>
      <w:proofErr w:type="spellEnd"/>
      <w:r>
        <w:rPr>
          <w:sz w:val="24"/>
        </w:rPr>
        <w:t xml:space="preserve"> in the solution has settled. Again</w:t>
      </w:r>
      <w:r w:rsidR="001076B7">
        <w:rPr>
          <w:sz w:val="24"/>
        </w:rPr>
        <w:t>,</w:t>
      </w:r>
      <w:r>
        <w:rPr>
          <w:sz w:val="24"/>
        </w:rPr>
        <w:t xml:space="preserve"> invert the bottle several times and wait until the </w:t>
      </w:r>
      <w:proofErr w:type="spellStart"/>
      <w:r>
        <w:rPr>
          <w:sz w:val="24"/>
        </w:rPr>
        <w:t>floc</w:t>
      </w:r>
      <w:proofErr w:type="spellEnd"/>
      <w:r>
        <w:rPr>
          <w:sz w:val="24"/>
        </w:rPr>
        <w:t xml:space="preserve"> has settled. </w:t>
      </w:r>
      <w:commentRangeStart w:id="80"/>
      <w:r>
        <w:rPr>
          <w:sz w:val="24"/>
        </w:rPr>
        <w:t xml:space="preserve">The sample is now </w:t>
      </w:r>
      <w:del w:id="81" w:author="k frye" w:date="2015-01-22T05:43:00Z">
        <w:r>
          <w:rPr>
            <w:sz w:val="24"/>
          </w:rPr>
          <w:delText>“</w:delText>
        </w:r>
      </w:del>
      <w:r>
        <w:rPr>
          <w:sz w:val="24"/>
        </w:rPr>
        <w:t>fixed</w:t>
      </w:r>
      <w:del w:id="82" w:author="k frye" w:date="2015-01-22T05:43:00Z">
        <w:r>
          <w:rPr>
            <w:sz w:val="24"/>
          </w:rPr>
          <w:delText>”</w:delText>
        </w:r>
      </w:del>
      <w:r>
        <w:rPr>
          <w:sz w:val="24"/>
        </w:rPr>
        <w:t xml:space="preserve"> </w:t>
      </w:r>
      <w:ins w:id="83" w:author="k frye" w:date="2015-01-22T05:32:00Z">
        <w:r>
          <w:rPr>
            <w:sz w:val="24"/>
          </w:rPr>
          <w:t xml:space="preserve">to prevent change in dissolved oxygen content </w:t>
        </w:r>
      </w:ins>
      <w:r>
        <w:rPr>
          <w:sz w:val="24"/>
        </w:rPr>
        <w:t xml:space="preserve">and can be </w:t>
      </w:r>
      <w:ins w:id="84" w:author="k frye" w:date="2015-01-22T05:30:00Z">
        <w:r>
          <w:rPr>
            <w:sz w:val="24"/>
          </w:rPr>
          <w:t xml:space="preserve">transported back to the lab and </w:t>
        </w:r>
      </w:ins>
      <w:r>
        <w:rPr>
          <w:sz w:val="24"/>
        </w:rPr>
        <w:t>stored for up to 8 hours</w:t>
      </w:r>
      <w:ins w:id="85" w:author="Jacob Roundy" w:date="2015-01-28T12:32:00Z">
        <w:r w:rsidR="001076B7">
          <w:rPr>
            <w:sz w:val="24"/>
          </w:rPr>
          <w:t xml:space="preserve">, </w:t>
        </w:r>
      </w:ins>
      <w:del w:id="86" w:author="Jacob Roundy" w:date="2015-01-28T12:32:00Z">
        <w:r w:rsidDel="001076B7">
          <w:rPr>
            <w:sz w:val="24"/>
          </w:rPr>
          <w:delText xml:space="preserve"> </w:delText>
        </w:r>
      </w:del>
      <w:ins w:id="87" w:author="Jacob Roundy" w:date="2015-01-28T12:32:00Z">
        <w:r w:rsidR="001076B7">
          <w:rPr>
            <w:sz w:val="24"/>
          </w:rPr>
          <w:t xml:space="preserve">if needed, </w:t>
        </w:r>
      </w:ins>
      <w:del w:id="88" w:author="Jacob Roundy" w:date="2015-01-28T12:32:00Z">
        <w:r w:rsidDel="001076B7">
          <w:rPr>
            <w:sz w:val="24"/>
          </w:rPr>
          <w:delText xml:space="preserve">if needed </w:delText>
        </w:r>
      </w:del>
      <w:r>
        <w:rPr>
          <w:sz w:val="24"/>
        </w:rPr>
        <w:t xml:space="preserve">in a cool and dark condition. </w:t>
      </w:r>
      <w:commentRangeEnd w:id="80"/>
      <w:r>
        <w:commentReference w:id="80"/>
      </w:r>
    </w:p>
    <w:p w14:paraId="3950F04D" w14:textId="77777777" w:rsidR="006E6612" w:rsidRDefault="006E6612">
      <w:pPr>
        <w:ind w:left="720"/>
      </w:pPr>
    </w:p>
    <w:p w14:paraId="711F868C" w14:textId="6EEE3095" w:rsidR="006E6612" w:rsidRDefault="003255DF">
      <w:pPr>
        <w:numPr>
          <w:ilvl w:val="1"/>
          <w:numId w:val="1"/>
        </w:numPr>
        <w:ind w:hanging="357"/>
        <w:contextualSpacing/>
        <w:rPr>
          <w:sz w:val="24"/>
        </w:rPr>
      </w:pPr>
      <w:r>
        <w:rPr>
          <w:sz w:val="24"/>
        </w:rPr>
        <w:t xml:space="preserve">If storing, samples should be sealed using a small amount of deionized water squirted around </w:t>
      </w:r>
      <w:r w:rsidR="001076B7">
        <w:rPr>
          <w:sz w:val="24"/>
        </w:rPr>
        <w:t xml:space="preserve">the </w:t>
      </w:r>
      <w:r>
        <w:rPr>
          <w:sz w:val="24"/>
        </w:rPr>
        <w:t>stopper</w:t>
      </w:r>
      <w:r w:rsidR="001076B7">
        <w:rPr>
          <w:sz w:val="24"/>
        </w:rPr>
        <w:t>,</w:t>
      </w:r>
      <w:r>
        <w:rPr>
          <w:sz w:val="24"/>
        </w:rPr>
        <w:t xml:space="preserve"> and </w:t>
      </w:r>
      <w:r w:rsidR="001076B7">
        <w:rPr>
          <w:sz w:val="24"/>
        </w:rPr>
        <w:t xml:space="preserve">the </w:t>
      </w:r>
      <w:r>
        <w:rPr>
          <w:sz w:val="24"/>
        </w:rPr>
        <w:t>stopper should be wrapped in aluminum foil</w:t>
      </w:r>
      <w:r w:rsidR="001076B7">
        <w:rPr>
          <w:sz w:val="24"/>
        </w:rPr>
        <w:t>,</w:t>
      </w:r>
      <w:r>
        <w:rPr>
          <w:sz w:val="24"/>
        </w:rPr>
        <w:t xml:space="preserve"> secured with a rubber band.</w:t>
      </w:r>
    </w:p>
    <w:p w14:paraId="61799B20" w14:textId="77777777" w:rsidR="006E6612" w:rsidRDefault="006E6612"/>
    <w:p w14:paraId="1140F49E" w14:textId="52D8077D" w:rsidR="006E6612" w:rsidRDefault="003255DF">
      <w:pPr>
        <w:numPr>
          <w:ilvl w:val="1"/>
          <w:numId w:val="1"/>
        </w:numPr>
        <w:ind w:hanging="357"/>
        <w:contextualSpacing/>
        <w:rPr>
          <w:sz w:val="24"/>
        </w:rPr>
      </w:pPr>
      <w:r>
        <w:rPr>
          <w:sz w:val="24"/>
        </w:rPr>
        <w:t xml:space="preserve">Pipette 2 mL of concentrated sulfuric acid into the sample by holding the pipette tip just above the sample surface. Invert carefully several times to dissolve the </w:t>
      </w:r>
      <w:proofErr w:type="spellStart"/>
      <w:r>
        <w:rPr>
          <w:sz w:val="24"/>
        </w:rPr>
        <w:t>floc</w:t>
      </w:r>
      <w:proofErr w:type="spellEnd"/>
      <w:r>
        <w:rPr>
          <w:sz w:val="24"/>
        </w:rPr>
        <w:t xml:space="preserve"> (Fig</w:t>
      </w:r>
      <w:r w:rsidR="001076B7">
        <w:rPr>
          <w:sz w:val="24"/>
        </w:rPr>
        <w:t>.</w:t>
      </w:r>
      <w:r>
        <w:rPr>
          <w:sz w:val="24"/>
        </w:rPr>
        <w:t xml:space="preserve"> 2)</w:t>
      </w:r>
      <w:r w:rsidR="001076B7">
        <w:rPr>
          <w:sz w:val="24"/>
        </w:rPr>
        <w:t>.</w:t>
      </w:r>
      <w:r>
        <w:rPr>
          <w:sz w:val="24"/>
        </w:rPr>
        <w:t xml:space="preserve"> </w:t>
      </w:r>
    </w:p>
    <w:p w14:paraId="03F50AA6" w14:textId="77777777" w:rsidR="006E6612" w:rsidRDefault="006E6612"/>
    <w:p w14:paraId="6AA62D16" w14:textId="44A42844" w:rsidR="006E6612" w:rsidRDefault="003255DF">
      <w:pPr>
        <w:numPr>
          <w:ilvl w:val="1"/>
          <w:numId w:val="1"/>
        </w:numPr>
        <w:ind w:hanging="357"/>
        <w:contextualSpacing/>
        <w:rPr>
          <w:sz w:val="24"/>
        </w:rPr>
      </w:pPr>
      <w:r>
        <w:rPr>
          <w:sz w:val="24"/>
        </w:rPr>
        <w:t>In a glass flask</w:t>
      </w:r>
      <w:r w:rsidR="001076B7">
        <w:rPr>
          <w:sz w:val="24"/>
        </w:rPr>
        <w:t>,</w:t>
      </w:r>
      <w:r>
        <w:rPr>
          <w:sz w:val="24"/>
        </w:rPr>
        <w:t xml:space="preserve"> and using a calibrated pipette, titrate 201 mL of sample water with 0.0</w:t>
      </w:r>
      <w:del w:id="89" w:author="k frye" w:date="2015-01-23T00:03:00Z">
        <w:r>
          <w:rPr>
            <w:sz w:val="24"/>
          </w:rPr>
          <w:delText>0</w:delText>
        </w:r>
      </w:del>
      <w:r>
        <w:rPr>
          <w:sz w:val="24"/>
        </w:rPr>
        <w:t>25 N standardized sodium thiosulfate, swirling and mixing continuously until a pale straw color forms (Fig</w:t>
      </w:r>
      <w:r w:rsidR="001076B7">
        <w:rPr>
          <w:sz w:val="24"/>
        </w:rPr>
        <w:t>.</w:t>
      </w:r>
      <w:r>
        <w:rPr>
          <w:sz w:val="24"/>
        </w:rPr>
        <w:t xml:space="preserve"> 3)</w:t>
      </w:r>
      <w:r w:rsidR="001076B7">
        <w:rPr>
          <w:sz w:val="24"/>
        </w:rPr>
        <w:t>.</w:t>
      </w:r>
    </w:p>
    <w:p w14:paraId="041C9A55" w14:textId="77777777" w:rsidR="006E6612" w:rsidRDefault="006E6612"/>
    <w:p w14:paraId="58597396" w14:textId="561FDCF3" w:rsidR="006E6612" w:rsidRDefault="003255DF">
      <w:pPr>
        <w:numPr>
          <w:ilvl w:val="1"/>
          <w:numId w:val="1"/>
        </w:numPr>
        <w:ind w:hanging="357"/>
        <w:contextualSpacing/>
        <w:rPr>
          <w:sz w:val="24"/>
        </w:rPr>
      </w:pPr>
      <w:r>
        <w:rPr>
          <w:sz w:val="24"/>
        </w:rPr>
        <w:t>Add 2 mL droppers of starch indicator solution and swirl to mix. Once the Starch Indicator is added, the solution will turn blue (</w:t>
      </w:r>
      <w:r>
        <w:t>Fig</w:t>
      </w:r>
      <w:r w:rsidR="00B04EC3">
        <w:t>.</w:t>
      </w:r>
      <w:r>
        <w:t xml:space="preserve"> 4)</w:t>
      </w:r>
      <w:r w:rsidR="00B04EC3">
        <w:t>.</w:t>
      </w:r>
    </w:p>
    <w:p w14:paraId="7AB430FB" w14:textId="77777777" w:rsidR="006E6612" w:rsidRDefault="006E6612">
      <w:pPr>
        <w:ind w:left="720"/>
      </w:pPr>
    </w:p>
    <w:p w14:paraId="6DC8182C" w14:textId="36BA1376" w:rsidR="006E6612" w:rsidRDefault="003255DF">
      <w:pPr>
        <w:numPr>
          <w:ilvl w:val="1"/>
          <w:numId w:val="1"/>
        </w:numPr>
        <w:ind w:hanging="357"/>
        <w:contextualSpacing/>
        <w:rPr>
          <w:sz w:val="24"/>
        </w:rPr>
      </w:pPr>
      <w:r>
        <w:rPr>
          <w:sz w:val="24"/>
        </w:rPr>
        <w:t>Continue the titration, adding one drop at a time until one drop dissipates the blue</w:t>
      </w:r>
      <w:r w:rsidR="00B04EC3">
        <w:rPr>
          <w:sz w:val="24"/>
        </w:rPr>
        <w:t>,</w:t>
      </w:r>
      <w:r>
        <w:rPr>
          <w:sz w:val="24"/>
        </w:rPr>
        <w:t xml:space="preserve"> causing the colorless endpoint. Be sure to add each drop of titrant carefully and to evenly mix each drop before adding the next. Holding the sample against a white piece of paper can help enhance visualization of the endpoint.</w:t>
      </w:r>
    </w:p>
    <w:p w14:paraId="30544E17" w14:textId="77777777" w:rsidR="006E6612" w:rsidRDefault="006E6612">
      <w:pPr>
        <w:ind w:left="720"/>
      </w:pPr>
    </w:p>
    <w:p w14:paraId="2D4496CF" w14:textId="77777777" w:rsidR="006E6612" w:rsidRDefault="003255DF">
      <w:pPr>
        <w:numPr>
          <w:ilvl w:val="1"/>
          <w:numId w:val="1"/>
        </w:numPr>
        <w:ind w:hanging="357"/>
        <w:contextualSpacing/>
        <w:rPr>
          <w:sz w:val="24"/>
        </w:rPr>
      </w:pPr>
      <w:commentRangeStart w:id="90"/>
      <w:commentRangeStart w:id="91"/>
      <w:r>
        <w:rPr>
          <w:sz w:val="24"/>
        </w:rPr>
        <w:t>The concentration of DO is equivalent to the volume (mL) of titrant used. Each milliliter of sodium thiosulfate added to the water sample equals 1 mg/L dissolved oxygen.</w:t>
      </w:r>
      <w:commentRangeEnd w:id="90"/>
      <w:r>
        <w:commentReference w:id="90"/>
      </w:r>
      <w:commentRangeEnd w:id="91"/>
      <w:r>
        <w:commentReference w:id="91"/>
      </w:r>
    </w:p>
    <w:p w14:paraId="3B5A3D7E" w14:textId="77777777" w:rsidR="006E6612" w:rsidRDefault="006E6612"/>
    <w:p w14:paraId="0FF5F0C1" w14:textId="0CB60436" w:rsidR="006E6612" w:rsidRDefault="003255DF" w:rsidP="0095195B">
      <w:pPr>
        <w:pStyle w:val="ListParagraph"/>
        <w:numPr>
          <w:ilvl w:val="0"/>
          <w:numId w:val="2"/>
        </w:numPr>
      </w:pPr>
      <w:r w:rsidRPr="0095195B">
        <w:t>Representative Results:</w:t>
      </w:r>
    </w:p>
    <w:p w14:paraId="6921D7C1" w14:textId="77777777" w:rsidR="006E6612" w:rsidRDefault="006E6612"/>
    <w:p w14:paraId="525EF76E" w14:textId="437809BE" w:rsidR="006E6612" w:rsidRDefault="003255DF">
      <w:pPr>
        <w:ind w:left="1440" w:hanging="897"/>
        <w:rPr>
          <w:ins w:id="92" w:author="k frye" w:date="2015-01-23T23:27:00Z"/>
        </w:rPr>
      </w:pPr>
      <w:r>
        <w:rPr>
          <w:sz w:val="24"/>
        </w:rPr>
        <w:lastRenderedPageBreak/>
        <w:t>2.1</w:t>
      </w:r>
      <w:r>
        <w:rPr>
          <w:sz w:val="24"/>
        </w:rPr>
        <w:tab/>
        <w:t>A dissolved oxygen level</w:t>
      </w:r>
      <w:r w:rsidR="008119C6">
        <w:rPr>
          <w:sz w:val="24"/>
        </w:rPr>
        <w:t xml:space="preserve"> of </w:t>
      </w:r>
      <w:del w:id="93" w:author="Jacob Roundy" w:date="2015-01-28T12:51:00Z">
        <w:r w:rsidDel="008119C6">
          <w:rPr>
            <w:sz w:val="24"/>
          </w:rPr>
          <w:delText xml:space="preserve"> </w:delText>
        </w:r>
      </w:del>
      <w:del w:id="94" w:author="Frye, Kimberly" w:date="2015-01-23T18:07:00Z">
        <w:r w:rsidDel="003255DF">
          <w:rPr>
            <w:sz w:val="24"/>
          </w:rPr>
          <w:delText xml:space="preserve">of 5 - </w:delText>
        </w:r>
      </w:del>
      <w:r>
        <w:rPr>
          <w:sz w:val="24"/>
        </w:rPr>
        <w:t>6 mg/L is sufficient for most aquatic species.</w:t>
      </w:r>
      <w:del w:id="95" w:author="Jacob Roundy" w:date="2015-01-28T12:50:00Z">
        <w:r w:rsidDel="008119C6">
          <w:rPr>
            <w:sz w:val="24"/>
          </w:rPr>
          <w:delText xml:space="preserve"> </w:delText>
        </w:r>
      </w:del>
      <w:r>
        <w:rPr>
          <w:sz w:val="24"/>
        </w:rPr>
        <w:t xml:space="preserve"> Dissolved oxygen levels below </w:t>
      </w:r>
      <w:del w:id="96" w:author="Frye, Kimberly" w:date="2015-01-23T18:07:00Z">
        <w:r w:rsidDel="003255DF">
          <w:rPr>
            <w:sz w:val="24"/>
          </w:rPr>
          <w:delText xml:space="preserve">3 </w:delText>
        </w:r>
      </w:del>
      <w:ins w:id="97" w:author="Frye, Kimberly" w:date="2015-01-23T18:07:00Z">
        <w:r>
          <w:rPr>
            <w:sz w:val="24"/>
          </w:rPr>
          <w:t xml:space="preserve">4 </w:t>
        </w:r>
      </w:ins>
      <w:r>
        <w:rPr>
          <w:sz w:val="24"/>
        </w:rPr>
        <w:t>mg/L are stressful to most aquatic animals.</w:t>
      </w:r>
      <w:del w:id="98" w:author="Jacob Roundy" w:date="2015-01-28T12:48:00Z">
        <w:r w:rsidDel="008119C6">
          <w:rPr>
            <w:sz w:val="24"/>
          </w:rPr>
          <w:delText xml:space="preserve"> </w:delText>
        </w:r>
      </w:del>
      <w:r>
        <w:rPr>
          <w:sz w:val="24"/>
        </w:rPr>
        <w:t xml:space="preserve"> Dissolved oxygen levels below 2 </w:t>
      </w:r>
      <w:r w:rsidR="008119C6">
        <w:rPr>
          <w:sz w:val="24"/>
        </w:rPr>
        <w:t>mg/L</w:t>
      </w:r>
      <w:del w:id="99" w:author="Frye, Kimberly" w:date="2015-01-23T18:08:00Z">
        <w:r w:rsidDel="003255DF">
          <w:rPr>
            <w:sz w:val="24"/>
          </w:rPr>
          <w:delText>or 1 mg/L</w:delText>
        </w:r>
      </w:del>
      <w:r>
        <w:rPr>
          <w:sz w:val="24"/>
        </w:rPr>
        <w:t xml:space="preserve"> will not support </w:t>
      </w:r>
      <w:del w:id="100" w:author="Frye, Kimberly" w:date="2015-01-23T18:08:00Z">
        <w:r w:rsidDel="003255DF">
          <w:rPr>
            <w:sz w:val="24"/>
          </w:rPr>
          <w:delText>fish</w:delText>
        </w:r>
      </w:del>
      <w:ins w:id="101" w:author="Frye, Kimberly" w:date="2015-01-23T18:08:00Z">
        <w:r>
          <w:rPr>
            <w:sz w:val="24"/>
          </w:rPr>
          <w:t>aerobic aquatic life</w:t>
        </w:r>
      </w:ins>
      <w:r w:rsidR="005D013A">
        <w:rPr>
          <w:sz w:val="24"/>
        </w:rPr>
        <w:t xml:space="preserve"> (Fig. 5).</w:t>
      </w:r>
    </w:p>
    <w:p w14:paraId="62F767A6" w14:textId="77777777" w:rsidR="006E6612" w:rsidRDefault="006E6612" w:rsidP="0095195B">
      <w:pPr>
        <w:ind w:left="1440" w:hanging="897"/>
        <w:jc w:val="center"/>
      </w:pPr>
    </w:p>
    <w:p w14:paraId="7E13CED3" w14:textId="1EBAAAFC" w:rsidR="006E6612" w:rsidDel="008119C6" w:rsidRDefault="003255DF" w:rsidP="0095195B">
      <w:pPr>
        <w:ind w:left="1440" w:hanging="897"/>
        <w:rPr>
          <w:del w:id="102" w:author="Jacob Roundy" w:date="2015-01-28T12:47:00Z"/>
        </w:rPr>
      </w:pPr>
      <w:r>
        <w:rPr>
          <w:sz w:val="24"/>
        </w:rPr>
        <w:t>2.2</w:t>
      </w:r>
      <w:r>
        <w:rPr>
          <w:sz w:val="24"/>
        </w:rPr>
        <w:tab/>
        <w:t>The maximum amount of oxygen that can be dissolved in water varies by temperature (</w:t>
      </w:r>
      <w:r w:rsidR="00B0107E">
        <w:rPr>
          <w:sz w:val="24"/>
        </w:rPr>
        <w:t>T</w:t>
      </w:r>
      <w:r>
        <w:rPr>
          <w:sz w:val="24"/>
        </w:rPr>
        <w:t>able 1)</w:t>
      </w:r>
      <w:r w:rsidR="00576D03">
        <w:rPr>
          <w:sz w:val="24"/>
        </w:rPr>
        <w:t>.</w:t>
      </w:r>
      <w:del w:id="103" w:author="k frye" w:date="2015-01-23T23:25:00Z">
        <w:r>
          <w:rPr>
            <w:sz w:val="24"/>
          </w:rPr>
          <w:delText>DO measurements in mg/L are converted to % saturation using water temperature and the conversion chart below.(</w:delText>
        </w:r>
        <w:commentRangeStart w:id="104"/>
        <w:commentRangeStart w:id="105"/>
        <w:r>
          <w:rPr>
            <w:sz w:val="24"/>
          </w:rPr>
          <w:delText>fig 5</w:delText>
        </w:r>
        <w:commentRangeEnd w:id="104"/>
        <w:r>
          <w:commentReference w:id="104"/>
        </w:r>
        <w:commentRangeEnd w:id="105"/>
        <w:r>
          <w:commentReference w:id="105"/>
        </w:r>
        <w:r>
          <w:rPr>
            <w:sz w:val="24"/>
          </w:rPr>
          <w:delText>)</w:delText>
        </w:r>
      </w:del>
    </w:p>
    <w:p w14:paraId="58F26E69" w14:textId="03AB94F8" w:rsidR="006E6612" w:rsidRDefault="006E6612" w:rsidP="0095195B">
      <w:pPr>
        <w:ind w:left="1440" w:hanging="897"/>
      </w:pPr>
    </w:p>
    <w:p w14:paraId="6782926D" w14:textId="77777777" w:rsidR="006E6612" w:rsidRDefault="006E6612"/>
    <w:p w14:paraId="17384919" w14:textId="77777777" w:rsidR="006E6612" w:rsidDel="008119C6" w:rsidRDefault="006E6612">
      <w:pPr>
        <w:ind w:left="1440"/>
        <w:rPr>
          <w:del w:id="106" w:author="Jacob Roundy" w:date="2015-01-28T12:47:00Z"/>
        </w:rPr>
      </w:pPr>
    </w:p>
    <w:p w14:paraId="65591454" w14:textId="77777777" w:rsidR="006E6612" w:rsidRDefault="003255DF">
      <w:pPr>
        <w:spacing w:line="240" w:lineRule="auto"/>
        <w:jc w:val="center"/>
        <w:rPr>
          <w:del w:id="107" w:author="k frye" w:date="2015-01-23T23:19:00Z"/>
        </w:rPr>
      </w:pPr>
      <w:del w:id="108" w:author="k frye" w:date="2015-01-23T23:19:00Z">
        <w:r>
          <w:rPr>
            <w:b/>
            <w:sz w:val="20"/>
          </w:rPr>
          <w:delText>DISSOLVED OXYGEN LEVELS (% SATURATION)</w:delText>
        </w:r>
      </w:del>
    </w:p>
    <w:p w14:paraId="256DC8F6" w14:textId="77777777" w:rsidR="006E6612" w:rsidRDefault="003255DF">
      <w:pPr>
        <w:spacing w:line="240" w:lineRule="auto"/>
        <w:ind w:left="3600"/>
        <w:rPr>
          <w:del w:id="109" w:author="k frye" w:date="2015-01-23T23:19:00Z"/>
        </w:rPr>
      </w:pPr>
      <w:del w:id="110" w:author="k frye" w:date="2015-01-23T23:19:00Z">
        <w:r>
          <w:rPr>
            <w:sz w:val="20"/>
          </w:rPr>
          <w:delText xml:space="preserve">Excellent 91 – 110 </w:delText>
        </w:r>
      </w:del>
    </w:p>
    <w:p w14:paraId="7FC3552A" w14:textId="77777777" w:rsidR="006E6612" w:rsidRDefault="003255DF">
      <w:pPr>
        <w:spacing w:line="240" w:lineRule="auto"/>
        <w:ind w:left="3600"/>
        <w:rPr>
          <w:del w:id="111" w:author="k frye" w:date="2015-01-23T23:19:00Z"/>
        </w:rPr>
      </w:pPr>
      <w:del w:id="112" w:author="k frye" w:date="2015-01-23T23:19:00Z">
        <w:r>
          <w:rPr>
            <w:sz w:val="20"/>
          </w:rPr>
          <w:delText xml:space="preserve">Good 71 – 90 </w:delText>
        </w:r>
      </w:del>
    </w:p>
    <w:p w14:paraId="03A71742" w14:textId="77777777" w:rsidR="006E6612" w:rsidRDefault="003255DF">
      <w:pPr>
        <w:spacing w:line="240" w:lineRule="auto"/>
        <w:ind w:left="3600"/>
        <w:rPr>
          <w:del w:id="113" w:author="k frye" w:date="2015-01-23T23:19:00Z"/>
        </w:rPr>
      </w:pPr>
      <w:del w:id="114" w:author="k frye" w:date="2015-01-23T23:19:00Z">
        <w:r>
          <w:rPr>
            <w:sz w:val="20"/>
          </w:rPr>
          <w:delText xml:space="preserve">Fair 51 – 70 </w:delText>
        </w:r>
      </w:del>
    </w:p>
    <w:p w14:paraId="3C340124" w14:textId="77777777" w:rsidR="006E6612" w:rsidDel="008119C6" w:rsidRDefault="003255DF">
      <w:pPr>
        <w:spacing w:line="240" w:lineRule="auto"/>
        <w:ind w:left="3600" w:right="300"/>
        <w:rPr>
          <w:del w:id="115" w:author="Jacob Roundy" w:date="2015-01-28T12:47:00Z"/>
        </w:rPr>
      </w:pPr>
      <w:del w:id="116" w:author="k frye" w:date="2015-01-23T23:19:00Z">
        <w:r>
          <w:rPr>
            <w:sz w:val="20"/>
          </w:rPr>
          <w:delText>Poor &lt; 50</w:delText>
        </w:r>
      </w:del>
    </w:p>
    <w:p w14:paraId="321C8477" w14:textId="77777777" w:rsidR="006E6612" w:rsidDel="008119C6" w:rsidRDefault="006E6612" w:rsidP="0095195B">
      <w:pPr>
        <w:spacing w:line="240" w:lineRule="auto"/>
        <w:ind w:left="3600" w:right="300"/>
        <w:rPr>
          <w:del w:id="117" w:author="Jacob Roundy" w:date="2015-01-28T12:47:00Z"/>
        </w:rPr>
      </w:pPr>
    </w:p>
    <w:p w14:paraId="0B12A087" w14:textId="7A3E4322" w:rsidR="006E6612" w:rsidRDefault="003255DF">
      <w:bookmarkStart w:id="118" w:name="h.gjdgxs" w:colFirst="0" w:colLast="0"/>
      <w:bookmarkEnd w:id="118"/>
      <w:commentRangeStart w:id="119"/>
      <w:commentRangeStart w:id="120"/>
      <w:r>
        <w:rPr>
          <w:b/>
          <w:sz w:val="24"/>
        </w:rPr>
        <w:t>Applications</w:t>
      </w:r>
      <w:commentRangeEnd w:id="119"/>
      <w:r>
        <w:commentReference w:id="119"/>
      </w:r>
      <w:commentRangeEnd w:id="120"/>
      <w:r>
        <w:commentReference w:id="120"/>
      </w:r>
      <w:r>
        <w:rPr>
          <w:b/>
          <w:sz w:val="24"/>
        </w:rPr>
        <w:t>:</w:t>
      </w:r>
      <w:r>
        <w:rPr>
          <w:sz w:val="24"/>
        </w:rPr>
        <w:t xml:space="preserve"> Slow-moving </w:t>
      </w:r>
      <w:proofErr w:type="gramStart"/>
      <w:r>
        <w:rPr>
          <w:sz w:val="24"/>
        </w:rPr>
        <w:t>rivers</w:t>
      </w:r>
      <w:proofErr w:type="gramEnd"/>
      <w:r>
        <w:rPr>
          <w:sz w:val="24"/>
        </w:rPr>
        <w:t xml:space="preserve"> are particularly vulnerable to low DO levels, and in extreme cases</w:t>
      </w:r>
      <w:r w:rsidR="00576D03">
        <w:rPr>
          <w:sz w:val="24"/>
        </w:rPr>
        <w:t>,</w:t>
      </w:r>
      <w:r>
        <w:rPr>
          <w:sz w:val="24"/>
        </w:rPr>
        <w:t xml:space="preserve"> these DO levels can lead to hypoxic conditions</w:t>
      </w:r>
      <w:r w:rsidR="00576D03">
        <w:rPr>
          <w:sz w:val="24"/>
        </w:rPr>
        <w:t>,</w:t>
      </w:r>
      <w:r>
        <w:rPr>
          <w:sz w:val="24"/>
        </w:rPr>
        <w:t xml:space="preserve"> creating “dead zones” where aerobic life is no longer supported by a body of water. Once plants and animals die-off, the build-up of sediment that occurs can also raise the riverbed</w:t>
      </w:r>
      <w:r w:rsidR="00576D03">
        <w:rPr>
          <w:sz w:val="24"/>
        </w:rPr>
        <w:t>,</w:t>
      </w:r>
      <w:r>
        <w:rPr>
          <w:sz w:val="24"/>
        </w:rPr>
        <w:t xml:space="preserve"> allowing plants to colonize over the water and </w:t>
      </w:r>
      <w:r w:rsidR="00576D03">
        <w:rPr>
          <w:sz w:val="24"/>
        </w:rPr>
        <w:t xml:space="preserve">could lead to </w:t>
      </w:r>
      <w:r>
        <w:rPr>
          <w:sz w:val="24"/>
        </w:rPr>
        <w:t>the loss of the river all together. Surface waters at higher altitudes are also more vulnerable to low DO levels</w:t>
      </w:r>
      <w:r w:rsidR="003B01A1">
        <w:rPr>
          <w:sz w:val="24"/>
        </w:rPr>
        <w:t>,</w:t>
      </w:r>
      <w:r>
        <w:rPr>
          <w:sz w:val="24"/>
        </w:rPr>
        <w:t xml:space="preserve"> as atmospheric pressure decreases with increasing altitude</w:t>
      </w:r>
      <w:r w:rsidR="003B01A1">
        <w:rPr>
          <w:sz w:val="24"/>
        </w:rPr>
        <w:t>,</w:t>
      </w:r>
      <w:r>
        <w:rPr>
          <w:sz w:val="24"/>
        </w:rPr>
        <w:t xml:space="preserve"> and less oxygen gas is suspended in the water.</w:t>
      </w:r>
    </w:p>
    <w:p w14:paraId="64A4FF9B" w14:textId="77777777" w:rsidR="006E6612" w:rsidRDefault="006E6612"/>
    <w:p w14:paraId="6CA3D40E" w14:textId="3DCC4038" w:rsidR="006E6612" w:rsidRDefault="003255DF">
      <w:r>
        <w:rPr>
          <w:sz w:val="24"/>
        </w:rPr>
        <w:t>Low DO levels support life forms considered unappealing or unfit for human use</w:t>
      </w:r>
      <w:r w:rsidR="003B01A1">
        <w:rPr>
          <w:sz w:val="24"/>
        </w:rPr>
        <w:t>,</w:t>
      </w:r>
      <w:r>
        <w:rPr>
          <w:sz w:val="24"/>
        </w:rPr>
        <w:t xml:space="preserve"> including leeches and aquatic worms (</w:t>
      </w:r>
      <w:proofErr w:type="spellStart"/>
      <w:r>
        <w:rPr>
          <w:i/>
          <w:sz w:val="24"/>
        </w:rPr>
        <w:t>Oligochaeta</w:t>
      </w:r>
      <w:proofErr w:type="spellEnd"/>
      <w:r>
        <w:rPr>
          <w:i/>
          <w:sz w:val="24"/>
        </w:rPr>
        <w:t>)</w:t>
      </w:r>
      <w:r>
        <w:rPr>
          <w:sz w:val="24"/>
        </w:rPr>
        <w:t>.</w:t>
      </w:r>
      <w:bookmarkStart w:id="121" w:name="_GoBack"/>
      <w:bookmarkEnd w:id="121"/>
    </w:p>
    <w:p w14:paraId="63FB8E63" w14:textId="77777777" w:rsidR="006E6612" w:rsidRDefault="006E6612" w:rsidP="002400EB">
      <w:pPr>
        <w:jc w:val="center"/>
      </w:pPr>
    </w:p>
    <w:p w14:paraId="44924DD2" w14:textId="52B8EF2B" w:rsidR="006E6612" w:rsidRPr="002400EB" w:rsidRDefault="003255DF">
      <w:pPr>
        <w:rPr>
          <w:sz w:val="24"/>
          <w:szCs w:val="24"/>
        </w:rPr>
      </w:pPr>
      <w:r w:rsidRPr="002400EB">
        <w:rPr>
          <w:b/>
          <w:sz w:val="24"/>
          <w:szCs w:val="24"/>
        </w:rPr>
        <w:t>Legend</w:t>
      </w:r>
      <w:r w:rsidR="00692BAE" w:rsidRPr="00B0107E">
        <w:rPr>
          <w:b/>
          <w:sz w:val="24"/>
          <w:szCs w:val="24"/>
        </w:rPr>
        <w:t xml:space="preserve">: </w:t>
      </w:r>
      <w:r>
        <w:br/>
        <w:t>Fig</w:t>
      </w:r>
      <w:r w:rsidR="00B0107E">
        <w:t>.</w:t>
      </w:r>
      <w:r>
        <w:t xml:space="preserve"> 1</w:t>
      </w:r>
      <w:r w:rsidR="00B0107E">
        <w:t>:</w:t>
      </w:r>
      <w:r>
        <w:t xml:space="preserve">  A sample after the alkaline iodide-</w:t>
      </w:r>
      <w:proofErr w:type="spellStart"/>
      <w:r>
        <w:t>azide</w:t>
      </w:r>
      <w:proofErr w:type="spellEnd"/>
      <w:r>
        <w:t xml:space="preserve"> reagent has been added and mixed, showing </w:t>
      </w:r>
      <w:proofErr w:type="spellStart"/>
      <w:r>
        <w:t>floc</w:t>
      </w:r>
      <w:proofErr w:type="spellEnd"/>
      <w:r>
        <w:t xml:space="preserve"> formation at the top of the sample before settling. </w:t>
      </w:r>
    </w:p>
    <w:p w14:paraId="3BC053AC" w14:textId="77777777" w:rsidR="006E6612" w:rsidRDefault="006E6612"/>
    <w:p w14:paraId="5C56B3EA" w14:textId="1EBD9A71" w:rsidR="006E6612" w:rsidRDefault="003255DF">
      <w:r>
        <w:t>Fig</w:t>
      </w:r>
      <w:r w:rsidR="00B0107E">
        <w:t>.</w:t>
      </w:r>
      <w:r>
        <w:t xml:space="preserve"> 2</w:t>
      </w:r>
      <w:r w:rsidR="00B0107E">
        <w:t>:</w:t>
      </w:r>
      <w:r>
        <w:t xml:space="preserve"> A sample with dissolved </w:t>
      </w:r>
      <w:proofErr w:type="spellStart"/>
      <w:r>
        <w:t>floc</w:t>
      </w:r>
      <w:proofErr w:type="spellEnd"/>
      <w:r>
        <w:t xml:space="preserve"> after addition of sulfuric acid.</w:t>
      </w:r>
    </w:p>
    <w:p w14:paraId="05410E53" w14:textId="77777777" w:rsidR="006E6612" w:rsidRDefault="006E6612"/>
    <w:p w14:paraId="2BCF325D" w14:textId="608ED90C" w:rsidR="006E6612" w:rsidRDefault="003255DF">
      <w:r>
        <w:t>Fig</w:t>
      </w:r>
      <w:r w:rsidR="00B0107E">
        <w:t>.</w:t>
      </w:r>
      <w:r>
        <w:t xml:space="preserve"> 3</w:t>
      </w:r>
      <w:r w:rsidR="00B0107E">
        <w:t>:</w:t>
      </w:r>
      <w:r>
        <w:t xml:space="preserve"> A sample after addition of sodium thiosulfate displaying a p</w:t>
      </w:r>
      <w:r w:rsidR="00692BAE">
        <w:t>ale</w:t>
      </w:r>
      <w:r>
        <w:t xml:space="preserve"> straw color.</w:t>
      </w:r>
    </w:p>
    <w:p w14:paraId="46CBD3B4" w14:textId="77777777" w:rsidR="006E6612" w:rsidRDefault="006E6612"/>
    <w:p w14:paraId="148589E5" w14:textId="632987EF" w:rsidR="006E6612" w:rsidRDefault="003255DF">
      <w:r>
        <w:t>Fig</w:t>
      </w:r>
      <w:r w:rsidR="00B0107E">
        <w:t>.</w:t>
      </w:r>
      <w:r>
        <w:t xml:space="preserve"> 4</w:t>
      </w:r>
      <w:r w:rsidR="00B0107E">
        <w:t>:</w:t>
      </w:r>
      <w:r>
        <w:t xml:space="preserve"> A sample showing the blue color after the starch indicator is added and mixed.</w:t>
      </w:r>
    </w:p>
    <w:p w14:paraId="6207C013" w14:textId="77777777" w:rsidR="006E6612" w:rsidRDefault="006E6612"/>
    <w:p w14:paraId="5E608758" w14:textId="762A4054" w:rsidR="006E6612" w:rsidRDefault="003255DF">
      <w:r>
        <w:t>Fig. 5: A dissolved oxygen level of 6 mg/L is sufficient for most aquatic species. Dissolved oxygen levels below 4 mg/L are stressful to most aquatic animals. Dissolved oxygen levels below 2 mg/L will not support fish and below 1 mg/L will not support most species.</w:t>
      </w:r>
    </w:p>
    <w:p w14:paraId="38353122" w14:textId="77777777" w:rsidR="006E6612" w:rsidRDefault="006E6612"/>
    <w:p w14:paraId="6BAAA9FC" w14:textId="4DF2BE11" w:rsidR="006E6612" w:rsidRPr="0095195B" w:rsidRDefault="003255DF">
      <w:pPr>
        <w:rPr>
          <w:szCs w:val="22"/>
        </w:rPr>
      </w:pPr>
      <w:r>
        <w:t>Fig</w:t>
      </w:r>
      <w:r w:rsidR="00B0107E">
        <w:t>.</w:t>
      </w:r>
      <w:r>
        <w:t xml:space="preserve"> 6</w:t>
      </w:r>
      <w:r w:rsidR="00B0107E">
        <w:t>:</w:t>
      </w:r>
      <w:r>
        <w:t xml:space="preserve"> Map of dissolved oxygen concentrations across the Louisiana shelf showing the dead zone </w:t>
      </w:r>
      <w:r w:rsidRPr="0095195B">
        <w:rPr>
          <w:szCs w:val="22"/>
        </w:rPr>
        <w:t>region.</w:t>
      </w:r>
    </w:p>
    <w:p w14:paraId="20C3C85E" w14:textId="77777777" w:rsidR="006E6612" w:rsidRPr="002400EB" w:rsidRDefault="006E6612">
      <w:pPr>
        <w:rPr>
          <w:szCs w:val="22"/>
        </w:rPr>
      </w:pPr>
    </w:p>
    <w:p w14:paraId="11EA760C" w14:textId="644E63A6" w:rsidR="006E6612" w:rsidRPr="002400EB" w:rsidRDefault="003255DF">
      <w:pPr>
        <w:rPr>
          <w:szCs w:val="22"/>
        </w:rPr>
      </w:pPr>
      <w:r w:rsidRPr="002400EB">
        <w:rPr>
          <w:szCs w:val="22"/>
        </w:rPr>
        <w:t>Fig</w:t>
      </w:r>
      <w:r w:rsidR="00B0107E" w:rsidRPr="002400EB">
        <w:rPr>
          <w:szCs w:val="22"/>
        </w:rPr>
        <w:t>.</w:t>
      </w:r>
      <w:r w:rsidRPr="002400EB">
        <w:rPr>
          <w:szCs w:val="22"/>
        </w:rPr>
        <w:t xml:space="preserve"> 7</w:t>
      </w:r>
      <w:r w:rsidR="00B0107E" w:rsidRPr="002400EB">
        <w:rPr>
          <w:szCs w:val="22"/>
        </w:rPr>
        <w:t>:</w:t>
      </w:r>
      <w:r w:rsidRPr="002400EB">
        <w:rPr>
          <w:szCs w:val="22"/>
        </w:rPr>
        <w:t xml:space="preserve"> Photograph of the Caspian Sea showing severe eutrophication in the north end.</w:t>
      </w:r>
    </w:p>
    <w:p w14:paraId="6ABF712A" w14:textId="77777777" w:rsidR="006E6612" w:rsidRPr="002400EB" w:rsidRDefault="006E6612">
      <w:pPr>
        <w:rPr>
          <w:szCs w:val="22"/>
        </w:rPr>
      </w:pPr>
    </w:p>
    <w:p w14:paraId="4D654B0C" w14:textId="28E42FAE" w:rsidR="006E6612" w:rsidRPr="0095195B" w:rsidRDefault="003255DF">
      <w:pPr>
        <w:rPr>
          <w:szCs w:val="22"/>
        </w:rPr>
      </w:pPr>
      <w:r w:rsidRPr="002400EB">
        <w:rPr>
          <w:szCs w:val="22"/>
        </w:rPr>
        <w:t>Table 1: Maximum amounts of oxygen that can be dissolved in water by temperature</w:t>
      </w:r>
      <w:r w:rsidR="003B01A1">
        <w:rPr>
          <w:szCs w:val="22"/>
        </w:rPr>
        <w:t>.</w:t>
      </w:r>
    </w:p>
    <w:sectPr w:rsidR="006E6612" w:rsidRPr="0095195B">
      <w:pgSz w:w="12240" w:h="15840"/>
      <w:pgMar w:top="1440" w:right="1440" w:bottom="1440" w:left="1440" w:header="720" w:footer="720" w:gutter="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ndrew" w:date="2015-01-15T11:12:00Z" w:initials="">
    <w:p w14:paraId="751D835A" w14:textId="77777777" w:rsidR="006E6612" w:rsidRDefault="003255DF">
      <w:pPr>
        <w:widowControl w:val="0"/>
        <w:spacing w:line="240" w:lineRule="auto"/>
      </w:pPr>
      <w:r>
        <w:t>Flesh out more about the importance of dissolved oxygen in ecosystems.</w:t>
      </w:r>
    </w:p>
  </w:comment>
  <w:comment w:id="19" w:author="Andrew" w:date="2015-01-15T12:01:00Z" w:initials="">
    <w:p w14:paraId="0844FC13" w14:textId="77777777" w:rsidR="006E6612" w:rsidRDefault="003255DF">
      <w:pPr>
        <w:widowControl w:val="0"/>
        <w:spacing w:line="240" w:lineRule="auto"/>
      </w:pPr>
      <w:r>
        <w:t xml:space="preserve">Where does the </w:t>
      </w:r>
      <w:proofErr w:type="spellStart"/>
      <w:r>
        <w:t>azide</w:t>
      </w:r>
      <w:proofErr w:type="spellEnd"/>
      <w:r>
        <w:t xml:space="preserve"> come into the chemistry? Is it just the counter ion for the iodide?</w:t>
      </w:r>
    </w:p>
  </w:comment>
  <w:comment w:id="21" w:author="Andrew" w:date="2015-01-22T05:37:00Z" w:initials="">
    <w:p w14:paraId="5987196D" w14:textId="77777777" w:rsidR="006E6612" w:rsidRDefault="003255DF">
      <w:pPr>
        <w:widowControl w:val="0"/>
        <w:spacing w:line="240" w:lineRule="auto"/>
      </w:pPr>
      <w:r>
        <w:t>Is this a precipitate, as well?</w:t>
      </w:r>
    </w:p>
  </w:comment>
  <w:comment w:id="22" w:author="k frye" w:date="2015-01-22T05:37:00Z" w:initials="">
    <w:p w14:paraId="2EE7511A" w14:textId="77777777" w:rsidR="006E6612" w:rsidRDefault="003255DF">
      <w:pPr>
        <w:widowControl w:val="0"/>
        <w:spacing w:line="240" w:lineRule="auto"/>
      </w:pPr>
      <w:proofErr w:type="gramStart"/>
      <w:r>
        <w:t>no</w:t>
      </w:r>
      <w:proofErr w:type="gramEnd"/>
    </w:p>
  </w:comment>
  <w:comment w:id="26" w:author="Andrew" w:date="2015-01-15T11:21:00Z" w:initials="">
    <w:p w14:paraId="7B1F1880" w14:textId="77777777" w:rsidR="006E6612" w:rsidRDefault="003255DF">
      <w:pPr>
        <w:widowControl w:val="0"/>
        <w:spacing w:line="240" w:lineRule="auto"/>
      </w:pPr>
      <w:r>
        <w:t>When is this added to the solution?</w:t>
      </w:r>
    </w:p>
  </w:comment>
  <w:comment w:id="27" w:author="Frye, Kimberly" w:date="2015-01-23T17:50:00Z" w:initials="FK">
    <w:p w14:paraId="72FBE055" w14:textId="77777777" w:rsidR="004C3188" w:rsidRDefault="004C3188">
      <w:pPr>
        <w:pStyle w:val="CommentText"/>
      </w:pPr>
      <w:r>
        <w:rPr>
          <w:rStyle w:val="CommentReference"/>
        </w:rPr>
        <w:annotationRef/>
      </w:r>
      <w:r>
        <w:t>In the previous step. Clarification added to the paragraph above.</w:t>
      </w:r>
    </w:p>
  </w:comment>
  <w:comment w:id="30" w:author="Andrew" w:date="2015-01-15T11:59:00Z" w:initials="">
    <w:p w14:paraId="43DA0435" w14:textId="77777777" w:rsidR="006E6612" w:rsidRDefault="003255DF">
      <w:pPr>
        <w:widowControl w:val="0"/>
        <w:spacing w:line="240" w:lineRule="auto"/>
      </w:pPr>
      <w:r>
        <w:t>This is added as well?</w:t>
      </w:r>
    </w:p>
  </w:comment>
  <w:comment w:id="66" w:author="Andrew" w:date="2015-01-15T12:03:00Z" w:initials="">
    <w:p w14:paraId="1DE02B50" w14:textId="77777777" w:rsidR="006E6612" w:rsidRDefault="003255DF">
      <w:pPr>
        <w:widowControl w:val="0"/>
        <w:spacing w:line="240" w:lineRule="auto"/>
      </w:pPr>
      <w:r>
        <w:t>How do you limit change in dissolved oxygen content when transporting the sample?</w:t>
      </w:r>
    </w:p>
  </w:comment>
  <w:comment w:id="80" w:author="Andrew" w:date="2015-01-15T12:05:00Z" w:initials="">
    <w:p w14:paraId="3BEA6F88" w14:textId="77777777" w:rsidR="006E6612" w:rsidRDefault="003255DF">
      <w:pPr>
        <w:widowControl w:val="0"/>
        <w:spacing w:line="240" w:lineRule="auto"/>
      </w:pPr>
      <w:r>
        <w:t>Are steps 1.1-1.5 done in the field, or in the lab?</w:t>
      </w:r>
    </w:p>
  </w:comment>
  <w:comment w:id="90" w:author="Andrew" w:date="2015-01-23T23:17:00Z" w:initials="">
    <w:p w14:paraId="2BC59B96" w14:textId="77777777" w:rsidR="006E6612" w:rsidRDefault="003255DF">
      <w:pPr>
        <w:widowControl w:val="0"/>
        <w:spacing w:line="240" w:lineRule="auto"/>
      </w:pPr>
      <w:r>
        <w:t>Provide the stoichiometry of going from ml thiosulfate to moles of O2 to mg/L. Also, I did the calculation, and it’s an order of magnitude off. Is the thiosulfate actually 0.025 N?</w:t>
      </w:r>
    </w:p>
  </w:comment>
  <w:comment w:id="91" w:author="k frye" w:date="2015-01-23T23:17:00Z" w:initials="">
    <w:p w14:paraId="56EE818A" w14:textId="77777777" w:rsidR="006E6612" w:rsidRDefault="003255DF">
      <w:pPr>
        <w:widowControl w:val="0"/>
        <w:spacing w:line="240" w:lineRule="auto"/>
      </w:pPr>
      <w:r>
        <w:t>Add stoichiometry of go</w:t>
      </w:r>
      <w:r w:rsidR="004C3188">
        <w:t>ing from ml thiosulfate to moles</w:t>
      </w:r>
      <w:r>
        <w:t xml:space="preserve"> of O2 to mg/L to Principles section</w:t>
      </w:r>
    </w:p>
  </w:comment>
  <w:comment w:id="104" w:author="Andrew" w:date="2015-01-23T23:20:00Z" w:initials="">
    <w:p w14:paraId="16EC5FE1" w14:textId="77777777" w:rsidR="006E6612" w:rsidRDefault="003255DF">
      <w:pPr>
        <w:widowControl w:val="0"/>
        <w:spacing w:line="240" w:lineRule="auto"/>
      </w:pPr>
      <w:r>
        <w:t>Can you provide this image without the red markings? Also, do you own the rights to this image?</w:t>
      </w:r>
    </w:p>
  </w:comment>
  <w:comment w:id="105" w:author="k frye" w:date="2015-01-23T23:20:00Z" w:initials="">
    <w:p w14:paraId="0526FEED" w14:textId="77777777" w:rsidR="006E6612" w:rsidRDefault="003255DF">
      <w:pPr>
        <w:widowControl w:val="0"/>
        <w:spacing w:line="240" w:lineRule="auto"/>
      </w:pPr>
      <w:r>
        <w:t>I do not own the rights. It's just the standard chart used but we've changed it to skip this last conversion to % saturation and stayed in mg/L instead. Added 2 figures to apply mg/L result to real world application of species oxygen requirements.</w:t>
      </w:r>
    </w:p>
  </w:comment>
  <w:comment w:id="119" w:author="Andrew" w:date="2015-01-23T23:48:00Z" w:initials="">
    <w:p w14:paraId="440E88D0" w14:textId="77777777" w:rsidR="006E6612" w:rsidRDefault="003255DF">
      <w:pPr>
        <w:widowControl w:val="0"/>
        <w:spacing w:line="240" w:lineRule="auto"/>
      </w:pPr>
      <w:r>
        <w:t>What visuals/data can you provide for these applications? With reference images, we might animate the process of dead zones leading to the loss of a river.</w:t>
      </w:r>
    </w:p>
  </w:comment>
  <w:comment w:id="120" w:author="k frye" w:date="2015-01-23T23:48:00Z" w:initials="">
    <w:p w14:paraId="7CA36EAC" w14:textId="77777777" w:rsidR="006E6612" w:rsidRDefault="003255DF">
      <w:pPr>
        <w:widowControl w:val="0"/>
        <w:spacing w:line="240" w:lineRule="auto"/>
      </w:pPr>
      <w:r>
        <w:t xml:space="preserve">I don't have (and could not find any images of a river loss) but was able to </w:t>
      </w:r>
      <w:proofErr w:type="spellStart"/>
      <w:r>
        <w:t>fins</w:t>
      </w:r>
      <w:proofErr w:type="spellEnd"/>
      <w:r>
        <w:t xml:space="preserve"> a Caspian sea image from NASA that shows the loss of water on the north end and included it as Fig 7.</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51D835A" w15:done="0"/>
  <w15:commentEx w15:paraId="0844FC13" w15:done="0"/>
  <w15:commentEx w15:paraId="5987196D" w15:done="0"/>
  <w15:commentEx w15:paraId="2EE7511A" w15:done="0"/>
  <w15:commentEx w15:paraId="7B1F1880" w15:done="0"/>
  <w15:commentEx w15:paraId="72FBE055" w15:paraIdParent="7B1F1880" w15:done="0"/>
  <w15:commentEx w15:paraId="43DA0435" w15:done="0"/>
  <w15:commentEx w15:paraId="1DE02B50" w15:done="0"/>
  <w15:commentEx w15:paraId="3BEA6F88" w15:done="0"/>
  <w15:commentEx w15:paraId="2BC59B96" w15:done="0"/>
  <w15:commentEx w15:paraId="56EE818A" w15:done="0"/>
  <w15:commentEx w15:paraId="16EC5FE1" w15:done="0"/>
  <w15:commentEx w15:paraId="0526FEED" w15:done="0"/>
  <w15:commentEx w15:paraId="440E88D0" w15:done="0"/>
  <w15:commentEx w15:paraId="7CA36EAC"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DF410F"/>
    <w:multiLevelType w:val="multilevel"/>
    <w:tmpl w:val="1278F37E"/>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10427638"/>
    <w:multiLevelType w:val="multilevel"/>
    <w:tmpl w:val="A62EAD68"/>
    <w:lvl w:ilvl="0">
      <w:start w:val="1"/>
      <w:numFmt w:val="decimal"/>
      <w:lvlText w:val="%1."/>
      <w:lvlJc w:val="right"/>
      <w:pPr>
        <w:ind w:left="720" w:firstLine="1800"/>
      </w:pPr>
      <w:rPr>
        <w:b w:val="0"/>
        <w:u w:val="none"/>
      </w:rPr>
    </w:lvl>
    <w:lvl w:ilvl="1">
      <w:start w:val="1"/>
      <w:numFmt w:val="decimal"/>
      <w:lvlText w:val="%1.%2."/>
      <w:lvlJc w:val="right"/>
      <w:pPr>
        <w:ind w:left="1440" w:firstLine="3960"/>
      </w:pPr>
      <w:rPr>
        <w:b w:val="0"/>
        <w:u w:val="none"/>
      </w:rPr>
    </w:lvl>
    <w:lvl w:ilvl="2">
      <w:start w:val="1"/>
      <w:numFmt w:val="decimal"/>
      <w:lvlText w:val="%1.%2.%3."/>
      <w:lvlJc w:val="right"/>
      <w:pPr>
        <w:ind w:left="2160" w:firstLine="6120"/>
      </w:pPr>
      <w:rPr>
        <w:u w:val="none"/>
      </w:rPr>
    </w:lvl>
    <w:lvl w:ilvl="3">
      <w:start w:val="1"/>
      <w:numFmt w:val="decimal"/>
      <w:lvlText w:val="%1.%2.%3.%4."/>
      <w:lvlJc w:val="right"/>
      <w:pPr>
        <w:ind w:left="2880" w:firstLine="8280"/>
      </w:pPr>
      <w:rPr>
        <w:u w:val="none"/>
      </w:rPr>
    </w:lvl>
    <w:lvl w:ilvl="4">
      <w:start w:val="1"/>
      <w:numFmt w:val="decimal"/>
      <w:lvlText w:val="%1.%2.%3.%4.%5."/>
      <w:lvlJc w:val="right"/>
      <w:pPr>
        <w:ind w:left="3600" w:firstLine="10440"/>
      </w:pPr>
      <w:rPr>
        <w:u w:val="none"/>
      </w:rPr>
    </w:lvl>
    <w:lvl w:ilvl="5">
      <w:start w:val="1"/>
      <w:numFmt w:val="decimal"/>
      <w:lvlText w:val="%1.%2.%3.%4.%5.%6."/>
      <w:lvlJc w:val="right"/>
      <w:pPr>
        <w:ind w:left="4320" w:firstLine="12600"/>
      </w:pPr>
      <w:rPr>
        <w:u w:val="none"/>
      </w:rPr>
    </w:lvl>
    <w:lvl w:ilvl="6">
      <w:start w:val="1"/>
      <w:numFmt w:val="decimal"/>
      <w:lvlText w:val="%1.%2.%3.%4.%5.%6.%7."/>
      <w:lvlJc w:val="right"/>
      <w:pPr>
        <w:ind w:left="5040" w:firstLine="14760"/>
      </w:pPr>
      <w:rPr>
        <w:u w:val="none"/>
      </w:rPr>
    </w:lvl>
    <w:lvl w:ilvl="7">
      <w:start w:val="1"/>
      <w:numFmt w:val="decimal"/>
      <w:lvlText w:val="%1.%2.%3.%4.%5.%6.%7.%8."/>
      <w:lvlJc w:val="right"/>
      <w:pPr>
        <w:ind w:left="5760" w:firstLine="16920"/>
      </w:pPr>
      <w:rPr>
        <w:u w:val="none"/>
      </w:rPr>
    </w:lvl>
    <w:lvl w:ilvl="8">
      <w:start w:val="1"/>
      <w:numFmt w:val="decimal"/>
      <w:lvlText w:val="%1.%2.%3.%4.%5.%6.%7.%8.%9."/>
      <w:lvlJc w:val="right"/>
      <w:pPr>
        <w:ind w:left="6480" w:firstLine="19080"/>
      </w:pPr>
      <w:rPr>
        <w:u w:val="none"/>
      </w:rPr>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cob Roundy">
    <w15:presenceInfo w15:providerId="None" w15:userId="Jacob Roundy"/>
  </w15:person>
  <w15:person w15:author="Frye, Kimberly">
    <w15:presenceInfo w15:providerId="AD" w15:userId="S-1-5-21-145910888-1053231244-2131390739-3268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6612"/>
    <w:rsid w:val="001076B7"/>
    <w:rsid w:val="002400EB"/>
    <w:rsid w:val="003255DF"/>
    <w:rsid w:val="003B01A1"/>
    <w:rsid w:val="003B4DB5"/>
    <w:rsid w:val="004C3188"/>
    <w:rsid w:val="00576D03"/>
    <w:rsid w:val="005D013A"/>
    <w:rsid w:val="00692BAE"/>
    <w:rsid w:val="006E6612"/>
    <w:rsid w:val="007345D8"/>
    <w:rsid w:val="008119C6"/>
    <w:rsid w:val="00841458"/>
    <w:rsid w:val="0095195B"/>
    <w:rsid w:val="00B0107E"/>
    <w:rsid w:val="00B04EC3"/>
    <w:rsid w:val="00BC4EAC"/>
    <w:rsid w:val="00D03A50"/>
    <w:rsid w:val="00D455D5"/>
    <w:rsid w:val="00D600AA"/>
    <w:rsid w:val="00E5111B"/>
    <w:rsid w:val="00E54F6A"/>
    <w:rsid w:val="00EB1504"/>
    <w:rsid w:val="00F632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18A2FA"/>
  <w15:docId w15:val="{BB25E7B4-4AA2-4688-B230-BCA060A188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00"/>
      <w:outlineLvl w:val="0"/>
    </w:pPr>
    <w:rPr>
      <w:rFonts w:ascii="Trebuchet MS" w:eastAsia="Trebuchet MS" w:hAnsi="Trebuchet MS" w:cs="Trebuchet MS"/>
      <w:sz w:val="32"/>
    </w:rPr>
  </w:style>
  <w:style w:type="paragraph" w:styleId="Heading2">
    <w:name w:val="heading 2"/>
    <w:basedOn w:val="Normal"/>
    <w:next w:val="Normal"/>
    <w:pPr>
      <w:keepNext/>
      <w:keepLines/>
      <w:spacing w:before="200"/>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pPr>
    <w:rPr>
      <w:rFonts w:ascii="Trebuchet MS" w:eastAsia="Trebuchet MS" w:hAnsi="Trebuchet MS" w:cs="Trebuchet MS"/>
      <w:sz w:val="42"/>
    </w:rPr>
  </w:style>
  <w:style w:type="paragraph" w:styleId="Subtitle">
    <w:name w:val="Subtitle"/>
    <w:basedOn w:val="Normal"/>
    <w:next w:val="Normal"/>
    <w:pPr>
      <w:keepNext/>
      <w:keepLines/>
      <w:spacing w:after="200"/>
    </w:pPr>
    <w:rPr>
      <w:rFonts w:ascii="Trebuchet MS" w:eastAsia="Trebuchet MS" w:hAnsi="Trebuchet MS" w:cs="Trebuchet MS"/>
      <w:i/>
      <w:color w:val="666666"/>
      <w:sz w:val="26"/>
    </w:rPr>
  </w:style>
  <w:style w:type="paragraph" w:styleId="CommentText">
    <w:name w:val="annotation text"/>
    <w:basedOn w:val="Normal"/>
    <w:link w:val="CommentTextChar"/>
    <w:uiPriority w:val="99"/>
    <w:semiHidden/>
    <w:unhideWhenUsed/>
    <w:pPr>
      <w:spacing w:line="240" w:lineRule="auto"/>
    </w:pPr>
    <w:rPr>
      <w:sz w:val="20"/>
    </w:rPr>
  </w:style>
  <w:style w:type="character" w:customStyle="1" w:styleId="CommentTextChar">
    <w:name w:val="Comment Text Char"/>
    <w:basedOn w:val="DefaultParagraphFont"/>
    <w:link w:val="CommentText"/>
    <w:uiPriority w:val="99"/>
    <w:semiHidden/>
    <w:rPr>
      <w:sz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4C3188"/>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C3188"/>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4C3188"/>
    <w:rPr>
      <w:b/>
      <w:bCs/>
    </w:rPr>
  </w:style>
  <w:style w:type="character" w:customStyle="1" w:styleId="CommentSubjectChar">
    <w:name w:val="Comment Subject Char"/>
    <w:basedOn w:val="CommentTextChar"/>
    <w:link w:val="CommentSubject"/>
    <w:uiPriority w:val="99"/>
    <w:semiHidden/>
    <w:rsid w:val="004C3188"/>
    <w:rPr>
      <w:b/>
      <w:bCs/>
      <w:sz w:val="20"/>
    </w:rPr>
  </w:style>
  <w:style w:type="paragraph" w:styleId="ListParagraph">
    <w:name w:val="List Paragraph"/>
    <w:basedOn w:val="Normal"/>
    <w:uiPriority w:val="34"/>
    <w:qFormat/>
    <w:rsid w:val="008119C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omments" Target="commen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45466F-1F46-4327-A3D1-8EBB7787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1241</Words>
  <Characters>7080</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10016-Workman_Frye_DissolvedOxygeninSurfaceWater_KFrevisions.docx</vt:lpstr>
    </vt:vector>
  </TitlesOfParts>
  <Company>DePaul University</Company>
  <LinksUpToDate>false</LinksUpToDate>
  <CharactersWithSpaces>8305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10016-Workman_Frye_DissolvedOxygeninSurfaceWater_KFrevisions.docx</dc:title>
  <dc:creator>Frye, Kimberly</dc:creator>
  <cp:lastModifiedBy>Dennis McGonagle</cp:lastModifiedBy>
  <cp:revision>2</cp:revision>
  <dcterms:created xsi:type="dcterms:W3CDTF">2015-01-27T19:44:00Z</dcterms:created>
  <dcterms:modified xsi:type="dcterms:W3CDTF">2015-01-27T19:44:00Z</dcterms:modified>
</cp:coreProperties>
</file>