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EF900C4" w14:textId="77777777" w:rsidR="00F74B9B" w:rsidRDefault="00A8347D">
      <w:r>
        <w:rPr>
          <w:b/>
          <w:sz w:val="24"/>
        </w:rPr>
        <w:t>PI: Kimberly Frye and Margaret Workman, DePaul University</w:t>
      </w:r>
    </w:p>
    <w:p w14:paraId="619F4D7F" w14:textId="77777777" w:rsidR="00F74B9B" w:rsidRDefault="00F74B9B"/>
    <w:p w14:paraId="376CE95D" w14:textId="77777777" w:rsidR="00F74B9B" w:rsidRDefault="00A8347D">
      <w:r>
        <w:rPr>
          <w:b/>
          <w:sz w:val="24"/>
        </w:rPr>
        <w:t xml:space="preserve">Environmental Science Education Title: </w:t>
      </w:r>
    </w:p>
    <w:p w14:paraId="684161A9" w14:textId="77777777" w:rsidR="00F74B9B" w:rsidRDefault="00A8347D">
      <w:r>
        <w:rPr>
          <w:sz w:val="24"/>
        </w:rPr>
        <w:t>Turbidity and Total Solids in Surface Water</w:t>
      </w:r>
    </w:p>
    <w:p w14:paraId="2F4C782C" w14:textId="77777777" w:rsidR="00F74B9B" w:rsidRDefault="00F74B9B"/>
    <w:p w14:paraId="23AAF96B" w14:textId="77777777" w:rsidR="00F74B9B" w:rsidRDefault="00A8347D">
      <w:r>
        <w:rPr>
          <w:b/>
          <w:sz w:val="24"/>
        </w:rPr>
        <w:t>Overview:</w:t>
      </w:r>
      <w:del w:id="0" w:author="Jacob Roundy" w:date="2015-01-24T10:28:00Z">
        <w:r w:rsidDel="00CB3CA5">
          <w:rPr>
            <w:sz w:val="24"/>
          </w:rPr>
          <w:delText xml:space="preserve"> </w:delText>
        </w:r>
      </w:del>
      <w:r>
        <w:rPr>
          <w:sz w:val="24"/>
        </w:rPr>
        <w:t xml:space="preserve"> Turbidity and total solids are related measurements addressing clarity of surface waters. Turbidity is an indirect measure of water clarity that determines the amount of light that can pass through the water. Total solids is a direct measurement of solid particles suspended in water determined by weight. </w:t>
      </w:r>
    </w:p>
    <w:p w14:paraId="712F31A5" w14:textId="77777777" w:rsidR="00F74B9B" w:rsidRDefault="00F74B9B"/>
    <w:p w14:paraId="3A90747D" w14:textId="77777777" w:rsidR="00F74B9B" w:rsidRDefault="00A8347D">
      <w:r>
        <w:rPr>
          <w:sz w:val="24"/>
        </w:rPr>
        <w:t>High levels</w:t>
      </w:r>
      <w:r w:rsidRPr="004F1400">
        <w:rPr>
          <w:sz w:val="24"/>
          <w:szCs w:val="24"/>
        </w:rPr>
        <w:t xml:space="preserve"> </w:t>
      </w:r>
      <w:r w:rsidRPr="008E47D6">
        <w:rPr>
          <w:sz w:val="24"/>
          <w:szCs w:val="24"/>
        </w:rPr>
        <w:t>of</w:t>
      </w:r>
      <w:r>
        <w:rPr>
          <w:sz w:val="24"/>
        </w:rPr>
        <w:t xml:space="preserve"> turbidity (fig1) and total solids are caused by soil erosion, waste discharge, runoff, or changes in ecological communities including algal growth or abundance of benthic organisms that can disrupt sediments up into the water. Higher levels of turbidity and suspended solids can lower water quality by absorbing heat causing an increase in water temperature and a decrease in oxygen levels (warm water holds less oxygen). These conditions can also cause a decrease in photosynthesis as less sunlight penetrates the water, making the water unable to support some aquatic life. Suspended solids can also clog gills, smother eggs, reduce growth rates, and disrupt microhabitats of many aquatic organisms.</w:t>
      </w:r>
    </w:p>
    <w:p w14:paraId="52D1A877" w14:textId="77777777" w:rsidR="00F74B9B" w:rsidRDefault="00F74B9B"/>
    <w:p w14:paraId="5038BAE4" w14:textId="06EACE31" w:rsidR="00F74B9B" w:rsidRDefault="00A8347D">
      <w:ins w:id="1" w:author="k frye" w:date="2015-01-22T02:10:00Z">
        <w:r w:rsidRPr="008E47D6">
          <w:rPr>
            <w:sz w:val="24"/>
            <w:szCs w:val="24"/>
          </w:rPr>
          <w:t>One</w:t>
        </w:r>
      </w:ins>
      <w:del w:id="2" w:author="k frye" w:date="2015-01-22T02:10:00Z">
        <w:r>
          <w:rPr>
            <w:sz w:val="24"/>
          </w:rPr>
          <w:delText xml:space="preserve">An </w:delText>
        </w:r>
        <w:commentRangeStart w:id="3"/>
        <w:r>
          <w:rPr>
            <w:sz w:val="24"/>
          </w:rPr>
          <w:delText>alternative</w:delText>
        </w:r>
      </w:del>
      <w:r>
        <w:rPr>
          <w:sz w:val="24"/>
        </w:rPr>
        <w:t xml:space="preserve"> method </w:t>
      </w:r>
      <w:commentRangeEnd w:id="3"/>
      <w:r>
        <w:commentReference w:id="3"/>
      </w:r>
      <w:r>
        <w:rPr>
          <w:sz w:val="24"/>
        </w:rPr>
        <w:t xml:space="preserve">of measuring turbidity includes using a </w:t>
      </w:r>
      <w:proofErr w:type="spellStart"/>
      <w:r>
        <w:rPr>
          <w:sz w:val="24"/>
        </w:rPr>
        <w:t>Secchi</w:t>
      </w:r>
      <w:proofErr w:type="spellEnd"/>
      <w:r>
        <w:rPr>
          <w:sz w:val="24"/>
        </w:rPr>
        <w:t xml:space="preserve"> disk. A </w:t>
      </w:r>
      <w:proofErr w:type="spellStart"/>
      <w:r>
        <w:rPr>
          <w:sz w:val="24"/>
        </w:rPr>
        <w:t>Secchi</w:t>
      </w:r>
      <w:proofErr w:type="spellEnd"/>
      <w:r>
        <w:rPr>
          <w:sz w:val="24"/>
        </w:rPr>
        <w:t xml:space="preserve"> disk is a metal disk with alternate black and white quarters (fig2).</w:t>
      </w:r>
      <w:del w:id="4" w:author="Jacob Roundy" w:date="2015-01-24T09:54:00Z">
        <w:r w:rsidDel="00881509">
          <w:rPr>
            <w:sz w:val="24"/>
          </w:rPr>
          <w:delText xml:space="preserve"> </w:delText>
        </w:r>
      </w:del>
      <w:r>
        <w:rPr>
          <w:sz w:val="24"/>
        </w:rPr>
        <w:t xml:space="preserve"> It is attached to a rope that has one foot markings along it. The disk is dropped into water until it can no longer be seen (fig3). </w:t>
      </w:r>
      <w:del w:id="5" w:author="Jacob Roundy" w:date="2015-01-24T10:26:00Z">
        <w:r w:rsidDel="004571BC">
          <w:rPr>
            <w:sz w:val="24"/>
          </w:rPr>
          <w:delText xml:space="preserve"> </w:delText>
        </w:r>
      </w:del>
      <w:commentRangeStart w:id="6"/>
      <w:r>
        <w:rPr>
          <w:sz w:val="24"/>
        </w:rPr>
        <w:t>The drawback of this method is that it must be done in the field</w:t>
      </w:r>
      <w:commentRangeEnd w:id="6"/>
      <w:ins w:id="7" w:author="k frye" w:date="2015-01-22T02:20:00Z">
        <w:r>
          <w:commentReference w:id="6"/>
        </w:r>
      </w:ins>
      <w:ins w:id="8" w:author="Jacob Roundy" w:date="2015-01-24T10:26:00Z">
        <w:r w:rsidR="004571BC">
          <w:rPr>
            <w:sz w:val="24"/>
          </w:rPr>
          <w:t>,</w:t>
        </w:r>
      </w:ins>
      <w:ins w:id="9" w:author="k frye" w:date="2015-01-22T02:20:00Z">
        <w:r>
          <w:rPr>
            <w:sz w:val="24"/>
          </w:rPr>
          <w:t xml:space="preserve"> and ideal protocol requires sunny conditions and</w:t>
        </w:r>
      </w:ins>
      <w:r w:rsidR="004571BC">
        <w:rPr>
          <w:sz w:val="24"/>
        </w:rPr>
        <w:t xml:space="preserve"> a</w:t>
      </w:r>
      <w:ins w:id="10" w:author="k frye" w:date="2015-01-22T02:20:00Z">
        <w:r>
          <w:rPr>
            <w:sz w:val="24"/>
          </w:rPr>
          <w:t xml:space="preserve"> shaded</w:t>
        </w:r>
      </w:ins>
      <w:r w:rsidR="004571BC">
        <w:rPr>
          <w:sz w:val="24"/>
        </w:rPr>
        <w:t xml:space="preserve"> testing area</w:t>
      </w:r>
      <w:r>
        <w:rPr>
          <w:sz w:val="24"/>
        </w:rPr>
        <w:t xml:space="preserve">. </w:t>
      </w:r>
      <w:r w:rsidR="004571BC">
        <w:rPr>
          <w:sz w:val="24"/>
        </w:rPr>
        <w:t>I</w:t>
      </w:r>
      <w:ins w:id="11" w:author="k frye" w:date="2015-01-22T02:37:00Z">
        <w:r>
          <w:rPr>
            <w:sz w:val="24"/>
          </w:rPr>
          <w:t xml:space="preserve">n addition, if there is a large distance between the river bank and the water level, it is difficult to use the </w:t>
        </w:r>
        <w:proofErr w:type="spellStart"/>
        <w:r>
          <w:rPr>
            <w:sz w:val="24"/>
          </w:rPr>
          <w:t>Secchi</w:t>
        </w:r>
        <w:proofErr w:type="spellEnd"/>
        <w:r>
          <w:rPr>
            <w:sz w:val="24"/>
          </w:rPr>
          <w:t xml:space="preserve"> disk. </w:t>
        </w:r>
      </w:ins>
      <w:r>
        <w:rPr>
          <w:sz w:val="24"/>
        </w:rPr>
        <w:t xml:space="preserve">By using </w:t>
      </w:r>
      <w:del w:id="12" w:author="k frye" w:date="2015-01-22T02:37:00Z">
        <w:r>
          <w:rPr>
            <w:sz w:val="24"/>
          </w:rPr>
          <w:delText xml:space="preserve">the </w:delText>
        </w:r>
      </w:del>
      <w:r>
        <w:rPr>
          <w:sz w:val="24"/>
        </w:rPr>
        <w:t>turbidity tubes, one can collect water and then perform the turbidity measurements back in the laboratory.</w:t>
      </w:r>
    </w:p>
    <w:p w14:paraId="2B66989E" w14:textId="77777777" w:rsidR="00F74B9B" w:rsidRDefault="00F74B9B"/>
    <w:p w14:paraId="0B4F70DC" w14:textId="01A96CA3" w:rsidR="00DB52E5" w:rsidRDefault="00A8347D">
      <w:pPr>
        <w:rPr>
          <w:ins w:id="13" w:author="Jacob Roundy" w:date="2015-01-24T10:31:00Z"/>
          <w:sz w:val="24"/>
        </w:rPr>
      </w:pPr>
      <w:r>
        <w:rPr>
          <w:b/>
          <w:sz w:val="24"/>
        </w:rPr>
        <w:t xml:space="preserve">Principles: </w:t>
      </w:r>
      <w:commentRangeStart w:id="14"/>
      <w:r>
        <w:rPr>
          <w:sz w:val="24"/>
        </w:rPr>
        <w:t>Turbidity</w:t>
      </w:r>
      <w:commentRangeEnd w:id="14"/>
      <w:r>
        <w:commentReference w:id="14"/>
      </w:r>
      <w:r>
        <w:rPr>
          <w:sz w:val="24"/>
        </w:rPr>
        <w:t xml:space="preserve"> is a relative measurement determined by measuring how much light can pass through the water sample</w:t>
      </w:r>
      <w:ins w:id="15" w:author="k frye" w:date="2015-01-22T02:29:00Z">
        <w:r>
          <w:rPr>
            <w:sz w:val="24"/>
          </w:rPr>
          <w:t>.</w:t>
        </w:r>
      </w:ins>
      <w:ins w:id="16" w:author="Jacob Roundy" w:date="2015-01-24T09:56:00Z">
        <w:r w:rsidR="00D2739E">
          <w:rPr>
            <w:sz w:val="24"/>
          </w:rPr>
          <w:t xml:space="preserve"> </w:t>
        </w:r>
      </w:ins>
      <w:del w:id="17" w:author="k frye" w:date="2015-01-22T02:29:00Z">
        <w:r>
          <w:rPr>
            <w:sz w:val="24"/>
          </w:rPr>
          <w:delText xml:space="preserve">. </w:delText>
        </w:r>
      </w:del>
      <w:r>
        <w:rPr>
          <w:sz w:val="24"/>
        </w:rPr>
        <w:t xml:space="preserve">The higher the turbidity, the less light will pass through the sample and the “cloudier” the water will appear. Higher turbidity levels are caused by solid particles suspended in the water that scatter </w:t>
      </w:r>
      <w:ins w:id="18" w:author="k frye" w:date="2015-01-22T02:54:00Z">
        <w:r>
          <w:rPr>
            <w:sz w:val="24"/>
          </w:rPr>
          <w:t xml:space="preserve">light </w:t>
        </w:r>
      </w:ins>
      <w:r>
        <w:rPr>
          <w:sz w:val="24"/>
        </w:rPr>
        <w:t xml:space="preserve">rather than </w:t>
      </w:r>
      <w:ins w:id="19" w:author="k frye" w:date="2015-01-22T03:03:00Z">
        <w:r>
          <w:rPr>
            <w:sz w:val="24"/>
          </w:rPr>
          <w:t xml:space="preserve">allow it to be </w:t>
        </w:r>
      </w:ins>
      <w:r>
        <w:rPr>
          <w:sz w:val="24"/>
        </w:rPr>
        <w:t>transmi</w:t>
      </w:r>
      <w:ins w:id="20" w:author="k frye" w:date="2015-01-22T02:54:00Z">
        <w:r>
          <w:rPr>
            <w:sz w:val="24"/>
          </w:rPr>
          <w:t>tted through the water</w:t>
        </w:r>
      </w:ins>
      <w:del w:id="21" w:author="k frye" w:date="2015-01-22T02:54:00Z">
        <w:r>
          <w:rPr>
            <w:sz w:val="24"/>
          </w:rPr>
          <w:delText>t light</w:delText>
        </w:r>
      </w:del>
      <w:r>
        <w:rPr>
          <w:sz w:val="24"/>
        </w:rPr>
        <w:t xml:space="preserve">. </w:t>
      </w:r>
    </w:p>
    <w:p w14:paraId="2926AF75" w14:textId="33153F34" w:rsidR="00DB52E5" w:rsidRDefault="00A8347D">
      <w:pPr>
        <w:rPr>
          <w:ins w:id="22" w:author="Jacob Roundy" w:date="2015-01-24T10:35:00Z"/>
          <w:sz w:val="24"/>
        </w:rPr>
      </w:pPr>
      <w:ins w:id="23" w:author="k frye" w:date="2015-01-22T03:02:00Z">
        <w:r>
          <w:rPr>
            <w:sz w:val="24"/>
          </w:rPr>
          <w:t>The physical characteristics of suspended particles can have an effect on overall turbidity. Larger</w:t>
        </w:r>
      </w:ins>
      <w:ins w:id="24" w:author="Jacob Roundy" w:date="2015-01-24T10:30:00Z">
        <w:r w:rsidR="00DB52E5">
          <w:rPr>
            <w:sz w:val="24"/>
          </w:rPr>
          <w:t>-</w:t>
        </w:r>
      </w:ins>
      <w:ins w:id="25" w:author="k frye" w:date="2015-01-22T03:02:00Z">
        <w:del w:id="26" w:author="Jacob Roundy" w:date="2015-01-24T10:30:00Z">
          <w:r w:rsidDel="00DB52E5">
            <w:rPr>
              <w:sz w:val="24"/>
            </w:rPr>
            <w:delText xml:space="preserve"> </w:delText>
          </w:r>
        </w:del>
        <w:r>
          <w:rPr>
            <w:sz w:val="24"/>
          </w:rPr>
          <w:t xml:space="preserve">sized particles can scatter light and concentrate it </w:t>
        </w:r>
      </w:ins>
      <w:r w:rsidR="00DB52E5">
        <w:rPr>
          <w:sz w:val="24"/>
        </w:rPr>
        <w:t xml:space="preserve">into </w:t>
      </w:r>
      <w:ins w:id="27" w:author="k frye" w:date="2015-01-22T03:02:00Z">
        <w:r>
          <w:rPr>
            <w:sz w:val="24"/>
          </w:rPr>
          <w:t xml:space="preserve">a forward direction, increasing turbidity by creating interference with light transmission through the water. </w:t>
        </w:r>
      </w:ins>
      <w:r w:rsidR="00DB52E5">
        <w:rPr>
          <w:sz w:val="24"/>
        </w:rPr>
        <w:t>P</w:t>
      </w:r>
      <w:ins w:id="28" w:author="k frye" w:date="2015-01-22T03:02:00Z">
        <w:r>
          <w:rPr>
            <w:sz w:val="24"/>
          </w:rPr>
          <w:t xml:space="preserve">article size can also affect the quality of light; larger particle sizes tend to scatter longer wavelengths of light more than shorter wavelengths, whereas smaller </w:t>
        </w:r>
        <w:r>
          <w:rPr>
            <w:sz w:val="24"/>
          </w:rPr>
          <w:lastRenderedPageBreak/>
          <w:t>particles have more scattering effect on shorter wavelengths. Increased particle concentration can also lower light transmission when light comes into contact with an increased number of particles and travels a shorter distance between the particles, causing multiple scatterings with each particle. Darker</w:t>
        </w:r>
      </w:ins>
      <w:r w:rsidR="00DB52E5">
        <w:rPr>
          <w:sz w:val="24"/>
        </w:rPr>
        <w:t>-</w:t>
      </w:r>
      <w:ins w:id="29" w:author="k frye" w:date="2015-01-22T03:02:00Z">
        <w:r>
          <w:rPr>
            <w:sz w:val="24"/>
          </w:rPr>
          <w:t>colored particles absorb more light, whereas light</w:t>
        </w:r>
      </w:ins>
      <w:ins w:id="30" w:author="Jacob Roundy" w:date="2015-01-24T10:35:00Z">
        <w:r w:rsidR="00DB52E5">
          <w:rPr>
            <w:sz w:val="24"/>
          </w:rPr>
          <w:t>-</w:t>
        </w:r>
      </w:ins>
      <w:ins w:id="31" w:author="k frye" w:date="2015-01-22T03:02:00Z">
        <w:del w:id="32" w:author="Jacob Roundy" w:date="2015-01-24T10:35:00Z">
          <w:r w:rsidDel="00DB52E5">
            <w:rPr>
              <w:sz w:val="24"/>
            </w:rPr>
            <w:delText xml:space="preserve"> </w:delText>
          </w:r>
        </w:del>
        <w:r>
          <w:rPr>
            <w:sz w:val="24"/>
          </w:rPr>
          <w:t>colored particles can increase light scattering, and both result in increased turbidity measurements.</w:t>
        </w:r>
      </w:ins>
    </w:p>
    <w:p w14:paraId="19F9AC6F" w14:textId="4C25E6F5" w:rsidR="00F74B9B" w:rsidRDefault="00A8347D">
      <w:ins w:id="33" w:author="k frye" w:date="2015-01-22T03:02:00Z">
        <w:del w:id="34" w:author="Jacob Roundy" w:date="2015-01-24T10:35:00Z">
          <w:r w:rsidDel="00DB52E5">
            <w:rPr>
              <w:sz w:val="24"/>
            </w:rPr>
            <w:delText xml:space="preserve"> </w:delText>
          </w:r>
        </w:del>
      </w:ins>
      <w:r>
        <w:rPr>
          <w:sz w:val="24"/>
        </w:rPr>
        <w:t xml:space="preserve">The collected unknown water sample is compared to a deionized (DI) water blank sample that represents a turbidity value of zero. A </w:t>
      </w:r>
      <w:ins w:id="35" w:author="k frye" w:date="2015-01-22T02:21:00Z">
        <w:r>
          <w:rPr>
            <w:sz w:val="24"/>
          </w:rPr>
          <w:t xml:space="preserve">purchased </w:t>
        </w:r>
      </w:ins>
      <w:r>
        <w:rPr>
          <w:sz w:val="24"/>
        </w:rPr>
        <w:t xml:space="preserve">standard turbidity reagent </w:t>
      </w:r>
      <w:commentRangeStart w:id="36"/>
      <w:r>
        <w:rPr>
          <w:sz w:val="24"/>
        </w:rPr>
        <w:t>( &lt;1% kaolin, &lt;0.1% magnesium nitrate, &lt;0.1% magnesium chloride, &lt; 0.1</w:t>
      </w:r>
      <w:del w:id="37" w:author="Andrew" w:date="2015-01-14T18:02:00Z">
        <w:r>
          <w:rPr>
            <w:sz w:val="24"/>
          </w:rPr>
          <w:delText xml:space="preserve"> </w:delText>
        </w:r>
      </w:del>
      <w:r>
        <w:rPr>
          <w:sz w:val="24"/>
        </w:rPr>
        <w:t>% 2-</w:t>
      </w:r>
      <w:ins w:id="38" w:author="Andrew" w:date="2015-01-14T18:02:00Z">
        <w:r>
          <w:rPr>
            <w:sz w:val="24"/>
          </w:rPr>
          <w:t>m</w:t>
        </w:r>
      </w:ins>
      <w:r>
        <w:rPr>
          <w:sz w:val="24"/>
        </w:rPr>
        <w:t>ethyl-4-isothiazolin-3-one, &lt; 0.1% 5-</w:t>
      </w:r>
      <w:ins w:id="39" w:author="Andrew" w:date="2015-01-14T18:02:00Z">
        <w:r>
          <w:rPr>
            <w:sz w:val="24"/>
          </w:rPr>
          <w:t>c</w:t>
        </w:r>
      </w:ins>
      <w:r>
        <w:rPr>
          <w:sz w:val="24"/>
        </w:rPr>
        <w:t>hloro-2-</w:t>
      </w:r>
      <w:ins w:id="40" w:author="Andrew" w:date="2015-01-14T18:02:00Z">
        <w:r>
          <w:rPr>
            <w:sz w:val="24"/>
          </w:rPr>
          <w:t>m</w:t>
        </w:r>
      </w:ins>
      <w:r>
        <w:rPr>
          <w:sz w:val="24"/>
        </w:rPr>
        <w:t xml:space="preserve">ethyl-4-isothiazolin-3-one) </w:t>
      </w:r>
      <w:commentRangeEnd w:id="36"/>
      <w:r>
        <w:commentReference w:id="36"/>
      </w:r>
      <w:r>
        <w:rPr>
          <w:sz w:val="24"/>
        </w:rPr>
        <w:t xml:space="preserve">is added to the blank test column in predetermined measurements to increase cloudiness in known increments until the blank and unknown sample match in turbidity based on observation of a fixed point on the bottom of two test columns. The amount of reagent required to achieve matching samples can then be converted with a table into Jackson Turbidity Units (JTUs), named after the original method of holding a long glass "Jackson" tube over a lit candle. </w:t>
      </w:r>
    </w:p>
    <w:p w14:paraId="1A58D94C" w14:textId="77777777" w:rsidR="00F74B9B" w:rsidRDefault="00F74B9B"/>
    <w:p w14:paraId="5D94EA36" w14:textId="51267EF6" w:rsidR="00F74B9B" w:rsidRDefault="00A8347D">
      <w:r>
        <w:rPr>
          <w:sz w:val="24"/>
        </w:rPr>
        <w:t xml:space="preserve">Total Solids is a direct measurement of the suspended solid material in the water sample. The mass of the solids is determined by using an oven to evaporate the water from the sample </w:t>
      </w:r>
      <w:r w:rsidR="006609CA">
        <w:rPr>
          <w:sz w:val="24"/>
        </w:rPr>
        <w:t>in order to</w:t>
      </w:r>
      <w:r>
        <w:rPr>
          <w:sz w:val="24"/>
        </w:rPr>
        <w:t xml:space="preserve"> isolate and weigh the solids.</w:t>
      </w:r>
    </w:p>
    <w:p w14:paraId="34E9FCE6" w14:textId="77777777" w:rsidR="00F74B9B" w:rsidRDefault="00F74B9B"/>
    <w:p w14:paraId="0F97D0E2" w14:textId="77777777" w:rsidR="00F74B9B" w:rsidRDefault="00A8347D">
      <w:r>
        <w:rPr>
          <w:b/>
          <w:sz w:val="24"/>
        </w:rPr>
        <w:t xml:space="preserve">Procedure: </w:t>
      </w:r>
    </w:p>
    <w:p w14:paraId="4E3532F6" w14:textId="77777777" w:rsidR="00F74B9B" w:rsidRDefault="00F74B9B"/>
    <w:p w14:paraId="69F0DE6E" w14:textId="77777777" w:rsidR="00F74B9B" w:rsidRDefault="00A8347D">
      <w:pPr>
        <w:numPr>
          <w:ilvl w:val="0"/>
          <w:numId w:val="1"/>
        </w:numPr>
        <w:ind w:hanging="357"/>
        <w:contextualSpacing/>
        <w:rPr>
          <w:sz w:val="24"/>
        </w:rPr>
      </w:pPr>
      <w:r>
        <w:rPr>
          <w:b/>
          <w:sz w:val="24"/>
        </w:rPr>
        <w:t>Measuring Turbidity</w:t>
      </w:r>
    </w:p>
    <w:p w14:paraId="589224B6" w14:textId="77777777" w:rsidR="00F74B9B" w:rsidRDefault="00F74B9B"/>
    <w:p w14:paraId="79973288" w14:textId="77777777" w:rsidR="00F74B9B" w:rsidRDefault="00A8347D">
      <w:pPr>
        <w:numPr>
          <w:ilvl w:val="1"/>
          <w:numId w:val="1"/>
        </w:numPr>
        <w:ind w:hanging="357"/>
        <w:contextualSpacing/>
        <w:rPr>
          <w:sz w:val="24"/>
        </w:rPr>
      </w:pPr>
      <w:r>
        <w:rPr>
          <w:sz w:val="24"/>
        </w:rPr>
        <w:t>Fill the “Sample” Turbidity Column to the 50 ml line with the sample water.</w:t>
      </w:r>
    </w:p>
    <w:p w14:paraId="387A7222" w14:textId="77777777" w:rsidR="00F74B9B" w:rsidRDefault="00F74B9B"/>
    <w:p w14:paraId="4C795D64" w14:textId="77777777" w:rsidR="00F74B9B" w:rsidRDefault="00A8347D">
      <w:pPr>
        <w:numPr>
          <w:ilvl w:val="1"/>
          <w:numId w:val="1"/>
        </w:numPr>
        <w:ind w:hanging="357"/>
        <w:contextualSpacing/>
        <w:rPr>
          <w:sz w:val="24"/>
        </w:rPr>
      </w:pPr>
      <w:r>
        <w:rPr>
          <w:sz w:val="24"/>
        </w:rPr>
        <w:t>Fill the second “Blank” Turbidity Column with deionized water to the 50 ml line.</w:t>
      </w:r>
    </w:p>
    <w:p w14:paraId="67009367" w14:textId="77777777" w:rsidR="00F74B9B" w:rsidRDefault="00F74B9B"/>
    <w:p w14:paraId="1C23BA99" w14:textId="4CE191BC" w:rsidR="00F74B9B" w:rsidRDefault="00A8347D">
      <w:pPr>
        <w:numPr>
          <w:ilvl w:val="1"/>
          <w:numId w:val="1"/>
        </w:numPr>
        <w:ind w:hanging="357"/>
        <w:contextualSpacing/>
        <w:rPr>
          <w:sz w:val="24"/>
        </w:rPr>
      </w:pPr>
      <w:r>
        <w:rPr>
          <w:sz w:val="24"/>
        </w:rPr>
        <w:t>Place the two tubes side by side and note the difference in clarity.</w:t>
      </w:r>
      <w:del w:id="41" w:author="Jacob Roundy" w:date="2015-01-24T10:39:00Z">
        <w:r w:rsidDel="00D473D9">
          <w:rPr>
            <w:sz w:val="24"/>
          </w:rPr>
          <w:delText xml:space="preserve"> </w:delText>
        </w:r>
      </w:del>
      <w:r>
        <w:rPr>
          <w:sz w:val="24"/>
        </w:rPr>
        <w:t xml:space="preserve"> If the black dot is equally clear in both tubes, the turbidity is zero. If the black dot in the sample tube is less clear, proceed to next step.</w:t>
      </w:r>
    </w:p>
    <w:p w14:paraId="21BA53CE" w14:textId="77777777" w:rsidR="00F74B9B" w:rsidRDefault="00F74B9B"/>
    <w:p w14:paraId="042DBF9C" w14:textId="77777777" w:rsidR="00F74B9B" w:rsidRDefault="00A8347D">
      <w:pPr>
        <w:numPr>
          <w:ilvl w:val="1"/>
          <w:numId w:val="1"/>
        </w:numPr>
        <w:ind w:hanging="357"/>
        <w:contextualSpacing/>
        <w:rPr>
          <w:sz w:val="24"/>
        </w:rPr>
      </w:pPr>
      <w:r>
        <w:rPr>
          <w:sz w:val="24"/>
        </w:rPr>
        <w:t xml:space="preserve">Shake the Standard Turbidity Reagent. </w:t>
      </w:r>
    </w:p>
    <w:p w14:paraId="6A1C78DE" w14:textId="77777777" w:rsidR="00F74B9B" w:rsidRDefault="00F74B9B"/>
    <w:p w14:paraId="6155DB80" w14:textId="04A0C87F" w:rsidR="00F74B9B" w:rsidRDefault="00A8347D">
      <w:pPr>
        <w:numPr>
          <w:ilvl w:val="1"/>
          <w:numId w:val="1"/>
        </w:numPr>
        <w:ind w:hanging="357"/>
        <w:contextualSpacing/>
        <w:rPr>
          <w:sz w:val="24"/>
        </w:rPr>
      </w:pPr>
      <w:r>
        <w:rPr>
          <w:sz w:val="24"/>
        </w:rPr>
        <w:t xml:space="preserve">Add 0.5 ml of the reagent to the distilled water tube. Use the stirring rod to stir contents.  </w:t>
      </w:r>
    </w:p>
    <w:p w14:paraId="35D2AB32" w14:textId="77777777" w:rsidR="00F74B9B" w:rsidRDefault="00F74B9B"/>
    <w:p w14:paraId="6DFE7401" w14:textId="27385288" w:rsidR="00F74B9B" w:rsidRDefault="00A8347D">
      <w:pPr>
        <w:numPr>
          <w:ilvl w:val="1"/>
          <w:numId w:val="1"/>
        </w:numPr>
        <w:ind w:hanging="357"/>
        <w:contextualSpacing/>
        <w:rPr>
          <w:sz w:val="24"/>
        </w:rPr>
      </w:pPr>
      <w:r>
        <w:rPr>
          <w:sz w:val="24"/>
        </w:rPr>
        <w:t xml:space="preserve">Check for amount of turbidity by looking down through the solution at the black dot. If the turbidity of the sample water is greater than that of the </w:t>
      </w:r>
      <w:r>
        <w:rPr>
          <w:sz w:val="24"/>
        </w:rPr>
        <w:lastRenderedPageBreak/>
        <w:t xml:space="preserve">distilled water, continue to add Standard Turbidity Reagent in 0.5 ml increments to the distilled water tube, recording the amount of reagent used and mixing after each addition until the turbidity equals that of the sample.  </w:t>
      </w:r>
    </w:p>
    <w:p w14:paraId="55B53835" w14:textId="77777777" w:rsidR="00F74B9B" w:rsidRDefault="00F74B9B">
      <w:pPr>
        <w:ind w:left="720"/>
      </w:pPr>
    </w:p>
    <w:p w14:paraId="243A2E2F" w14:textId="77777777" w:rsidR="00F74B9B" w:rsidRDefault="00A8347D">
      <w:pPr>
        <w:numPr>
          <w:ilvl w:val="1"/>
          <w:numId w:val="1"/>
        </w:numPr>
        <w:ind w:hanging="357"/>
        <w:contextualSpacing/>
        <w:rPr>
          <w:sz w:val="24"/>
        </w:rPr>
      </w:pPr>
      <w:r>
        <w:rPr>
          <w:sz w:val="24"/>
        </w:rPr>
        <w:t>Record the total amount of Turbidity Reagent added.</w:t>
      </w:r>
    </w:p>
    <w:p w14:paraId="670A8E40" w14:textId="77777777" w:rsidR="00F74B9B" w:rsidRDefault="00F74B9B">
      <w:pPr>
        <w:widowControl w:val="0"/>
      </w:pPr>
    </w:p>
    <w:p w14:paraId="1B000A8A" w14:textId="77777777" w:rsidR="00F74B9B" w:rsidRDefault="00A8347D">
      <w:pPr>
        <w:widowControl w:val="0"/>
        <w:numPr>
          <w:ilvl w:val="0"/>
          <w:numId w:val="3"/>
        </w:numPr>
        <w:ind w:hanging="357"/>
        <w:contextualSpacing/>
        <w:rPr>
          <w:sz w:val="24"/>
        </w:rPr>
      </w:pPr>
      <w:r>
        <w:rPr>
          <w:b/>
          <w:sz w:val="24"/>
        </w:rPr>
        <w:t>Measuring Total Solids</w:t>
      </w:r>
    </w:p>
    <w:p w14:paraId="6BA10913" w14:textId="77777777" w:rsidR="00F74B9B" w:rsidRDefault="00A8347D">
      <w:pPr>
        <w:widowControl w:val="0"/>
        <w:numPr>
          <w:ilvl w:val="1"/>
          <w:numId w:val="3"/>
        </w:numPr>
        <w:ind w:hanging="357"/>
        <w:contextualSpacing/>
        <w:rPr>
          <w:sz w:val="24"/>
        </w:rPr>
      </w:pPr>
      <w:r>
        <w:rPr>
          <w:sz w:val="24"/>
        </w:rPr>
        <w:t>With gloved hands, label three beakers with a grease pencil. Do not use labeling tape because these beakers are going into the oven.</w:t>
      </w:r>
    </w:p>
    <w:p w14:paraId="1BE61FE8" w14:textId="77777777" w:rsidR="00F74B9B" w:rsidRDefault="00F74B9B">
      <w:pPr>
        <w:widowControl w:val="0"/>
      </w:pPr>
    </w:p>
    <w:p w14:paraId="6662C073" w14:textId="77777777" w:rsidR="00F74B9B" w:rsidRDefault="00A8347D">
      <w:pPr>
        <w:numPr>
          <w:ilvl w:val="1"/>
          <w:numId w:val="3"/>
        </w:numPr>
        <w:ind w:hanging="357"/>
        <w:contextualSpacing/>
        <w:rPr>
          <w:sz w:val="24"/>
        </w:rPr>
      </w:pPr>
      <w:r>
        <w:rPr>
          <w:sz w:val="24"/>
        </w:rPr>
        <w:t>Turn on balance and tare it.</w:t>
      </w:r>
    </w:p>
    <w:p w14:paraId="757DEC51" w14:textId="77777777" w:rsidR="00F74B9B" w:rsidRDefault="00F74B9B">
      <w:pPr>
        <w:ind w:left="720"/>
      </w:pPr>
    </w:p>
    <w:p w14:paraId="7ADFD8E2" w14:textId="36C2ED32" w:rsidR="00F74B9B" w:rsidRDefault="00A8347D">
      <w:pPr>
        <w:widowControl w:val="0"/>
        <w:numPr>
          <w:ilvl w:val="1"/>
          <w:numId w:val="3"/>
        </w:numPr>
        <w:ind w:hanging="357"/>
        <w:contextualSpacing/>
        <w:rPr>
          <w:sz w:val="24"/>
        </w:rPr>
      </w:pPr>
      <w:r>
        <w:rPr>
          <w:sz w:val="24"/>
        </w:rPr>
        <w:t xml:space="preserve">Place the beaker on the balance and record the weight. Make sure to use a balance that records to the thousandths of a gram. Use gloves to avoid touching the beaker with bare hands and transferring body moisture, thereby changing the weight of the beaker. </w:t>
      </w:r>
    </w:p>
    <w:p w14:paraId="789040DF" w14:textId="77777777" w:rsidR="00F74B9B" w:rsidRDefault="00F74B9B">
      <w:pPr>
        <w:widowControl w:val="0"/>
        <w:ind w:left="720"/>
      </w:pPr>
    </w:p>
    <w:p w14:paraId="5115A512" w14:textId="6F125D12" w:rsidR="00F74B9B" w:rsidRDefault="00A8347D">
      <w:pPr>
        <w:widowControl w:val="0"/>
        <w:numPr>
          <w:ilvl w:val="1"/>
          <w:numId w:val="3"/>
        </w:numPr>
        <w:ind w:hanging="357"/>
        <w:contextualSpacing/>
        <w:rPr>
          <w:sz w:val="24"/>
        </w:rPr>
      </w:pPr>
      <w:r>
        <w:rPr>
          <w:sz w:val="24"/>
        </w:rPr>
        <w:t>Using a graduated cylinder, measure 100 ml of the water sample. If the sample has been sitting, swirl the sample water before measuring out the 100 ml.</w:t>
      </w:r>
    </w:p>
    <w:p w14:paraId="466A7955" w14:textId="77777777" w:rsidR="00F74B9B" w:rsidRDefault="00F74B9B">
      <w:pPr>
        <w:widowControl w:val="0"/>
        <w:ind w:left="720"/>
      </w:pPr>
    </w:p>
    <w:p w14:paraId="7DBD8AE4" w14:textId="77777777" w:rsidR="00F74B9B" w:rsidRDefault="00A8347D">
      <w:pPr>
        <w:widowControl w:val="0"/>
        <w:numPr>
          <w:ilvl w:val="1"/>
          <w:numId w:val="3"/>
        </w:numPr>
        <w:ind w:hanging="357"/>
        <w:contextualSpacing/>
        <w:rPr>
          <w:sz w:val="24"/>
        </w:rPr>
      </w:pPr>
      <w:r>
        <w:rPr>
          <w:sz w:val="24"/>
        </w:rPr>
        <w:t>Pour this amount into the beaker.</w:t>
      </w:r>
    </w:p>
    <w:p w14:paraId="6B8644F0" w14:textId="77777777" w:rsidR="00F74B9B" w:rsidRDefault="00F74B9B">
      <w:pPr>
        <w:widowControl w:val="0"/>
        <w:ind w:left="720"/>
      </w:pPr>
    </w:p>
    <w:p w14:paraId="190F8B9F" w14:textId="77777777" w:rsidR="00F74B9B" w:rsidRDefault="00A8347D">
      <w:pPr>
        <w:widowControl w:val="0"/>
        <w:numPr>
          <w:ilvl w:val="1"/>
          <w:numId w:val="3"/>
        </w:numPr>
        <w:ind w:hanging="357"/>
        <w:contextualSpacing/>
        <w:rPr>
          <w:sz w:val="24"/>
        </w:rPr>
      </w:pPr>
      <w:r>
        <w:rPr>
          <w:sz w:val="24"/>
        </w:rPr>
        <w:t>Place the beaker in an oven at 100</w:t>
      </w:r>
      <w:r>
        <w:rPr>
          <w:sz w:val="24"/>
          <w:vertAlign w:val="superscript"/>
        </w:rPr>
        <w:t>o</w:t>
      </w:r>
      <w:r>
        <w:rPr>
          <w:sz w:val="24"/>
        </w:rPr>
        <w:t>C for 48 hours to evaporate the liquid and dry the resulting residue.</w:t>
      </w:r>
    </w:p>
    <w:p w14:paraId="046C23EA" w14:textId="77777777" w:rsidR="00F74B9B" w:rsidRDefault="00F74B9B">
      <w:pPr>
        <w:widowControl w:val="0"/>
        <w:ind w:left="720"/>
      </w:pPr>
    </w:p>
    <w:p w14:paraId="43AA709E" w14:textId="77777777" w:rsidR="00F74B9B" w:rsidRDefault="00A8347D">
      <w:pPr>
        <w:widowControl w:val="0"/>
        <w:numPr>
          <w:ilvl w:val="1"/>
          <w:numId w:val="3"/>
        </w:numPr>
        <w:ind w:hanging="357"/>
        <w:contextualSpacing/>
        <w:rPr>
          <w:sz w:val="24"/>
        </w:rPr>
      </w:pPr>
      <w:r>
        <w:rPr>
          <w:sz w:val="24"/>
        </w:rPr>
        <w:t>After 48 hours, reweigh the beaker with the residue.  Remember:  Don’t touch the beaker with bare hands.</w:t>
      </w:r>
    </w:p>
    <w:p w14:paraId="7CAF4878" w14:textId="77777777" w:rsidR="00F74B9B" w:rsidRDefault="00F74B9B">
      <w:pPr>
        <w:widowControl w:val="0"/>
        <w:ind w:left="720"/>
      </w:pPr>
    </w:p>
    <w:p w14:paraId="6B7C1316" w14:textId="77777777" w:rsidR="00F74B9B" w:rsidRDefault="00A8347D">
      <w:pPr>
        <w:widowControl w:val="0"/>
        <w:numPr>
          <w:ilvl w:val="1"/>
          <w:numId w:val="3"/>
        </w:numPr>
        <w:ind w:hanging="357"/>
        <w:contextualSpacing/>
        <w:rPr>
          <w:sz w:val="24"/>
        </w:rPr>
      </w:pPr>
      <w:r>
        <w:rPr>
          <w:sz w:val="24"/>
        </w:rPr>
        <w:t>Subtract the initial weight (in grams) of the empty beaker from the weight of the beaker with residue to obtain the increase in weight, or weight of the residue.</w:t>
      </w:r>
    </w:p>
    <w:p w14:paraId="11F517A0" w14:textId="77777777" w:rsidR="00F74B9B" w:rsidRDefault="00F74B9B">
      <w:pPr>
        <w:widowControl w:val="0"/>
        <w:ind w:left="720"/>
      </w:pPr>
    </w:p>
    <w:p w14:paraId="02980682" w14:textId="521650DB" w:rsidR="00F74B9B" w:rsidRDefault="00A8347D">
      <w:pPr>
        <w:widowControl w:val="0"/>
        <w:numPr>
          <w:ilvl w:val="1"/>
          <w:numId w:val="3"/>
        </w:numPr>
        <w:ind w:hanging="357"/>
        <w:contextualSpacing/>
        <w:rPr>
          <w:sz w:val="24"/>
        </w:rPr>
      </w:pPr>
      <w:r>
        <w:rPr>
          <w:sz w:val="24"/>
        </w:rPr>
        <w:t>Convert the weight of the residue into mg/l using the following calculation</w:t>
      </w:r>
      <w:r w:rsidR="00622BBD">
        <w:rPr>
          <w:sz w:val="24"/>
        </w:rPr>
        <w:t>:</w:t>
      </w:r>
    </w:p>
    <w:p w14:paraId="1D3E513E" w14:textId="77777777" w:rsidR="00F74B9B" w:rsidRDefault="00F74B9B">
      <w:pPr>
        <w:widowControl w:val="0"/>
        <w:ind w:left="1440"/>
      </w:pPr>
    </w:p>
    <w:p w14:paraId="7ABF6AD9" w14:textId="77777777" w:rsidR="00F74B9B" w:rsidRDefault="00A8347D">
      <w:pPr>
        <w:widowControl w:val="0"/>
        <w:ind w:left="1440"/>
      </w:pPr>
      <w:bookmarkStart w:id="42" w:name="h.gjdgxs" w:colFirst="0" w:colLast="0"/>
      <w:bookmarkEnd w:id="42"/>
      <w:r>
        <w:rPr>
          <w:sz w:val="24"/>
          <w:u w:val="single"/>
        </w:rPr>
        <w:t>Weight of residue</w:t>
      </w:r>
      <w:r>
        <w:rPr>
          <w:sz w:val="24"/>
        </w:rPr>
        <w:t xml:space="preserve"> x </w:t>
      </w:r>
      <w:r>
        <w:rPr>
          <w:sz w:val="24"/>
          <w:u w:val="single"/>
        </w:rPr>
        <w:t>1</w:t>
      </w:r>
      <w:ins w:id="43" w:author="Andrew" w:date="2015-01-14T18:29:00Z">
        <w:r>
          <w:rPr>
            <w:sz w:val="24"/>
            <w:u w:val="single"/>
          </w:rPr>
          <w:t>,</w:t>
        </w:r>
      </w:ins>
      <w:r>
        <w:rPr>
          <w:sz w:val="24"/>
          <w:u w:val="single"/>
        </w:rPr>
        <w:t>000 mg</w:t>
      </w:r>
      <w:r>
        <w:rPr>
          <w:sz w:val="24"/>
        </w:rPr>
        <w:t xml:space="preserve"> x </w:t>
      </w:r>
      <w:r>
        <w:rPr>
          <w:sz w:val="24"/>
          <w:u w:val="single"/>
        </w:rPr>
        <w:t>1</w:t>
      </w:r>
      <w:ins w:id="44" w:author="Andrew" w:date="2015-01-14T18:29:00Z">
        <w:r>
          <w:rPr>
            <w:sz w:val="24"/>
            <w:u w:val="single"/>
          </w:rPr>
          <w:t>,</w:t>
        </w:r>
      </w:ins>
      <w:r>
        <w:rPr>
          <w:sz w:val="24"/>
          <w:u w:val="single"/>
        </w:rPr>
        <w:t>000 ml</w:t>
      </w:r>
      <w:r>
        <w:rPr>
          <w:sz w:val="24"/>
        </w:rPr>
        <w:t xml:space="preserve"> </w:t>
      </w:r>
      <w:proofErr w:type="gramStart"/>
      <w:r>
        <w:rPr>
          <w:sz w:val="24"/>
        </w:rPr>
        <w:t xml:space="preserve">= </w:t>
      </w:r>
      <w:r>
        <w:rPr>
          <w:sz w:val="24"/>
          <w:u w:val="single"/>
        </w:rPr>
        <w:t>?</w:t>
      </w:r>
      <w:proofErr w:type="gramEnd"/>
      <w:r>
        <w:rPr>
          <w:sz w:val="24"/>
          <w:u w:val="single"/>
        </w:rPr>
        <w:t xml:space="preserve"> </w:t>
      </w:r>
      <w:proofErr w:type="gramStart"/>
      <w:r>
        <w:rPr>
          <w:sz w:val="24"/>
          <w:u w:val="single"/>
        </w:rPr>
        <w:t>mg</w:t>
      </w:r>
      <w:proofErr w:type="gramEnd"/>
    </w:p>
    <w:p w14:paraId="1C7307F0" w14:textId="77777777" w:rsidR="00F74B9B" w:rsidRDefault="00A8347D">
      <w:pPr>
        <w:widowControl w:val="0"/>
        <w:ind w:left="1440" w:firstLine="720"/>
      </w:pPr>
      <w:r>
        <w:rPr>
          <w:sz w:val="24"/>
        </w:rPr>
        <w:t>100 ml</w:t>
      </w:r>
      <w:r>
        <w:rPr>
          <w:sz w:val="24"/>
        </w:rPr>
        <w:tab/>
      </w:r>
      <w:ins w:id="45" w:author="Andrew" w:date="2015-01-14T18:29:00Z">
        <w:r>
          <w:rPr>
            <w:sz w:val="24"/>
          </w:rPr>
          <w:t xml:space="preserve">  </w:t>
        </w:r>
      </w:ins>
      <w:r>
        <w:rPr>
          <w:sz w:val="24"/>
        </w:rPr>
        <w:t>1 g</w:t>
      </w:r>
      <w:r>
        <w:rPr>
          <w:sz w:val="24"/>
        </w:rPr>
        <w:tab/>
        <w:t xml:space="preserve">       </w:t>
      </w:r>
      <w:ins w:id="46" w:author="Andrew" w:date="2015-01-14T18:29:00Z">
        <w:r>
          <w:rPr>
            <w:sz w:val="24"/>
          </w:rPr>
          <w:t xml:space="preserve">  </w:t>
        </w:r>
      </w:ins>
      <w:r>
        <w:rPr>
          <w:sz w:val="24"/>
        </w:rPr>
        <w:t>1 L</w:t>
      </w:r>
      <w:r>
        <w:rPr>
          <w:sz w:val="24"/>
        </w:rPr>
        <w:tab/>
        <w:t xml:space="preserve">     L</w:t>
      </w:r>
      <w:r>
        <w:rPr>
          <w:sz w:val="24"/>
          <w:u w:val="single"/>
        </w:rPr>
        <w:tab/>
      </w:r>
    </w:p>
    <w:p w14:paraId="04043478" w14:textId="77777777" w:rsidR="00F74B9B" w:rsidRDefault="00F74B9B">
      <w:pPr>
        <w:widowControl w:val="0"/>
      </w:pPr>
    </w:p>
    <w:p w14:paraId="305D8E80" w14:textId="77777777" w:rsidR="00F74B9B" w:rsidRDefault="00A8347D">
      <w:pPr>
        <w:numPr>
          <w:ilvl w:val="0"/>
          <w:numId w:val="2"/>
        </w:numPr>
        <w:ind w:hanging="357"/>
        <w:contextualSpacing/>
        <w:rPr>
          <w:b/>
          <w:sz w:val="24"/>
        </w:rPr>
      </w:pPr>
      <w:r>
        <w:rPr>
          <w:b/>
          <w:sz w:val="24"/>
        </w:rPr>
        <w:t>Representative Results: Interpreting Impact on Water Quality</w:t>
      </w:r>
    </w:p>
    <w:p w14:paraId="1030931A" w14:textId="77777777" w:rsidR="00F74B9B" w:rsidRDefault="00F74B9B"/>
    <w:p w14:paraId="328814AD" w14:textId="77777777" w:rsidR="00F74B9B" w:rsidRDefault="00A8347D">
      <w:pPr>
        <w:numPr>
          <w:ilvl w:val="1"/>
          <w:numId w:val="2"/>
        </w:numPr>
        <w:ind w:hanging="357"/>
        <w:contextualSpacing/>
        <w:rPr>
          <w:sz w:val="24"/>
        </w:rPr>
      </w:pPr>
      <w:r>
        <w:rPr>
          <w:sz w:val="24"/>
        </w:rPr>
        <w:lastRenderedPageBreak/>
        <w:t>The table below is used to convert amount of reagents into the turbidity units (JTU). (table 1)</w:t>
      </w:r>
    </w:p>
    <w:p w14:paraId="298E0E96" w14:textId="77777777" w:rsidR="00F74B9B" w:rsidRDefault="00F74B9B"/>
    <w:p w14:paraId="49D24CE2" w14:textId="77777777" w:rsidR="00F74B9B" w:rsidRDefault="00F74B9B"/>
    <w:p w14:paraId="23DC6361" w14:textId="77777777" w:rsidR="00F74B9B" w:rsidRDefault="00A8347D">
      <w:pPr>
        <w:ind w:left="1980"/>
      </w:pPr>
      <w:r>
        <w:rPr>
          <w:sz w:val="24"/>
        </w:rPr>
        <w:t xml:space="preserve">TURBIDITY </w:t>
      </w:r>
    </w:p>
    <w:p w14:paraId="58DD3B95" w14:textId="77777777" w:rsidR="00F74B9B" w:rsidRDefault="00A8347D">
      <w:pPr>
        <w:ind w:left="1980"/>
      </w:pPr>
      <w:r>
        <w:rPr>
          <w:sz w:val="24"/>
        </w:rPr>
        <w:t>Excellent &lt; 10 JTUs</w:t>
      </w:r>
    </w:p>
    <w:p w14:paraId="3A439793" w14:textId="77777777" w:rsidR="00F74B9B" w:rsidRDefault="00A8347D">
      <w:pPr>
        <w:ind w:left="1980"/>
      </w:pPr>
      <w:r>
        <w:rPr>
          <w:sz w:val="24"/>
        </w:rPr>
        <w:t>Good 10 – 20 JTUs</w:t>
      </w:r>
    </w:p>
    <w:p w14:paraId="4E1AB114" w14:textId="77777777" w:rsidR="00F74B9B" w:rsidRDefault="00A8347D">
      <w:pPr>
        <w:ind w:left="1980"/>
      </w:pPr>
      <w:r>
        <w:rPr>
          <w:sz w:val="24"/>
        </w:rPr>
        <w:t>Fair 20 – 90 JTUs</w:t>
      </w:r>
    </w:p>
    <w:p w14:paraId="71081B76" w14:textId="77777777" w:rsidR="00F74B9B" w:rsidRDefault="00A8347D">
      <w:pPr>
        <w:ind w:left="1980"/>
      </w:pPr>
      <w:r>
        <w:rPr>
          <w:sz w:val="24"/>
        </w:rPr>
        <w:t>Poor &gt; 90 JTUs</w:t>
      </w:r>
    </w:p>
    <w:p w14:paraId="5F127DD8" w14:textId="77777777" w:rsidR="00F74B9B" w:rsidRDefault="00F74B9B"/>
    <w:p w14:paraId="6372AA99" w14:textId="77777777" w:rsidR="00F74B9B" w:rsidRDefault="00F74B9B">
      <w:pPr>
        <w:ind w:left="1440"/>
      </w:pPr>
    </w:p>
    <w:p w14:paraId="41079556" w14:textId="77777777" w:rsidR="00F74B9B" w:rsidRDefault="00F74B9B">
      <w:pPr>
        <w:ind w:left="1440"/>
      </w:pPr>
    </w:p>
    <w:p w14:paraId="5AF8D158" w14:textId="77777777" w:rsidR="00F74B9B" w:rsidRDefault="00F74B9B">
      <w:pPr>
        <w:ind w:left="1980"/>
      </w:pPr>
    </w:p>
    <w:p w14:paraId="1683F34A" w14:textId="77777777" w:rsidR="00F74B9B" w:rsidRDefault="00F74B9B">
      <w:pPr>
        <w:ind w:left="1440"/>
      </w:pPr>
    </w:p>
    <w:p w14:paraId="5F191AF3" w14:textId="77777777" w:rsidR="00F74B9B" w:rsidRDefault="00F74B9B">
      <w:pPr>
        <w:ind w:left="720"/>
      </w:pPr>
    </w:p>
    <w:p w14:paraId="612BB78A" w14:textId="77777777" w:rsidR="00F74B9B" w:rsidRDefault="00A8347D">
      <w:pPr>
        <w:numPr>
          <w:ilvl w:val="1"/>
          <w:numId w:val="2"/>
        </w:numPr>
        <w:ind w:hanging="357"/>
        <w:contextualSpacing/>
        <w:rPr>
          <w:sz w:val="24"/>
        </w:rPr>
      </w:pPr>
      <w:r>
        <w:rPr>
          <w:sz w:val="24"/>
        </w:rPr>
        <w:t>Total solids can be assessed using the Water Quality Monitoring Quantitative Analysis categories for total solids measurements.</w:t>
      </w:r>
    </w:p>
    <w:p w14:paraId="652D0C1C" w14:textId="77777777" w:rsidR="00F74B9B" w:rsidRDefault="00F74B9B">
      <w:pPr>
        <w:ind w:left="720"/>
      </w:pPr>
    </w:p>
    <w:p w14:paraId="0C368C5B" w14:textId="77777777" w:rsidR="00F74B9B" w:rsidRDefault="00A8347D">
      <w:pPr>
        <w:ind w:left="2070"/>
      </w:pPr>
      <w:r>
        <w:rPr>
          <w:sz w:val="24"/>
        </w:rPr>
        <w:t>TOTAL SOLIDS (mg/L)</w:t>
      </w:r>
    </w:p>
    <w:p w14:paraId="23B32E0A" w14:textId="77777777" w:rsidR="00F74B9B" w:rsidRDefault="00A8347D">
      <w:pPr>
        <w:ind w:left="2070"/>
      </w:pPr>
      <w:r>
        <w:rPr>
          <w:sz w:val="24"/>
        </w:rPr>
        <w:t>Excellent &lt;100</w:t>
      </w:r>
    </w:p>
    <w:p w14:paraId="2BFA0B34" w14:textId="77777777" w:rsidR="00F74B9B" w:rsidRDefault="00A8347D">
      <w:pPr>
        <w:ind w:left="2070"/>
      </w:pPr>
      <w:r>
        <w:rPr>
          <w:sz w:val="24"/>
        </w:rPr>
        <w:t>Good 100 – 250</w:t>
      </w:r>
    </w:p>
    <w:p w14:paraId="328C8E00" w14:textId="77777777" w:rsidR="00F74B9B" w:rsidRDefault="00A8347D">
      <w:pPr>
        <w:ind w:left="2070"/>
      </w:pPr>
      <w:bookmarkStart w:id="47" w:name="h.30j0zll" w:colFirst="0" w:colLast="0"/>
      <w:bookmarkEnd w:id="47"/>
      <w:r>
        <w:rPr>
          <w:sz w:val="24"/>
        </w:rPr>
        <w:t>Fair 250 – 400</w:t>
      </w:r>
    </w:p>
    <w:p w14:paraId="5530741C" w14:textId="77777777" w:rsidR="00F74B9B" w:rsidRDefault="00A8347D">
      <w:pPr>
        <w:ind w:left="2070"/>
      </w:pPr>
      <w:r>
        <w:rPr>
          <w:sz w:val="24"/>
        </w:rPr>
        <w:t>Poor &gt; 400</w:t>
      </w:r>
    </w:p>
    <w:p w14:paraId="3EE33568" w14:textId="77777777" w:rsidR="00F74B9B" w:rsidRDefault="00F74B9B">
      <w:pPr>
        <w:ind w:left="2070"/>
      </w:pPr>
    </w:p>
    <w:p w14:paraId="2D84AB74" w14:textId="77777777" w:rsidR="00F74B9B" w:rsidRDefault="00F74B9B"/>
    <w:p w14:paraId="55B23E5B" w14:textId="2A0F80BF" w:rsidR="00F74B9B" w:rsidRDefault="00A8347D">
      <w:pPr>
        <w:numPr>
          <w:ilvl w:val="0"/>
          <w:numId w:val="2"/>
        </w:numPr>
        <w:ind w:hanging="357"/>
        <w:contextualSpacing/>
        <w:rPr>
          <w:b/>
          <w:sz w:val="24"/>
        </w:rPr>
      </w:pPr>
      <w:r>
        <w:rPr>
          <w:b/>
          <w:sz w:val="24"/>
        </w:rPr>
        <w:t xml:space="preserve">Applications: </w:t>
      </w:r>
      <w:ins w:id="48" w:author="k frye" w:date="2015-01-22T03:24:00Z">
        <w:r w:rsidRPr="00622BBD">
          <w:rPr>
            <w:sz w:val="24"/>
            <w:rPrChange w:id="49" w:author="Jacob Roundy" w:date="2015-01-24T10:44:00Z">
              <w:rPr>
                <w:b/>
                <w:sz w:val="24"/>
              </w:rPr>
            </w:rPrChange>
          </w:rPr>
          <w:t xml:space="preserve">Turbidity and total solids are important measurements of water </w:t>
        </w:r>
      </w:ins>
      <w:r w:rsidR="00622BBD" w:rsidRPr="00622BBD">
        <w:rPr>
          <w:sz w:val="24"/>
          <w:rPrChange w:id="50" w:author="Jacob Roundy" w:date="2015-01-24T10:44:00Z">
            <w:rPr>
              <w:b/>
              <w:sz w:val="24"/>
            </w:rPr>
          </w:rPrChange>
        </w:rPr>
        <w:t>quality</w:t>
      </w:r>
      <w:r w:rsidR="00622BBD">
        <w:rPr>
          <w:sz w:val="24"/>
        </w:rPr>
        <w:t>,</w:t>
      </w:r>
      <w:ins w:id="51" w:author="k frye" w:date="2015-01-22T03:24:00Z">
        <w:r w:rsidRPr="00622BBD">
          <w:rPr>
            <w:sz w:val="24"/>
            <w:rPrChange w:id="52" w:author="Jacob Roundy" w:date="2015-01-24T10:44:00Z">
              <w:rPr>
                <w:b/>
                <w:sz w:val="24"/>
              </w:rPr>
            </w:rPrChange>
          </w:rPr>
          <w:t xml:space="preserve"> because they are the</w:t>
        </w:r>
      </w:ins>
      <w:ins w:id="53" w:author="Jacob Roundy" w:date="2015-01-24T10:43:00Z">
        <w:r w:rsidR="00622BBD" w:rsidRPr="00622BBD">
          <w:rPr>
            <w:sz w:val="24"/>
            <w:rPrChange w:id="54" w:author="Jacob Roundy" w:date="2015-01-24T10:44:00Z">
              <w:rPr>
                <w:b/>
                <w:sz w:val="24"/>
              </w:rPr>
            </w:rPrChange>
          </w:rPr>
          <w:t xml:space="preserve"> </w:t>
        </w:r>
      </w:ins>
      <w:ins w:id="55" w:author="k frye" w:date="2015-01-22T03:24:00Z">
        <w:r w:rsidRPr="00622BBD">
          <w:rPr>
            <w:sz w:val="24"/>
            <w:rPrChange w:id="56" w:author="Jacob Roundy" w:date="2015-01-24T10:44:00Z">
              <w:rPr>
                <w:b/>
                <w:sz w:val="24"/>
              </w:rPr>
            </w:rPrChange>
          </w:rPr>
          <w:t xml:space="preserve">most </w:t>
        </w:r>
      </w:ins>
      <w:r w:rsidR="00622BBD" w:rsidRPr="00622BBD">
        <w:rPr>
          <w:sz w:val="24"/>
          <w:rPrChange w:id="57" w:author="Jacob Roundy" w:date="2015-01-24T10:44:00Z">
            <w:rPr>
              <w:b/>
              <w:sz w:val="24"/>
            </w:rPr>
          </w:rPrChange>
        </w:rPr>
        <w:t>visible</w:t>
      </w:r>
      <w:ins w:id="58" w:author="k frye" w:date="2015-01-22T03:24:00Z">
        <w:r w:rsidRPr="00622BBD">
          <w:rPr>
            <w:sz w:val="24"/>
            <w:rPrChange w:id="59" w:author="Jacob Roundy" w:date="2015-01-24T10:44:00Z">
              <w:rPr>
                <w:b/>
                <w:sz w:val="24"/>
              </w:rPr>
            </w:rPrChange>
          </w:rPr>
          <w:t xml:space="preserve"> indicators of how “clean” a water source is.</w:t>
        </w:r>
        <w:r>
          <w:rPr>
            <w:b/>
            <w:sz w:val="24"/>
          </w:rPr>
          <w:t xml:space="preserve"> </w:t>
        </w:r>
      </w:ins>
      <w:r>
        <w:rPr>
          <w:sz w:val="24"/>
        </w:rPr>
        <w:t xml:space="preserve">High turbidity levels and total solids </w:t>
      </w:r>
      <w:ins w:id="60" w:author="k frye" w:date="2015-01-22T03:25:00Z">
        <w:r>
          <w:rPr>
            <w:sz w:val="24"/>
          </w:rPr>
          <w:t>can indicate the presence of water pollutants that have an adverse effect on human, animal</w:t>
        </w:r>
      </w:ins>
      <w:ins w:id="61" w:author="Jacob Roundy" w:date="2015-01-24T10:45:00Z">
        <w:r w:rsidR="00622BBD">
          <w:rPr>
            <w:sz w:val="24"/>
          </w:rPr>
          <w:t>,</w:t>
        </w:r>
      </w:ins>
      <w:ins w:id="62" w:author="k frye" w:date="2015-01-22T03:25:00Z">
        <w:r>
          <w:rPr>
            <w:sz w:val="24"/>
          </w:rPr>
          <w:t xml:space="preserve"> and plant life including bacteria, protozoa, nutrients (e.g. nitrates and phosphorus), pesticides, mercury, lead</w:t>
        </w:r>
      </w:ins>
      <w:ins w:id="63" w:author="Jacob Roundy" w:date="2015-01-24T10:45:00Z">
        <w:r w:rsidR="00622BBD">
          <w:rPr>
            <w:sz w:val="24"/>
          </w:rPr>
          <w:t>,</w:t>
        </w:r>
      </w:ins>
      <w:ins w:id="64" w:author="k frye" w:date="2015-01-22T03:25:00Z">
        <w:r>
          <w:rPr>
            <w:sz w:val="24"/>
          </w:rPr>
          <w:t xml:space="preserve"> and other metals. Increased turbidity and total solids </w:t>
        </w:r>
      </w:ins>
      <w:r>
        <w:rPr>
          <w:sz w:val="24"/>
        </w:rPr>
        <w:t xml:space="preserve">in surface water make water unpalatable for human use </w:t>
      </w:r>
      <w:ins w:id="65" w:author="k frye" w:date="2015-01-22T03:26:00Z">
        <w:r>
          <w:rPr>
            <w:sz w:val="24"/>
          </w:rPr>
          <w:t>aesthetically and can provide surfaces in the water for disease-causing microorganisms to grow</w:t>
        </w:r>
      </w:ins>
      <w:r w:rsidR="00622BBD">
        <w:rPr>
          <w:sz w:val="24"/>
        </w:rPr>
        <w:t>,</w:t>
      </w:r>
      <w:ins w:id="66" w:author="k frye" w:date="2015-01-22T03:26:00Z">
        <w:r>
          <w:rPr>
            <w:sz w:val="24"/>
          </w:rPr>
          <w:t xml:space="preserve"> harboring water-borne pathogens such as cryptosporidiosis, cholera</w:t>
        </w:r>
      </w:ins>
      <w:r w:rsidR="00622BBD">
        <w:rPr>
          <w:sz w:val="24"/>
        </w:rPr>
        <w:t>,</w:t>
      </w:r>
      <w:ins w:id="67" w:author="k frye" w:date="2015-01-22T03:26:00Z">
        <w:r>
          <w:rPr>
            <w:sz w:val="24"/>
          </w:rPr>
          <w:t xml:space="preserve"> and giardiasis. </w:t>
        </w:r>
      </w:ins>
      <w:del w:id="68" w:author="k frye" w:date="2015-01-22T03:26:00Z">
        <w:r>
          <w:rPr>
            <w:sz w:val="24"/>
          </w:rPr>
          <w:delText xml:space="preserve">and can also disrupt ecosystem functioning by blocking light and interrupting photosynthesis and limiting oxygen production. </w:delText>
        </w:r>
      </w:del>
      <w:r>
        <w:rPr>
          <w:sz w:val="24"/>
        </w:rPr>
        <w:t xml:space="preserve">High amounts of suspended solids can also become </w:t>
      </w:r>
      <w:ins w:id="69" w:author="k frye" w:date="2015-01-22T03:12:00Z">
        <w:r>
          <w:rPr>
            <w:sz w:val="24"/>
          </w:rPr>
          <w:t xml:space="preserve">be a problem to other species living in the water if particles become </w:t>
        </w:r>
      </w:ins>
      <w:r>
        <w:rPr>
          <w:sz w:val="24"/>
        </w:rPr>
        <w:t>lodged into gills of oxygen-breathing animals</w:t>
      </w:r>
      <w:ins w:id="70" w:author="k frye" w:date="2015-01-22T03:19:00Z">
        <w:r>
          <w:rPr>
            <w:sz w:val="24"/>
          </w:rPr>
          <w:t>.</w:t>
        </w:r>
      </w:ins>
      <w:r w:rsidR="00622BBD">
        <w:rPr>
          <w:sz w:val="24"/>
        </w:rPr>
        <w:t xml:space="preserve"> </w:t>
      </w:r>
      <w:ins w:id="71" w:author="k frye" w:date="2015-01-22T03:19:00Z">
        <w:r>
          <w:rPr>
            <w:sz w:val="24"/>
          </w:rPr>
          <w:t>Suspended particles can disrupt light cycles and photosynthesis, altering the concentration of oxygen in the water and disturbing the aquatic system food web</w:t>
        </w:r>
      </w:ins>
      <w:r>
        <w:rPr>
          <w:sz w:val="24"/>
        </w:rPr>
        <w:t>. Turbidity and total solids both increase at times when algal growth is high or when sediment is lifted up into the water during a storm. Both can increase in response to human activity</w:t>
      </w:r>
      <w:r w:rsidR="00622BBD">
        <w:rPr>
          <w:sz w:val="24"/>
        </w:rPr>
        <w:t>,</w:t>
      </w:r>
      <w:r>
        <w:rPr>
          <w:sz w:val="24"/>
        </w:rPr>
        <w:t xml:space="preserve"> such as water pollution including industrial, agricultural, and residential runoff. Wastewater from sewage systems, urban runoff, and soil erosion from development can also contribute to high levels of turbidity and total solids. Easy to conduct at the site of water collection, these two simple measurements are broad indicators for a wide range of threats to water quality, all of which render surface water less useful for human purposes and less able to support itself as an aquatic ecosystem. </w:t>
      </w:r>
    </w:p>
    <w:p w14:paraId="320F1242" w14:textId="77777777" w:rsidR="00F74B9B" w:rsidRDefault="00A8347D">
      <w:pPr>
        <w:tabs>
          <w:tab w:val="left" w:pos="720"/>
        </w:tabs>
        <w:ind w:left="1440"/>
      </w:pPr>
      <w:r>
        <w:rPr>
          <w:sz w:val="24"/>
        </w:rPr>
        <w:tab/>
      </w:r>
    </w:p>
    <w:p w14:paraId="073C48B8" w14:textId="77777777" w:rsidR="00F74B9B" w:rsidRDefault="00F74B9B">
      <w:pPr>
        <w:tabs>
          <w:tab w:val="left" w:pos="720"/>
        </w:tabs>
      </w:pPr>
    </w:p>
    <w:p w14:paraId="2EBE6D0C" w14:textId="4725202C" w:rsidR="00F74B9B" w:rsidRDefault="00A8347D">
      <w:r>
        <w:rPr>
          <w:b/>
        </w:rPr>
        <w:t>Legend</w:t>
      </w:r>
      <w:bookmarkStart w:id="72" w:name="_GoBack"/>
      <w:bookmarkEnd w:id="72"/>
      <w:r w:rsidR="00622BBD">
        <w:rPr>
          <w:b/>
        </w:rPr>
        <w:t xml:space="preserve">: </w:t>
      </w:r>
      <w:r>
        <w:rPr>
          <w:b/>
        </w:rPr>
        <w:br/>
        <w:t xml:space="preserve">Figure 1: </w:t>
      </w:r>
      <w:r>
        <w:t>Turbid creek water caused by heavy rains (</w:t>
      </w:r>
      <w:r>
        <w:rPr>
          <w:i/>
        </w:rPr>
        <w:t>Larry D. Moore CC BY-SA 3.0)</w:t>
      </w:r>
    </w:p>
    <w:p w14:paraId="5A6A33A8" w14:textId="77777777" w:rsidR="00F74B9B" w:rsidRDefault="00A8347D">
      <w:r>
        <w:rPr>
          <w:b/>
        </w:rPr>
        <w:t xml:space="preserve">Figure 2: </w:t>
      </w:r>
      <w:r>
        <w:t xml:space="preserve">The modified </w:t>
      </w:r>
      <w:proofErr w:type="spellStart"/>
      <w:r>
        <w:t>Secchi</w:t>
      </w:r>
      <w:proofErr w:type="spellEnd"/>
      <w:r>
        <w:t xml:space="preserve"> disk design used in freshwaters </w:t>
      </w:r>
      <w:r>
        <w:br/>
      </w:r>
      <w:r>
        <w:rPr>
          <w:b/>
        </w:rPr>
        <w:t xml:space="preserve">Figure 3: </w:t>
      </w:r>
      <w:r>
        <w:t xml:space="preserve">Different Kinds of </w:t>
      </w:r>
      <w:proofErr w:type="spellStart"/>
      <w:r>
        <w:t>Secchi</w:t>
      </w:r>
      <w:proofErr w:type="spellEnd"/>
      <w:r>
        <w:t xml:space="preserve"> disks</w:t>
      </w:r>
      <w:r>
        <w:br/>
      </w:r>
      <w:proofErr w:type="gramStart"/>
      <w:r>
        <w:t>A</w:t>
      </w:r>
      <w:proofErr w:type="gramEnd"/>
      <w:r>
        <w:t xml:space="preserve"> marine style one on the left and the freshwater version on the right</w:t>
      </w:r>
    </w:p>
    <w:p w14:paraId="374CAD1E" w14:textId="77777777" w:rsidR="00F74B9B" w:rsidRDefault="00A8347D">
      <w:r>
        <w:rPr>
          <w:b/>
        </w:rPr>
        <w:t xml:space="preserve">Table 1. </w:t>
      </w:r>
      <w:r>
        <w:t>Turbidity Test Results Table to convert number of drops (turbidity reagent) to turbidity units (JTU) and the Water Quality Monitoring Quantitative Analysis categories for turbidity.</w:t>
      </w:r>
    </w:p>
    <w:p w14:paraId="139A1FC2" w14:textId="77777777" w:rsidR="00F74B9B" w:rsidRDefault="00F74B9B">
      <w:pPr>
        <w:tabs>
          <w:tab w:val="left" w:pos="720"/>
        </w:tabs>
      </w:pPr>
    </w:p>
    <w:sectPr w:rsidR="00F74B9B">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Andrew" w:date="2015-01-14T17:56:00Z" w:initials="">
    <w:p w14:paraId="1AC1105F" w14:textId="77777777" w:rsidR="00F74B9B" w:rsidRDefault="00A8347D">
      <w:pPr>
        <w:widowControl w:val="0"/>
        <w:spacing w:line="240" w:lineRule="auto"/>
      </w:pPr>
      <w:r>
        <w:t>What is this an alternative from?</w:t>
      </w:r>
    </w:p>
  </w:comment>
  <w:comment w:id="6" w:author="Andrew" w:date="2015-01-14T18:31:00Z" w:initials="">
    <w:p w14:paraId="7B9DDD82" w14:textId="77777777" w:rsidR="00F74B9B" w:rsidRDefault="00A8347D">
      <w:pPr>
        <w:widowControl w:val="0"/>
        <w:spacing w:line="240" w:lineRule="auto"/>
      </w:pPr>
      <w:r>
        <w:t>Would day to day changes in available light also be an issue with this method?</w:t>
      </w:r>
    </w:p>
  </w:comment>
  <w:comment w:id="14" w:author="Andrew" w:date="2015-01-14T18:20:00Z" w:initials="">
    <w:p w14:paraId="7247ABA0" w14:textId="77777777" w:rsidR="00F74B9B" w:rsidRDefault="00A8347D">
      <w:pPr>
        <w:widowControl w:val="0"/>
        <w:spacing w:line="240" w:lineRule="auto"/>
      </w:pPr>
      <w:r>
        <w:t>Is there something we should say about particle concentration vs. size and how it relates to turbidity?</w:t>
      </w:r>
    </w:p>
  </w:comment>
  <w:comment w:id="36" w:author="Andrew" w:date="2015-01-14T18:22:00Z" w:initials="">
    <w:p w14:paraId="42900C71" w14:textId="77777777" w:rsidR="00F74B9B" w:rsidRDefault="00A8347D">
      <w:pPr>
        <w:widowControl w:val="0"/>
        <w:spacing w:line="240" w:lineRule="auto"/>
      </w:pPr>
      <w:r>
        <w:t>Is this a reagent you purchase, or do you make it in-house?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C1105F" w15:done="0"/>
  <w15:commentEx w15:paraId="7B9DDD82" w15:done="0"/>
  <w15:commentEx w15:paraId="7247ABA0" w15:done="0"/>
  <w15:commentEx w15:paraId="42900C7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54086"/>
    <w:multiLevelType w:val="multilevel"/>
    <w:tmpl w:val="1C101BAC"/>
    <w:lvl w:ilvl="0">
      <w:start w:val="2"/>
      <w:numFmt w:val="decimal"/>
      <w:lvlText w:val="%1."/>
      <w:lvlJc w:val="right"/>
      <w:pPr>
        <w:ind w:left="720" w:firstLine="1800"/>
      </w:pPr>
      <w:rPr>
        <w:b/>
        <w:u w:val="none"/>
      </w:rPr>
    </w:lvl>
    <w:lvl w:ilvl="1">
      <w:start w:val="1"/>
      <w:numFmt w:val="decimal"/>
      <w:lvlText w:val="%1.%2."/>
      <w:lvlJc w:val="right"/>
      <w:pPr>
        <w:ind w:left="1440" w:firstLine="3960"/>
      </w:pPr>
      <w:rPr>
        <w:b/>
        <w:u w:val="none"/>
      </w:rPr>
    </w:lvl>
    <w:lvl w:ilvl="2">
      <w:start w:val="1"/>
      <w:numFmt w:val="decimal"/>
      <w:lvlText w:val="%1.%2.%3."/>
      <w:lvlJc w:val="right"/>
      <w:pPr>
        <w:ind w:left="2160" w:firstLine="6120"/>
      </w:pPr>
      <w:rPr>
        <w:u w:val="none"/>
      </w:rPr>
    </w:lvl>
    <w:lvl w:ilvl="3">
      <w:start w:val="1"/>
      <w:numFmt w:val="decimal"/>
      <w:lvlText w:val="%1.%2.%3.%4."/>
      <w:lvlJc w:val="right"/>
      <w:pPr>
        <w:ind w:left="2880" w:firstLine="8280"/>
      </w:pPr>
      <w:rPr>
        <w:u w:val="none"/>
      </w:rPr>
    </w:lvl>
    <w:lvl w:ilvl="4">
      <w:start w:val="1"/>
      <w:numFmt w:val="decimal"/>
      <w:lvlText w:val="%1.%2.%3.%4.%5."/>
      <w:lvlJc w:val="right"/>
      <w:pPr>
        <w:ind w:left="3600" w:firstLine="10440"/>
      </w:pPr>
      <w:rPr>
        <w:u w:val="none"/>
      </w:rPr>
    </w:lvl>
    <w:lvl w:ilvl="5">
      <w:start w:val="1"/>
      <w:numFmt w:val="decimal"/>
      <w:lvlText w:val="%1.%2.%3.%4.%5.%6."/>
      <w:lvlJc w:val="right"/>
      <w:pPr>
        <w:ind w:left="4320" w:firstLine="12600"/>
      </w:pPr>
      <w:rPr>
        <w:u w:val="none"/>
      </w:rPr>
    </w:lvl>
    <w:lvl w:ilvl="6">
      <w:start w:val="1"/>
      <w:numFmt w:val="decimal"/>
      <w:lvlText w:val="%1.%2.%3.%4.%5.%6.%7."/>
      <w:lvlJc w:val="right"/>
      <w:pPr>
        <w:ind w:left="5040" w:firstLine="14760"/>
      </w:pPr>
      <w:rPr>
        <w:u w:val="none"/>
      </w:rPr>
    </w:lvl>
    <w:lvl w:ilvl="7">
      <w:start w:val="1"/>
      <w:numFmt w:val="decimal"/>
      <w:lvlText w:val="%1.%2.%3.%4.%5.%6.%7.%8."/>
      <w:lvlJc w:val="right"/>
      <w:pPr>
        <w:ind w:left="5760" w:firstLine="16920"/>
      </w:pPr>
      <w:rPr>
        <w:u w:val="none"/>
      </w:rPr>
    </w:lvl>
    <w:lvl w:ilvl="8">
      <w:start w:val="1"/>
      <w:numFmt w:val="decimal"/>
      <w:lvlText w:val="%1.%2.%3.%4.%5.%6.%7.%8.%9."/>
      <w:lvlJc w:val="right"/>
      <w:pPr>
        <w:ind w:left="6480" w:firstLine="19080"/>
      </w:pPr>
      <w:rPr>
        <w:u w:val="none"/>
      </w:rPr>
    </w:lvl>
  </w:abstractNum>
  <w:abstractNum w:abstractNumId="1">
    <w:nsid w:val="607E02EF"/>
    <w:multiLevelType w:val="multilevel"/>
    <w:tmpl w:val="52ECA232"/>
    <w:lvl w:ilvl="0">
      <w:start w:val="3"/>
      <w:numFmt w:val="decimal"/>
      <w:lvlText w:val="%1."/>
      <w:lvlJc w:val="right"/>
      <w:pPr>
        <w:ind w:left="720" w:firstLine="1800"/>
      </w:pPr>
      <w:rPr>
        <w:u w:val="none"/>
      </w:rPr>
    </w:lvl>
    <w:lvl w:ilvl="1">
      <w:start w:val="1"/>
      <w:numFmt w:val="decimal"/>
      <w:lvlText w:val="%1.%2."/>
      <w:lvlJc w:val="right"/>
      <w:pPr>
        <w:ind w:left="1440" w:firstLine="3960"/>
      </w:pPr>
      <w:rPr>
        <w:b/>
        <w:u w:val="none"/>
      </w:rPr>
    </w:lvl>
    <w:lvl w:ilvl="2">
      <w:start w:val="1"/>
      <w:numFmt w:val="decimal"/>
      <w:lvlText w:val="%1.%2.%3."/>
      <w:lvlJc w:val="right"/>
      <w:pPr>
        <w:ind w:left="2160" w:firstLine="6120"/>
      </w:pPr>
      <w:rPr>
        <w:u w:val="none"/>
      </w:rPr>
    </w:lvl>
    <w:lvl w:ilvl="3">
      <w:start w:val="1"/>
      <w:numFmt w:val="decimal"/>
      <w:lvlText w:val="%1.%2.%3.%4."/>
      <w:lvlJc w:val="right"/>
      <w:pPr>
        <w:ind w:left="2880" w:firstLine="8280"/>
      </w:pPr>
      <w:rPr>
        <w:u w:val="none"/>
      </w:rPr>
    </w:lvl>
    <w:lvl w:ilvl="4">
      <w:start w:val="1"/>
      <w:numFmt w:val="decimal"/>
      <w:lvlText w:val="%1.%2.%3.%4.%5."/>
      <w:lvlJc w:val="right"/>
      <w:pPr>
        <w:ind w:left="3600" w:firstLine="10440"/>
      </w:pPr>
      <w:rPr>
        <w:u w:val="none"/>
      </w:rPr>
    </w:lvl>
    <w:lvl w:ilvl="5">
      <w:start w:val="1"/>
      <w:numFmt w:val="decimal"/>
      <w:lvlText w:val="%1.%2.%3.%4.%5.%6."/>
      <w:lvlJc w:val="right"/>
      <w:pPr>
        <w:ind w:left="4320" w:firstLine="12600"/>
      </w:pPr>
      <w:rPr>
        <w:u w:val="none"/>
      </w:rPr>
    </w:lvl>
    <w:lvl w:ilvl="6">
      <w:start w:val="1"/>
      <w:numFmt w:val="decimal"/>
      <w:lvlText w:val="%1.%2.%3.%4.%5.%6.%7."/>
      <w:lvlJc w:val="right"/>
      <w:pPr>
        <w:ind w:left="5040" w:firstLine="14760"/>
      </w:pPr>
      <w:rPr>
        <w:u w:val="none"/>
      </w:rPr>
    </w:lvl>
    <w:lvl w:ilvl="7">
      <w:start w:val="1"/>
      <w:numFmt w:val="decimal"/>
      <w:lvlText w:val="%1.%2.%3.%4.%5.%6.%7.%8."/>
      <w:lvlJc w:val="right"/>
      <w:pPr>
        <w:ind w:left="5760" w:firstLine="16920"/>
      </w:pPr>
      <w:rPr>
        <w:u w:val="none"/>
      </w:rPr>
    </w:lvl>
    <w:lvl w:ilvl="8">
      <w:start w:val="1"/>
      <w:numFmt w:val="decimal"/>
      <w:lvlText w:val="%1.%2.%3.%4.%5.%6.%7.%8.%9."/>
      <w:lvlJc w:val="right"/>
      <w:pPr>
        <w:ind w:left="6480" w:firstLine="19080"/>
      </w:pPr>
      <w:rPr>
        <w:u w:val="none"/>
      </w:rPr>
    </w:lvl>
  </w:abstractNum>
  <w:abstractNum w:abstractNumId="2">
    <w:nsid w:val="654E383D"/>
    <w:multiLevelType w:val="multilevel"/>
    <w:tmpl w:val="763C623A"/>
    <w:lvl w:ilvl="0">
      <w:start w:val="1"/>
      <w:numFmt w:val="decimal"/>
      <w:lvlText w:val="%1."/>
      <w:lvlJc w:val="right"/>
      <w:pPr>
        <w:ind w:left="720" w:firstLine="1800"/>
      </w:pPr>
      <w:rPr>
        <w:b/>
        <w:u w:val="none"/>
      </w:rPr>
    </w:lvl>
    <w:lvl w:ilvl="1">
      <w:start w:val="1"/>
      <w:numFmt w:val="decimal"/>
      <w:lvlText w:val="%1.%2."/>
      <w:lvlJc w:val="right"/>
      <w:pPr>
        <w:ind w:left="1440" w:firstLine="3960"/>
      </w:pPr>
      <w:rPr>
        <w:b/>
        <w:u w:val="none"/>
      </w:rPr>
    </w:lvl>
    <w:lvl w:ilvl="2">
      <w:start w:val="1"/>
      <w:numFmt w:val="decimal"/>
      <w:lvlText w:val="%1.%2.%3."/>
      <w:lvlJc w:val="right"/>
      <w:pPr>
        <w:ind w:left="2160" w:firstLine="6120"/>
      </w:pPr>
      <w:rPr>
        <w:u w:val="none"/>
      </w:rPr>
    </w:lvl>
    <w:lvl w:ilvl="3">
      <w:start w:val="1"/>
      <w:numFmt w:val="decimal"/>
      <w:lvlText w:val="%1.%2.%3.%4."/>
      <w:lvlJc w:val="right"/>
      <w:pPr>
        <w:ind w:left="2880" w:firstLine="8280"/>
      </w:pPr>
      <w:rPr>
        <w:u w:val="none"/>
      </w:rPr>
    </w:lvl>
    <w:lvl w:ilvl="4">
      <w:start w:val="1"/>
      <w:numFmt w:val="decimal"/>
      <w:lvlText w:val="%1.%2.%3.%4.%5."/>
      <w:lvlJc w:val="right"/>
      <w:pPr>
        <w:ind w:left="3600" w:firstLine="10440"/>
      </w:pPr>
      <w:rPr>
        <w:u w:val="none"/>
      </w:rPr>
    </w:lvl>
    <w:lvl w:ilvl="5">
      <w:start w:val="1"/>
      <w:numFmt w:val="decimal"/>
      <w:lvlText w:val="%1.%2.%3.%4.%5.%6."/>
      <w:lvlJc w:val="right"/>
      <w:pPr>
        <w:ind w:left="4320" w:firstLine="12600"/>
      </w:pPr>
      <w:rPr>
        <w:u w:val="none"/>
      </w:rPr>
    </w:lvl>
    <w:lvl w:ilvl="6">
      <w:start w:val="1"/>
      <w:numFmt w:val="decimal"/>
      <w:lvlText w:val="%1.%2.%3.%4.%5.%6.%7."/>
      <w:lvlJc w:val="right"/>
      <w:pPr>
        <w:ind w:left="5040" w:firstLine="14760"/>
      </w:pPr>
      <w:rPr>
        <w:u w:val="none"/>
      </w:rPr>
    </w:lvl>
    <w:lvl w:ilvl="7">
      <w:start w:val="1"/>
      <w:numFmt w:val="decimal"/>
      <w:lvlText w:val="%1.%2.%3.%4.%5.%6.%7.%8."/>
      <w:lvlJc w:val="right"/>
      <w:pPr>
        <w:ind w:left="5760" w:firstLine="16920"/>
      </w:pPr>
      <w:rPr>
        <w:u w:val="none"/>
      </w:rPr>
    </w:lvl>
    <w:lvl w:ilvl="8">
      <w:start w:val="1"/>
      <w:numFmt w:val="decimal"/>
      <w:lvlText w:val="%1.%2.%3.%4.%5.%6.%7.%8.%9."/>
      <w:lvlJc w:val="right"/>
      <w:pPr>
        <w:ind w:left="6480" w:firstLine="19080"/>
      </w:pPr>
      <w:rPr>
        <w:u w:val="none"/>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trackRevisions/>
  <w:defaultTabStop w:val="720"/>
  <w:characterSpacingControl w:val="doNotCompress"/>
  <w:compat>
    <w:compatSetting w:name="compatibilityMode" w:uri="http://schemas.microsoft.com/office/word" w:val="14"/>
  </w:compat>
  <w:rsids>
    <w:rsidRoot w:val="00F74B9B"/>
    <w:rsid w:val="004571BC"/>
    <w:rsid w:val="004F1400"/>
    <w:rsid w:val="00622BBD"/>
    <w:rsid w:val="006609CA"/>
    <w:rsid w:val="00881509"/>
    <w:rsid w:val="008E47D6"/>
    <w:rsid w:val="00A8347D"/>
    <w:rsid w:val="00CB3CA5"/>
    <w:rsid w:val="00D2739E"/>
    <w:rsid w:val="00D473D9"/>
    <w:rsid w:val="00DB52E5"/>
    <w:rsid w:val="00F74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3E142"/>
  <w15:docId w15:val="{F024B583-DF11-4077-982F-E3E80A65E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sz w:val="26"/>
    </w:rPr>
  </w:style>
  <w:style w:type="paragraph" w:styleId="Heading3">
    <w:name w:val="heading 3"/>
    <w:basedOn w:val="Normal"/>
    <w:next w:val="Normal"/>
    <w:pPr>
      <w:keepNext/>
      <w:keepLines/>
      <w:spacing w:before="160"/>
      <w:outlineLvl w:val="2"/>
    </w:pPr>
    <w:rPr>
      <w:rFonts w:ascii="Trebuchet MS" w:eastAsia="Trebuchet MS" w:hAnsi="Trebuchet MS" w:cs="Trebuchet MS"/>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sz w:val="26"/>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8347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34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1350</Words>
  <Characters>7701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10015-Frye_Workman_TurbidityandTotalSolids_KFrevisions.docx</vt:lpstr>
    </vt:vector>
  </TitlesOfParts>
  <Company/>
  <LinksUpToDate>false</LinksUpToDate>
  <CharactersWithSpaces>9033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10015-Frye_Workman_TurbidityandTotalSolids_KFrevisions.docx</dc:title>
  <cp:lastModifiedBy>Dennis McGonagle</cp:lastModifiedBy>
  <cp:revision>2</cp:revision>
  <dcterms:created xsi:type="dcterms:W3CDTF">2015-01-23T17:21:00Z</dcterms:created>
  <dcterms:modified xsi:type="dcterms:W3CDTF">2015-01-23T17:21:00Z</dcterms:modified>
</cp:coreProperties>
</file>