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F87B604" w14:textId="77777777" w:rsidR="00AC46D1" w:rsidRDefault="00270C09">
      <w:r>
        <w:rPr>
          <w:rFonts w:ascii="Times New Roman" w:eastAsia="Times New Roman" w:hAnsi="Times New Roman" w:cs="Times New Roman"/>
          <w:b/>
          <w:sz w:val="28"/>
        </w:rPr>
        <w:t>PI Name:</w:t>
      </w:r>
      <w:r>
        <w:rPr>
          <w:rFonts w:ascii="Times New Roman" w:eastAsia="Times New Roman" w:hAnsi="Times New Roman" w:cs="Times New Roman"/>
        </w:rPr>
        <w:t xml:space="preserve">  Margaret Workman and Kimberly Frye</w:t>
      </w:r>
    </w:p>
    <w:p w14:paraId="445E9E2E" w14:textId="193DDC4F" w:rsidR="00AC46D1" w:rsidRDefault="00270C09">
      <w:r>
        <w:rPr>
          <w:rFonts w:ascii="Times New Roman" w:eastAsia="Times New Roman" w:hAnsi="Times New Roman" w:cs="Times New Roman"/>
          <w:b/>
          <w:sz w:val="28"/>
        </w:rPr>
        <w:t>Science Education Title</w:t>
      </w:r>
      <w:r w:rsidR="00F15FF0">
        <w:rPr>
          <w:rFonts w:ascii="Times New Roman" w:eastAsia="Times New Roman" w:hAnsi="Times New Roman" w:cs="Times New Roman"/>
          <w:b/>
          <w:sz w:val="28"/>
        </w:rPr>
        <w:t>:</w:t>
      </w:r>
      <w:r>
        <w:rPr>
          <w:rFonts w:ascii="Times New Roman" w:eastAsia="Times New Roman" w:hAnsi="Times New Roman" w:cs="Times New Roman"/>
        </w:rPr>
        <w:t xml:space="preserve"> Biofuels:  Producing Ethanol from Cellulosic Material</w:t>
      </w:r>
    </w:p>
    <w:p w14:paraId="146D55A1" w14:textId="77777777" w:rsidR="00F15FF0" w:rsidRDefault="00F15FF0">
      <w:pPr>
        <w:widowControl w:val="0"/>
        <w:tabs>
          <w:tab w:val="left" w:pos="360"/>
        </w:tabs>
        <w:spacing w:after="240"/>
        <w:rPr>
          <w:rFonts w:ascii="Times New Roman" w:eastAsia="Times New Roman" w:hAnsi="Times New Roman" w:cs="Times New Roman"/>
          <w:b/>
          <w:sz w:val="28"/>
        </w:rPr>
      </w:pPr>
    </w:p>
    <w:p w14:paraId="7CE725BF" w14:textId="2E516296" w:rsidR="00AC46D1" w:rsidRDefault="00270C09">
      <w:pPr>
        <w:widowControl w:val="0"/>
        <w:tabs>
          <w:tab w:val="left" w:pos="360"/>
        </w:tabs>
        <w:spacing w:after="240"/>
      </w:pPr>
      <w:r>
        <w:rPr>
          <w:rFonts w:ascii="Times New Roman" w:eastAsia="Times New Roman" w:hAnsi="Times New Roman" w:cs="Times New Roman"/>
          <w:b/>
          <w:sz w:val="28"/>
        </w:rPr>
        <w:t>Overview</w:t>
      </w:r>
      <w:r w:rsidR="00F15FF0">
        <w:rPr>
          <w:rFonts w:ascii="Times New Roman" w:eastAsia="Times New Roman" w:hAnsi="Times New Roman" w:cs="Times New Roman"/>
          <w:b/>
          <w:sz w:val="28"/>
        </w:rPr>
        <w:t>:</w:t>
      </w:r>
      <w:r>
        <w:rPr>
          <w:rFonts w:ascii="Times New Roman" w:eastAsia="Times New Roman" w:hAnsi="Times New Roman" w:cs="Times New Roman"/>
          <w:b/>
          <w:sz w:val="28"/>
        </w:rPr>
        <w:t xml:space="preserve"> </w:t>
      </w:r>
      <w:r>
        <w:rPr>
          <w:rFonts w:ascii="Times New Roman" w:eastAsia="Times New Roman" w:hAnsi="Times New Roman" w:cs="Times New Roman"/>
        </w:rPr>
        <w:t xml:space="preserve">In this experiment, cellulosic material (such as corn stalks, leaves, grasses, etc.) </w:t>
      </w:r>
      <w:r w:rsidR="001D1A41">
        <w:rPr>
          <w:rFonts w:ascii="Times New Roman" w:eastAsia="Times New Roman" w:hAnsi="Times New Roman" w:cs="Times New Roman"/>
        </w:rPr>
        <w:t xml:space="preserve">will be used </w:t>
      </w:r>
      <w:r>
        <w:rPr>
          <w:rFonts w:ascii="Times New Roman" w:eastAsia="Times New Roman" w:hAnsi="Times New Roman" w:cs="Times New Roman"/>
        </w:rPr>
        <w:t>as a feedstock for the production of ethanol.  The cellulosic material is first pretreated (ground and heated), digested with enzymes, and then fermented with yeast.  Ethanol production is monitored using an ethanol probe.  The experiment can be extended to optimize ethanol production by varying feedstock, pretreatment conditions, enzyme variation, yeast variation, etc.  An alternative method of monitoring the reaction is to measure the carbon dioxide produced (using a gas sensor) instead of the ethanol.  As a low</w:t>
      </w:r>
      <w:r w:rsidR="001D1A41">
        <w:rPr>
          <w:rFonts w:ascii="Times New Roman" w:eastAsia="Times New Roman" w:hAnsi="Times New Roman" w:cs="Times New Roman"/>
        </w:rPr>
        <w:t>-</w:t>
      </w:r>
      <w:r>
        <w:rPr>
          <w:rFonts w:ascii="Times New Roman" w:eastAsia="Times New Roman" w:hAnsi="Times New Roman" w:cs="Times New Roman"/>
        </w:rPr>
        <w:t xml:space="preserve">tech alternative, glucose meters (found in any drugstore) can be used to monitor the glucose during the process, if an ethanol probe or </w:t>
      </w:r>
      <w:r w:rsidR="001D1A41">
        <w:rPr>
          <w:rFonts w:ascii="Times New Roman" w:eastAsia="Times New Roman" w:hAnsi="Times New Roman" w:cs="Times New Roman"/>
        </w:rPr>
        <w:t xml:space="preserve">a </w:t>
      </w:r>
      <w:r>
        <w:rPr>
          <w:rFonts w:ascii="Times New Roman" w:eastAsia="Times New Roman" w:hAnsi="Times New Roman" w:cs="Times New Roman"/>
        </w:rPr>
        <w:t>carbon dioxide gas sensor are not available.</w:t>
      </w:r>
    </w:p>
    <w:p w14:paraId="64CC8092" w14:textId="07D8426D" w:rsidR="00F15FF0" w:rsidRDefault="00270C09">
      <w:pPr>
        <w:widowControl w:val="0"/>
        <w:tabs>
          <w:tab w:val="left" w:pos="360"/>
        </w:tabs>
        <w:spacing w:after="240"/>
        <w:rPr>
          <w:rFonts w:ascii="Times New Roman" w:eastAsia="Times New Roman" w:hAnsi="Times New Roman" w:cs="Times New Roman"/>
          <w:b/>
          <w:sz w:val="28"/>
        </w:rPr>
      </w:pPr>
      <w:r>
        <w:rPr>
          <w:rFonts w:ascii="Times New Roman" w:eastAsia="Times New Roman" w:hAnsi="Times New Roman" w:cs="Times New Roman"/>
        </w:rPr>
        <w:t xml:space="preserve">With an increased emphasis on </w:t>
      </w:r>
      <w:r w:rsidR="001D1A41">
        <w:rPr>
          <w:rFonts w:ascii="Times New Roman" w:eastAsia="Times New Roman" w:hAnsi="Times New Roman" w:cs="Times New Roman"/>
        </w:rPr>
        <w:t>“</w:t>
      </w:r>
      <w:r>
        <w:rPr>
          <w:rFonts w:ascii="Times New Roman" w:eastAsia="Times New Roman" w:hAnsi="Times New Roman" w:cs="Times New Roman"/>
        </w:rPr>
        <w:t>inquiry-based learning”</w:t>
      </w:r>
      <w:r w:rsidR="00515C6A">
        <w:rPr>
          <w:rFonts w:ascii="Times New Roman" w:eastAsia="Times New Roman" w:hAnsi="Times New Roman" w:cs="Times New Roman"/>
        </w:rPr>
        <w:t>,</w:t>
      </w:r>
      <w:r>
        <w:rPr>
          <w:rFonts w:ascii="Times New Roman" w:eastAsia="Times New Roman" w:hAnsi="Times New Roman" w:cs="Times New Roman"/>
        </w:rPr>
        <w:t xml:space="preserve"> scientific probes are becoming more popular.  Handheld devices</w:t>
      </w:r>
      <w:r w:rsidR="001D1A41">
        <w:rPr>
          <w:rFonts w:ascii="Times New Roman" w:eastAsia="Times New Roman" w:hAnsi="Times New Roman" w:cs="Times New Roman"/>
        </w:rPr>
        <w:t>,</w:t>
      </w:r>
      <w:r>
        <w:rPr>
          <w:rFonts w:ascii="Times New Roman" w:eastAsia="Times New Roman" w:hAnsi="Times New Roman" w:cs="Times New Roman"/>
        </w:rPr>
        <w:t xml:space="preserve"> like the Vernier Lab Quest</w:t>
      </w:r>
      <w:r w:rsidR="001D1A41">
        <w:rPr>
          <w:rFonts w:ascii="Times New Roman" w:eastAsia="Times New Roman" w:hAnsi="Times New Roman" w:cs="Times New Roman"/>
        </w:rPr>
        <w:t>,</w:t>
      </w:r>
      <w:r>
        <w:rPr>
          <w:rFonts w:ascii="Times New Roman" w:eastAsia="Times New Roman" w:hAnsi="Times New Roman" w:cs="Times New Roman"/>
        </w:rPr>
        <w:t xml:space="preserve"> used in conjunction with a variety of probes (such as those for conductivity, dissolved oxygen, voltage, and more) allow for less </w:t>
      </w:r>
      <w:r w:rsidR="001D1A41">
        <w:rPr>
          <w:rFonts w:ascii="Times New Roman" w:eastAsia="Times New Roman" w:hAnsi="Times New Roman" w:cs="Times New Roman"/>
        </w:rPr>
        <w:t xml:space="preserve">emphasis </w:t>
      </w:r>
      <w:r>
        <w:rPr>
          <w:rFonts w:ascii="Times New Roman" w:eastAsia="Times New Roman" w:hAnsi="Times New Roman" w:cs="Times New Roman"/>
        </w:rPr>
        <w:t xml:space="preserve">on collecting data and/or making graphs and more </w:t>
      </w:r>
      <w:r w:rsidR="001D1A41">
        <w:rPr>
          <w:rFonts w:ascii="Times New Roman" w:eastAsia="Times New Roman" w:hAnsi="Times New Roman" w:cs="Times New Roman"/>
        </w:rPr>
        <w:t xml:space="preserve">focus </w:t>
      </w:r>
      <w:r>
        <w:rPr>
          <w:rFonts w:ascii="Times New Roman" w:eastAsia="Times New Roman" w:hAnsi="Times New Roman" w:cs="Times New Roman"/>
        </w:rPr>
        <w:t>on analyzing the data and making predictions.  A</w:t>
      </w:r>
      <w:r w:rsidR="001D1A41">
        <w:rPr>
          <w:rFonts w:ascii="Times New Roman" w:eastAsia="Times New Roman" w:hAnsi="Times New Roman" w:cs="Times New Roman"/>
        </w:rPr>
        <w:t xml:space="preserve">dditionally, these devices </w:t>
      </w:r>
      <w:r>
        <w:rPr>
          <w:rFonts w:ascii="Times New Roman" w:eastAsia="Times New Roman" w:hAnsi="Times New Roman" w:cs="Times New Roman"/>
        </w:rPr>
        <w:t>are small</w:t>
      </w:r>
      <w:r w:rsidR="001D1A41">
        <w:rPr>
          <w:rFonts w:ascii="Times New Roman" w:eastAsia="Times New Roman" w:hAnsi="Times New Roman" w:cs="Times New Roman"/>
        </w:rPr>
        <w:t xml:space="preserve">, </w:t>
      </w:r>
      <w:r>
        <w:rPr>
          <w:rFonts w:ascii="Times New Roman" w:eastAsia="Times New Roman" w:hAnsi="Times New Roman" w:cs="Times New Roman"/>
        </w:rPr>
        <w:t>lightweight</w:t>
      </w:r>
      <w:r w:rsidR="001D1A41">
        <w:rPr>
          <w:rFonts w:ascii="Times New Roman" w:eastAsia="Times New Roman" w:hAnsi="Times New Roman" w:cs="Times New Roman"/>
        </w:rPr>
        <w:t>, and portable, which allows them to</w:t>
      </w:r>
      <w:r>
        <w:rPr>
          <w:rFonts w:ascii="Times New Roman" w:eastAsia="Times New Roman" w:hAnsi="Times New Roman" w:cs="Times New Roman"/>
        </w:rPr>
        <w:t xml:space="preserve"> be taken into the field for measurements.</w:t>
      </w:r>
    </w:p>
    <w:p w14:paraId="77E5F6FA" w14:textId="5260EE1E" w:rsidR="00AC46D1" w:rsidRDefault="00270C09">
      <w:pPr>
        <w:widowControl w:val="0"/>
        <w:tabs>
          <w:tab w:val="left" w:pos="360"/>
        </w:tabs>
        <w:spacing w:after="240"/>
      </w:pPr>
      <w:r>
        <w:rPr>
          <w:rFonts w:ascii="Times New Roman" w:eastAsia="Times New Roman" w:hAnsi="Times New Roman" w:cs="Times New Roman"/>
          <w:b/>
          <w:sz w:val="28"/>
        </w:rPr>
        <w:t>Principles</w:t>
      </w:r>
      <w:r w:rsidR="00F15FF0">
        <w:rPr>
          <w:rFonts w:ascii="Times New Roman" w:eastAsia="Times New Roman" w:hAnsi="Times New Roman" w:cs="Times New Roman"/>
          <w:b/>
          <w:sz w:val="28"/>
        </w:rPr>
        <w:t>:</w:t>
      </w:r>
      <w:r>
        <w:rPr>
          <w:rFonts w:ascii="Times New Roman" w:eastAsia="Times New Roman" w:hAnsi="Times New Roman" w:cs="Times New Roman"/>
        </w:rPr>
        <w:t xml:space="preserve"> The United States is looking to wean itself off of fossil fuels, especially petroleum used in gasoline</w:t>
      </w:r>
      <w:r w:rsidR="00D42AFF">
        <w:rPr>
          <w:rFonts w:ascii="Times New Roman" w:eastAsia="Times New Roman" w:hAnsi="Times New Roman" w:cs="Times New Roman"/>
        </w:rPr>
        <w:t>, for many reasons, including g</w:t>
      </w:r>
      <w:r>
        <w:rPr>
          <w:rFonts w:ascii="Times New Roman" w:eastAsia="Times New Roman" w:hAnsi="Times New Roman" w:cs="Times New Roman"/>
        </w:rPr>
        <w:t>lobal climate change, dependence on foreign countries, and increased political instability around the world</w:t>
      </w:r>
      <w:r w:rsidR="00D42AFF">
        <w:rPr>
          <w:rFonts w:ascii="Times New Roman" w:eastAsia="Times New Roman" w:hAnsi="Times New Roman" w:cs="Times New Roman"/>
        </w:rPr>
        <w:t xml:space="preserve">.  </w:t>
      </w:r>
      <w:r>
        <w:rPr>
          <w:rFonts w:ascii="Times New Roman" w:eastAsia="Times New Roman" w:hAnsi="Times New Roman" w:cs="Times New Roman"/>
        </w:rPr>
        <w:t xml:space="preserve">One possible way to decrease dependence on petroleum as a transportation fuel is by using more ethanol.  Currently, regular gasoline contains approximately 10% ethanol as an additive.  Special flex-fuel vehicles can use E85 gasoline, which is 85% ethanol.  </w:t>
      </w:r>
    </w:p>
    <w:p w14:paraId="4C40DD57" w14:textId="55AFBF4D" w:rsidR="00AC46D1" w:rsidRDefault="00270C09">
      <w:pPr>
        <w:widowControl w:val="0"/>
        <w:tabs>
          <w:tab w:val="left" w:pos="360"/>
        </w:tabs>
        <w:spacing w:after="240"/>
        <w:rPr>
          <w:rFonts w:ascii="Times New Roman" w:eastAsia="Times New Roman" w:hAnsi="Times New Roman" w:cs="Times New Roman"/>
        </w:rPr>
      </w:pPr>
      <w:r>
        <w:rPr>
          <w:rFonts w:ascii="Times New Roman" w:eastAsia="Times New Roman" w:hAnsi="Times New Roman" w:cs="Times New Roman"/>
        </w:rPr>
        <w:t xml:space="preserve">In Brazil, ethanol is made by using sugarcane as the feedstock.  The main product of sugarcane is sucrose, which is a disaccharide of glucose and fructose.  </w:t>
      </w:r>
      <w:r w:rsidR="00520ECF">
        <w:rPr>
          <w:rFonts w:ascii="Times New Roman" w:eastAsia="Times New Roman" w:hAnsi="Times New Roman" w:cs="Times New Roman"/>
        </w:rPr>
        <w:t>Most species of y</w:t>
      </w:r>
      <w:r w:rsidR="00DF72D5">
        <w:rPr>
          <w:rFonts w:ascii="Times New Roman" w:eastAsia="Times New Roman" w:hAnsi="Times New Roman" w:cs="Times New Roman"/>
        </w:rPr>
        <w:t xml:space="preserve">east </w:t>
      </w:r>
      <w:r w:rsidR="00520ECF">
        <w:rPr>
          <w:rFonts w:ascii="Times New Roman" w:eastAsia="Times New Roman" w:hAnsi="Times New Roman" w:cs="Times New Roman"/>
        </w:rPr>
        <w:t>have the enzyme sucr</w:t>
      </w:r>
      <w:r w:rsidR="00D97E8D">
        <w:rPr>
          <w:rFonts w:ascii="Times New Roman" w:eastAsia="Times New Roman" w:hAnsi="Times New Roman" w:cs="Times New Roman"/>
        </w:rPr>
        <w:t>o</w:t>
      </w:r>
      <w:r w:rsidR="00520ECF">
        <w:rPr>
          <w:rFonts w:ascii="Times New Roman" w:eastAsia="Times New Roman" w:hAnsi="Times New Roman" w:cs="Times New Roman"/>
        </w:rPr>
        <w:t xml:space="preserve">se and </w:t>
      </w:r>
      <w:r w:rsidR="00DF72D5">
        <w:rPr>
          <w:rFonts w:ascii="Times New Roman" w:eastAsia="Times New Roman" w:hAnsi="Times New Roman" w:cs="Times New Roman"/>
        </w:rPr>
        <w:t xml:space="preserve">are able to cleave the glucose – fructose bond.  </w:t>
      </w:r>
      <w:r>
        <w:rPr>
          <w:rFonts w:ascii="Times New Roman" w:eastAsia="Times New Roman" w:hAnsi="Times New Roman" w:cs="Times New Roman"/>
        </w:rPr>
        <w:t xml:space="preserve">The </w:t>
      </w:r>
      <w:r w:rsidR="00DF72D5">
        <w:rPr>
          <w:rFonts w:ascii="Times New Roman" w:eastAsia="Times New Roman" w:hAnsi="Times New Roman" w:cs="Times New Roman"/>
        </w:rPr>
        <w:t>sucrose</w:t>
      </w:r>
      <w:r>
        <w:rPr>
          <w:rFonts w:ascii="Times New Roman" w:eastAsia="Times New Roman" w:hAnsi="Times New Roman" w:cs="Times New Roman"/>
        </w:rPr>
        <w:t xml:space="preserve"> (C</w:t>
      </w:r>
      <w:r w:rsidR="00DF72D5">
        <w:rPr>
          <w:rFonts w:ascii="Times New Roman" w:eastAsia="Times New Roman" w:hAnsi="Times New Roman" w:cs="Times New Roman"/>
          <w:vertAlign w:val="subscript"/>
        </w:rPr>
        <w:t>12</w:t>
      </w:r>
      <w:r>
        <w:rPr>
          <w:rFonts w:ascii="Times New Roman" w:eastAsia="Times New Roman" w:hAnsi="Times New Roman" w:cs="Times New Roman"/>
        </w:rPr>
        <w:t>H</w:t>
      </w:r>
      <w:r w:rsidR="00DF72D5">
        <w:rPr>
          <w:rFonts w:ascii="Times New Roman" w:eastAsia="Times New Roman" w:hAnsi="Times New Roman" w:cs="Times New Roman"/>
          <w:vertAlign w:val="subscript"/>
        </w:rPr>
        <w:t>22</w:t>
      </w:r>
      <w:r>
        <w:rPr>
          <w:rFonts w:ascii="Times New Roman" w:eastAsia="Times New Roman" w:hAnsi="Times New Roman" w:cs="Times New Roman"/>
        </w:rPr>
        <w:t>O</w:t>
      </w:r>
      <w:r w:rsidR="00DF72D5">
        <w:rPr>
          <w:rFonts w:ascii="Times New Roman" w:eastAsia="Times New Roman" w:hAnsi="Times New Roman" w:cs="Times New Roman"/>
          <w:vertAlign w:val="subscript"/>
        </w:rPr>
        <w:t>11</w:t>
      </w:r>
      <w:r w:rsidR="00DF72D5">
        <w:rPr>
          <w:rFonts w:ascii="Times New Roman" w:eastAsia="Times New Roman" w:hAnsi="Times New Roman" w:cs="Times New Roman"/>
        </w:rPr>
        <w:t>) is f</w:t>
      </w:r>
      <w:r>
        <w:rPr>
          <w:rFonts w:ascii="Times New Roman" w:eastAsia="Times New Roman" w:hAnsi="Times New Roman" w:cs="Times New Roman"/>
        </w:rPr>
        <w:t xml:space="preserve">ermented by yeast to produce ethanol and carbon dioxide.  The </w:t>
      </w:r>
      <w:r w:rsidR="00520ECF">
        <w:rPr>
          <w:rFonts w:ascii="Times New Roman" w:eastAsia="Times New Roman" w:hAnsi="Times New Roman" w:cs="Times New Roman"/>
        </w:rPr>
        <w:t xml:space="preserve">overall </w:t>
      </w:r>
      <w:r>
        <w:rPr>
          <w:rFonts w:ascii="Times New Roman" w:eastAsia="Times New Roman" w:hAnsi="Times New Roman" w:cs="Times New Roman"/>
        </w:rPr>
        <w:t>chemical reaction is as follows:</w:t>
      </w:r>
    </w:p>
    <w:p w14:paraId="6F782AA5" w14:textId="65D08978" w:rsidR="00AC46D1" w:rsidRDefault="00270C09">
      <w:pPr>
        <w:widowControl w:val="0"/>
        <w:tabs>
          <w:tab w:val="left" w:pos="360"/>
        </w:tabs>
        <w:spacing w:after="240"/>
      </w:pPr>
      <w:r>
        <w:rPr>
          <w:rFonts w:ascii="Times New Roman" w:eastAsia="Times New Roman" w:hAnsi="Times New Roman" w:cs="Times New Roman"/>
        </w:rPr>
        <w:t>C</w:t>
      </w:r>
      <w:r w:rsidR="00DF72D5">
        <w:rPr>
          <w:rFonts w:ascii="Times New Roman" w:eastAsia="Times New Roman" w:hAnsi="Times New Roman" w:cs="Times New Roman"/>
          <w:vertAlign w:val="subscript"/>
        </w:rPr>
        <w:t>12</w:t>
      </w:r>
      <w:r>
        <w:rPr>
          <w:rFonts w:ascii="Times New Roman" w:eastAsia="Times New Roman" w:hAnsi="Times New Roman" w:cs="Times New Roman"/>
        </w:rPr>
        <w:t>H</w:t>
      </w:r>
      <w:r w:rsidR="00DF72D5">
        <w:rPr>
          <w:rFonts w:ascii="Times New Roman" w:eastAsia="Times New Roman" w:hAnsi="Times New Roman" w:cs="Times New Roman"/>
          <w:vertAlign w:val="subscript"/>
        </w:rPr>
        <w:t>22</w:t>
      </w:r>
      <w:r>
        <w:rPr>
          <w:rFonts w:ascii="Times New Roman" w:eastAsia="Times New Roman" w:hAnsi="Times New Roman" w:cs="Times New Roman"/>
        </w:rPr>
        <w:t>O</w:t>
      </w:r>
      <w:r w:rsidR="00DF72D5">
        <w:rPr>
          <w:rFonts w:ascii="Times New Roman" w:eastAsia="Times New Roman" w:hAnsi="Times New Roman" w:cs="Times New Roman"/>
          <w:vertAlign w:val="subscript"/>
        </w:rPr>
        <w:t>11</w:t>
      </w:r>
      <w:r w:rsidR="00DF72D5">
        <w:rPr>
          <w:rFonts w:ascii="Times New Roman" w:eastAsia="Times New Roman" w:hAnsi="Times New Roman" w:cs="Times New Roman"/>
        </w:rPr>
        <w:t xml:space="preserve"> + H</w:t>
      </w:r>
      <w:r w:rsidR="00DF72D5" w:rsidRPr="00DF72D5">
        <w:rPr>
          <w:rFonts w:ascii="Times New Roman" w:eastAsia="Times New Roman" w:hAnsi="Times New Roman" w:cs="Times New Roman"/>
          <w:vertAlign w:val="subscript"/>
        </w:rPr>
        <w:t>2</w:t>
      </w:r>
      <w:r w:rsidR="00DF72D5">
        <w:rPr>
          <w:rFonts w:ascii="Times New Roman" w:eastAsia="Times New Roman" w:hAnsi="Times New Roman" w:cs="Times New Roman"/>
        </w:rPr>
        <w:t>O</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w:t>
      </w:r>
      <w:r w:rsidR="00DF72D5">
        <w:rPr>
          <w:rFonts w:ascii="Times New Roman" w:eastAsia="Times New Roman" w:hAnsi="Times New Roman" w:cs="Times New Roman"/>
        </w:rPr>
        <w:t>4</w:t>
      </w:r>
      <w:r>
        <w:rPr>
          <w:rFonts w:ascii="Times New Roman" w:eastAsia="Times New Roman" w:hAnsi="Times New Roman" w:cs="Times New Roman"/>
        </w:rPr>
        <w:t xml:space="preserve">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 xml:space="preserve">OH + </w:t>
      </w:r>
      <w:r w:rsidR="00DF72D5">
        <w:rPr>
          <w:rFonts w:ascii="Times New Roman" w:eastAsia="Times New Roman" w:hAnsi="Times New Roman" w:cs="Times New Roman"/>
        </w:rPr>
        <w:t>4</w:t>
      </w:r>
      <w:r>
        <w:rPr>
          <w:rFonts w:ascii="Times New Roman" w:eastAsia="Times New Roman" w:hAnsi="Times New Roman" w:cs="Times New Roman"/>
        </w:rPr>
        <w:t xml:space="preserve">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sidR="00DF72D5">
        <w:rPr>
          <w:rFonts w:ascii="Times New Roman" w:eastAsia="Times New Roman" w:hAnsi="Times New Roman" w:cs="Times New Roman"/>
        </w:rPr>
        <w:t xml:space="preserve">              </w:t>
      </w:r>
      <w:r>
        <w:rPr>
          <w:rFonts w:ascii="Times New Roman" w:eastAsia="Times New Roman" w:hAnsi="Times New Roman" w:cs="Times New Roman"/>
          <w:sz w:val="20"/>
        </w:rPr>
        <w:t>yeast</w:t>
      </w:r>
    </w:p>
    <w:p w14:paraId="7008E630" w14:textId="33189D30" w:rsidR="00AC46D1" w:rsidRDefault="00270C09">
      <w:pPr>
        <w:widowControl w:val="0"/>
        <w:tabs>
          <w:tab w:val="left" w:pos="0"/>
        </w:tabs>
        <w:spacing w:after="240"/>
      </w:pPr>
      <w:r>
        <w:rPr>
          <w:rFonts w:ascii="Times New Roman" w:eastAsia="Times New Roman" w:hAnsi="Times New Roman" w:cs="Times New Roman"/>
        </w:rPr>
        <w:t xml:space="preserve">However, in the US, ethanol is made from corn.  </w:t>
      </w:r>
      <w:r w:rsidR="00520ECF">
        <w:rPr>
          <w:rFonts w:ascii="Times New Roman" w:eastAsia="Times New Roman" w:hAnsi="Times New Roman" w:cs="Times New Roman"/>
        </w:rPr>
        <w:t xml:space="preserve">Corn stores carbohydrates as a polysaccharide called starch.  </w:t>
      </w:r>
      <w:r>
        <w:rPr>
          <w:rFonts w:ascii="Times New Roman" w:eastAsia="Times New Roman" w:hAnsi="Times New Roman" w:cs="Times New Roman"/>
        </w:rPr>
        <w:t>This requires more effort than making ethanol from sugarcane</w:t>
      </w:r>
      <w:r w:rsidR="00D97E8D">
        <w:rPr>
          <w:rFonts w:ascii="Times New Roman" w:eastAsia="Times New Roman" w:hAnsi="Times New Roman" w:cs="Times New Roman"/>
        </w:rPr>
        <w:t>,</w:t>
      </w:r>
      <w:r w:rsidR="00520ECF">
        <w:rPr>
          <w:rFonts w:ascii="Times New Roman" w:eastAsia="Times New Roman" w:hAnsi="Times New Roman" w:cs="Times New Roman"/>
        </w:rPr>
        <w:t xml:space="preserve"> because yeast cannot cleave the bonds in starch</w:t>
      </w:r>
      <w:r>
        <w:rPr>
          <w:rFonts w:ascii="Times New Roman" w:eastAsia="Times New Roman" w:hAnsi="Times New Roman" w:cs="Times New Roman"/>
        </w:rPr>
        <w:t xml:space="preserve">.  To make ethanol from corn, corn kernels need to be ground up, </w:t>
      </w:r>
      <w:r w:rsidR="00D97E8D">
        <w:rPr>
          <w:rFonts w:ascii="Times New Roman" w:eastAsia="Times New Roman" w:hAnsi="Times New Roman" w:cs="Times New Roman"/>
        </w:rPr>
        <w:t xml:space="preserve">and </w:t>
      </w:r>
      <w:r>
        <w:rPr>
          <w:rFonts w:ascii="Times New Roman" w:eastAsia="Times New Roman" w:hAnsi="Times New Roman" w:cs="Times New Roman"/>
        </w:rPr>
        <w:t>then the ground</w:t>
      </w:r>
      <w:r w:rsidR="00D97E8D">
        <w:rPr>
          <w:rFonts w:ascii="Times New Roman" w:eastAsia="Times New Roman" w:hAnsi="Times New Roman" w:cs="Times New Roman"/>
        </w:rPr>
        <w:t>-up</w:t>
      </w:r>
      <w:r>
        <w:rPr>
          <w:rFonts w:ascii="Times New Roman" w:eastAsia="Times New Roman" w:hAnsi="Times New Roman" w:cs="Times New Roman"/>
        </w:rPr>
        <w:t xml:space="preserve"> corn </w:t>
      </w:r>
      <w:r w:rsidR="00D97E8D">
        <w:rPr>
          <w:rFonts w:ascii="Times New Roman" w:eastAsia="Times New Roman" w:hAnsi="Times New Roman" w:cs="Times New Roman"/>
        </w:rPr>
        <w:t xml:space="preserve">is </w:t>
      </w:r>
      <w:r>
        <w:rPr>
          <w:rFonts w:ascii="Times New Roman" w:eastAsia="Times New Roman" w:hAnsi="Times New Roman" w:cs="Times New Roman"/>
        </w:rPr>
        <w:t xml:space="preserve">treated with enzymes to convert the starch in the corn to glucose.  After this step, the process continues </w:t>
      </w:r>
      <w:r w:rsidR="00D97E8D">
        <w:rPr>
          <w:rFonts w:ascii="Times New Roman" w:eastAsia="Times New Roman" w:hAnsi="Times New Roman" w:cs="Times New Roman"/>
        </w:rPr>
        <w:t>(</w:t>
      </w:r>
      <w:r>
        <w:rPr>
          <w:rFonts w:ascii="Times New Roman" w:eastAsia="Times New Roman" w:hAnsi="Times New Roman" w:cs="Times New Roman"/>
        </w:rPr>
        <w:t>as in the sugarcane method</w:t>
      </w:r>
      <w:r w:rsidR="00D97E8D">
        <w:rPr>
          <w:rFonts w:ascii="Times New Roman" w:eastAsia="Times New Roman" w:hAnsi="Times New Roman" w:cs="Times New Roman"/>
        </w:rPr>
        <w:t>)</w:t>
      </w:r>
      <w:r>
        <w:rPr>
          <w:rFonts w:ascii="Times New Roman" w:eastAsia="Times New Roman" w:hAnsi="Times New Roman" w:cs="Times New Roman"/>
        </w:rPr>
        <w:t xml:space="preserve"> by using </w:t>
      </w:r>
      <w:r>
        <w:rPr>
          <w:rFonts w:ascii="Times New Roman" w:eastAsia="Times New Roman" w:hAnsi="Times New Roman" w:cs="Times New Roman"/>
        </w:rPr>
        <w:lastRenderedPageBreak/>
        <w:t>yeast to ferment the glucose into ethanol and carbon dioxide.  The chemical reaction is as follows:</w:t>
      </w:r>
    </w:p>
    <w:p w14:paraId="76E5EEFB" w14:textId="52531B52" w:rsidR="00520ECF" w:rsidRDefault="00270C09">
      <w:pPr>
        <w:widowControl w:val="0"/>
        <w:tabs>
          <w:tab w:val="left" w:pos="360"/>
        </w:tabs>
        <w:spacing w:after="24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w:t>
      </w:r>
      <w:r>
        <w:rPr>
          <w:rFonts w:ascii="Times New Roman" w:eastAsia="Times New Roman" w:hAnsi="Times New Roman" w:cs="Times New Roman"/>
          <w:vertAlign w:val="subscript"/>
        </w:rPr>
        <w:t>300-600</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2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 + 2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Pr>
          <w:rFonts w:ascii="Times New Roman" w:eastAsia="Times New Roman" w:hAnsi="Times New Roman" w:cs="Times New Roman"/>
          <w:sz w:val="20"/>
        </w:rPr>
        <w:t>enzyme</w:t>
      </w:r>
      <w:r>
        <w:rPr>
          <w:rFonts w:ascii="Times New Roman" w:eastAsia="Times New Roman" w:hAnsi="Times New Roman" w:cs="Times New Roman"/>
        </w:rPr>
        <w:tab/>
        <w:t xml:space="preserve">            </w:t>
      </w:r>
      <w:r>
        <w:rPr>
          <w:rFonts w:ascii="Times New Roman" w:eastAsia="Times New Roman" w:hAnsi="Times New Roman" w:cs="Times New Roman"/>
          <w:sz w:val="20"/>
        </w:rPr>
        <w:t>yeast</w:t>
      </w:r>
    </w:p>
    <w:p w14:paraId="111364C8" w14:textId="1A2E8C0D" w:rsidR="00AC46D1" w:rsidRDefault="00F35F78">
      <w:pPr>
        <w:widowControl w:val="0"/>
        <w:tabs>
          <w:tab w:val="left" w:pos="360"/>
        </w:tabs>
        <w:spacing w:after="240"/>
      </w:pPr>
      <w:r>
        <w:rPr>
          <w:rFonts w:ascii="Times New Roman" w:eastAsia="Times New Roman" w:hAnsi="Times New Roman" w:cs="Times New Roman"/>
        </w:rPr>
        <w:t>The</w:t>
      </w:r>
      <w:r w:rsidR="00270C09">
        <w:rPr>
          <w:rFonts w:ascii="Times New Roman" w:eastAsia="Times New Roman" w:hAnsi="Times New Roman" w:cs="Times New Roman"/>
        </w:rPr>
        <w:t xml:space="preserve"> production of ethanol from corn is problematic.  </w:t>
      </w:r>
      <w:r>
        <w:rPr>
          <w:rFonts w:ascii="Times New Roman" w:eastAsia="Times New Roman" w:hAnsi="Times New Roman" w:cs="Times New Roman"/>
        </w:rPr>
        <w:t>It removes</w:t>
      </w:r>
      <w:r w:rsidR="00270C09">
        <w:rPr>
          <w:rFonts w:ascii="Times New Roman" w:eastAsia="Times New Roman" w:hAnsi="Times New Roman" w:cs="Times New Roman"/>
        </w:rPr>
        <w:t xml:space="preserve"> some corn out of the food supply, thus driving up prices.  It is also energy and fertilizer intensive to produce corn, decreasing its desirability as a transportation fuel alternative to petroleum.  Therefore, scientists are increasingly turning to cellulosic material to make ethanol.  These materials include wood, grasses</w:t>
      </w:r>
      <w:r w:rsidR="00515C6A">
        <w:rPr>
          <w:rFonts w:ascii="Times New Roman" w:eastAsia="Times New Roman" w:hAnsi="Times New Roman" w:cs="Times New Roman"/>
        </w:rPr>
        <w:t>,</w:t>
      </w:r>
      <w:r w:rsidR="00270C09">
        <w:rPr>
          <w:rFonts w:ascii="Times New Roman" w:eastAsia="Times New Roman" w:hAnsi="Times New Roman" w:cs="Times New Roman"/>
        </w:rPr>
        <w:t xml:space="preserve"> and non-edible parts of plants.  These are more desirable as they do not impact food supply.  However, in order to release the glucose from the cellulosic material, much more effort is needed, as the glucose from cellulosic material is bound up in cellulose, which is then wrapped with hemicelluloses and lignin. First</w:t>
      </w:r>
      <w:r>
        <w:rPr>
          <w:rFonts w:ascii="Times New Roman" w:eastAsia="Times New Roman" w:hAnsi="Times New Roman" w:cs="Times New Roman"/>
        </w:rPr>
        <w:t>,</w:t>
      </w:r>
      <w:r w:rsidR="00270C09">
        <w:rPr>
          <w:rFonts w:ascii="Times New Roman" w:eastAsia="Times New Roman" w:hAnsi="Times New Roman" w:cs="Times New Roman"/>
        </w:rPr>
        <w:t xml:space="preserve"> the cellulose needs to be extracted from the hemicelluloses and lignin bindings.  This is done through a pretreatment of grinding and acid hydrolysis.  Then, the cellulose is treated with enzymes to break it up into its component glucose.  Finally, the glucose can be fermented with yeast to produce ethanol and water.  The process can be summarized as follows:</w:t>
      </w:r>
    </w:p>
    <w:p w14:paraId="300DF891" w14:textId="77777777" w:rsidR="00AC46D1" w:rsidRDefault="00270C09">
      <w:pPr>
        <w:widowControl w:val="0"/>
        <w:tabs>
          <w:tab w:val="left" w:pos="360"/>
        </w:tabs>
        <w:spacing w:after="240"/>
      </w:pPr>
      <w:r>
        <w:rPr>
          <w:rFonts w:ascii="Times New Roman" w:eastAsia="Times New Roman" w:hAnsi="Times New Roman" w:cs="Times New Roman"/>
        </w:rPr>
        <w:t xml:space="preserve">Cellulosic material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5</w:t>
      </w:r>
      <w:proofErr w:type="gramStart"/>
      <w:r>
        <w:rPr>
          <w:rFonts w:ascii="Times New Roman" w:eastAsia="Times New Roman" w:hAnsi="Times New Roman" w:cs="Times New Roman"/>
        </w:rPr>
        <w:t>)</w:t>
      </w:r>
      <w:r>
        <w:rPr>
          <w:rFonts w:ascii="Times New Roman" w:eastAsia="Times New Roman" w:hAnsi="Times New Roman" w:cs="Times New Roman"/>
          <w:vertAlign w:val="subscript"/>
        </w:rPr>
        <w:t>n</w:t>
      </w:r>
      <w:proofErr w:type="gramEnd"/>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2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 + 2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Pr>
          <w:rFonts w:ascii="Times New Roman" w:eastAsia="Times New Roman" w:hAnsi="Times New Roman" w:cs="Times New Roman"/>
          <w:sz w:val="20"/>
        </w:rPr>
        <w:t>pretreatment                          enzyme</w:t>
      </w:r>
      <w:r>
        <w:rPr>
          <w:rFonts w:ascii="Times New Roman" w:eastAsia="Times New Roman" w:hAnsi="Times New Roman" w:cs="Times New Roman"/>
        </w:rPr>
        <w:tab/>
        <w:t xml:space="preserve">                </w:t>
      </w:r>
      <w:r>
        <w:rPr>
          <w:rFonts w:ascii="Times New Roman" w:eastAsia="Times New Roman" w:hAnsi="Times New Roman" w:cs="Times New Roman"/>
          <w:sz w:val="20"/>
        </w:rPr>
        <w:t>yeast</w:t>
      </w:r>
    </w:p>
    <w:p w14:paraId="23059716" w14:textId="3044FFBD" w:rsidR="00AC46D1" w:rsidRDefault="00270C09">
      <w:r>
        <w:rPr>
          <w:rFonts w:ascii="Times New Roman" w:eastAsia="Times New Roman" w:hAnsi="Times New Roman" w:cs="Times New Roman"/>
        </w:rPr>
        <w:t xml:space="preserve">This is currently too energy intensive to </w:t>
      </w:r>
      <w:r w:rsidR="00F35F78">
        <w:rPr>
          <w:rFonts w:ascii="Times New Roman" w:eastAsia="Times New Roman" w:hAnsi="Times New Roman" w:cs="Times New Roman"/>
        </w:rPr>
        <w:t>be</w:t>
      </w:r>
      <w:r>
        <w:rPr>
          <w:rFonts w:ascii="Times New Roman" w:eastAsia="Times New Roman" w:hAnsi="Times New Roman" w:cs="Times New Roman"/>
        </w:rPr>
        <w:t xml:space="preserve"> a practical method for </w:t>
      </w:r>
      <w:r w:rsidR="004849C7">
        <w:rPr>
          <w:rFonts w:ascii="Times New Roman" w:eastAsia="Times New Roman" w:hAnsi="Times New Roman" w:cs="Times New Roman"/>
        </w:rPr>
        <w:t xml:space="preserve">large-scale </w:t>
      </w:r>
      <w:r>
        <w:rPr>
          <w:rFonts w:ascii="Times New Roman" w:eastAsia="Times New Roman" w:hAnsi="Times New Roman" w:cs="Times New Roman"/>
        </w:rPr>
        <w:t xml:space="preserve">ethanol production. </w:t>
      </w:r>
      <w:r w:rsidR="00F35F78">
        <w:rPr>
          <w:rFonts w:ascii="Times New Roman" w:eastAsia="Times New Roman" w:hAnsi="Times New Roman" w:cs="Times New Roman"/>
        </w:rPr>
        <w:t>Research</w:t>
      </w:r>
      <w:r>
        <w:rPr>
          <w:rFonts w:ascii="Times New Roman" w:eastAsia="Times New Roman" w:hAnsi="Times New Roman" w:cs="Times New Roman"/>
        </w:rPr>
        <w:t xml:space="preserve"> is underway to make the process better.</w:t>
      </w:r>
    </w:p>
    <w:p w14:paraId="350D92FB" w14:textId="77777777" w:rsidR="00F15FF0" w:rsidRDefault="00F15FF0">
      <w:pPr>
        <w:rPr>
          <w:rFonts w:ascii="Times New Roman" w:eastAsia="Times New Roman" w:hAnsi="Times New Roman" w:cs="Times New Roman"/>
          <w:b/>
          <w:sz w:val="28"/>
        </w:rPr>
      </w:pPr>
    </w:p>
    <w:p w14:paraId="2881FA9D" w14:textId="052FAD7D" w:rsidR="00AC46D1" w:rsidRDefault="00270C09">
      <w:r>
        <w:rPr>
          <w:rFonts w:ascii="Times New Roman" w:eastAsia="Times New Roman" w:hAnsi="Times New Roman" w:cs="Times New Roman"/>
          <w:b/>
          <w:sz w:val="28"/>
        </w:rPr>
        <w:t>Procedure</w:t>
      </w:r>
      <w:r w:rsidR="00F15FF0">
        <w:rPr>
          <w:rFonts w:ascii="Times New Roman" w:eastAsia="Times New Roman" w:hAnsi="Times New Roman" w:cs="Times New Roman"/>
          <w:b/>
          <w:sz w:val="28"/>
        </w:rPr>
        <w:t>:</w:t>
      </w:r>
      <w:r>
        <w:rPr>
          <w:rFonts w:ascii="Times New Roman" w:eastAsia="Times New Roman" w:hAnsi="Times New Roman" w:cs="Times New Roman"/>
          <w:sz w:val="28"/>
        </w:rPr>
        <w:t xml:space="preserve"> </w:t>
      </w:r>
    </w:p>
    <w:p w14:paraId="1D7827CA" w14:textId="77777777" w:rsidR="00AC46D1" w:rsidRPr="00515C6A" w:rsidRDefault="00270C09">
      <w:pPr>
        <w:rPr>
          <w:u w:val="single"/>
        </w:rPr>
      </w:pPr>
      <w:r w:rsidRPr="00515C6A">
        <w:rPr>
          <w:rFonts w:ascii="Times New Roman" w:eastAsia="Times New Roman" w:hAnsi="Times New Roman" w:cs="Times New Roman"/>
          <w:u w:val="single"/>
        </w:rPr>
        <w:t>Sample Preparation:</w:t>
      </w:r>
    </w:p>
    <w:p w14:paraId="259B2030" w14:textId="77777777" w:rsidR="00AC46D1" w:rsidRDefault="00270C09">
      <w:r>
        <w:rPr>
          <w:rFonts w:ascii="Times New Roman" w:eastAsia="Times New Roman" w:hAnsi="Times New Roman" w:cs="Times New Roman"/>
        </w:rPr>
        <w:t xml:space="preserve">1.  Select cellulosic material to be used as feedstock.  This can be corn stalks, grasses, leaves, pet bedding, or paper.  </w:t>
      </w:r>
    </w:p>
    <w:p w14:paraId="4B2EA6EE" w14:textId="77777777" w:rsidR="00AC46D1" w:rsidRDefault="00270C09">
      <w:r>
        <w:rPr>
          <w:rFonts w:ascii="Times New Roman" w:eastAsia="Times New Roman" w:hAnsi="Times New Roman" w:cs="Times New Roman"/>
        </w:rPr>
        <w:t>2.  Using a coffee grinder, grind feedstock into a fine powder with no large pieces remaining.</w:t>
      </w:r>
    </w:p>
    <w:p w14:paraId="57C6DBF7" w14:textId="77777777" w:rsidR="00AC46D1" w:rsidRDefault="00270C09">
      <w:r>
        <w:rPr>
          <w:rFonts w:ascii="Times New Roman" w:eastAsia="Times New Roman" w:hAnsi="Times New Roman" w:cs="Times New Roman"/>
        </w:rPr>
        <w:t>3.  Measure 1.0 g of feedstock and place in a 50 mL centrifuge tube.  Label the tube with the feedstock chosen.</w:t>
      </w:r>
    </w:p>
    <w:p w14:paraId="02F174F7" w14:textId="77777777" w:rsidR="00AC46D1" w:rsidRDefault="00270C09">
      <w:r>
        <w:rPr>
          <w:rFonts w:ascii="Times New Roman" w:eastAsia="Times New Roman" w:hAnsi="Times New Roman" w:cs="Times New Roman"/>
        </w:rPr>
        <w:t>4.  Label a second 50 mL centrifuge tube as “Control”.  Do not put any feedstock in this tube.</w:t>
      </w:r>
    </w:p>
    <w:p w14:paraId="0420E03B" w14:textId="77777777" w:rsidR="00AC46D1" w:rsidRPr="00515C6A" w:rsidRDefault="00270C09">
      <w:pPr>
        <w:rPr>
          <w:u w:val="single"/>
        </w:rPr>
      </w:pPr>
      <w:r w:rsidRPr="00515C6A">
        <w:rPr>
          <w:rFonts w:ascii="Times New Roman" w:eastAsia="Times New Roman" w:hAnsi="Times New Roman" w:cs="Times New Roman"/>
          <w:u w:val="single"/>
        </w:rPr>
        <w:t>Pretreatment:</w:t>
      </w:r>
    </w:p>
    <w:p w14:paraId="7C46E943" w14:textId="77777777" w:rsidR="00AC46D1" w:rsidRDefault="00270C09">
      <w:r>
        <w:rPr>
          <w:rFonts w:ascii="Times New Roman" w:eastAsia="Times New Roman" w:hAnsi="Times New Roman" w:cs="Times New Roman"/>
        </w:rPr>
        <w:t>1.  Set up a 500 mL beaker with approximately 400 mL of water on a hotplate and heat</w:t>
      </w:r>
      <w:r w:rsidR="00515C6A">
        <w:rPr>
          <w:rFonts w:ascii="Times New Roman" w:eastAsia="Times New Roman" w:hAnsi="Times New Roman" w:cs="Times New Roman"/>
        </w:rPr>
        <w:t xml:space="preserve"> to a gentle boil</w:t>
      </w:r>
      <w:r>
        <w:rPr>
          <w:rFonts w:ascii="Times New Roman" w:eastAsia="Times New Roman" w:hAnsi="Times New Roman" w:cs="Times New Roman"/>
        </w:rPr>
        <w:t>.</w:t>
      </w:r>
    </w:p>
    <w:p w14:paraId="476F9828" w14:textId="77777777" w:rsidR="00AC46D1" w:rsidRDefault="00270C09">
      <w:r>
        <w:rPr>
          <w:rFonts w:ascii="Times New Roman" w:eastAsia="Times New Roman" w:hAnsi="Times New Roman" w:cs="Times New Roman"/>
        </w:rPr>
        <w:t>2.  Add 25 mL of distilled water to the 2 centrifuge tubes.  Swirl to mix.  Put the cap on the centrifuge tubes loosely.</w:t>
      </w:r>
    </w:p>
    <w:p w14:paraId="1F2D0595" w14:textId="77777777" w:rsidR="00AC46D1" w:rsidRDefault="00270C09">
      <w:r>
        <w:rPr>
          <w:rFonts w:ascii="Times New Roman" w:eastAsia="Times New Roman" w:hAnsi="Times New Roman" w:cs="Times New Roman"/>
        </w:rPr>
        <w:lastRenderedPageBreak/>
        <w:t>3.  Put the centrifuge tubes in the beaker full of gently boiling water.  Be sure that water from the water bath does not leak into the tubes.  Let boil for 30 minutes.</w:t>
      </w:r>
    </w:p>
    <w:p w14:paraId="1D3BF0CF" w14:textId="77777777" w:rsidR="00AC46D1" w:rsidRDefault="00270C09">
      <w:r>
        <w:rPr>
          <w:rFonts w:ascii="Times New Roman" w:eastAsia="Times New Roman" w:hAnsi="Times New Roman" w:cs="Times New Roman"/>
        </w:rPr>
        <w:t>4.  Let tubes cool to room temperature.</w:t>
      </w:r>
    </w:p>
    <w:p w14:paraId="1F91FA36" w14:textId="77777777" w:rsidR="00AC46D1" w:rsidRPr="00515C6A" w:rsidRDefault="00270C09">
      <w:pPr>
        <w:rPr>
          <w:u w:val="single"/>
        </w:rPr>
      </w:pPr>
      <w:r w:rsidRPr="00515C6A">
        <w:rPr>
          <w:rFonts w:ascii="Times New Roman" w:eastAsia="Times New Roman" w:hAnsi="Times New Roman" w:cs="Times New Roman"/>
          <w:u w:val="single"/>
        </w:rPr>
        <w:t>Enzymatic Digestion:</w:t>
      </w:r>
    </w:p>
    <w:p w14:paraId="3E38A842" w14:textId="77777777" w:rsidR="00AC46D1" w:rsidRDefault="00270C09">
      <w:bookmarkStart w:id="0" w:name="h.gjdgxs" w:colFirst="0" w:colLast="0"/>
      <w:bookmarkEnd w:id="0"/>
      <w:r>
        <w:rPr>
          <w:rFonts w:ascii="Times New Roman" w:eastAsia="Times New Roman" w:hAnsi="Times New Roman" w:cs="Times New Roman"/>
        </w:rPr>
        <w:t xml:space="preserve">1.  Add 1 mL of </w:t>
      </w:r>
      <w:proofErr w:type="spellStart"/>
      <w:r>
        <w:rPr>
          <w:rFonts w:ascii="Times New Roman" w:eastAsia="Times New Roman" w:hAnsi="Times New Roman" w:cs="Times New Roman"/>
        </w:rPr>
        <w:t>cellulase</w:t>
      </w:r>
      <w:proofErr w:type="spellEnd"/>
      <w:r>
        <w:rPr>
          <w:rFonts w:ascii="Times New Roman" w:eastAsia="Times New Roman" w:hAnsi="Times New Roman" w:cs="Times New Roman"/>
        </w:rPr>
        <w:t xml:space="preserve"> enzyme to both tubes.</w:t>
      </w:r>
    </w:p>
    <w:p w14:paraId="1E9BC020" w14:textId="77777777" w:rsidR="00AC46D1" w:rsidRDefault="00270C09">
      <w:pPr>
        <w:rPr>
          <w:rFonts w:ascii="Times New Roman" w:eastAsia="Times New Roman" w:hAnsi="Times New Roman" w:cs="Times New Roman"/>
        </w:rPr>
      </w:pPr>
      <w:r>
        <w:rPr>
          <w:rFonts w:ascii="Times New Roman" w:eastAsia="Times New Roman" w:hAnsi="Times New Roman" w:cs="Times New Roman"/>
        </w:rPr>
        <w:t>2.  Put tubes in an incubator at 50°C for 24 hours.</w:t>
      </w:r>
    </w:p>
    <w:p w14:paraId="6290B075" w14:textId="63CE600E" w:rsidR="00223827" w:rsidRDefault="00223827">
      <w:r>
        <w:rPr>
          <w:rFonts w:ascii="Times New Roman" w:eastAsia="Times New Roman" w:hAnsi="Times New Roman" w:cs="Times New Roman"/>
        </w:rPr>
        <w:t>3. Allow the tubes to cool to room temperature.</w:t>
      </w:r>
    </w:p>
    <w:p w14:paraId="58263E6D" w14:textId="77777777" w:rsidR="00AC46D1" w:rsidRPr="00515C6A" w:rsidRDefault="00270C09">
      <w:pPr>
        <w:rPr>
          <w:u w:val="single"/>
        </w:rPr>
      </w:pPr>
      <w:r w:rsidRPr="00515C6A">
        <w:rPr>
          <w:rFonts w:ascii="Times New Roman" w:eastAsia="Times New Roman" w:hAnsi="Times New Roman" w:cs="Times New Roman"/>
          <w:u w:val="single"/>
        </w:rPr>
        <w:t>Fermentation:</w:t>
      </w:r>
    </w:p>
    <w:p w14:paraId="4E35BB48" w14:textId="468479B1" w:rsidR="00AC46D1" w:rsidRDefault="00FB6DF3">
      <w:r>
        <w:rPr>
          <w:rFonts w:ascii="Times New Roman" w:eastAsia="Times New Roman" w:hAnsi="Times New Roman" w:cs="Times New Roman"/>
        </w:rPr>
        <w:t xml:space="preserve">1.  </w:t>
      </w:r>
      <w:commentRangeStart w:id="1"/>
      <w:r>
        <w:rPr>
          <w:rFonts w:ascii="Times New Roman" w:eastAsia="Times New Roman" w:hAnsi="Times New Roman" w:cs="Times New Roman"/>
        </w:rPr>
        <w:t>Add 1</w:t>
      </w:r>
      <w:r w:rsidR="00270C09">
        <w:rPr>
          <w:rFonts w:ascii="Times New Roman" w:eastAsia="Times New Roman" w:hAnsi="Times New Roman" w:cs="Times New Roman"/>
        </w:rPr>
        <w:t xml:space="preserve">.0 g </w:t>
      </w:r>
      <w:commentRangeEnd w:id="1"/>
      <w:r w:rsidR="00D0288F">
        <w:rPr>
          <w:rStyle w:val="CommentReference"/>
        </w:rPr>
        <w:commentReference w:id="1"/>
      </w:r>
      <w:r w:rsidR="00270C09">
        <w:rPr>
          <w:rFonts w:ascii="Times New Roman" w:eastAsia="Times New Roman" w:hAnsi="Times New Roman" w:cs="Times New Roman"/>
        </w:rPr>
        <w:t xml:space="preserve">of </w:t>
      </w:r>
      <w:commentRangeStart w:id="2"/>
      <w:commentRangeStart w:id="3"/>
      <w:r w:rsidR="00270C09">
        <w:rPr>
          <w:rFonts w:ascii="Times New Roman" w:eastAsia="Times New Roman" w:hAnsi="Times New Roman" w:cs="Times New Roman"/>
        </w:rPr>
        <w:t xml:space="preserve">active yeast </w:t>
      </w:r>
      <w:commentRangeEnd w:id="2"/>
      <w:r>
        <w:rPr>
          <w:rStyle w:val="CommentReference"/>
        </w:rPr>
        <w:commentReference w:id="2"/>
      </w:r>
      <w:commentRangeEnd w:id="3"/>
      <w:r w:rsidR="00FF2EF3">
        <w:rPr>
          <w:rStyle w:val="CommentReference"/>
        </w:rPr>
        <w:commentReference w:id="3"/>
      </w:r>
      <w:r w:rsidR="00223827">
        <w:rPr>
          <w:rFonts w:ascii="Times New Roman" w:eastAsia="Times New Roman" w:hAnsi="Times New Roman" w:cs="Times New Roman"/>
        </w:rPr>
        <w:t xml:space="preserve">(regular grocery store yeast is </w:t>
      </w:r>
      <w:r w:rsidR="00185E4E">
        <w:rPr>
          <w:rFonts w:ascii="Times New Roman" w:eastAsia="Times New Roman" w:hAnsi="Times New Roman" w:cs="Times New Roman"/>
        </w:rPr>
        <w:t>fine)</w:t>
      </w:r>
      <w:r w:rsidR="00223827">
        <w:rPr>
          <w:rFonts w:ascii="Times New Roman" w:eastAsia="Times New Roman" w:hAnsi="Times New Roman" w:cs="Times New Roman"/>
        </w:rPr>
        <w:t xml:space="preserve"> </w:t>
      </w:r>
      <w:r w:rsidR="00270C09">
        <w:rPr>
          <w:rFonts w:ascii="Times New Roman" w:eastAsia="Times New Roman" w:hAnsi="Times New Roman" w:cs="Times New Roman"/>
        </w:rPr>
        <w:t>to each of the centrifuge tubes.  Swirl to mix.</w:t>
      </w:r>
    </w:p>
    <w:p w14:paraId="7E5E9145" w14:textId="5A88463F" w:rsidR="00AC46D1" w:rsidRDefault="00270C09">
      <w:r>
        <w:rPr>
          <w:rFonts w:ascii="Times New Roman" w:eastAsia="Times New Roman" w:hAnsi="Times New Roman" w:cs="Times New Roman"/>
        </w:rPr>
        <w:t>2.  Loosely cap the centrifuge tubes.  Do NOT cap tightly</w:t>
      </w:r>
      <w:r w:rsidR="00185E4E">
        <w:rPr>
          <w:rFonts w:ascii="Times New Roman" w:eastAsia="Times New Roman" w:hAnsi="Times New Roman" w:cs="Times New Roman"/>
        </w:rPr>
        <w:t>,</w:t>
      </w:r>
      <w:r>
        <w:rPr>
          <w:rFonts w:ascii="Times New Roman" w:eastAsia="Times New Roman" w:hAnsi="Times New Roman" w:cs="Times New Roman"/>
        </w:rPr>
        <w:t xml:space="preserve"> because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will be generated, creating pressure in the tube.  This could cause the cap to be ejected off the tube if some of the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is not allowed to escape, reducing the pressure.</w:t>
      </w:r>
    </w:p>
    <w:p w14:paraId="0CF7F549" w14:textId="77777777" w:rsidR="00AC46D1" w:rsidRDefault="00270C09">
      <w:r>
        <w:rPr>
          <w:rFonts w:ascii="Times New Roman" w:eastAsia="Times New Roman" w:hAnsi="Times New Roman" w:cs="Times New Roman"/>
        </w:rPr>
        <w:t>3.  Place the centrifuge tubes in a rack and put in an incubator at 37°C for 24 hours.</w:t>
      </w:r>
    </w:p>
    <w:p w14:paraId="1F89B6AE" w14:textId="23F38961" w:rsidR="00AC46D1" w:rsidRDefault="00270C09">
      <w:r>
        <w:rPr>
          <w:rFonts w:ascii="Times New Roman" w:eastAsia="Times New Roman" w:hAnsi="Times New Roman" w:cs="Times New Roman"/>
        </w:rPr>
        <w:t xml:space="preserve">4. </w:t>
      </w:r>
      <w:commentRangeStart w:id="4"/>
      <w:r>
        <w:rPr>
          <w:rFonts w:ascii="Times New Roman" w:eastAsia="Times New Roman" w:hAnsi="Times New Roman" w:cs="Times New Roman"/>
        </w:rPr>
        <w:t xml:space="preserve">Using an ethanol </w:t>
      </w:r>
      <w:r w:rsidR="00223827">
        <w:rPr>
          <w:rFonts w:ascii="Times New Roman" w:eastAsia="Times New Roman" w:hAnsi="Times New Roman" w:cs="Times New Roman"/>
        </w:rPr>
        <w:t>sensor</w:t>
      </w:r>
      <w:r>
        <w:rPr>
          <w:rFonts w:ascii="Times New Roman" w:eastAsia="Times New Roman" w:hAnsi="Times New Roman" w:cs="Times New Roman"/>
        </w:rPr>
        <w:t>, measure the ethanol concentration in the control tube</w:t>
      </w:r>
      <w:r w:rsidR="00185E4E">
        <w:rPr>
          <w:rFonts w:ascii="Times New Roman" w:eastAsia="Times New Roman" w:hAnsi="Times New Roman" w:cs="Times New Roman"/>
        </w:rPr>
        <w:t xml:space="preserve"> </w:t>
      </w:r>
      <w:r>
        <w:rPr>
          <w:rFonts w:ascii="Times New Roman" w:eastAsia="Times New Roman" w:hAnsi="Times New Roman" w:cs="Times New Roman"/>
        </w:rPr>
        <w:t>(Figure 1)</w:t>
      </w:r>
      <w:r w:rsidR="00185E4E">
        <w:rPr>
          <w:rFonts w:ascii="Times New Roman" w:eastAsia="Times New Roman" w:hAnsi="Times New Roman" w:cs="Times New Roman"/>
        </w:rPr>
        <w:t xml:space="preserve">. </w:t>
      </w:r>
      <w:r w:rsidR="00223827">
        <w:rPr>
          <w:rFonts w:ascii="Times New Roman" w:eastAsia="Times New Roman" w:hAnsi="Times New Roman" w:cs="Times New Roman"/>
        </w:rPr>
        <w:t>Ethanol sensors can be purchased through Vernier or PASCO for approximately $100 each.</w:t>
      </w:r>
    </w:p>
    <w:p w14:paraId="0131FDCB" w14:textId="2B3874B8" w:rsidR="00AC46D1" w:rsidRDefault="00223827" w:rsidP="00270C09">
      <w:r>
        <w:rPr>
          <w:rFonts w:ascii="Times New Roman" w:eastAsia="Times New Roman" w:hAnsi="Times New Roman" w:cs="Times New Roman"/>
        </w:rPr>
        <w:t>5.  Using an ethanol sensor</w:t>
      </w:r>
      <w:r w:rsidR="00270C09">
        <w:rPr>
          <w:rFonts w:ascii="Times New Roman" w:eastAsia="Times New Roman" w:hAnsi="Times New Roman" w:cs="Times New Roman"/>
        </w:rPr>
        <w:t>, measure the ethanol concentration in the sample tube.</w:t>
      </w:r>
    </w:p>
    <w:commentRangeEnd w:id="4"/>
    <w:p w14:paraId="504E0CA2" w14:textId="1BB14002" w:rsidR="00AC46D1" w:rsidRDefault="008A01D3">
      <w:r>
        <w:rPr>
          <w:rStyle w:val="CommentReference"/>
        </w:rPr>
        <w:commentReference w:id="4"/>
      </w:r>
    </w:p>
    <w:p w14:paraId="2A55EC92" w14:textId="63969C35" w:rsidR="00AC46D1" w:rsidRDefault="00270C09">
      <w:r>
        <w:rPr>
          <w:rFonts w:ascii="Times New Roman" w:eastAsia="Times New Roman" w:hAnsi="Times New Roman" w:cs="Times New Roman"/>
          <w:b/>
          <w:sz w:val="28"/>
        </w:rPr>
        <w:t>Representative Results</w:t>
      </w:r>
      <w:r w:rsidR="00F15FF0">
        <w:rPr>
          <w:rFonts w:ascii="Times New Roman" w:eastAsia="Times New Roman" w:hAnsi="Times New Roman" w:cs="Times New Roman"/>
          <w:b/>
          <w:sz w:val="28"/>
        </w:rPr>
        <w:t>:</w:t>
      </w:r>
      <w:r>
        <w:rPr>
          <w:rFonts w:ascii="Times New Roman" w:eastAsia="Times New Roman" w:hAnsi="Times New Roman" w:cs="Times New Roman"/>
          <w:b/>
        </w:rPr>
        <w:t xml:space="preserve"> </w:t>
      </w:r>
      <w:r>
        <w:rPr>
          <w:rFonts w:ascii="Times New Roman" w:eastAsia="Times New Roman" w:hAnsi="Times New Roman" w:cs="Times New Roman"/>
        </w:rPr>
        <w:t xml:space="preserve">The </w:t>
      </w:r>
      <w:r w:rsidR="00F15FF0">
        <w:rPr>
          <w:rFonts w:ascii="Times New Roman" w:eastAsia="Times New Roman" w:hAnsi="Times New Roman" w:cs="Times New Roman"/>
        </w:rPr>
        <w:t>%</w:t>
      </w:r>
      <w:r>
        <w:rPr>
          <w:rFonts w:ascii="Times New Roman" w:eastAsia="Times New Roman" w:hAnsi="Times New Roman" w:cs="Times New Roman"/>
        </w:rPr>
        <w:t xml:space="preserve"> ethanol in the solution will be displayed on the handheld tablet screen using the software related to the brand of the ethanol </w:t>
      </w:r>
      <w:r w:rsidR="000F7708">
        <w:rPr>
          <w:rFonts w:ascii="Times New Roman" w:eastAsia="Times New Roman" w:hAnsi="Times New Roman" w:cs="Times New Roman"/>
        </w:rPr>
        <w:t>sensor</w:t>
      </w:r>
      <w:r>
        <w:rPr>
          <w:rFonts w:ascii="Times New Roman" w:eastAsia="Times New Roman" w:hAnsi="Times New Roman" w:cs="Times New Roman"/>
        </w:rPr>
        <w:t xml:space="preserve"> used (Figure 2)</w:t>
      </w:r>
      <w:r w:rsidR="00F15FF0">
        <w:rPr>
          <w:rFonts w:ascii="Times New Roman" w:eastAsia="Times New Roman" w:hAnsi="Times New Roman" w:cs="Times New Roman"/>
        </w:rPr>
        <w:t xml:space="preserve">. </w:t>
      </w:r>
      <w:commentRangeStart w:id="5"/>
      <w:commentRangeStart w:id="6"/>
      <w:r>
        <w:rPr>
          <w:rFonts w:ascii="Times New Roman" w:eastAsia="Times New Roman" w:hAnsi="Times New Roman" w:cs="Times New Roman"/>
        </w:rPr>
        <w:t xml:space="preserve">Representative results of the percent ethanol produced by various feedstock can be seen in </w:t>
      </w:r>
      <w:r w:rsidR="00F15FF0">
        <w:rPr>
          <w:rFonts w:ascii="Times New Roman" w:eastAsia="Times New Roman" w:hAnsi="Times New Roman" w:cs="Times New Roman"/>
        </w:rPr>
        <w:t>T</w:t>
      </w:r>
      <w:r>
        <w:rPr>
          <w:rFonts w:ascii="Times New Roman" w:eastAsia="Times New Roman" w:hAnsi="Times New Roman" w:cs="Times New Roman"/>
        </w:rPr>
        <w:t>able 1.</w:t>
      </w:r>
      <w:commentRangeEnd w:id="5"/>
      <w:r w:rsidR="0036433D">
        <w:rPr>
          <w:rStyle w:val="CommentReference"/>
        </w:rPr>
        <w:commentReference w:id="5"/>
      </w:r>
      <w:commentRangeEnd w:id="6"/>
      <w:r w:rsidR="003B5227">
        <w:rPr>
          <w:rStyle w:val="CommentReference"/>
        </w:rPr>
        <w:commentReference w:id="6"/>
      </w:r>
    </w:p>
    <w:p w14:paraId="3D616665" w14:textId="77777777" w:rsidR="00AC46D1" w:rsidRDefault="00AC46D1"/>
    <w:p w14:paraId="4E7B0096" w14:textId="3CEEB40A" w:rsidR="00270C09" w:rsidRDefault="00270C09">
      <w:pPr>
        <w:rPr>
          <w:rFonts w:ascii="Times New Roman" w:eastAsia="Times New Roman" w:hAnsi="Times New Roman" w:cs="Times New Roman"/>
        </w:rPr>
      </w:pPr>
      <w:bookmarkStart w:id="7" w:name="h.30j0zll" w:colFirst="0" w:colLast="0"/>
      <w:bookmarkEnd w:id="7"/>
      <w:r>
        <w:rPr>
          <w:rFonts w:ascii="Times New Roman" w:eastAsia="Times New Roman" w:hAnsi="Times New Roman" w:cs="Times New Roman"/>
          <w:b/>
          <w:sz w:val="28"/>
        </w:rPr>
        <w:t>Applications</w:t>
      </w:r>
      <w:r w:rsidR="00F15FF0">
        <w:rPr>
          <w:rFonts w:ascii="Times New Roman" w:eastAsia="Times New Roman" w:hAnsi="Times New Roman" w:cs="Times New Roman"/>
          <w:b/>
          <w:sz w:val="28"/>
        </w:rPr>
        <w:t>:</w:t>
      </w:r>
      <w:r>
        <w:rPr>
          <w:rFonts w:ascii="Times New Roman" w:eastAsia="Times New Roman" w:hAnsi="Times New Roman" w:cs="Times New Roman"/>
        </w:rPr>
        <w:t xml:space="preserve"> The Energy Independence and Security Act of 2007 set into law a renewable fuel standard.  It created a phase-in for renewable fuel volumes</w:t>
      </w:r>
      <w:r w:rsidR="00FF2EF3">
        <w:rPr>
          <w:rFonts w:ascii="Times New Roman" w:eastAsia="Times New Roman" w:hAnsi="Times New Roman" w:cs="Times New Roman"/>
        </w:rPr>
        <w:t>,</w:t>
      </w:r>
      <w:r>
        <w:rPr>
          <w:rFonts w:ascii="Times New Roman" w:eastAsia="Times New Roman" w:hAnsi="Times New Roman" w:cs="Times New Roman"/>
        </w:rPr>
        <w:t xml:space="preserve"> starting at 9 billion gallons in 2008 and ending at 36 billion gallons in 2022.  Of that 36 billion, it was expected that 16 billion would come from cellulosic materials.  For 2014, the original proposal was for 18.15 billion gallons of renewable fuel, 1.75 billion of that coming from cellulosic material.  Unfortunately, based on the volume of cellulosic ethanol that is feasible to be produced </w:t>
      </w:r>
      <w:r>
        <w:rPr>
          <w:rFonts w:ascii="Times New Roman" w:eastAsia="Times New Roman" w:hAnsi="Times New Roman" w:cs="Times New Roman"/>
        </w:rPr>
        <w:lastRenderedPageBreak/>
        <w:t xml:space="preserve">currently, this number has </w:t>
      </w:r>
      <w:r w:rsidR="00FF2EF3">
        <w:rPr>
          <w:rFonts w:ascii="Times New Roman" w:eastAsia="Times New Roman" w:hAnsi="Times New Roman" w:cs="Times New Roman"/>
        </w:rPr>
        <w:t>been</w:t>
      </w:r>
      <w:r>
        <w:rPr>
          <w:rFonts w:ascii="Times New Roman" w:eastAsia="Times New Roman" w:hAnsi="Times New Roman" w:cs="Times New Roman"/>
        </w:rPr>
        <w:t xml:space="preserve"> reduced to 17 million gallons</w:t>
      </w:r>
      <w:r w:rsidR="00FF2EF3">
        <w:rPr>
          <w:rFonts w:ascii="Times New Roman" w:eastAsia="Times New Roman" w:hAnsi="Times New Roman" w:cs="Times New Roman"/>
        </w:rPr>
        <w:t>,</w:t>
      </w:r>
      <w:r>
        <w:rPr>
          <w:rFonts w:ascii="Times New Roman" w:eastAsia="Times New Roman" w:hAnsi="Times New Roman" w:cs="Times New Roman"/>
        </w:rPr>
        <w:t xml:space="preserve"> according to a recent EPA proposal.  Improving the process of creating ethanol from cellulosic material is currently a very hot area of research.  In this experiment, students will be emulating the scientific practices that scientists in the top research labs are following.  </w:t>
      </w:r>
    </w:p>
    <w:p w14:paraId="56D41F99" w14:textId="0F311C1B" w:rsidR="000F7708" w:rsidRDefault="002824A3">
      <w:pPr>
        <w:rPr>
          <w:rFonts w:ascii="Times New Roman" w:eastAsia="Times New Roman" w:hAnsi="Times New Roman" w:cs="Times New Roman"/>
        </w:rPr>
      </w:pPr>
      <w:r>
        <w:rPr>
          <w:rFonts w:ascii="Times New Roman" w:eastAsia="Times New Roman" w:hAnsi="Times New Roman" w:cs="Times New Roman"/>
        </w:rPr>
        <w:t xml:space="preserve">A variety of biomass feedstock materials can be used to produce cellulosic ethanol for transportation.  The U.S. Department of Energy’s Bioenergy Technologies Office is focused on developing cellulosic feedstock from non-food based plant material and the related technologies that will allow an economically feasible conversion of this biomass to transportation fuel.  They are investigating biomass sources ranging from </w:t>
      </w:r>
      <w:r w:rsidR="00392836">
        <w:rPr>
          <w:rFonts w:ascii="Times New Roman" w:eastAsia="Times New Roman" w:hAnsi="Times New Roman" w:cs="Times New Roman"/>
        </w:rPr>
        <w:t xml:space="preserve">agricultural residue, herbaceous energy crops, and forest materials to waste materials and algae.  In this laboratory activity, students can vary the feedstock they use and compare the amount of ethanol that results.  </w:t>
      </w:r>
      <w:r w:rsidR="00A6645F">
        <w:rPr>
          <w:rFonts w:ascii="Times New Roman" w:eastAsia="Times New Roman" w:hAnsi="Times New Roman" w:cs="Times New Roman"/>
        </w:rPr>
        <w:t xml:space="preserve">Possibilities include corn </w:t>
      </w:r>
      <w:proofErr w:type="spellStart"/>
      <w:r w:rsidR="00A6645F">
        <w:rPr>
          <w:rFonts w:ascii="Times New Roman" w:eastAsia="Times New Roman" w:hAnsi="Times New Roman" w:cs="Times New Roman"/>
        </w:rPr>
        <w:t>stover</w:t>
      </w:r>
      <w:proofErr w:type="spellEnd"/>
      <w:r w:rsidR="00A6645F">
        <w:rPr>
          <w:rFonts w:ascii="Times New Roman" w:eastAsia="Times New Roman" w:hAnsi="Times New Roman" w:cs="Times New Roman"/>
        </w:rPr>
        <w:t>, grasses, leaves, cardboard, newspaper, paper, flowers, etc.</w:t>
      </w:r>
    </w:p>
    <w:p w14:paraId="7B8C13E4" w14:textId="055C306B" w:rsidR="00392836" w:rsidRDefault="004849C7">
      <w:pPr>
        <w:rPr>
          <w:rFonts w:ascii="Times New Roman" w:eastAsia="Times New Roman" w:hAnsi="Times New Roman" w:cs="Times New Roman"/>
        </w:rPr>
      </w:pPr>
      <w:r>
        <w:rPr>
          <w:rFonts w:ascii="Times New Roman" w:eastAsia="Times New Roman" w:hAnsi="Times New Roman" w:cs="Times New Roman"/>
        </w:rPr>
        <w:t xml:space="preserve">One roadblock to large scale production of cellulosic ethanol is </w:t>
      </w:r>
      <w:r w:rsidR="00E8155C">
        <w:rPr>
          <w:rFonts w:ascii="Times New Roman" w:eastAsia="Times New Roman" w:hAnsi="Times New Roman" w:cs="Times New Roman"/>
        </w:rPr>
        <w:t>the costly nature (both in terms of money and energy) of the pretreatment process</w:t>
      </w:r>
      <w:r>
        <w:rPr>
          <w:rFonts w:ascii="Times New Roman" w:eastAsia="Times New Roman" w:hAnsi="Times New Roman" w:cs="Times New Roman"/>
        </w:rPr>
        <w:t>.</w:t>
      </w:r>
      <w:r w:rsidR="00E8155C">
        <w:rPr>
          <w:rFonts w:ascii="Times New Roman" w:eastAsia="Times New Roman" w:hAnsi="Times New Roman" w:cs="Times New Roman"/>
        </w:rPr>
        <w:t xml:space="preserve">  Much research is being done on reducing these costs and making the breakdown of the cellulosic material easier.  Enzyme companies are spending a lot of time and money developing new enzymes to increase the </w:t>
      </w:r>
      <w:r w:rsidR="00A6645F">
        <w:rPr>
          <w:rFonts w:ascii="Times New Roman" w:eastAsia="Times New Roman" w:hAnsi="Times New Roman" w:cs="Times New Roman"/>
        </w:rPr>
        <w:t>yield of ethanol.  In this laboratory activity, students can vary the enzymes they use and compare the amount of ethanol that results.</w:t>
      </w:r>
      <w:r>
        <w:rPr>
          <w:rFonts w:ascii="Times New Roman" w:eastAsia="Times New Roman" w:hAnsi="Times New Roman" w:cs="Times New Roman"/>
        </w:rPr>
        <w:t xml:space="preserve">  </w:t>
      </w:r>
      <w:r w:rsidR="00A6645F">
        <w:rPr>
          <w:rFonts w:ascii="Times New Roman" w:eastAsia="Times New Roman" w:hAnsi="Times New Roman" w:cs="Times New Roman"/>
        </w:rPr>
        <w:t xml:space="preserve">A variety of </w:t>
      </w:r>
      <w:proofErr w:type="spellStart"/>
      <w:r w:rsidR="00A6645F">
        <w:rPr>
          <w:rFonts w:ascii="Times New Roman" w:eastAsia="Times New Roman" w:hAnsi="Times New Roman" w:cs="Times New Roman"/>
        </w:rPr>
        <w:t>Cellulase</w:t>
      </w:r>
      <w:proofErr w:type="spellEnd"/>
      <w:r w:rsidR="00A6645F">
        <w:rPr>
          <w:rFonts w:ascii="Times New Roman" w:eastAsia="Times New Roman" w:hAnsi="Times New Roman" w:cs="Times New Roman"/>
        </w:rPr>
        <w:t xml:space="preserve"> enzymes can be purchased from chemical companies that sell to schools, such as </w:t>
      </w:r>
      <w:proofErr w:type="spellStart"/>
      <w:r w:rsidR="00A6645F">
        <w:rPr>
          <w:rFonts w:ascii="Times New Roman" w:eastAsia="Times New Roman" w:hAnsi="Times New Roman" w:cs="Times New Roman"/>
        </w:rPr>
        <w:t>cellulase</w:t>
      </w:r>
      <w:proofErr w:type="spellEnd"/>
      <w:r w:rsidR="00A6645F">
        <w:rPr>
          <w:rFonts w:ascii="Times New Roman" w:eastAsia="Times New Roman" w:hAnsi="Times New Roman" w:cs="Times New Roman"/>
        </w:rPr>
        <w:t xml:space="preserve"> from </w:t>
      </w:r>
      <w:proofErr w:type="spellStart"/>
      <w:r w:rsidR="00A6645F">
        <w:rPr>
          <w:rFonts w:ascii="Times New Roman" w:eastAsia="Times New Roman" w:hAnsi="Times New Roman" w:cs="Times New Roman"/>
        </w:rPr>
        <w:t>Aspergillus</w:t>
      </w:r>
      <w:proofErr w:type="spellEnd"/>
      <w:r w:rsidR="00A6645F">
        <w:rPr>
          <w:rFonts w:ascii="Times New Roman" w:eastAsia="Times New Roman" w:hAnsi="Times New Roman" w:cs="Times New Roman"/>
        </w:rPr>
        <w:t xml:space="preserve"> </w:t>
      </w:r>
      <w:proofErr w:type="spellStart"/>
      <w:proofErr w:type="gramStart"/>
      <w:r w:rsidR="00A6645F">
        <w:rPr>
          <w:rFonts w:ascii="Times New Roman" w:eastAsia="Times New Roman" w:hAnsi="Times New Roman" w:cs="Times New Roman"/>
        </w:rPr>
        <w:t>niger</w:t>
      </w:r>
      <w:proofErr w:type="spellEnd"/>
      <w:proofErr w:type="gramEnd"/>
      <w:r w:rsidR="00A6645F">
        <w:rPr>
          <w:rFonts w:ascii="Times New Roman" w:eastAsia="Times New Roman" w:hAnsi="Times New Roman" w:cs="Times New Roman"/>
        </w:rPr>
        <w:t xml:space="preserve"> or </w:t>
      </w:r>
      <w:proofErr w:type="spellStart"/>
      <w:r w:rsidR="00A6645F">
        <w:rPr>
          <w:rFonts w:ascii="Times New Roman" w:eastAsia="Times New Roman" w:hAnsi="Times New Roman" w:cs="Times New Roman"/>
        </w:rPr>
        <w:t>cellulase</w:t>
      </w:r>
      <w:proofErr w:type="spellEnd"/>
      <w:r w:rsidR="00A6645F">
        <w:rPr>
          <w:rFonts w:ascii="Times New Roman" w:eastAsia="Times New Roman" w:hAnsi="Times New Roman" w:cs="Times New Roman"/>
        </w:rPr>
        <w:t xml:space="preserve"> from </w:t>
      </w:r>
      <w:proofErr w:type="spellStart"/>
      <w:r w:rsidR="00A6645F">
        <w:rPr>
          <w:rFonts w:ascii="Times New Roman" w:eastAsia="Times New Roman" w:hAnsi="Times New Roman" w:cs="Times New Roman"/>
        </w:rPr>
        <w:t>Trichoderma</w:t>
      </w:r>
      <w:proofErr w:type="spellEnd"/>
      <w:r w:rsidR="00A6645F">
        <w:rPr>
          <w:rFonts w:ascii="Times New Roman" w:eastAsia="Times New Roman" w:hAnsi="Times New Roman" w:cs="Times New Roman"/>
        </w:rPr>
        <w:t xml:space="preserve"> </w:t>
      </w:r>
      <w:proofErr w:type="spellStart"/>
      <w:r w:rsidR="00A6645F">
        <w:rPr>
          <w:rFonts w:ascii="Times New Roman" w:eastAsia="Times New Roman" w:hAnsi="Times New Roman" w:cs="Times New Roman"/>
        </w:rPr>
        <w:t>virde</w:t>
      </w:r>
      <w:proofErr w:type="spellEnd"/>
      <w:r w:rsidR="00A6645F">
        <w:rPr>
          <w:rFonts w:ascii="Times New Roman" w:eastAsia="Times New Roman" w:hAnsi="Times New Roman" w:cs="Times New Roman"/>
        </w:rPr>
        <w:t xml:space="preserve">.  </w:t>
      </w:r>
      <w:r w:rsidR="00FF2EF3">
        <w:rPr>
          <w:rFonts w:ascii="Times New Roman" w:eastAsia="Times New Roman" w:hAnsi="Times New Roman" w:cs="Times New Roman"/>
        </w:rPr>
        <w:t>P</w:t>
      </w:r>
      <w:r w:rsidR="00A6645F">
        <w:rPr>
          <w:rFonts w:ascii="Times New Roman" w:eastAsia="Times New Roman" w:hAnsi="Times New Roman" w:cs="Times New Roman"/>
        </w:rPr>
        <w:t xml:space="preserve">roprietary enzymes can be purchased from specialty enzyme companies, </w:t>
      </w:r>
      <w:r w:rsidR="00FF2EF3">
        <w:rPr>
          <w:rFonts w:ascii="Times New Roman" w:eastAsia="Times New Roman" w:hAnsi="Times New Roman" w:cs="Times New Roman"/>
        </w:rPr>
        <w:t>but</w:t>
      </w:r>
      <w:r w:rsidR="00A6645F">
        <w:rPr>
          <w:rFonts w:ascii="Times New Roman" w:eastAsia="Times New Roman" w:hAnsi="Times New Roman" w:cs="Times New Roman"/>
        </w:rPr>
        <w:t xml:space="preserve"> these </w:t>
      </w:r>
      <w:r w:rsidR="00FF2EF3">
        <w:rPr>
          <w:rFonts w:ascii="Times New Roman" w:eastAsia="Times New Roman" w:hAnsi="Times New Roman" w:cs="Times New Roman"/>
        </w:rPr>
        <w:t>can be</w:t>
      </w:r>
      <w:r w:rsidR="00A6645F">
        <w:rPr>
          <w:rFonts w:ascii="Times New Roman" w:eastAsia="Times New Roman" w:hAnsi="Times New Roman" w:cs="Times New Roman"/>
        </w:rPr>
        <w:t xml:space="preserve"> costly.  Other enzymes can be used, like amylase, to compare their ability of producing ethanol from cellulosic material to that of the </w:t>
      </w:r>
      <w:proofErr w:type="spellStart"/>
      <w:r w:rsidR="00A6645F">
        <w:rPr>
          <w:rFonts w:ascii="Times New Roman" w:eastAsia="Times New Roman" w:hAnsi="Times New Roman" w:cs="Times New Roman"/>
        </w:rPr>
        <w:t>cellulases</w:t>
      </w:r>
      <w:proofErr w:type="spellEnd"/>
      <w:r w:rsidR="00A6645F">
        <w:rPr>
          <w:rFonts w:ascii="Times New Roman" w:eastAsia="Times New Roman" w:hAnsi="Times New Roman" w:cs="Times New Roman"/>
        </w:rPr>
        <w:t>.</w:t>
      </w:r>
    </w:p>
    <w:p w14:paraId="6A0FEBF5" w14:textId="3C9A5FE6" w:rsidR="00A6645F" w:rsidRDefault="004A1BA5">
      <w:pPr>
        <w:rPr>
          <w:rFonts w:ascii="Times New Roman" w:eastAsia="Times New Roman" w:hAnsi="Times New Roman" w:cs="Times New Roman"/>
        </w:rPr>
      </w:pPr>
      <w:r>
        <w:rPr>
          <w:rFonts w:ascii="Times New Roman" w:eastAsia="Times New Roman" w:hAnsi="Times New Roman" w:cs="Times New Roman"/>
        </w:rPr>
        <w:t xml:space="preserve">Another emerging area of research is improving the ability of yeast to convert cellulosic biomass into ethanol.  </w:t>
      </w:r>
      <w:r w:rsidR="00CD61D8">
        <w:rPr>
          <w:rFonts w:ascii="Times New Roman" w:eastAsia="Times New Roman" w:hAnsi="Times New Roman" w:cs="Times New Roman"/>
        </w:rPr>
        <w:t xml:space="preserve">Lignocellulose has evolved in plants to provide stability.  This is due to the crosslinking between cellulose and hemicellulose and the ester linkages in lignin.  It is necessary to separate the cellulose from the lignin and then treat the cellulose to break it down into a monosaccharide.  In addition, the hemicellulose has a high percentage of </w:t>
      </w:r>
      <w:proofErr w:type="spellStart"/>
      <w:r w:rsidR="00CD61D8">
        <w:rPr>
          <w:rFonts w:ascii="Times New Roman" w:eastAsia="Times New Roman" w:hAnsi="Times New Roman" w:cs="Times New Roman"/>
        </w:rPr>
        <w:t>pentoses</w:t>
      </w:r>
      <w:proofErr w:type="spellEnd"/>
      <w:r w:rsidR="00CD61D8">
        <w:rPr>
          <w:rFonts w:ascii="Times New Roman" w:eastAsia="Times New Roman" w:hAnsi="Times New Roman" w:cs="Times New Roman"/>
        </w:rPr>
        <w:t xml:space="preserve"> like xylose, which is more difficult to ferment than a hexose like glucose.</w:t>
      </w:r>
      <w:r>
        <w:rPr>
          <w:rFonts w:ascii="Times New Roman" w:eastAsia="Times New Roman" w:hAnsi="Times New Roman" w:cs="Times New Roman"/>
        </w:rPr>
        <w:t xml:space="preserve">  </w:t>
      </w:r>
      <w:r w:rsidR="00CD61D8">
        <w:rPr>
          <w:rFonts w:ascii="Times New Roman" w:eastAsia="Times New Roman" w:hAnsi="Times New Roman" w:cs="Times New Roman"/>
        </w:rPr>
        <w:t xml:space="preserve">In this laboratory activity, students can vary the yeast they use and compare the amount of ethanol that results.  Many yeast types can be purchased at a local brewing supply store.  </w:t>
      </w:r>
    </w:p>
    <w:p w14:paraId="25842D25" w14:textId="77777777" w:rsidR="00A6645F" w:rsidRDefault="00A6645F">
      <w:pPr>
        <w:rPr>
          <w:rFonts w:ascii="Times New Roman" w:eastAsia="Times New Roman" w:hAnsi="Times New Roman" w:cs="Times New Roman"/>
        </w:rPr>
      </w:pPr>
    </w:p>
    <w:p w14:paraId="01BA8771" w14:textId="095DD658" w:rsidR="000F7708" w:rsidRPr="009B5D9F" w:rsidRDefault="000F7708">
      <w:pPr>
        <w:rPr>
          <w:rFonts w:ascii="Times New Roman" w:hAnsi="Times New Roman" w:cs="Times New Roman"/>
          <w:b/>
          <w:sz w:val="28"/>
          <w:szCs w:val="28"/>
        </w:rPr>
      </w:pPr>
      <w:commentRangeStart w:id="8"/>
      <w:commentRangeStart w:id="9"/>
      <w:r w:rsidRPr="009B5D9F">
        <w:rPr>
          <w:rFonts w:ascii="Times New Roman" w:eastAsia="Times New Roman" w:hAnsi="Times New Roman" w:cs="Times New Roman"/>
          <w:b/>
          <w:sz w:val="28"/>
          <w:szCs w:val="28"/>
        </w:rPr>
        <w:t>Extension:</w:t>
      </w:r>
      <w:commentRangeEnd w:id="8"/>
      <w:r w:rsidRPr="009B5D9F">
        <w:rPr>
          <w:rStyle w:val="CommentReference"/>
          <w:rFonts w:ascii="Times New Roman" w:hAnsi="Times New Roman" w:cs="Times New Roman"/>
          <w:b/>
          <w:sz w:val="28"/>
          <w:szCs w:val="28"/>
        </w:rPr>
        <w:commentReference w:id="8"/>
      </w:r>
      <w:commentRangeEnd w:id="9"/>
      <w:r w:rsidR="00392836" w:rsidRPr="009B5D9F">
        <w:rPr>
          <w:rStyle w:val="CommentReference"/>
          <w:rFonts w:ascii="Times New Roman" w:hAnsi="Times New Roman" w:cs="Times New Roman"/>
          <w:b/>
          <w:sz w:val="28"/>
          <w:szCs w:val="28"/>
        </w:rPr>
        <w:commentReference w:id="9"/>
      </w:r>
      <w:r w:rsidRPr="009B5D9F">
        <w:rPr>
          <w:rFonts w:ascii="Times New Roman" w:eastAsia="Times New Roman" w:hAnsi="Times New Roman" w:cs="Times New Roman"/>
          <w:b/>
          <w:sz w:val="28"/>
          <w:szCs w:val="28"/>
        </w:rPr>
        <w:tab/>
      </w:r>
    </w:p>
    <w:p w14:paraId="44DD0567" w14:textId="77777777" w:rsidR="00F15FF0" w:rsidRDefault="00F15FF0">
      <w:pPr>
        <w:rPr>
          <w:rFonts w:ascii="Times New Roman" w:eastAsia="Times New Roman" w:hAnsi="Times New Roman" w:cs="Times New Roman"/>
          <w:b/>
        </w:rPr>
      </w:pPr>
    </w:p>
    <w:p w14:paraId="5FD26962" w14:textId="77777777" w:rsidR="00270C09" w:rsidRPr="009B5D9F" w:rsidRDefault="00270C09">
      <w:pPr>
        <w:rPr>
          <w:rFonts w:ascii="Times New Roman" w:eastAsia="Times New Roman" w:hAnsi="Times New Roman" w:cs="Times New Roman"/>
          <w:b/>
          <w:sz w:val="28"/>
          <w:szCs w:val="28"/>
        </w:rPr>
      </w:pPr>
      <w:r w:rsidRPr="009B5D9F">
        <w:rPr>
          <w:rFonts w:ascii="Times New Roman" w:eastAsia="Times New Roman" w:hAnsi="Times New Roman" w:cs="Times New Roman"/>
          <w:b/>
          <w:sz w:val="28"/>
          <w:szCs w:val="28"/>
        </w:rPr>
        <w:t>Legend:</w:t>
      </w:r>
    </w:p>
    <w:p w14:paraId="2621CE36" w14:textId="77777777" w:rsidR="00270C09" w:rsidRPr="00FF2EF3" w:rsidRDefault="00270C09">
      <w:pPr>
        <w:rPr>
          <w:rFonts w:ascii="Times New Roman" w:eastAsia="Times New Roman" w:hAnsi="Times New Roman" w:cs="Times New Roman"/>
        </w:rPr>
      </w:pPr>
      <w:r w:rsidRPr="009B5D9F">
        <w:rPr>
          <w:rFonts w:ascii="Times New Roman" w:hAnsi="Times New Roman" w:cs="Times New Roman"/>
          <w:b/>
        </w:rPr>
        <w:t xml:space="preserve">Figure 1: </w:t>
      </w:r>
      <w:r w:rsidRPr="00FF2EF3">
        <w:rPr>
          <w:rFonts w:ascii="Times New Roman" w:eastAsia="Times New Roman" w:hAnsi="Times New Roman" w:cs="Times New Roman"/>
        </w:rPr>
        <w:t>Ethanol probe measuring the ethanol concentration in the control tube.</w:t>
      </w:r>
    </w:p>
    <w:p w14:paraId="79F0BFE3" w14:textId="77777777" w:rsidR="00270C09" w:rsidRPr="00FF2EF3" w:rsidRDefault="00270C09" w:rsidP="00270C09">
      <w:pPr>
        <w:rPr>
          <w:rFonts w:ascii="Times New Roman" w:eastAsia="Times New Roman" w:hAnsi="Times New Roman" w:cs="Times New Roman"/>
        </w:rPr>
      </w:pPr>
      <w:r w:rsidRPr="009B5D9F">
        <w:rPr>
          <w:rFonts w:ascii="Times New Roman" w:hAnsi="Times New Roman" w:cs="Times New Roman"/>
          <w:b/>
        </w:rPr>
        <w:t xml:space="preserve">Figure 2: </w:t>
      </w:r>
      <w:r w:rsidRPr="00FF2EF3">
        <w:rPr>
          <w:rFonts w:ascii="Times New Roman" w:eastAsia="Times New Roman" w:hAnsi="Times New Roman" w:cs="Times New Roman"/>
        </w:rPr>
        <w:t>Handheld tablet displaying % of ethanol.</w:t>
      </w:r>
    </w:p>
    <w:p w14:paraId="23FE523D" w14:textId="0D2FE5E2" w:rsidR="00270C09" w:rsidRPr="00FF2EF3" w:rsidDel="00F15FF0" w:rsidRDefault="00270C09">
      <w:pPr>
        <w:rPr>
          <w:del w:id="10" w:author="Jacob Roundy" w:date="2015-02-03T12:18:00Z"/>
          <w:rFonts w:ascii="Times New Roman" w:eastAsia="Times New Roman" w:hAnsi="Times New Roman" w:cs="Times New Roman"/>
          <w:b/>
        </w:rPr>
      </w:pPr>
      <w:r w:rsidRPr="00FF2EF3">
        <w:rPr>
          <w:rFonts w:ascii="Times New Roman" w:eastAsia="Times New Roman" w:hAnsi="Times New Roman" w:cs="Times New Roman"/>
          <w:b/>
        </w:rPr>
        <w:t xml:space="preserve">Table 1: </w:t>
      </w:r>
      <w:r w:rsidRPr="00F15FF0">
        <w:rPr>
          <w:rFonts w:ascii="Times New Roman" w:eastAsia="Times New Roman" w:hAnsi="Times New Roman" w:cs="Times New Roman"/>
        </w:rPr>
        <w:t xml:space="preserve">Representative results of the percent ethanol produced by various </w:t>
      </w:r>
      <w:proofErr w:type="spellStart"/>
      <w:r w:rsidRPr="00F15FF0">
        <w:rPr>
          <w:rFonts w:ascii="Times New Roman" w:eastAsia="Times New Roman" w:hAnsi="Times New Roman" w:cs="Times New Roman"/>
        </w:rPr>
        <w:t>feedstocks</w:t>
      </w:r>
      <w:proofErr w:type="spellEnd"/>
      <w:r w:rsidR="00F15FF0">
        <w:rPr>
          <w:rFonts w:ascii="Times New Roman" w:hAnsi="Times New Roman" w:cs="Times New Roman"/>
          <w:b/>
        </w:rPr>
        <w:t>.</w:t>
      </w:r>
    </w:p>
    <w:p w14:paraId="6EA5C1DA" w14:textId="77777777" w:rsidR="00270C09" w:rsidRPr="009B5D9F" w:rsidRDefault="00270C09">
      <w:pPr>
        <w:rPr>
          <w:rFonts w:ascii="Times New Roman" w:hAnsi="Times New Roman" w:cs="Times New Roman"/>
          <w:b/>
        </w:rPr>
      </w:pPr>
      <w:bookmarkStart w:id="11" w:name="_GoBack"/>
      <w:bookmarkEnd w:id="11"/>
    </w:p>
    <w:sectPr w:rsidR="00270C09" w:rsidRPr="009B5D9F">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date="2015-01-15T10:45:00Z" w:initials="A">
    <w:p w14:paraId="3E1E795D" w14:textId="77403117" w:rsidR="000A7CF8" w:rsidRDefault="000A7CF8">
      <w:pPr>
        <w:pStyle w:val="CommentText"/>
      </w:pPr>
      <w:r>
        <w:rPr>
          <w:rStyle w:val="CommentReference"/>
        </w:rPr>
        <w:annotationRef/>
      </w:r>
      <w:r>
        <w:t>Do the tubes need to cool down to RT before adding the yeast?</w:t>
      </w:r>
    </w:p>
  </w:comment>
  <w:comment w:id="2" w:author="Andrew" w:date="2015-01-29T14:53:00Z" w:initials="A">
    <w:p w14:paraId="2FE8553B" w14:textId="35CFA29E" w:rsidR="000A7CF8" w:rsidRDefault="000A7CF8">
      <w:pPr>
        <w:pStyle w:val="CommentText"/>
      </w:pPr>
      <w:r>
        <w:rPr>
          <w:rStyle w:val="CommentReference"/>
        </w:rPr>
        <w:annotationRef/>
      </w:r>
      <w:r>
        <w:t>Does the strain of yeast matter? Has this been studied?</w:t>
      </w:r>
    </w:p>
    <w:p w14:paraId="019BDDF7" w14:textId="12E0E512" w:rsidR="00223827" w:rsidRDefault="00223827">
      <w:pPr>
        <w:pStyle w:val="CommentText"/>
      </w:pPr>
    </w:p>
  </w:comment>
  <w:comment w:id="3" w:author="Jacob Roundy" w:date="2015-02-03T13:26:00Z" w:initials="JR">
    <w:p w14:paraId="24D94394" w14:textId="28DF3202" w:rsidR="00FF2EF3" w:rsidRDefault="00FF2EF3">
      <w:pPr>
        <w:pStyle w:val="CommentText"/>
      </w:pPr>
      <w:proofErr w:type="spellStart"/>
      <w:r>
        <w:t>Mworkman</w:t>
      </w:r>
      <w:proofErr w:type="spellEnd"/>
      <w:r>
        <w:t xml:space="preserve">: </w:t>
      </w:r>
      <w:r>
        <w:rPr>
          <w:rStyle w:val="CommentReference"/>
        </w:rPr>
        <w:annotationRef/>
      </w:r>
      <w:r>
        <w:rPr>
          <w:rStyle w:val="CommentReference"/>
        </w:rPr>
        <w:annotationRef/>
      </w:r>
      <w:r>
        <w:t>There will be slight differences depending on the yeast used.  It is recommended to be consistent with the type of yeast used.  Students could extend the lab and try various types of yeast.  These can be purchased at the local brewing supply store.</w:t>
      </w:r>
    </w:p>
  </w:comment>
  <w:comment w:id="4" w:author="Andrew" w:date="2015-01-15T10:30:00Z" w:initials="A">
    <w:p w14:paraId="2C6F048B" w14:textId="217881BB" w:rsidR="000A7CF8" w:rsidRDefault="000A7CF8">
      <w:pPr>
        <w:pStyle w:val="CommentText"/>
      </w:pPr>
      <w:r>
        <w:rPr>
          <w:rStyle w:val="CommentReference"/>
        </w:rPr>
        <w:annotationRef/>
      </w:r>
      <w:r>
        <w:t>Provide information about the sensor used in this experiment.</w:t>
      </w:r>
    </w:p>
  </w:comment>
  <w:comment w:id="5" w:author="Andrew" w:date="2015-01-15T10:33:00Z" w:initials="A">
    <w:p w14:paraId="2BDE151D" w14:textId="7A84E1A2" w:rsidR="000A7CF8" w:rsidRDefault="000A7CF8">
      <w:pPr>
        <w:pStyle w:val="CommentText"/>
      </w:pPr>
      <w:r>
        <w:rPr>
          <w:rStyle w:val="CommentReference"/>
        </w:rPr>
        <w:annotationRef/>
      </w:r>
      <w:r>
        <w:t>Is this by weight, by volume?</w:t>
      </w:r>
    </w:p>
  </w:comment>
  <w:comment w:id="6" w:author="mworkman" w:date="2015-01-29T15:10:00Z" w:initials="maw">
    <w:p w14:paraId="576147F0" w14:textId="1F5F5871" w:rsidR="003B5227" w:rsidRDefault="003B5227">
      <w:pPr>
        <w:pStyle w:val="CommentText"/>
      </w:pPr>
      <w:r>
        <w:rPr>
          <w:rStyle w:val="CommentReference"/>
        </w:rPr>
        <w:annotationRef/>
      </w:r>
      <w:r>
        <w:t>This is the percent ethanol in the solution, so by volume.</w:t>
      </w:r>
    </w:p>
  </w:comment>
  <w:comment w:id="8" w:author="Andrew" w:date="2015-01-29T15:59:00Z" w:initials="A">
    <w:p w14:paraId="7698968A" w14:textId="77777777" w:rsidR="000F7708" w:rsidRDefault="000F7708" w:rsidP="000F7708">
      <w:pPr>
        <w:pStyle w:val="CommentText"/>
      </w:pPr>
      <w:r>
        <w:rPr>
          <w:rStyle w:val="CommentReference"/>
        </w:rPr>
        <w:annotationRef/>
      </w:r>
      <w:r>
        <w:t>All of these would be interesting to show (assuming there was a change in ethanol production). How many can you demonstrate? Replace the current Application section with a more flushed out version of this.</w:t>
      </w:r>
    </w:p>
  </w:comment>
  <w:comment w:id="9" w:author="mworkman" w:date="2015-01-29T17:14:00Z" w:initials="maw">
    <w:p w14:paraId="1E2D3513" w14:textId="77777777" w:rsidR="00392836" w:rsidRDefault="00392836">
      <w:pPr>
        <w:pStyle w:val="CommentText"/>
      </w:pPr>
      <w:r>
        <w:rPr>
          <w:rStyle w:val="CommentReference"/>
        </w:rPr>
        <w:annotationRef/>
      </w:r>
      <w:r>
        <w:t xml:space="preserve">I can test a variety of </w:t>
      </w:r>
      <w:proofErr w:type="spellStart"/>
      <w:r>
        <w:t>feedstocks</w:t>
      </w:r>
      <w:proofErr w:type="spellEnd"/>
      <w:r>
        <w:t xml:space="preserve">, including corn </w:t>
      </w:r>
      <w:proofErr w:type="spellStart"/>
      <w:r>
        <w:t>stover</w:t>
      </w:r>
      <w:proofErr w:type="spellEnd"/>
      <w:r>
        <w:t>, grasses, prairie plants, cardboard, waste paper, etc.</w:t>
      </w:r>
    </w:p>
    <w:p w14:paraId="228C9C8F" w14:textId="77777777" w:rsidR="00392836" w:rsidRDefault="00392836">
      <w:pPr>
        <w:pStyle w:val="CommentText"/>
      </w:pPr>
      <w:r>
        <w:t xml:space="preserve">We can vary the enzyme used.  I could probably find 2 or 3 different enzymes to test.  (Some would work, some might produce little ethanol.)  In addition, I could vary the yeast.  I could try </w:t>
      </w:r>
      <w:proofErr w:type="spellStart"/>
      <w:r>
        <w:t>brewers</w:t>
      </w:r>
      <w:proofErr w:type="spellEnd"/>
      <w:r>
        <w:t xml:space="preserve"> yeast, champagne yeast, grocery store yeast, etc.  Our local brew store has several varieties of yeast.</w:t>
      </w:r>
    </w:p>
    <w:p w14:paraId="702491CA" w14:textId="075EE674" w:rsidR="004849C7" w:rsidRDefault="004849C7">
      <w:pPr>
        <w:pStyle w:val="CommentText"/>
      </w:pPr>
      <w:r>
        <w:t>We could also do a corn starch feedstock and amylase enzyme to compare the cellulosic ethanol to corn ethanol production.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1E795D" w15:done="0"/>
  <w15:commentEx w15:paraId="019BDDF7" w15:done="0"/>
  <w15:commentEx w15:paraId="24D94394" w15:paraIdParent="019BDDF7" w15:done="0"/>
  <w15:commentEx w15:paraId="2C6F048B" w15:done="0"/>
  <w15:commentEx w15:paraId="2BDE151D" w15:done="0"/>
  <w15:commentEx w15:paraId="576147F0" w15:done="0"/>
  <w15:commentEx w15:paraId="7698968A" w15:done="0"/>
  <w15:commentEx w15:paraId="702491C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oto Symbol">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compat>
    <w:compatSetting w:name="compatibilityMode" w:uri="http://schemas.microsoft.com/office/word" w:val="14"/>
  </w:compat>
  <w:rsids>
    <w:rsidRoot w:val="00AC46D1"/>
    <w:rsid w:val="000A7CF8"/>
    <w:rsid w:val="000F7708"/>
    <w:rsid w:val="00185E4E"/>
    <w:rsid w:val="001D1A41"/>
    <w:rsid w:val="00223827"/>
    <w:rsid w:val="00270C09"/>
    <w:rsid w:val="002824A3"/>
    <w:rsid w:val="0028265D"/>
    <w:rsid w:val="0036433D"/>
    <w:rsid w:val="00392836"/>
    <w:rsid w:val="003B5227"/>
    <w:rsid w:val="004751F7"/>
    <w:rsid w:val="004849C7"/>
    <w:rsid w:val="004A1BA5"/>
    <w:rsid w:val="00515C6A"/>
    <w:rsid w:val="00520ECF"/>
    <w:rsid w:val="00521359"/>
    <w:rsid w:val="008A01D3"/>
    <w:rsid w:val="009160E9"/>
    <w:rsid w:val="0097035D"/>
    <w:rsid w:val="009B5D9F"/>
    <w:rsid w:val="00A6645F"/>
    <w:rsid w:val="00AC46D1"/>
    <w:rsid w:val="00CD61D8"/>
    <w:rsid w:val="00D0288F"/>
    <w:rsid w:val="00D42AFF"/>
    <w:rsid w:val="00D824C9"/>
    <w:rsid w:val="00D97E8D"/>
    <w:rsid w:val="00DF72D5"/>
    <w:rsid w:val="00E8155C"/>
    <w:rsid w:val="00EF4061"/>
    <w:rsid w:val="00F15FF0"/>
    <w:rsid w:val="00F35F78"/>
    <w:rsid w:val="00FB6DF3"/>
    <w:rsid w:val="00FF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E2662"/>
  <w15:docId w15:val="{96391885-8D53-4B09-ADD6-93F151D5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pPr>
      <w:spacing w:after="0"/>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15C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C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70C09"/>
    <w:rPr>
      <w:b/>
      <w:bCs/>
    </w:rPr>
  </w:style>
  <w:style w:type="character" w:customStyle="1" w:styleId="CommentSubjectChar">
    <w:name w:val="Comment Subject Char"/>
    <w:basedOn w:val="CommentTextChar"/>
    <w:link w:val="CommentSubject"/>
    <w:uiPriority w:val="99"/>
    <w:semiHidden/>
    <w:rsid w:val="00270C0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2631B-F71C-4882-8BBD-268C72F5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Biofuels_KFrevisions.docx.docx</vt:lpstr>
    </vt:vector>
  </TitlesOfParts>
  <Company>DePaul University</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Biofuels_KFrevisions.docx.docx</dc:title>
  <dc:creator>Workman, Margaret</dc:creator>
  <cp:lastModifiedBy>Dennis McGonagle</cp:lastModifiedBy>
  <cp:revision>2</cp:revision>
  <dcterms:created xsi:type="dcterms:W3CDTF">2015-02-03T19:22:00Z</dcterms:created>
  <dcterms:modified xsi:type="dcterms:W3CDTF">2015-02-03T19:22:00Z</dcterms:modified>
</cp:coreProperties>
</file>