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29D4E0" w14:textId="4678C799" w:rsidR="00263E03" w:rsidRDefault="0041561A" w:rsidP="00ED12CA">
      <w:pPr>
        <w:rPr>
          <w:b/>
          <w:sz w:val="28"/>
          <w:szCs w:val="28"/>
        </w:rPr>
      </w:pPr>
      <w:r w:rsidRPr="00A21445">
        <w:rPr>
          <w:b/>
          <w:sz w:val="28"/>
          <w:szCs w:val="28"/>
        </w:rPr>
        <w:t>Author Name:</w:t>
      </w:r>
      <w:r>
        <w:rPr>
          <w:b/>
          <w:sz w:val="32"/>
          <w:szCs w:val="28"/>
        </w:rPr>
        <w:t xml:space="preserve"> </w:t>
      </w:r>
      <w:r w:rsidRPr="00A21445">
        <w:rPr>
          <w:sz w:val="24"/>
          <w:szCs w:val="24"/>
        </w:rPr>
        <w:t>Alan Lester, University of Colorado Boulder</w:t>
      </w:r>
      <w:r w:rsidR="00263E03">
        <w:rPr>
          <w:b/>
          <w:sz w:val="28"/>
          <w:szCs w:val="28"/>
        </w:rPr>
        <w:br/>
      </w:r>
      <w:r w:rsidRPr="00A21445">
        <w:rPr>
          <w:b/>
          <w:sz w:val="28"/>
          <w:szCs w:val="28"/>
        </w:rPr>
        <w:t>Earth Science Education Title:</w:t>
      </w:r>
      <w:r>
        <w:rPr>
          <w:b/>
          <w:sz w:val="32"/>
          <w:szCs w:val="28"/>
        </w:rPr>
        <w:t xml:space="preserve"> </w:t>
      </w:r>
      <w:r w:rsidR="0055270C" w:rsidRPr="00A21445">
        <w:rPr>
          <w:sz w:val="24"/>
          <w:szCs w:val="28"/>
        </w:rPr>
        <w:t>Physical Properties of Minerals</w:t>
      </w:r>
      <w:r w:rsidR="00F453F5" w:rsidRPr="00A21445">
        <w:rPr>
          <w:sz w:val="24"/>
          <w:szCs w:val="28"/>
        </w:rPr>
        <w:t>:</w:t>
      </w:r>
      <w:r w:rsidR="0055270C" w:rsidRPr="00A21445">
        <w:rPr>
          <w:sz w:val="24"/>
          <w:szCs w:val="28"/>
        </w:rPr>
        <w:t xml:space="preserve"> Crystal Form and Cleavage</w:t>
      </w:r>
      <w:r w:rsidR="00263E03">
        <w:rPr>
          <w:b/>
          <w:sz w:val="28"/>
          <w:szCs w:val="28"/>
        </w:rPr>
        <w:br/>
      </w:r>
    </w:p>
    <w:p w14:paraId="2FA92BBC" w14:textId="77777777" w:rsidR="0060431B" w:rsidRDefault="0060431B" w:rsidP="0060431B">
      <w:pPr>
        <w:rPr>
          <w:b/>
          <w:sz w:val="28"/>
          <w:szCs w:val="28"/>
        </w:rPr>
      </w:pPr>
      <w:r>
        <w:rPr>
          <w:b/>
          <w:sz w:val="28"/>
          <w:szCs w:val="28"/>
        </w:rPr>
        <w:t>Overview</w:t>
      </w:r>
    </w:p>
    <w:p w14:paraId="07FF9A5A" w14:textId="46B3A4D6" w:rsidR="0060431B" w:rsidRDefault="0060431B" w:rsidP="00ED12CA">
      <w:pPr>
        <w:rPr>
          <w:sz w:val="24"/>
        </w:rPr>
      </w:pPr>
      <w:r w:rsidRPr="0060431B">
        <w:rPr>
          <w:sz w:val="24"/>
        </w:rPr>
        <w:t xml:space="preserve">The physical properties of minerals </w:t>
      </w:r>
      <w:r w:rsidR="00BA0158" w:rsidRPr="0060431B">
        <w:rPr>
          <w:sz w:val="24"/>
        </w:rPr>
        <w:t>comprise</w:t>
      </w:r>
      <w:r w:rsidR="00BA0158">
        <w:rPr>
          <w:sz w:val="24"/>
        </w:rPr>
        <w:t xml:space="preserve"> </w:t>
      </w:r>
      <w:r w:rsidR="007020A5">
        <w:rPr>
          <w:sz w:val="24"/>
        </w:rPr>
        <w:t>various measurable and</w:t>
      </w:r>
      <w:r>
        <w:rPr>
          <w:sz w:val="24"/>
        </w:rPr>
        <w:t xml:space="preserve"> discernible attributes</w:t>
      </w:r>
      <w:r w:rsidR="009A4BB6">
        <w:rPr>
          <w:sz w:val="24"/>
        </w:rPr>
        <w:t>,</w:t>
      </w:r>
      <w:r w:rsidR="00DB718C">
        <w:rPr>
          <w:sz w:val="24"/>
        </w:rPr>
        <w:t xml:space="preserve"> </w:t>
      </w:r>
      <w:r w:rsidR="009A4BB6">
        <w:rPr>
          <w:sz w:val="24"/>
        </w:rPr>
        <w:t xml:space="preserve">including </w:t>
      </w:r>
      <w:r w:rsidRPr="007C4239">
        <w:rPr>
          <w:sz w:val="24"/>
        </w:rPr>
        <w:t>color</w:t>
      </w:r>
      <w:r w:rsidR="00D55C47">
        <w:rPr>
          <w:sz w:val="24"/>
        </w:rPr>
        <w:t xml:space="preserve">, streak, </w:t>
      </w:r>
      <w:r>
        <w:rPr>
          <w:sz w:val="24"/>
        </w:rPr>
        <w:t xml:space="preserve">magnetic properties, hardness, crystal growth form, and crystal cleavage. </w:t>
      </w:r>
      <w:r w:rsidR="009A4BB6">
        <w:rPr>
          <w:sz w:val="24"/>
        </w:rPr>
        <w:t>Each of t</w:t>
      </w:r>
      <w:r w:rsidR="00DB718C">
        <w:rPr>
          <w:sz w:val="24"/>
        </w:rPr>
        <w:t xml:space="preserve">hese properties are mineral-specific, and they are </w:t>
      </w:r>
      <w:r>
        <w:rPr>
          <w:sz w:val="24"/>
        </w:rPr>
        <w:t xml:space="preserve">fundamentally related to </w:t>
      </w:r>
      <w:r w:rsidR="00DB718C">
        <w:rPr>
          <w:sz w:val="24"/>
        </w:rPr>
        <w:t xml:space="preserve">a particular mineral’s </w:t>
      </w:r>
      <w:r>
        <w:rPr>
          <w:sz w:val="24"/>
        </w:rPr>
        <w:t>chemic</w:t>
      </w:r>
      <w:r w:rsidR="00DB718C">
        <w:rPr>
          <w:sz w:val="24"/>
        </w:rPr>
        <w:t>al make-up and atomic structure.</w:t>
      </w:r>
    </w:p>
    <w:p w14:paraId="73D11402" w14:textId="7824DE2D" w:rsidR="00DB718C" w:rsidRDefault="0060431B" w:rsidP="00ED12CA">
      <w:pPr>
        <w:rPr>
          <w:sz w:val="24"/>
        </w:rPr>
      </w:pPr>
      <w:r>
        <w:rPr>
          <w:sz w:val="24"/>
        </w:rPr>
        <w:t xml:space="preserve">This </w:t>
      </w:r>
      <w:r w:rsidR="00BA0158">
        <w:rPr>
          <w:sz w:val="24"/>
        </w:rPr>
        <w:t>experiment</w:t>
      </w:r>
      <w:r>
        <w:rPr>
          <w:sz w:val="24"/>
        </w:rPr>
        <w:t xml:space="preserve"> examine</w:t>
      </w:r>
      <w:r w:rsidR="009A4BB6">
        <w:rPr>
          <w:sz w:val="24"/>
        </w:rPr>
        <w:t>s</w:t>
      </w:r>
      <w:r>
        <w:rPr>
          <w:sz w:val="24"/>
        </w:rPr>
        <w:t xml:space="preserve"> two properties that stem primaril</w:t>
      </w:r>
      <w:r w:rsidR="00DB718C">
        <w:rPr>
          <w:sz w:val="24"/>
        </w:rPr>
        <w:t>y</w:t>
      </w:r>
      <w:r w:rsidR="00A81768">
        <w:rPr>
          <w:sz w:val="24"/>
        </w:rPr>
        <w:t xml:space="preserve"> from </w:t>
      </w:r>
      <w:r w:rsidR="007020A5">
        <w:rPr>
          <w:sz w:val="24"/>
        </w:rPr>
        <w:t>symmetric repetition of fundamental</w:t>
      </w:r>
      <w:r w:rsidR="00BA0158">
        <w:rPr>
          <w:sz w:val="24"/>
        </w:rPr>
        <w:t>,</w:t>
      </w:r>
      <w:r w:rsidR="007020A5">
        <w:rPr>
          <w:sz w:val="24"/>
        </w:rPr>
        <w:t xml:space="preserve"> structural atomic groupings, called unit cells, within a crystal lattice</w:t>
      </w:r>
      <w:r w:rsidR="00BA0158">
        <w:rPr>
          <w:sz w:val="24"/>
        </w:rPr>
        <w:t xml:space="preserve">, a </w:t>
      </w:r>
      <w:r w:rsidR="00DB718C">
        <w:rPr>
          <w:sz w:val="24"/>
        </w:rPr>
        <w:t>crystal</w:t>
      </w:r>
      <w:r w:rsidR="009A4BB6">
        <w:rPr>
          <w:sz w:val="24"/>
        </w:rPr>
        <w:t xml:space="preserve"> growth</w:t>
      </w:r>
      <w:r w:rsidR="00DB718C">
        <w:rPr>
          <w:sz w:val="24"/>
        </w:rPr>
        <w:t xml:space="preserve"> form</w:t>
      </w:r>
      <w:r w:rsidR="00BA0158">
        <w:rPr>
          <w:sz w:val="24"/>
        </w:rPr>
        <w:t>,</w:t>
      </w:r>
      <w:r w:rsidR="00DB718C">
        <w:rPr>
          <w:sz w:val="24"/>
        </w:rPr>
        <w:t xml:space="preserve"> and crystal cleavage.   </w:t>
      </w:r>
    </w:p>
    <w:p w14:paraId="36F97C1A" w14:textId="7BC8E81F" w:rsidR="00F453F5" w:rsidRDefault="00DB718C" w:rsidP="00ED12CA">
      <w:pPr>
        <w:rPr>
          <w:sz w:val="24"/>
        </w:rPr>
      </w:pPr>
      <w:r>
        <w:rPr>
          <w:sz w:val="24"/>
        </w:rPr>
        <w:t>C</w:t>
      </w:r>
      <w:r w:rsidR="0060431B">
        <w:rPr>
          <w:sz w:val="24"/>
        </w:rPr>
        <w:t>rystal growth form is</w:t>
      </w:r>
      <w:r>
        <w:rPr>
          <w:sz w:val="24"/>
        </w:rPr>
        <w:t xml:space="preserve"> the macroscopic expression of atomic-level symmetry, generated by the </w:t>
      </w:r>
      <w:r w:rsidR="00A81768">
        <w:rPr>
          <w:sz w:val="24"/>
        </w:rPr>
        <w:t xml:space="preserve">natural growth </w:t>
      </w:r>
      <w:r>
        <w:rPr>
          <w:sz w:val="24"/>
        </w:rPr>
        <w:t>process of adding unit cells (the molecular building blocks of minerals)</w:t>
      </w:r>
      <w:r w:rsidR="0060431B">
        <w:rPr>
          <w:sz w:val="24"/>
        </w:rPr>
        <w:t xml:space="preserve"> </w:t>
      </w:r>
      <w:r>
        <w:rPr>
          <w:sz w:val="24"/>
        </w:rPr>
        <w:t>to a growing crystal lattice</w:t>
      </w:r>
      <w:r w:rsidR="0060431B">
        <w:rPr>
          <w:sz w:val="24"/>
        </w:rPr>
        <w:t xml:space="preserve">. </w:t>
      </w:r>
      <w:r w:rsidR="00391769">
        <w:rPr>
          <w:sz w:val="24"/>
        </w:rPr>
        <w:t>Zones of rapid unit-cell</w:t>
      </w:r>
      <w:r w:rsidR="00BA0158">
        <w:rPr>
          <w:sz w:val="24"/>
        </w:rPr>
        <w:t>-</w:t>
      </w:r>
      <w:r w:rsidR="00391769">
        <w:rPr>
          <w:sz w:val="24"/>
        </w:rPr>
        <w:t>addition become the edges between the planar surfaces, i.e. faces, of the crystal</w:t>
      </w:r>
      <w:r w:rsidR="00E71DEC">
        <w:rPr>
          <w:sz w:val="24"/>
        </w:rPr>
        <w:t xml:space="preserve"> (</w:t>
      </w:r>
      <w:r w:rsidR="00BA0158" w:rsidRPr="00A21445">
        <w:rPr>
          <w:b/>
          <w:sz w:val="24"/>
        </w:rPr>
        <w:t>F</w:t>
      </w:r>
      <w:r w:rsidR="00E71DEC" w:rsidRPr="00A21445">
        <w:rPr>
          <w:b/>
          <w:sz w:val="24"/>
        </w:rPr>
        <w:t>ig</w:t>
      </w:r>
      <w:r w:rsidR="00E77587" w:rsidRPr="00A21445">
        <w:rPr>
          <w:b/>
          <w:sz w:val="24"/>
        </w:rPr>
        <w:t>ure</w:t>
      </w:r>
      <w:r w:rsidR="00E71DEC" w:rsidRPr="00A21445">
        <w:rPr>
          <w:b/>
          <w:sz w:val="24"/>
        </w:rPr>
        <w:t xml:space="preserve"> 1</w:t>
      </w:r>
      <w:r w:rsidR="00E71DEC">
        <w:rPr>
          <w:sz w:val="24"/>
        </w:rPr>
        <w:t>)</w:t>
      </w:r>
      <w:r w:rsidR="00391769">
        <w:rPr>
          <w:sz w:val="24"/>
        </w:rPr>
        <w:t>.</w:t>
      </w:r>
    </w:p>
    <w:p w14:paraId="1C1AB02A" w14:textId="1C441152" w:rsidR="00ED12CA" w:rsidRDefault="007020A5" w:rsidP="00ED12CA">
      <w:pPr>
        <w:rPr>
          <w:sz w:val="24"/>
          <w:szCs w:val="28"/>
        </w:rPr>
      </w:pPr>
      <w:r>
        <w:rPr>
          <w:sz w:val="24"/>
          <w:szCs w:val="28"/>
        </w:rPr>
        <w:t>It is important to recognize that r</w:t>
      </w:r>
      <w:r w:rsidR="00CF0557">
        <w:rPr>
          <w:sz w:val="24"/>
          <w:szCs w:val="28"/>
        </w:rPr>
        <w:t xml:space="preserve">ocks are aggregates of mineral grains. Most rocks are </w:t>
      </w:r>
      <w:proofErr w:type="spellStart"/>
      <w:r w:rsidR="00CF0557">
        <w:rPr>
          <w:sz w:val="24"/>
          <w:szCs w:val="28"/>
        </w:rPr>
        <w:t>polymineralic</w:t>
      </w:r>
      <w:proofErr w:type="spellEnd"/>
      <w:r w:rsidR="00CF0557">
        <w:rPr>
          <w:sz w:val="24"/>
          <w:szCs w:val="28"/>
        </w:rPr>
        <w:t xml:space="preserve"> (multiple kinds of mineral grains) but some are effectively </w:t>
      </w:r>
      <w:proofErr w:type="spellStart"/>
      <w:r w:rsidR="00CF0557">
        <w:rPr>
          <w:sz w:val="24"/>
          <w:szCs w:val="28"/>
        </w:rPr>
        <w:t>monomineralic</w:t>
      </w:r>
      <w:proofErr w:type="spellEnd"/>
      <w:r w:rsidR="00CF0557">
        <w:rPr>
          <w:sz w:val="24"/>
          <w:szCs w:val="28"/>
        </w:rPr>
        <w:t xml:space="preserve"> (composed of a single mineral).</w:t>
      </w:r>
      <w:r w:rsidR="00DB718C">
        <w:rPr>
          <w:sz w:val="24"/>
          <w:szCs w:val="28"/>
        </w:rPr>
        <w:t xml:space="preserve"> Because rocks are combinations of minerals, </w:t>
      </w:r>
      <w:r w:rsidR="00400004">
        <w:rPr>
          <w:sz w:val="24"/>
          <w:szCs w:val="28"/>
        </w:rPr>
        <w:t>rocks are</w:t>
      </w:r>
      <w:r w:rsidR="00DB718C">
        <w:rPr>
          <w:sz w:val="24"/>
          <w:szCs w:val="28"/>
        </w:rPr>
        <w:t xml:space="preserve"> not refer</w:t>
      </w:r>
      <w:r w:rsidR="00400004">
        <w:rPr>
          <w:sz w:val="24"/>
          <w:szCs w:val="28"/>
        </w:rPr>
        <w:t>red</w:t>
      </w:r>
      <w:r w:rsidR="00DB718C">
        <w:rPr>
          <w:sz w:val="24"/>
          <w:szCs w:val="28"/>
        </w:rPr>
        <w:t xml:space="preserve"> to as having crystal form. In some cases, </w:t>
      </w:r>
      <w:r w:rsidR="001404CA">
        <w:rPr>
          <w:sz w:val="24"/>
          <w:szCs w:val="28"/>
        </w:rPr>
        <w:t xml:space="preserve">geologists refer to rocks </w:t>
      </w:r>
      <w:r w:rsidR="008974D3">
        <w:rPr>
          <w:sz w:val="24"/>
          <w:szCs w:val="28"/>
        </w:rPr>
        <w:t xml:space="preserve">as </w:t>
      </w:r>
      <w:r w:rsidR="001404CA">
        <w:rPr>
          <w:sz w:val="24"/>
          <w:szCs w:val="28"/>
        </w:rPr>
        <w:t>having a general cleavage, but here the term is simply used to refer to repetitive breaking surfaces and is not a reflection o</w:t>
      </w:r>
      <w:r>
        <w:rPr>
          <w:sz w:val="24"/>
          <w:szCs w:val="28"/>
        </w:rPr>
        <w:t>f atomic crystal structure. So</w:t>
      </w:r>
      <w:r w:rsidR="00400004">
        <w:rPr>
          <w:sz w:val="24"/>
          <w:szCs w:val="28"/>
        </w:rPr>
        <w:t>,</w:t>
      </w:r>
      <w:r w:rsidR="001404CA">
        <w:rPr>
          <w:sz w:val="24"/>
          <w:szCs w:val="28"/>
        </w:rPr>
        <w:t xml:space="preserve"> in general, the terms crystal form and crystal cleavage are used in reference to miner</w:t>
      </w:r>
      <w:r>
        <w:rPr>
          <w:sz w:val="24"/>
          <w:szCs w:val="28"/>
        </w:rPr>
        <w:t xml:space="preserve">al samples </w:t>
      </w:r>
      <w:r w:rsidR="00400004">
        <w:rPr>
          <w:sz w:val="24"/>
          <w:szCs w:val="28"/>
        </w:rPr>
        <w:t xml:space="preserve">and </w:t>
      </w:r>
      <w:r>
        <w:rPr>
          <w:sz w:val="24"/>
          <w:szCs w:val="28"/>
        </w:rPr>
        <w:t>not rock samples.</w:t>
      </w:r>
    </w:p>
    <w:p w14:paraId="6DA9930C" w14:textId="77777777" w:rsidR="00263E03" w:rsidRPr="001404CA" w:rsidRDefault="00263E03" w:rsidP="00ED12CA">
      <w:pPr>
        <w:rPr>
          <w:sz w:val="24"/>
          <w:szCs w:val="28"/>
        </w:rPr>
      </w:pPr>
    </w:p>
    <w:p w14:paraId="46E4F002" w14:textId="77777777" w:rsidR="00197681" w:rsidRDefault="00197681" w:rsidP="00ED12CA">
      <w:pPr>
        <w:rPr>
          <w:b/>
          <w:sz w:val="28"/>
          <w:szCs w:val="28"/>
        </w:rPr>
      </w:pPr>
      <w:r>
        <w:rPr>
          <w:b/>
          <w:sz w:val="28"/>
          <w:szCs w:val="28"/>
        </w:rPr>
        <w:t>Principles</w:t>
      </w:r>
    </w:p>
    <w:p w14:paraId="57D851C5" w14:textId="60FB3F6D" w:rsidR="00A81768" w:rsidRDefault="00A81768" w:rsidP="00ED12CA">
      <w:pPr>
        <w:rPr>
          <w:sz w:val="24"/>
          <w:szCs w:val="28"/>
        </w:rPr>
      </w:pPr>
      <w:r>
        <w:rPr>
          <w:sz w:val="24"/>
          <w:szCs w:val="28"/>
        </w:rPr>
        <w:t xml:space="preserve">All minerals </w:t>
      </w:r>
      <w:r w:rsidR="009A4BB6">
        <w:rPr>
          <w:sz w:val="24"/>
          <w:szCs w:val="28"/>
        </w:rPr>
        <w:t>possess</w:t>
      </w:r>
      <w:r>
        <w:rPr>
          <w:sz w:val="24"/>
          <w:szCs w:val="28"/>
        </w:rPr>
        <w:t xml:space="preserve"> physical properties, but specific </w:t>
      </w:r>
      <w:r w:rsidR="004216D4">
        <w:rPr>
          <w:sz w:val="24"/>
          <w:szCs w:val="28"/>
        </w:rPr>
        <w:t xml:space="preserve">and easily recognizable </w:t>
      </w:r>
      <w:r>
        <w:rPr>
          <w:sz w:val="24"/>
          <w:szCs w:val="28"/>
        </w:rPr>
        <w:t xml:space="preserve">features </w:t>
      </w:r>
      <w:r w:rsidR="004216D4">
        <w:rPr>
          <w:sz w:val="24"/>
          <w:szCs w:val="28"/>
        </w:rPr>
        <w:t xml:space="preserve">associated with the properties </w:t>
      </w:r>
      <w:r>
        <w:rPr>
          <w:sz w:val="24"/>
          <w:szCs w:val="28"/>
        </w:rPr>
        <w:t>are not always expressed</w:t>
      </w:r>
      <w:r w:rsidR="00391769">
        <w:rPr>
          <w:sz w:val="24"/>
          <w:szCs w:val="28"/>
        </w:rPr>
        <w:t xml:space="preserve"> in an individual crystal</w:t>
      </w:r>
      <w:r>
        <w:rPr>
          <w:sz w:val="24"/>
          <w:szCs w:val="28"/>
        </w:rPr>
        <w:t>. For example, quartz crystals have a characteristic hexagonal shape, but if crystal growth occurs in an environment where other minerals block or impinge the natural growth shape (which is commonly the case in most rocks) then the hexagonal shape does not form. So</w:t>
      </w:r>
      <w:r w:rsidR="00710F88">
        <w:rPr>
          <w:sz w:val="24"/>
          <w:szCs w:val="28"/>
        </w:rPr>
        <w:t>,</w:t>
      </w:r>
      <w:r>
        <w:rPr>
          <w:sz w:val="24"/>
          <w:szCs w:val="28"/>
        </w:rPr>
        <w:t xml:space="preserve"> with this in mind, it’s important to </w:t>
      </w:r>
      <w:r w:rsidR="00391769">
        <w:rPr>
          <w:sz w:val="24"/>
          <w:szCs w:val="28"/>
        </w:rPr>
        <w:t xml:space="preserve">carefully </w:t>
      </w:r>
      <w:r>
        <w:rPr>
          <w:sz w:val="24"/>
          <w:szCs w:val="28"/>
        </w:rPr>
        <w:lastRenderedPageBreak/>
        <w:t>select a suitable group of samples for either crystal growth or crystal cleavage</w:t>
      </w:r>
      <w:r w:rsidR="00391769">
        <w:rPr>
          <w:sz w:val="24"/>
          <w:szCs w:val="28"/>
        </w:rPr>
        <w:t xml:space="preserve"> analysis</w:t>
      </w:r>
      <w:r w:rsidR="000A63FC">
        <w:rPr>
          <w:sz w:val="24"/>
          <w:szCs w:val="28"/>
        </w:rPr>
        <w:t xml:space="preserve">, as </w:t>
      </w:r>
      <w:r>
        <w:rPr>
          <w:sz w:val="24"/>
          <w:szCs w:val="28"/>
        </w:rPr>
        <w:t>not all samples show these key features.</w:t>
      </w:r>
    </w:p>
    <w:p w14:paraId="20C5D2A0" w14:textId="33F78069" w:rsidR="009245D5" w:rsidRDefault="00A81768" w:rsidP="00ED12CA">
      <w:pPr>
        <w:rPr>
          <w:sz w:val="24"/>
          <w:szCs w:val="28"/>
        </w:rPr>
      </w:pPr>
      <w:r>
        <w:rPr>
          <w:sz w:val="24"/>
          <w:szCs w:val="28"/>
        </w:rPr>
        <w:t xml:space="preserve">Furthermore, </w:t>
      </w:r>
      <w:r w:rsidR="00E816EA">
        <w:rPr>
          <w:sz w:val="24"/>
          <w:szCs w:val="28"/>
        </w:rPr>
        <w:t>although crystal cleavage is relatively easy to test</w:t>
      </w:r>
      <w:r w:rsidR="001C5A4F">
        <w:rPr>
          <w:sz w:val="24"/>
          <w:szCs w:val="28"/>
        </w:rPr>
        <w:t xml:space="preserve"> </w:t>
      </w:r>
      <w:r w:rsidR="00E816EA">
        <w:rPr>
          <w:sz w:val="24"/>
          <w:szCs w:val="28"/>
        </w:rPr>
        <w:t>—</w:t>
      </w:r>
      <w:r w:rsidR="001C5A4F">
        <w:rPr>
          <w:sz w:val="24"/>
          <w:szCs w:val="28"/>
        </w:rPr>
        <w:t xml:space="preserve"> </w:t>
      </w:r>
      <w:r w:rsidR="00E816EA">
        <w:rPr>
          <w:sz w:val="24"/>
          <w:szCs w:val="28"/>
        </w:rPr>
        <w:t>by breaking a sample with a hammer</w:t>
      </w:r>
      <w:r w:rsidR="001C5A4F">
        <w:rPr>
          <w:sz w:val="24"/>
          <w:szCs w:val="28"/>
        </w:rPr>
        <w:t xml:space="preserve"> </w:t>
      </w:r>
      <w:r w:rsidR="00E816EA">
        <w:rPr>
          <w:sz w:val="24"/>
          <w:szCs w:val="28"/>
        </w:rPr>
        <w:t>—</w:t>
      </w:r>
      <w:r w:rsidR="001C5A4F">
        <w:rPr>
          <w:sz w:val="24"/>
          <w:szCs w:val="28"/>
        </w:rPr>
        <w:t xml:space="preserve"> </w:t>
      </w:r>
      <w:r w:rsidR="00E816EA">
        <w:rPr>
          <w:sz w:val="24"/>
          <w:szCs w:val="28"/>
        </w:rPr>
        <w:t>different minerals demonstrate a range of cleavage quality</w:t>
      </w:r>
      <w:r w:rsidR="000A63FC">
        <w:rPr>
          <w:sz w:val="24"/>
          <w:szCs w:val="28"/>
        </w:rPr>
        <w:t>,</w:t>
      </w:r>
      <w:r w:rsidR="00E816EA">
        <w:rPr>
          <w:sz w:val="24"/>
          <w:szCs w:val="28"/>
        </w:rPr>
        <w:t xml:space="preserve"> such that the planar surfaces generated by breaking may be ragged and rough (</w:t>
      </w:r>
      <w:r w:rsidR="00391769">
        <w:rPr>
          <w:sz w:val="24"/>
          <w:szCs w:val="28"/>
        </w:rPr>
        <w:t>termed</w:t>
      </w:r>
      <w:r w:rsidR="00E816EA">
        <w:rPr>
          <w:sz w:val="24"/>
          <w:szCs w:val="28"/>
        </w:rPr>
        <w:t xml:space="preserve"> </w:t>
      </w:r>
      <w:r w:rsidR="00391769">
        <w:rPr>
          <w:sz w:val="24"/>
          <w:szCs w:val="28"/>
        </w:rPr>
        <w:t>“poor-</w:t>
      </w:r>
      <w:r w:rsidR="00E816EA">
        <w:rPr>
          <w:sz w:val="24"/>
          <w:szCs w:val="28"/>
        </w:rPr>
        <w:t>cleavage</w:t>
      </w:r>
      <w:r w:rsidR="00391769">
        <w:rPr>
          <w:sz w:val="24"/>
          <w:szCs w:val="28"/>
        </w:rPr>
        <w:t>”</w:t>
      </w:r>
      <w:r w:rsidR="00E816EA">
        <w:rPr>
          <w:sz w:val="24"/>
          <w:szCs w:val="28"/>
        </w:rPr>
        <w:t>) or extremely smooth (</w:t>
      </w:r>
      <w:r w:rsidR="00391769">
        <w:rPr>
          <w:sz w:val="24"/>
          <w:szCs w:val="28"/>
        </w:rPr>
        <w:t>termed</w:t>
      </w:r>
      <w:r w:rsidR="00E816EA">
        <w:rPr>
          <w:sz w:val="24"/>
          <w:szCs w:val="28"/>
        </w:rPr>
        <w:t xml:space="preserve"> </w:t>
      </w:r>
      <w:r w:rsidR="00391769">
        <w:rPr>
          <w:sz w:val="24"/>
          <w:szCs w:val="28"/>
        </w:rPr>
        <w:t xml:space="preserve">“good-” </w:t>
      </w:r>
      <w:r w:rsidR="00E816EA">
        <w:rPr>
          <w:sz w:val="24"/>
          <w:szCs w:val="28"/>
        </w:rPr>
        <w:t xml:space="preserve">or </w:t>
      </w:r>
      <w:r w:rsidR="00391769">
        <w:rPr>
          <w:sz w:val="24"/>
          <w:szCs w:val="28"/>
        </w:rPr>
        <w:t>“</w:t>
      </w:r>
      <w:r w:rsidR="00E816EA">
        <w:rPr>
          <w:sz w:val="24"/>
          <w:szCs w:val="28"/>
        </w:rPr>
        <w:t>excellent</w:t>
      </w:r>
      <w:r w:rsidR="00391769">
        <w:rPr>
          <w:sz w:val="24"/>
          <w:szCs w:val="28"/>
        </w:rPr>
        <w:t>-</w:t>
      </w:r>
      <w:r w:rsidR="00E816EA">
        <w:rPr>
          <w:sz w:val="24"/>
          <w:szCs w:val="28"/>
        </w:rPr>
        <w:t xml:space="preserve"> cleavage</w:t>
      </w:r>
      <w:r w:rsidR="00391769">
        <w:rPr>
          <w:sz w:val="24"/>
          <w:szCs w:val="28"/>
        </w:rPr>
        <w:t>”</w:t>
      </w:r>
      <w:r w:rsidR="00E816EA">
        <w:rPr>
          <w:sz w:val="24"/>
          <w:szCs w:val="28"/>
        </w:rPr>
        <w:t>).</w:t>
      </w:r>
      <w:r w:rsidR="004216D4">
        <w:rPr>
          <w:sz w:val="24"/>
          <w:szCs w:val="28"/>
        </w:rPr>
        <w:t xml:space="preserve"> In some cases (e.g. quartz)</w:t>
      </w:r>
      <w:r w:rsidR="001C5A4F">
        <w:rPr>
          <w:sz w:val="24"/>
          <w:szCs w:val="28"/>
        </w:rPr>
        <w:t>,</w:t>
      </w:r>
      <w:r w:rsidR="004216D4">
        <w:rPr>
          <w:sz w:val="24"/>
          <w:szCs w:val="28"/>
        </w:rPr>
        <w:t xml:space="preserve"> crystallographic bond strengths are uniform in all directions, and this results in a mineral with a lack of recognizable cleavage planes.</w:t>
      </w:r>
    </w:p>
    <w:p w14:paraId="6E71AB2F" w14:textId="77777777" w:rsidR="00263E03" w:rsidRDefault="00263E03" w:rsidP="00ED12CA">
      <w:pPr>
        <w:rPr>
          <w:sz w:val="28"/>
          <w:szCs w:val="28"/>
        </w:rPr>
      </w:pPr>
    </w:p>
    <w:p w14:paraId="602E18B8" w14:textId="39061922" w:rsidR="00ED12CA" w:rsidRDefault="00263E03" w:rsidP="00ED12CA">
      <w:pPr>
        <w:rPr>
          <w:b/>
          <w:sz w:val="28"/>
          <w:szCs w:val="28"/>
        </w:rPr>
      </w:pPr>
      <w:r>
        <w:rPr>
          <w:b/>
          <w:sz w:val="28"/>
          <w:szCs w:val="28"/>
        </w:rPr>
        <w:t>Procedure</w:t>
      </w:r>
    </w:p>
    <w:p w14:paraId="63772774" w14:textId="2A596DA9" w:rsidR="00F12E86" w:rsidRDefault="00F12E86" w:rsidP="00ED12CA">
      <w:pPr>
        <w:rPr>
          <w:b/>
          <w:sz w:val="28"/>
          <w:szCs w:val="28"/>
        </w:rPr>
      </w:pPr>
      <w:r w:rsidRPr="0060431B">
        <w:rPr>
          <w:sz w:val="24"/>
          <w:szCs w:val="28"/>
        </w:rPr>
        <w:t>1</w:t>
      </w:r>
      <w:r w:rsidR="00351D9A">
        <w:rPr>
          <w:sz w:val="24"/>
          <w:szCs w:val="28"/>
        </w:rPr>
        <w:t>.</w:t>
      </w:r>
      <w:r w:rsidRPr="0060431B">
        <w:rPr>
          <w:sz w:val="24"/>
          <w:szCs w:val="28"/>
        </w:rPr>
        <w:t xml:space="preserve"> </w:t>
      </w:r>
      <w:r>
        <w:rPr>
          <w:sz w:val="24"/>
          <w:szCs w:val="28"/>
        </w:rPr>
        <w:t xml:space="preserve">Establish a group of mineral samples. Include as many of the following as </w:t>
      </w:r>
      <w:r w:rsidR="007C4239">
        <w:rPr>
          <w:sz w:val="24"/>
          <w:szCs w:val="28"/>
        </w:rPr>
        <w:t>possible</w:t>
      </w:r>
      <w:r>
        <w:rPr>
          <w:sz w:val="24"/>
          <w:szCs w:val="28"/>
        </w:rPr>
        <w:t>: Quartz, Halite,</w:t>
      </w:r>
      <w:r w:rsidR="002A23B9">
        <w:rPr>
          <w:sz w:val="24"/>
          <w:szCs w:val="28"/>
        </w:rPr>
        <w:t xml:space="preserve"> Calcite,</w:t>
      </w:r>
      <w:r>
        <w:rPr>
          <w:sz w:val="24"/>
          <w:szCs w:val="28"/>
        </w:rPr>
        <w:t xml:space="preserve"> Garnet,</w:t>
      </w:r>
      <w:r w:rsidR="007C4239">
        <w:rPr>
          <w:sz w:val="24"/>
          <w:szCs w:val="28"/>
        </w:rPr>
        <w:t xml:space="preserve"> </w:t>
      </w:r>
      <w:r>
        <w:rPr>
          <w:sz w:val="24"/>
          <w:szCs w:val="28"/>
        </w:rPr>
        <w:t>Biotite and/or Muscovite. Some are chosen for crystal growth features and others for crystal cleavage features.</w:t>
      </w:r>
    </w:p>
    <w:p w14:paraId="6D317A75" w14:textId="361BF97A" w:rsidR="004216D4" w:rsidRDefault="00E71DEC" w:rsidP="00222A61">
      <w:pPr>
        <w:rPr>
          <w:sz w:val="24"/>
          <w:szCs w:val="28"/>
        </w:rPr>
      </w:pPr>
      <w:r>
        <w:rPr>
          <w:sz w:val="24"/>
          <w:szCs w:val="28"/>
        </w:rPr>
        <w:t>2</w:t>
      </w:r>
      <w:r w:rsidR="00351D9A">
        <w:rPr>
          <w:sz w:val="24"/>
          <w:szCs w:val="28"/>
        </w:rPr>
        <w:t xml:space="preserve">. </w:t>
      </w:r>
      <w:r w:rsidR="00D65259">
        <w:rPr>
          <w:sz w:val="24"/>
          <w:szCs w:val="28"/>
        </w:rPr>
        <w:t xml:space="preserve">Observing </w:t>
      </w:r>
      <w:r w:rsidR="00144F01">
        <w:rPr>
          <w:sz w:val="24"/>
          <w:szCs w:val="28"/>
        </w:rPr>
        <w:t xml:space="preserve">and Analyzing </w:t>
      </w:r>
      <w:r w:rsidR="00222A61">
        <w:rPr>
          <w:sz w:val="24"/>
          <w:szCs w:val="28"/>
        </w:rPr>
        <w:t>Crystal Form</w:t>
      </w:r>
      <w:r w:rsidR="00391769">
        <w:rPr>
          <w:sz w:val="24"/>
          <w:szCs w:val="28"/>
        </w:rPr>
        <w:t xml:space="preserve">.  </w:t>
      </w:r>
    </w:p>
    <w:p w14:paraId="1E33DB3C" w14:textId="7F81EE77" w:rsidR="00144F01" w:rsidRDefault="007C4239" w:rsidP="00144F01">
      <w:pPr>
        <w:rPr>
          <w:sz w:val="24"/>
          <w:szCs w:val="28"/>
        </w:rPr>
      </w:pPr>
      <w:r>
        <w:rPr>
          <w:sz w:val="24"/>
          <w:szCs w:val="28"/>
        </w:rPr>
        <w:t>2.</w:t>
      </w:r>
      <w:r w:rsidR="00144F01" w:rsidRPr="0060431B">
        <w:rPr>
          <w:sz w:val="24"/>
          <w:szCs w:val="28"/>
        </w:rPr>
        <w:t>1</w:t>
      </w:r>
      <w:r w:rsidR="00351D9A">
        <w:rPr>
          <w:sz w:val="24"/>
          <w:szCs w:val="28"/>
        </w:rPr>
        <w:t>.</w:t>
      </w:r>
      <w:r w:rsidR="00144F01" w:rsidRPr="0060431B">
        <w:rPr>
          <w:sz w:val="24"/>
          <w:szCs w:val="28"/>
        </w:rPr>
        <w:t xml:space="preserve"> </w:t>
      </w:r>
      <w:r w:rsidR="00144F01">
        <w:rPr>
          <w:sz w:val="24"/>
          <w:szCs w:val="28"/>
        </w:rPr>
        <w:t xml:space="preserve">Place a </w:t>
      </w:r>
      <w:r w:rsidR="00153915">
        <w:rPr>
          <w:sz w:val="24"/>
          <w:szCs w:val="28"/>
        </w:rPr>
        <w:t xml:space="preserve">sample onto </w:t>
      </w:r>
      <w:r w:rsidR="00496175">
        <w:rPr>
          <w:sz w:val="24"/>
          <w:szCs w:val="28"/>
        </w:rPr>
        <w:t>the</w:t>
      </w:r>
      <w:r w:rsidR="00153915">
        <w:rPr>
          <w:sz w:val="24"/>
          <w:szCs w:val="28"/>
        </w:rPr>
        <w:t xml:space="preserve"> </w:t>
      </w:r>
      <w:r w:rsidR="00144F01">
        <w:rPr>
          <w:sz w:val="24"/>
          <w:szCs w:val="28"/>
        </w:rPr>
        <w:t xml:space="preserve">observation surface. </w:t>
      </w:r>
    </w:p>
    <w:p w14:paraId="466E42AC" w14:textId="36A6460A" w:rsidR="00144F01" w:rsidRDefault="00E71DEC" w:rsidP="00144F01">
      <w:pPr>
        <w:rPr>
          <w:sz w:val="24"/>
          <w:szCs w:val="28"/>
        </w:rPr>
      </w:pPr>
      <w:r>
        <w:rPr>
          <w:sz w:val="24"/>
          <w:szCs w:val="28"/>
        </w:rPr>
        <w:t>2</w:t>
      </w:r>
      <w:r w:rsidR="00144F01">
        <w:rPr>
          <w:sz w:val="24"/>
          <w:szCs w:val="28"/>
        </w:rPr>
        <w:t>.2</w:t>
      </w:r>
      <w:r w:rsidR="00351D9A">
        <w:rPr>
          <w:sz w:val="24"/>
          <w:szCs w:val="28"/>
        </w:rPr>
        <w:t>.</w:t>
      </w:r>
      <w:r w:rsidR="00144F01">
        <w:rPr>
          <w:sz w:val="24"/>
          <w:szCs w:val="28"/>
        </w:rPr>
        <w:t xml:space="preserve"> </w:t>
      </w:r>
      <w:r w:rsidR="00153915">
        <w:rPr>
          <w:sz w:val="24"/>
          <w:szCs w:val="28"/>
        </w:rPr>
        <w:t>Rotate in order to observe all sides. Look for crystal faces, crystal edges (</w:t>
      </w:r>
      <w:r w:rsidR="00187E37">
        <w:rPr>
          <w:sz w:val="24"/>
          <w:szCs w:val="28"/>
        </w:rPr>
        <w:t>lines where faces meet)</w:t>
      </w:r>
      <w:r w:rsidR="00153915">
        <w:rPr>
          <w:sz w:val="24"/>
          <w:szCs w:val="28"/>
        </w:rPr>
        <w:t>, and crystal vertices (points where edges meet)</w:t>
      </w:r>
      <w:r w:rsidR="00187E37">
        <w:rPr>
          <w:sz w:val="24"/>
          <w:szCs w:val="28"/>
        </w:rPr>
        <w:t xml:space="preserve">. </w:t>
      </w:r>
    </w:p>
    <w:p w14:paraId="0F008AF7" w14:textId="330834BE" w:rsidR="00187E37" w:rsidRDefault="00E71DEC" w:rsidP="00144F01">
      <w:pPr>
        <w:rPr>
          <w:sz w:val="24"/>
          <w:szCs w:val="28"/>
        </w:rPr>
      </w:pPr>
      <w:r>
        <w:rPr>
          <w:sz w:val="24"/>
          <w:szCs w:val="28"/>
        </w:rPr>
        <w:t>2</w:t>
      </w:r>
      <w:r w:rsidR="00144F01">
        <w:rPr>
          <w:sz w:val="24"/>
          <w:szCs w:val="28"/>
        </w:rPr>
        <w:t>.3</w:t>
      </w:r>
      <w:r w:rsidR="00351D9A">
        <w:rPr>
          <w:sz w:val="24"/>
          <w:szCs w:val="28"/>
        </w:rPr>
        <w:t>.</w:t>
      </w:r>
      <w:r w:rsidR="00144F01">
        <w:rPr>
          <w:sz w:val="24"/>
          <w:szCs w:val="28"/>
        </w:rPr>
        <w:t xml:space="preserve"> </w:t>
      </w:r>
      <w:r w:rsidR="00187E37">
        <w:rPr>
          <w:sz w:val="24"/>
          <w:szCs w:val="28"/>
        </w:rPr>
        <w:t>Where possible, measure the interfacial angles using the goniometer. This is done by simply laying one side of the goniometer on</w:t>
      </w:r>
      <w:r w:rsidR="00496175">
        <w:rPr>
          <w:sz w:val="24"/>
          <w:szCs w:val="28"/>
        </w:rPr>
        <w:t xml:space="preserve"> </w:t>
      </w:r>
      <w:r w:rsidR="00187E37">
        <w:rPr>
          <w:sz w:val="24"/>
          <w:szCs w:val="28"/>
        </w:rPr>
        <w:t xml:space="preserve">a particular crystal face, the other side of the goniometer on an adjoining face, </w:t>
      </w:r>
      <w:r w:rsidR="007C4239">
        <w:rPr>
          <w:sz w:val="24"/>
          <w:szCs w:val="28"/>
        </w:rPr>
        <w:t xml:space="preserve">and </w:t>
      </w:r>
      <w:r w:rsidR="00496175">
        <w:rPr>
          <w:sz w:val="24"/>
          <w:szCs w:val="28"/>
        </w:rPr>
        <w:t>then</w:t>
      </w:r>
      <w:r w:rsidR="00187E37">
        <w:rPr>
          <w:sz w:val="24"/>
          <w:szCs w:val="28"/>
        </w:rPr>
        <w:t xml:space="preserve"> reading the angle.</w:t>
      </w:r>
    </w:p>
    <w:p w14:paraId="22DFEE57" w14:textId="684B95EF" w:rsidR="00144F01" w:rsidRDefault="00E71DEC" w:rsidP="00144F01">
      <w:pPr>
        <w:rPr>
          <w:sz w:val="24"/>
          <w:szCs w:val="28"/>
        </w:rPr>
      </w:pPr>
      <w:r>
        <w:rPr>
          <w:sz w:val="24"/>
          <w:szCs w:val="28"/>
        </w:rPr>
        <w:t>2</w:t>
      </w:r>
      <w:r w:rsidR="00144F01">
        <w:rPr>
          <w:sz w:val="24"/>
          <w:szCs w:val="28"/>
        </w:rPr>
        <w:t>.4</w:t>
      </w:r>
      <w:r w:rsidR="00351D9A">
        <w:rPr>
          <w:sz w:val="24"/>
          <w:szCs w:val="28"/>
        </w:rPr>
        <w:t>.</w:t>
      </w:r>
      <w:r w:rsidR="00144F01">
        <w:rPr>
          <w:sz w:val="24"/>
          <w:szCs w:val="28"/>
        </w:rPr>
        <w:t xml:space="preserve"> </w:t>
      </w:r>
      <w:r w:rsidR="00187E37">
        <w:rPr>
          <w:sz w:val="24"/>
          <w:szCs w:val="28"/>
        </w:rPr>
        <w:t xml:space="preserve">Compare to the set of characteristic crystalline </w:t>
      </w:r>
      <w:proofErr w:type="spellStart"/>
      <w:r w:rsidR="00187E37">
        <w:rPr>
          <w:sz w:val="24"/>
          <w:szCs w:val="28"/>
        </w:rPr>
        <w:t>polyhedra</w:t>
      </w:r>
      <w:proofErr w:type="spellEnd"/>
      <w:r w:rsidR="00187E37">
        <w:rPr>
          <w:sz w:val="24"/>
          <w:szCs w:val="28"/>
        </w:rPr>
        <w:t>.</w:t>
      </w:r>
      <w:r w:rsidR="00144F01">
        <w:rPr>
          <w:sz w:val="24"/>
          <w:szCs w:val="28"/>
        </w:rPr>
        <w:t xml:space="preserve"> </w:t>
      </w:r>
    </w:p>
    <w:p w14:paraId="03C73376" w14:textId="42C69609" w:rsidR="00144F01" w:rsidRDefault="00E71DEC" w:rsidP="009245D5">
      <w:pPr>
        <w:rPr>
          <w:sz w:val="24"/>
          <w:szCs w:val="28"/>
        </w:rPr>
      </w:pPr>
      <w:r>
        <w:rPr>
          <w:sz w:val="24"/>
          <w:szCs w:val="28"/>
        </w:rPr>
        <w:t>2</w:t>
      </w:r>
      <w:r w:rsidR="001C1369">
        <w:rPr>
          <w:sz w:val="24"/>
          <w:szCs w:val="28"/>
        </w:rPr>
        <w:t>.5</w:t>
      </w:r>
      <w:r w:rsidR="00144F01">
        <w:rPr>
          <w:sz w:val="24"/>
          <w:szCs w:val="28"/>
        </w:rPr>
        <w:t xml:space="preserve">. Repeat steps </w:t>
      </w:r>
      <w:r>
        <w:rPr>
          <w:sz w:val="24"/>
          <w:szCs w:val="28"/>
        </w:rPr>
        <w:t>2</w:t>
      </w:r>
      <w:r w:rsidR="00144F01">
        <w:rPr>
          <w:sz w:val="24"/>
          <w:szCs w:val="28"/>
        </w:rPr>
        <w:t>.1</w:t>
      </w:r>
      <w:r w:rsidR="007C4239">
        <w:rPr>
          <w:sz w:val="24"/>
          <w:szCs w:val="28"/>
        </w:rPr>
        <w:t xml:space="preserve"> – </w:t>
      </w:r>
      <w:r>
        <w:rPr>
          <w:sz w:val="24"/>
          <w:szCs w:val="28"/>
        </w:rPr>
        <w:t>2</w:t>
      </w:r>
      <w:r w:rsidR="00144F01">
        <w:rPr>
          <w:sz w:val="24"/>
          <w:szCs w:val="28"/>
        </w:rPr>
        <w:t xml:space="preserve">.4 for </w:t>
      </w:r>
      <w:r w:rsidR="00187E37">
        <w:rPr>
          <w:sz w:val="24"/>
          <w:szCs w:val="28"/>
        </w:rPr>
        <w:t>Quartz (not</w:t>
      </w:r>
      <w:r w:rsidR="00596D4C">
        <w:rPr>
          <w:sz w:val="24"/>
          <w:szCs w:val="28"/>
        </w:rPr>
        <w:t>e</w:t>
      </w:r>
      <w:r w:rsidR="00187E37">
        <w:rPr>
          <w:sz w:val="24"/>
          <w:szCs w:val="28"/>
        </w:rPr>
        <w:t xml:space="preserve"> hexagonal </w:t>
      </w:r>
      <w:proofErr w:type="spellStart"/>
      <w:r w:rsidR="00187E37">
        <w:rPr>
          <w:sz w:val="24"/>
          <w:szCs w:val="28"/>
        </w:rPr>
        <w:t>dipyramidal</w:t>
      </w:r>
      <w:proofErr w:type="spellEnd"/>
      <w:r w:rsidR="00187E37">
        <w:rPr>
          <w:sz w:val="24"/>
          <w:szCs w:val="28"/>
        </w:rPr>
        <w:t xml:space="preserve"> form</w:t>
      </w:r>
      <w:r w:rsidR="002259CA">
        <w:rPr>
          <w:sz w:val="24"/>
          <w:szCs w:val="28"/>
        </w:rPr>
        <w:t xml:space="preserve"> (</w:t>
      </w:r>
      <w:r w:rsidR="007C4239" w:rsidRPr="00A21445">
        <w:rPr>
          <w:b/>
          <w:sz w:val="24"/>
          <w:szCs w:val="28"/>
        </w:rPr>
        <w:t>F</w:t>
      </w:r>
      <w:r w:rsidR="002259CA" w:rsidRPr="00A21445">
        <w:rPr>
          <w:b/>
          <w:sz w:val="24"/>
          <w:szCs w:val="28"/>
        </w:rPr>
        <w:t>igure 2</w:t>
      </w:r>
      <w:r w:rsidR="00187E37">
        <w:rPr>
          <w:sz w:val="24"/>
          <w:szCs w:val="28"/>
        </w:rPr>
        <w:t>)</w:t>
      </w:r>
      <w:r w:rsidR="007C4239">
        <w:rPr>
          <w:sz w:val="24"/>
          <w:szCs w:val="28"/>
        </w:rPr>
        <w:t>)</w:t>
      </w:r>
      <w:r w:rsidR="00187E37">
        <w:rPr>
          <w:sz w:val="24"/>
          <w:szCs w:val="28"/>
        </w:rPr>
        <w:t xml:space="preserve">, </w:t>
      </w:r>
      <w:r w:rsidR="00144F01">
        <w:rPr>
          <w:sz w:val="24"/>
          <w:szCs w:val="28"/>
        </w:rPr>
        <w:t>Calcite (</w:t>
      </w:r>
      <w:r w:rsidR="00187E37">
        <w:rPr>
          <w:sz w:val="24"/>
          <w:szCs w:val="28"/>
        </w:rPr>
        <w:t>note</w:t>
      </w:r>
      <w:r w:rsidR="00144F01">
        <w:rPr>
          <w:sz w:val="24"/>
          <w:szCs w:val="28"/>
        </w:rPr>
        <w:t xml:space="preserve"> </w:t>
      </w:r>
      <w:proofErr w:type="spellStart"/>
      <w:r w:rsidR="00144F01">
        <w:rPr>
          <w:sz w:val="24"/>
          <w:szCs w:val="28"/>
        </w:rPr>
        <w:t>scalenohedron</w:t>
      </w:r>
      <w:proofErr w:type="spellEnd"/>
      <w:r w:rsidR="00144F01">
        <w:rPr>
          <w:sz w:val="24"/>
          <w:szCs w:val="28"/>
        </w:rPr>
        <w:t xml:space="preserve"> form</w:t>
      </w:r>
      <w:r w:rsidR="002A23B9">
        <w:rPr>
          <w:sz w:val="24"/>
          <w:szCs w:val="28"/>
        </w:rPr>
        <w:t xml:space="preserve"> (</w:t>
      </w:r>
      <w:r w:rsidR="007C4239" w:rsidRPr="00A21445">
        <w:rPr>
          <w:b/>
          <w:sz w:val="24"/>
          <w:szCs w:val="28"/>
        </w:rPr>
        <w:t>F</w:t>
      </w:r>
      <w:r w:rsidR="002A23B9" w:rsidRPr="00A21445">
        <w:rPr>
          <w:b/>
          <w:sz w:val="24"/>
          <w:szCs w:val="28"/>
        </w:rPr>
        <w:t xml:space="preserve">igure </w:t>
      </w:r>
      <w:r w:rsidR="002259CA" w:rsidRPr="00A21445">
        <w:rPr>
          <w:b/>
          <w:sz w:val="24"/>
          <w:szCs w:val="28"/>
        </w:rPr>
        <w:t>3</w:t>
      </w:r>
      <w:r w:rsidR="002A23B9">
        <w:rPr>
          <w:sz w:val="24"/>
          <w:szCs w:val="28"/>
        </w:rPr>
        <w:t>)</w:t>
      </w:r>
      <w:r w:rsidR="00144F01">
        <w:rPr>
          <w:sz w:val="24"/>
          <w:szCs w:val="28"/>
        </w:rPr>
        <w:t>),</w:t>
      </w:r>
      <w:r w:rsidR="00187E37">
        <w:rPr>
          <w:sz w:val="24"/>
          <w:szCs w:val="28"/>
        </w:rPr>
        <w:t xml:space="preserve"> </w:t>
      </w:r>
      <w:r w:rsidR="00144F01">
        <w:rPr>
          <w:sz w:val="24"/>
          <w:szCs w:val="28"/>
        </w:rPr>
        <w:t>Halite (</w:t>
      </w:r>
      <w:r w:rsidR="00187E37">
        <w:rPr>
          <w:sz w:val="24"/>
          <w:szCs w:val="28"/>
        </w:rPr>
        <w:t>note</w:t>
      </w:r>
      <w:r w:rsidR="00144F01">
        <w:rPr>
          <w:sz w:val="24"/>
          <w:szCs w:val="28"/>
        </w:rPr>
        <w:t xml:space="preserve"> cubic crystal </w:t>
      </w:r>
      <w:r w:rsidR="00187E37">
        <w:rPr>
          <w:sz w:val="24"/>
          <w:szCs w:val="28"/>
        </w:rPr>
        <w:t>form</w:t>
      </w:r>
      <w:r w:rsidR="002259CA">
        <w:rPr>
          <w:sz w:val="24"/>
          <w:szCs w:val="28"/>
        </w:rPr>
        <w:t xml:space="preserve"> (</w:t>
      </w:r>
      <w:r w:rsidR="007C4239" w:rsidRPr="00A21445">
        <w:rPr>
          <w:b/>
          <w:sz w:val="24"/>
          <w:szCs w:val="28"/>
        </w:rPr>
        <w:t>F</w:t>
      </w:r>
      <w:r w:rsidR="002259CA" w:rsidRPr="00A21445">
        <w:rPr>
          <w:b/>
          <w:sz w:val="24"/>
          <w:szCs w:val="28"/>
        </w:rPr>
        <w:t>igure 4</w:t>
      </w:r>
      <w:r w:rsidR="002259CA">
        <w:rPr>
          <w:sz w:val="24"/>
          <w:szCs w:val="28"/>
        </w:rPr>
        <w:t>)</w:t>
      </w:r>
      <w:r w:rsidR="00144F01">
        <w:rPr>
          <w:sz w:val="24"/>
          <w:szCs w:val="28"/>
        </w:rPr>
        <w:t>),</w:t>
      </w:r>
      <w:r w:rsidR="007C4239">
        <w:rPr>
          <w:sz w:val="24"/>
          <w:szCs w:val="28"/>
        </w:rPr>
        <w:t xml:space="preserve"> </w:t>
      </w:r>
      <w:r w:rsidR="00144F01">
        <w:rPr>
          <w:sz w:val="24"/>
          <w:szCs w:val="28"/>
        </w:rPr>
        <w:t>Garnet (</w:t>
      </w:r>
      <w:r w:rsidR="00187E37">
        <w:rPr>
          <w:sz w:val="24"/>
          <w:szCs w:val="28"/>
        </w:rPr>
        <w:t xml:space="preserve">note </w:t>
      </w:r>
      <w:r w:rsidR="00144F01">
        <w:rPr>
          <w:sz w:val="24"/>
          <w:szCs w:val="28"/>
        </w:rPr>
        <w:t xml:space="preserve">dodecahedron </w:t>
      </w:r>
      <w:r w:rsidR="00187E37">
        <w:rPr>
          <w:sz w:val="24"/>
          <w:szCs w:val="28"/>
        </w:rPr>
        <w:t>form</w:t>
      </w:r>
      <w:r w:rsidR="00E77587">
        <w:rPr>
          <w:sz w:val="24"/>
          <w:szCs w:val="28"/>
        </w:rPr>
        <w:t xml:space="preserve"> </w:t>
      </w:r>
      <w:r w:rsidR="002259CA">
        <w:rPr>
          <w:sz w:val="24"/>
          <w:szCs w:val="28"/>
        </w:rPr>
        <w:t>(</w:t>
      </w:r>
      <w:r w:rsidR="007C4239" w:rsidRPr="00A21445">
        <w:rPr>
          <w:b/>
          <w:sz w:val="24"/>
          <w:szCs w:val="28"/>
        </w:rPr>
        <w:t>F</w:t>
      </w:r>
      <w:r w:rsidR="002259CA" w:rsidRPr="00A21445">
        <w:rPr>
          <w:b/>
          <w:sz w:val="24"/>
          <w:szCs w:val="28"/>
        </w:rPr>
        <w:t>igure 5</w:t>
      </w:r>
      <w:r w:rsidR="002259CA">
        <w:rPr>
          <w:sz w:val="24"/>
          <w:szCs w:val="28"/>
        </w:rPr>
        <w:t>)</w:t>
      </w:r>
      <w:r w:rsidR="00144F01">
        <w:rPr>
          <w:sz w:val="24"/>
          <w:szCs w:val="28"/>
        </w:rPr>
        <w:t>), and</w:t>
      </w:r>
      <w:r w:rsidR="00187E37">
        <w:rPr>
          <w:sz w:val="24"/>
          <w:szCs w:val="28"/>
        </w:rPr>
        <w:t xml:space="preserve"> </w:t>
      </w:r>
      <w:r w:rsidR="00144F01">
        <w:rPr>
          <w:sz w:val="24"/>
          <w:szCs w:val="28"/>
        </w:rPr>
        <w:t>Biotite</w:t>
      </w:r>
      <w:r w:rsidR="001C1369">
        <w:rPr>
          <w:sz w:val="24"/>
          <w:szCs w:val="28"/>
        </w:rPr>
        <w:t xml:space="preserve"> </w:t>
      </w:r>
      <w:r w:rsidR="00144F01">
        <w:rPr>
          <w:sz w:val="24"/>
          <w:szCs w:val="28"/>
        </w:rPr>
        <w:t>(</w:t>
      </w:r>
      <w:r w:rsidR="00187E37">
        <w:rPr>
          <w:sz w:val="24"/>
          <w:szCs w:val="28"/>
        </w:rPr>
        <w:t>note</w:t>
      </w:r>
      <w:r w:rsidR="00144F01">
        <w:rPr>
          <w:sz w:val="24"/>
          <w:szCs w:val="28"/>
        </w:rPr>
        <w:t xml:space="preserve"> pseudo-hexagonal form</w:t>
      </w:r>
      <w:r w:rsidR="00E77587">
        <w:rPr>
          <w:sz w:val="24"/>
          <w:szCs w:val="28"/>
        </w:rPr>
        <w:t xml:space="preserve"> </w:t>
      </w:r>
      <w:r w:rsidR="002259CA">
        <w:rPr>
          <w:sz w:val="24"/>
          <w:szCs w:val="28"/>
        </w:rPr>
        <w:t>(</w:t>
      </w:r>
      <w:r w:rsidR="007C4239" w:rsidRPr="00A21445">
        <w:rPr>
          <w:b/>
          <w:sz w:val="24"/>
          <w:szCs w:val="28"/>
        </w:rPr>
        <w:t>F</w:t>
      </w:r>
      <w:r w:rsidR="002259CA" w:rsidRPr="00A21445">
        <w:rPr>
          <w:b/>
          <w:sz w:val="24"/>
          <w:szCs w:val="28"/>
        </w:rPr>
        <w:t>igure 6</w:t>
      </w:r>
      <w:r w:rsidR="002259CA">
        <w:rPr>
          <w:sz w:val="24"/>
          <w:szCs w:val="28"/>
        </w:rPr>
        <w:t>)</w:t>
      </w:r>
      <w:r w:rsidR="00144F01">
        <w:rPr>
          <w:sz w:val="24"/>
          <w:szCs w:val="28"/>
        </w:rPr>
        <w:t xml:space="preserve">). </w:t>
      </w:r>
    </w:p>
    <w:p w14:paraId="0C0DDDA8" w14:textId="57769D67" w:rsidR="00D84D40" w:rsidRDefault="00E71DEC" w:rsidP="00ED12CA">
      <w:pPr>
        <w:rPr>
          <w:sz w:val="24"/>
          <w:szCs w:val="28"/>
        </w:rPr>
      </w:pPr>
      <w:r>
        <w:rPr>
          <w:sz w:val="24"/>
          <w:szCs w:val="28"/>
        </w:rPr>
        <w:t>3</w:t>
      </w:r>
      <w:r w:rsidR="00351D9A">
        <w:rPr>
          <w:sz w:val="24"/>
          <w:szCs w:val="28"/>
        </w:rPr>
        <w:t>.</w:t>
      </w:r>
      <w:r w:rsidR="00222A61">
        <w:rPr>
          <w:sz w:val="24"/>
          <w:szCs w:val="28"/>
        </w:rPr>
        <w:t xml:space="preserve"> </w:t>
      </w:r>
      <w:r w:rsidR="00D84D40">
        <w:rPr>
          <w:sz w:val="24"/>
          <w:szCs w:val="28"/>
        </w:rPr>
        <w:t xml:space="preserve">Observing and Analyzing </w:t>
      </w:r>
      <w:r w:rsidR="00222A61">
        <w:rPr>
          <w:sz w:val="24"/>
          <w:szCs w:val="28"/>
        </w:rPr>
        <w:t>Cleavage</w:t>
      </w:r>
      <w:r w:rsidR="00391769">
        <w:rPr>
          <w:sz w:val="24"/>
          <w:szCs w:val="28"/>
        </w:rPr>
        <w:t xml:space="preserve">.  </w:t>
      </w:r>
    </w:p>
    <w:p w14:paraId="0AFD3AD2" w14:textId="2AA178AF" w:rsidR="00D84D40" w:rsidRDefault="00E71DEC" w:rsidP="00ED12CA">
      <w:pPr>
        <w:rPr>
          <w:sz w:val="24"/>
          <w:szCs w:val="28"/>
        </w:rPr>
      </w:pPr>
      <w:r>
        <w:rPr>
          <w:sz w:val="24"/>
          <w:szCs w:val="28"/>
        </w:rPr>
        <w:t>3</w:t>
      </w:r>
      <w:r w:rsidR="00D84D40">
        <w:rPr>
          <w:sz w:val="24"/>
          <w:szCs w:val="28"/>
        </w:rPr>
        <w:t>.1. Put on eye protection</w:t>
      </w:r>
      <w:r w:rsidR="007C4239">
        <w:rPr>
          <w:sz w:val="24"/>
          <w:szCs w:val="28"/>
        </w:rPr>
        <w:t>.</w:t>
      </w:r>
    </w:p>
    <w:p w14:paraId="2FC63407" w14:textId="127FB261" w:rsidR="00D84D40" w:rsidRDefault="00E71DEC" w:rsidP="00D84D40">
      <w:pPr>
        <w:rPr>
          <w:sz w:val="24"/>
          <w:szCs w:val="28"/>
        </w:rPr>
      </w:pPr>
      <w:r>
        <w:rPr>
          <w:sz w:val="24"/>
          <w:szCs w:val="28"/>
        </w:rPr>
        <w:t>3</w:t>
      </w:r>
      <w:r w:rsidR="00D84D40">
        <w:rPr>
          <w:sz w:val="24"/>
          <w:szCs w:val="28"/>
        </w:rPr>
        <w:t>.2</w:t>
      </w:r>
      <w:r w:rsidR="00351D9A">
        <w:rPr>
          <w:sz w:val="24"/>
          <w:szCs w:val="28"/>
        </w:rPr>
        <w:t>.</w:t>
      </w:r>
      <w:r w:rsidR="00D84D40" w:rsidRPr="0060431B">
        <w:rPr>
          <w:sz w:val="24"/>
          <w:szCs w:val="28"/>
        </w:rPr>
        <w:t xml:space="preserve"> </w:t>
      </w:r>
      <w:r w:rsidR="00D84D40">
        <w:rPr>
          <w:sz w:val="24"/>
          <w:szCs w:val="28"/>
        </w:rPr>
        <w:t xml:space="preserve">Place a piece of Quartz on breaking surface. </w:t>
      </w:r>
    </w:p>
    <w:p w14:paraId="61C6AAB0" w14:textId="60757A7E" w:rsidR="00D84D40" w:rsidRDefault="00E71DEC" w:rsidP="00ED12CA">
      <w:pPr>
        <w:rPr>
          <w:sz w:val="24"/>
          <w:szCs w:val="28"/>
        </w:rPr>
      </w:pPr>
      <w:r>
        <w:rPr>
          <w:sz w:val="24"/>
          <w:szCs w:val="28"/>
        </w:rPr>
        <w:t>3</w:t>
      </w:r>
      <w:r w:rsidR="00D84D40">
        <w:rPr>
          <w:sz w:val="24"/>
          <w:szCs w:val="28"/>
        </w:rPr>
        <w:t xml:space="preserve">.3. Using </w:t>
      </w:r>
      <w:r w:rsidR="00D319B2">
        <w:rPr>
          <w:sz w:val="24"/>
          <w:szCs w:val="28"/>
        </w:rPr>
        <w:t xml:space="preserve">a </w:t>
      </w:r>
      <w:r w:rsidR="00D84D40">
        <w:rPr>
          <w:sz w:val="24"/>
          <w:szCs w:val="28"/>
        </w:rPr>
        <w:t>hammer, break the piece of Quartz in half.</w:t>
      </w:r>
    </w:p>
    <w:p w14:paraId="1D8EF9FB" w14:textId="1E47418E" w:rsidR="00DE0019" w:rsidRDefault="00E71DEC" w:rsidP="00ED12CA">
      <w:pPr>
        <w:rPr>
          <w:sz w:val="24"/>
          <w:szCs w:val="28"/>
        </w:rPr>
      </w:pPr>
      <w:r>
        <w:rPr>
          <w:sz w:val="24"/>
          <w:szCs w:val="28"/>
        </w:rPr>
        <w:lastRenderedPageBreak/>
        <w:t>3</w:t>
      </w:r>
      <w:r w:rsidR="00DE0019">
        <w:rPr>
          <w:sz w:val="24"/>
          <w:szCs w:val="28"/>
        </w:rPr>
        <w:t>.4</w:t>
      </w:r>
      <w:r w:rsidR="00351D9A">
        <w:rPr>
          <w:sz w:val="24"/>
          <w:szCs w:val="28"/>
        </w:rPr>
        <w:t>.</w:t>
      </w:r>
      <w:r w:rsidR="00DE0019">
        <w:rPr>
          <w:sz w:val="24"/>
          <w:szCs w:val="28"/>
        </w:rPr>
        <w:t xml:space="preserve"> Using </w:t>
      </w:r>
      <w:r w:rsidR="00D319B2">
        <w:rPr>
          <w:sz w:val="24"/>
          <w:szCs w:val="28"/>
        </w:rPr>
        <w:t xml:space="preserve">a </w:t>
      </w:r>
      <w:r w:rsidR="00DE0019">
        <w:rPr>
          <w:sz w:val="24"/>
          <w:szCs w:val="28"/>
        </w:rPr>
        <w:t>hand lens, observe broken piece of Quartz for cleavage surfaces. Notice that Quartz has none.</w:t>
      </w:r>
      <w:r w:rsidR="00187E37">
        <w:rPr>
          <w:sz w:val="24"/>
          <w:szCs w:val="28"/>
        </w:rPr>
        <w:t xml:space="preserve"> Quartz exhibits </w:t>
      </w:r>
      <w:proofErr w:type="spellStart"/>
      <w:r w:rsidR="00187E37">
        <w:rPr>
          <w:sz w:val="24"/>
          <w:szCs w:val="28"/>
        </w:rPr>
        <w:t>conchoidal</w:t>
      </w:r>
      <w:proofErr w:type="spellEnd"/>
      <w:r w:rsidR="00187E37">
        <w:rPr>
          <w:sz w:val="24"/>
          <w:szCs w:val="28"/>
        </w:rPr>
        <w:t xml:space="preserve"> f</w:t>
      </w:r>
      <w:r w:rsidR="002462B7">
        <w:rPr>
          <w:sz w:val="24"/>
          <w:szCs w:val="28"/>
        </w:rPr>
        <w:t>r</w:t>
      </w:r>
      <w:r w:rsidR="00187E37">
        <w:rPr>
          <w:sz w:val="24"/>
          <w:szCs w:val="28"/>
        </w:rPr>
        <w:t>acture</w:t>
      </w:r>
      <w:r w:rsidR="00802D31">
        <w:rPr>
          <w:sz w:val="24"/>
          <w:szCs w:val="28"/>
        </w:rPr>
        <w:t>,</w:t>
      </w:r>
      <w:r w:rsidR="00187E37">
        <w:rPr>
          <w:sz w:val="24"/>
          <w:szCs w:val="28"/>
        </w:rPr>
        <w:t xml:space="preserve"> but no well</w:t>
      </w:r>
      <w:r w:rsidR="00496175">
        <w:rPr>
          <w:sz w:val="24"/>
          <w:szCs w:val="28"/>
        </w:rPr>
        <w:t>-</w:t>
      </w:r>
      <w:r w:rsidR="00187E37">
        <w:rPr>
          <w:sz w:val="24"/>
          <w:szCs w:val="28"/>
        </w:rPr>
        <w:t xml:space="preserve">defined cleavage surfaces. This is a consequence of the fact that the unit cells in the quartz crystal lattice (SiO4 groups, called silica tetrahedral) have comparably equal bond strengths in all directions. This uniformity of bond strengths results in a crystal </w:t>
      </w:r>
      <w:r w:rsidR="00802D31">
        <w:rPr>
          <w:sz w:val="24"/>
          <w:szCs w:val="28"/>
        </w:rPr>
        <w:t>with</w:t>
      </w:r>
      <w:r w:rsidR="00187E37">
        <w:rPr>
          <w:sz w:val="24"/>
          <w:szCs w:val="28"/>
        </w:rPr>
        <w:t xml:space="preserve"> no preferred breaking planes. </w:t>
      </w:r>
    </w:p>
    <w:p w14:paraId="5ED5BAE5" w14:textId="0081AB4E" w:rsidR="00263E03" w:rsidRDefault="00E71DEC" w:rsidP="00ED12CA">
      <w:pPr>
        <w:rPr>
          <w:sz w:val="24"/>
          <w:szCs w:val="28"/>
        </w:rPr>
      </w:pPr>
      <w:r>
        <w:rPr>
          <w:sz w:val="24"/>
          <w:szCs w:val="28"/>
        </w:rPr>
        <w:t>3</w:t>
      </w:r>
      <w:r w:rsidR="00DE0019">
        <w:rPr>
          <w:sz w:val="24"/>
          <w:szCs w:val="28"/>
        </w:rPr>
        <w:t xml:space="preserve">.5. Repeat steps </w:t>
      </w:r>
      <w:r w:rsidR="00030260">
        <w:rPr>
          <w:sz w:val="24"/>
          <w:szCs w:val="28"/>
        </w:rPr>
        <w:t>3</w:t>
      </w:r>
      <w:r w:rsidR="00DE0019">
        <w:rPr>
          <w:sz w:val="24"/>
          <w:szCs w:val="28"/>
        </w:rPr>
        <w:t xml:space="preserve">.2 – </w:t>
      </w:r>
      <w:r w:rsidR="00030260">
        <w:rPr>
          <w:sz w:val="24"/>
          <w:szCs w:val="28"/>
        </w:rPr>
        <w:t>3</w:t>
      </w:r>
      <w:r w:rsidR="00DE0019">
        <w:rPr>
          <w:sz w:val="24"/>
          <w:szCs w:val="28"/>
        </w:rPr>
        <w:t xml:space="preserve">.4 for specimens Calcite (should display </w:t>
      </w:r>
      <w:proofErr w:type="spellStart"/>
      <w:r w:rsidR="00DE0019">
        <w:rPr>
          <w:sz w:val="24"/>
          <w:szCs w:val="28"/>
        </w:rPr>
        <w:t>rhombohedral</w:t>
      </w:r>
      <w:proofErr w:type="spellEnd"/>
      <w:r w:rsidR="00DE0019">
        <w:rPr>
          <w:sz w:val="24"/>
          <w:szCs w:val="28"/>
        </w:rPr>
        <w:t xml:space="preserve"> cleavage</w:t>
      </w:r>
      <w:r w:rsidR="002A23B9">
        <w:rPr>
          <w:sz w:val="24"/>
          <w:szCs w:val="28"/>
        </w:rPr>
        <w:t xml:space="preserve"> (</w:t>
      </w:r>
      <w:r w:rsidR="00802D31" w:rsidRPr="00A21445">
        <w:rPr>
          <w:b/>
          <w:sz w:val="24"/>
          <w:szCs w:val="28"/>
        </w:rPr>
        <w:t>F</w:t>
      </w:r>
      <w:r w:rsidR="002A23B9" w:rsidRPr="00A21445">
        <w:rPr>
          <w:b/>
          <w:sz w:val="24"/>
          <w:szCs w:val="28"/>
        </w:rPr>
        <w:t xml:space="preserve">igure </w:t>
      </w:r>
      <w:r w:rsidR="002259CA" w:rsidRPr="00A21445">
        <w:rPr>
          <w:b/>
          <w:sz w:val="24"/>
          <w:szCs w:val="28"/>
        </w:rPr>
        <w:t>7</w:t>
      </w:r>
      <w:r w:rsidR="002A23B9">
        <w:rPr>
          <w:sz w:val="24"/>
          <w:szCs w:val="28"/>
        </w:rPr>
        <w:t>)</w:t>
      </w:r>
      <w:r w:rsidR="00DE0019">
        <w:rPr>
          <w:sz w:val="24"/>
          <w:szCs w:val="28"/>
        </w:rPr>
        <w:t>), Halite (should display cubic cleavage</w:t>
      </w:r>
      <w:r w:rsidR="00E77587">
        <w:rPr>
          <w:sz w:val="24"/>
          <w:szCs w:val="28"/>
        </w:rPr>
        <w:t xml:space="preserve"> </w:t>
      </w:r>
      <w:r w:rsidR="002259CA">
        <w:rPr>
          <w:sz w:val="24"/>
          <w:szCs w:val="28"/>
        </w:rPr>
        <w:t>(</w:t>
      </w:r>
      <w:r w:rsidR="00802D31">
        <w:rPr>
          <w:b/>
          <w:sz w:val="24"/>
          <w:szCs w:val="28"/>
        </w:rPr>
        <w:t>F</w:t>
      </w:r>
      <w:r w:rsidR="002259CA" w:rsidRPr="00A21445">
        <w:rPr>
          <w:b/>
          <w:sz w:val="24"/>
          <w:szCs w:val="28"/>
        </w:rPr>
        <w:t>igure 8</w:t>
      </w:r>
      <w:r w:rsidR="002259CA">
        <w:rPr>
          <w:sz w:val="24"/>
          <w:szCs w:val="28"/>
        </w:rPr>
        <w:t>)</w:t>
      </w:r>
      <w:r w:rsidR="00DE0019">
        <w:rPr>
          <w:sz w:val="24"/>
          <w:szCs w:val="28"/>
        </w:rPr>
        <w:t>), Biotite and/or Muscovite (should each display planar cleavage</w:t>
      </w:r>
      <w:r w:rsidR="002259CA">
        <w:rPr>
          <w:sz w:val="24"/>
          <w:szCs w:val="28"/>
        </w:rPr>
        <w:t xml:space="preserve"> (</w:t>
      </w:r>
      <w:r w:rsidR="00802D31">
        <w:rPr>
          <w:b/>
          <w:sz w:val="24"/>
          <w:szCs w:val="28"/>
        </w:rPr>
        <w:t>F</w:t>
      </w:r>
      <w:r w:rsidR="002259CA" w:rsidRPr="00A21445">
        <w:rPr>
          <w:b/>
          <w:sz w:val="24"/>
          <w:szCs w:val="28"/>
        </w:rPr>
        <w:t>igure 9</w:t>
      </w:r>
      <w:r w:rsidR="002259CA">
        <w:rPr>
          <w:sz w:val="24"/>
          <w:szCs w:val="28"/>
        </w:rPr>
        <w:t>)</w:t>
      </w:r>
      <w:r w:rsidR="00DE0019">
        <w:rPr>
          <w:sz w:val="24"/>
          <w:szCs w:val="28"/>
        </w:rPr>
        <w:t>).</w:t>
      </w:r>
    </w:p>
    <w:p w14:paraId="00D939C0" w14:textId="71713D47" w:rsidR="00222A61" w:rsidRDefault="00030260" w:rsidP="00ED12CA">
      <w:pPr>
        <w:rPr>
          <w:sz w:val="24"/>
          <w:szCs w:val="28"/>
        </w:rPr>
      </w:pPr>
      <w:r>
        <w:rPr>
          <w:sz w:val="24"/>
          <w:szCs w:val="28"/>
        </w:rPr>
        <w:t>4</w:t>
      </w:r>
      <w:r w:rsidR="00351D9A">
        <w:rPr>
          <w:sz w:val="24"/>
          <w:szCs w:val="28"/>
        </w:rPr>
        <w:t>.</w:t>
      </w:r>
      <w:r w:rsidR="00391769">
        <w:rPr>
          <w:sz w:val="24"/>
          <w:szCs w:val="28"/>
        </w:rPr>
        <w:t xml:space="preserve"> Use </w:t>
      </w:r>
      <w:r w:rsidR="00D319B2">
        <w:rPr>
          <w:sz w:val="24"/>
          <w:szCs w:val="28"/>
        </w:rPr>
        <w:t xml:space="preserve">a </w:t>
      </w:r>
      <w:r w:rsidR="00391769">
        <w:rPr>
          <w:sz w:val="24"/>
          <w:szCs w:val="28"/>
        </w:rPr>
        <w:t xml:space="preserve">hand lens to evaluate different cleavage qualities. </w:t>
      </w:r>
      <w:r w:rsidR="00187E37">
        <w:rPr>
          <w:sz w:val="24"/>
          <w:szCs w:val="28"/>
        </w:rPr>
        <w:t>Cleavage can occur at a variety of levels. When there is a dramatic difference in bond strengths in a particular orientation, such as between sheets of SiO4 groupings in the case of mica, a nearly perfect cleavage is generated between these sheets. As noted above, quartz exhibits a nearly total lack of cleavage. In between these extremes (of perfect cleavage and lack of cleavage)</w:t>
      </w:r>
      <w:r w:rsidR="00802D31">
        <w:rPr>
          <w:sz w:val="24"/>
          <w:szCs w:val="28"/>
        </w:rPr>
        <w:t>,</w:t>
      </w:r>
      <w:r w:rsidR="00187E37">
        <w:rPr>
          <w:sz w:val="24"/>
          <w:szCs w:val="28"/>
        </w:rPr>
        <w:t xml:space="preserve"> </w:t>
      </w:r>
      <w:r w:rsidR="00802D31">
        <w:rPr>
          <w:sz w:val="24"/>
          <w:szCs w:val="28"/>
        </w:rPr>
        <w:t xml:space="preserve">there are </w:t>
      </w:r>
      <w:r w:rsidR="00187E37">
        <w:rPr>
          <w:sz w:val="24"/>
          <w:szCs w:val="28"/>
        </w:rPr>
        <w:t xml:space="preserve">minerals that have good cleavage (e.g. feldspar) and </w:t>
      </w:r>
      <w:r w:rsidR="00CF34F7">
        <w:rPr>
          <w:sz w:val="24"/>
          <w:szCs w:val="28"/>
        </w:rPr>
        <w:t>poor cleavage (certain faces on amphibole crystals)</w:t>
      </w:r>
      <w:r w:rsidR="00802D31">
        <w:rPr>
          <w:sz w:val="24"/>
          <w:szCs w:val="28"/>
        </w:rPr>
        <w:t>.</w:t>
      </w:r>
      <w:r w:rsidR="00CF34F7">
        <w:rPr>
          <w:sz w:val="24"/>
          <w:szCs w:val="28"/>
        </w:rPr>
        <w:t xml:space="preserve"> </w:t>
      </w:r>
      <w:r w:rsidR="00391769">
        <w:rPr>
          <w:sz w:val="24"/>
          <w:szCs w:val="28"/>
        </w:rPr>
        <w:t xml:space="preserve"> </w:t>
      </w:r>
    </w:p>
    <w:p w14:paraId="2889199F" w14:textId="77777777" w:rsidR="00025D38" w:rsidRDefault="00025D38" w:rsidP="00ED12CA">
      <w:pPr>
        <w:rPr>
          <w:b/>
          <w:sz w:val="28"/>
          <w:szCs w:val="28"/>
        </w:rPr>
      </w:pPr>
    </w:p>
    <w:p w14:paraId="2EA8BC4F" w14:textId="2DA6EDF2" w:rsidR="00222A61" w:rsidRDefault="00ED12CA" w:rsidP="000B48C9">
      <w:pPr>
        <w:spacing w:after="0"/>
        <w:rPr>
          <w:b/>
          <w:sz w:val="28"/>
          <w:szCs w:val="28"/>
        </w:rPr>
      </w:pPr>
      <w:r>
        <w:rPr>
          <w:b/>
          <w:sz w:val="28"/>
          <w:szCs w:val="28"/>
        </w:rPr>
        <w:t>A</w:t>
      </w:r>
      <w:r w:rsidR="00263E03">
        <w:rPr>
          <w:b/>
          <w:sz w:val="28"/>
          <w:szCs w:val="28"/>
        </w:rPr>
        <w:t>pplications</w:t>
      </w:r>
    </w:p>
    <w:p w14:paraId="1A4CF5FC" w14:textId="5DFC9899" w:rsidR="00CF34F7" w:rsidRDefault="00222A61" w:rsidP="00222A61">
      <w:pPr>
        <w:numPr>
          <w:ins w:id="0" w:author="melissa lester" w:date="2014-11-08T09:39:00Z"/>
        </w:numPr>
        <w:rPr>
          <w:sz w:val="24"/>
          <w:szCs w:val="28"/>
        </w:rPr>
      </w:pPr>
      <w:commentRangeStart w:id="1"/>
      <w:r>
        <w:rPr>
          <w:sz w:val="24"/>
          <w:szCs w:val="28"/>
        </w:rPr>
        <w:t xml:space="preserve">Historically, </w:t>
      </w:r>
      <w:r w:rsidR="00B63C19">
        <w:rPr>
          <w:sz w:val="24"/>
          <w:szCs w:val="28"/>
        </w:rPr>
        <w:t xml:space="preserve">evaluating the physical properties of minerals has been a key first step in </w:t>
      </w:r>
      <w:r>
        <w:rPr>
          <w:sz w:val="24"/>
          <w:szCs w:val="28"/>
        </w:rPr>
        <w:t>mineral identification.</w:t>
      </w:r>
      <w:r w:rsidR="004216D4">
        <w:rPr>
          <w:sz w:val="24"/>
          <w:szCs w:val="28"/>
        </w:rPr>
        <w:t xml:space="preserve"> Even today, when l</w:t>
      </w:r>
      <w:r w:rsidR="00B63C19">
        <w:rPr>
          <w:sz w:val="24"/>
          <w:szCs w:val="28"/>
        </w:rPr>
        <w:t xml:space="preserve">acking microscopic and modern analytical instrumentation (e.g. petrographic microscopy, x-ray diffraction, x-ray fluorescence, and electron microprobe techniques), observed physical properties are still quite useful </w:t>
      </w:r>
      <w:r w:rsidR="004216D4">
        <w:rPr>
          <w:sz w:val="24"/>
          <w:szCs w:val="28"/>
        </w:rPr>
        <w:t>as diagnostic tools for mineral identification. This is particularly the case in field geologic studies</w:t>
      </w:r>
      <w:r w:rsidR="00B63C19">
        <w:rPr>
          <w:sz w:val="24"/>
          <w:szCs w:val="28"/>
        </w:rPr>
        <w:t>.</w:t>
      </w:r>
    </w:p>
    <w:p w14:paraId="15858720" w14:textId="77777777" w:rsidR="004216D4" w:rsidRDefault="002F657D" w:rsidP="00222A61">
      <w:pPr>
        <w:rPr>
          <w:sz w:val="24"/>
          <w:szCs w:val="28"/>
        </w:rPr>
      </w:pPr>
      <w:r>
        <w:rPr>
          <w:sz w:val="24"/>
          <w:szCs w:val="28"/>
        </w:rPr>
        <w:t>E</w:t>
      </w:r>
      <w:r w:rsidR="004216D4">
        <w:rPr>
          <w:sz w:val="24"/>
          <w:szCs w:val="28"/>
        </w:rPr>
        <w:t>valuating and observing the</w:t>
      </w:r>
      <w:r w:rsidR="00222A61">
        <w:rPr>
          <w:sz w:val="24"/>
          <w:szCs w:val="28"/>
        </w:rPr>
        <w:t xml:space="preserve"> </w:t>
      </w:r>
      <w:r w:rsidR="00B63C19">
        <w:rPr>
          <w:sz w:val="24"/>
          <w:szCs w:val="28"/>
        </w:rPr>
        <w:t>physical propert</w:t>
      </w:r>
      <w:r w:rsidR="004216D4">
        <w:rPr>
          <w:sz w:val="24"/>
          <w:szCs w:val="28"/>
        </w:rPr>
        <w:t xml:space="preserve">ies of minerals is an excellent means to </w:t>
      </w:r>
      <w:r w:rsidR="00222A61">
        <w:rPr>
          <w:sz w:val="24"/>
          <w:szCs w:val="28"/>
        </w:rPr>
        <w:t xml:space="preserve">demonstrate the critical dependence of macroscopic features </w:t>
      </w:r>
      <w:r w:rsidR="004216D4">
        <w:rPr>
          <w:sz w:val="24"/>
          <w:szCs w:val="28"/>
        </w:rPr>
        <w:t>on</w:t>
      </w:r>
      <w:r w:rsidR="00B63C19">
        <w:rPr>
          <w:sz w:val="24"/>
          <w:szCs w:val="28"/>
        </w:rPr>
        <w:t xml:space="preserve"> atomic-level structure and </w:t>
      </w:r>
      <w:r w:rsidR="00222A61">
        <w:rPr>
          <w:sz w:val="24"/>
          <w:szCs w:val="28"/>
        </w:rPr>
        <w:t>arrangement.</w:t>
      </w:r>
    </w:p>
    <w:p w14:paraId="3E9D85CB" w14:textId="31661801" w:rsidR="00222A61" w:rsidRDefault="00D319B2" w:rsidP="00222A61">
      <w:pPr>
        <w:rPr>
          <w:ins w:id="2" w:author="melissa lester" w:date="2015-02-23T20:56:00Z"/>
          <w:sz w:val="24"/>
          <w:szCs w:val="28"/>
        </w:rPr>
      </w:pPr>
      <w:r>
        <w:rPr>
          <w:sz w:val="24"/>
          <w:szCs w:val="28"/>
        </w:rPr>
        <w:t>T</w:t>
      </w:r>
      <w:r w:rsidR="004216D4">
        <w:rPr>
          <w:sz w:val="24"/>
          <w:szCs w:val="28"/>
        </w:rPr>
        <w:t>he key physical properties of minerals are not always expressed in specific samples</w:t>
      </w:r>
      <w:r w:rsidR="0029602C">
        <w:rPr>
          <w:sz w:val="24"/>
          <w:szCs w:val="28"/>
        </w:rPr>
        <w:t>. Therefore, actually being able to</w:t>
      </w:r>
      <w:r w:rsidR="004216D4">
        <w:rPr>
          <w:sz w:val="24"/>
          <w:szCs w:val="28"/>
        </w:rPr>
        <w:t xml:space="preserve"> </w:t>
      </w:r>
      <w:r w:rsidR="0029602C">
        <w:rPr>
          <w:sz w:val="24"/>
          <w:szCs w:val="28"/>
        </w:rPr>
        <w:t>recognize and use</w:t>
      </w:r>
      <w:r w:rsidR="004216D4">
        <w:rPr>
          <w:sz w:val="24"/>
          <w:szCs w:val="28"/>
        </w:rPr>
        <w:t xml:space="preserve"> these properties as diagnostic tools </w:t>
      </w:r>
      <w:r w:rsidR="0029602C">
        <w:rPr>
          <w:sz w:val="24"/>
          <w:szCs w:val="28"/>
        </w:rPr>
        <w:t>requires</w:t>
      </w:r>
      <w:r w:rsidR="004216D4">
        <w:rPr>
          <w:sz w:val="24"/>
          <w:szCs w:val="28"/>
        </w:rPr>
        <w:t xml:space="preserve"> a combination of science, experience, and craft. Often, the geologist must utilize a hand</w:t>
      </w:r>
      <w:r>
        <w:rPr>
          <w:sz w:val="24"/>
          <w:szCs w:val="28"/>
        </w:rPr>
        <w:t xml:space="preserve"> </w:t>
      </w:r>
      <w:r w:rsidR="004216D4">
        <w:rPr>
          <w:sz w:val="24"/>
          <w:szCs w:val="28"/>
        </w:rPr>
        <w:t>lens to evaluate relatively small mineral crystals or grains within the matrix of a la</w:t>
      </w:r>
      <w:r w:rsidR="0029602C">
        <w:rPr>
          <w:sz w:val="24"/>
          <w:szCs w:val="28"/>
        </w:rPr>
        <w:t xml:space="preserve">rger rock. In such cases, it can become </w:t>
      </w:r>
      <w:r w:rsidR="004216D4">
        <w:rPr>
          <w:sz w:val="24"/>
          <w:szCs w:val="28"/>
        </w:rPr>
        <w:t xml:space="preserve">a </w:t>
      </w:r>
      <w:r w:rsidR="0029602C">
        <w:rPr>
          <w:sz w:val="24"/>
          <w:szCs w:val="28"/>
        </w:rPr>
        <w:t>distinct</w:t>
      </w:r>
      <w:r w:rsidR="004216D4">
        <w:rPr>
          <w:sz w:val="24"/>
          <w:szCs w:val="28"/>
        </w:rPr>
        <w:t xml:space="preserve"> challenge to identify the </w:t>
      </w:r>
      <w:r w:rsidR="0029602C">
        <w:rPr>
          <w:sz w:val="24"/>
          <w:szCs w:val="28"/>
        </w:rPr>
        <w:t>useful</w:t>
      </w:r>
      <w:r w:rsidR="004216D4">
        <w:rPr>
          <w:sz w:val="24"/>
          <w:szCs w:val="28"/>
        </w:rPr>
        <w:t xml:space="preserve"> aspects of crystal form and crystal cleavage.</w:t>
      </w:r>
    </w:p>
    <w:p w14:paraId="1510649D" w14:textId="3CCDCC97" w:rsidR="00BD18D8" w:rsidRDefault="00BD18D8" w:rsidP="00222A61">
      <w:pPr>
        <w:numPr>
          <w:ins w:id="3" w:author="melissa lester" w:date="2015-02-23T21:01:00Z"/>
        </w:numPr>
        <w:rPr>
          <w:ins w:id="4" w:author="melissa lester" w:date="2015-02-23T21:09:00Z"/>
          <w:sz w:val="24"/>
          <w:szCs w:val="28"/>
        </w:rPr>
      </w:pPr>
      <w:ins w:id="5" w:author="melissa lester" w:date="2015-02-23T21:01:00Z">
        <w:r>
          <w:rPr>
            <w:sz w:val="24"/>
            <w:szCs w:val="28"/>
          </w:rPr>
          <w:t xml:space="preserve">In </w:t>
        </w:r>
        <w:del w:id="6" w:author="Dennis McGonagle" w:date="2015-02-24T15:32:00Z">
          <w:r w:rsidDel="006D1F1F">
            <w:rPr>
              <w:sz w:val="24"/>
              <w:szCs w:val="28"/>
            </w:rPr>
            <w:delText>the</w:delText>
          </w:r>
        </w:del>
      </w:ins>
      <w:ins w:id="7" w:author="Dennis McGonagle" w:date="2015-02-24T15:32:00Z">
        <w:r w:rsidR="006D1F1F">
          <w:rPr>
            <w:sz w:val="24"/>
            <w:szCs w:val="28"/>
          </w:rPr>
          <w:t>an</w:t>
        </w:r>
      </w:ins>
      <w:ins w:id="8" w:author="melissa lester" w:date="2015-02-23T21:01:00Z">
        <w:r>
          <w:rPr>
            <w:sz w:val="24"/>
            <w:szCs w:val="28"/>
          </w:rPr>
          <w:t xml:space="preserve"> academic or teaching setting, </w:t>
        </w:r>
      </w:ins>
      <w:ins w:id="9" w:author="melissa lester" w:date="2015-02-23T21:09:00Z">
        <w:r>
          <w:rPr>
            <w:sz w:val="24"/>
            <w:szCs w:val="28"/>
          </w:rPr>
          <w:t xml:space="preserve">the </w:t>
        </w:r>
      </w:ins>
      <w:ins w:id="10" w:author="melissa lester" w:date="2015-02-23T21:01:00Z">
        <w:r>
          <w:rPr>
            <w:sz w:val="24"/>
            <w:szCs w:val="28"/>
          </w:rPr>
          <w:t xml:space="preserve">evaluation of minerals via hand sample analysis is an exercise </w:t>
        </w:r>
      </w:ins>
      <w:ins w:id="11" w:author="melissa lester" w:date="2015-02-23T21:08:00Z">
        <w:r>
          <w:rPr>
            <w:sz w:val="24"/>
            <w:szCs w:val="28"/>
          </w:rPr>
          <w:t>that demonstrates how</w:t>
        </w:r>
      </w:ins>
      <w:ins w:id="12" w:author="melissa lester" w:date="2015-02-23T21:01:00Z">
        <w:r>
          <w:rPr>
            <w:sz w:val="24"/>
            <w:szCs w:val="28"/>
          </w:rPr>
          <w:t xml:space="preserve"> </w:t>
        </w:r>
      </w:ins>
      <w:ins w:id="13" w:author="melissa lester" w:date="2015-02-23T21:06:00Z">
        <w:r>
          <w:rPr>
            <w:sz w:val="24"/>
            <w:szCs w:val="28"/>
          </w:rPr>
          <w:t xml:space="preserve">repetitive patterns and characteristics are imposed by the physical chemistry of natural materials. </w:t>
        </w:r>
        <w:del w:id="14" w:author="Jacob Roundy" w:date="2015-02-25T14:33:00Z">
          <w:r w:rsidDel="00D319B2">
            <w:rPr>
              <w:sz w:val="24"/>
              <w:szCs w:val="28"/>
            </w:rPr>
            <w:delText xml:space="preserve"> </w:delText>
          </w:r>
        </w:del>
        <w:r>
          <w:rPr>
            <w:sz w:val="24"/>
            <w:szCs w:val="28"/>
          </w:rPr>
          <w:t xml:space="preserve">In other words, for any specific mineral, there </w:t>
        </w:r>
      </w:ins>
      <w:ins w:id="15" w:author="Jacob Roundy" w:date="2015-02-25T14:33:00Z">
        <w:r w:rsidR="00D319B2">
          <w:rPr>
            <w:sz w:val="24"/>
            <w:szCs w:val="28"/>
          </w:rPr>
          <w:t>are</w:t>
        </w:r>
      </w:ins>
      <w:ins w:id="16" w:author="melissa lester" w:date="2015-02-23T21:06:00Z">
        <w:r>
          <w:rPr>
            <w:sz w:val="24"/>
            <w:szCs w:val="28"/>
          </w:rPr>
          <w:t xml:space="preserve"> certain crystallographic features (</w:t>
        </w:r>
      </w:ins>
      <w:ins w:id="17" w:author="melissa lester" w:date="2015-02-23T21:08:00Z">
        <w:r>
          <w:rPr>
            <w:sz w:val="24"/>
            <w:szCs w:val="28"/>
          </w:rPr>
          <w:t xml:space="preserve">e.g. </w:t>
        </w:r>
      </w:ins>
      <w:ins w:id="18" w:author="melissa lester" w:date="2015-02-23T21:06:00Z">
        <w:r>
          <w:rPr>
            <w:sz w:val="24"/>
            <w:szCs w:val="28"/>
          </w:rPr>
          <w:t xml:space="preserve">crystal morphology) and </w:t>
        </w:r>
      </w:ins>
      <w:ins w:id="19" w:author="melissa lester" w:date="2015-02-23T21:07:00Z">
        <w:r>
          <w:rPr>
            <w:sz w:val="24"/>
            <w:szCs w:val="28"/>
          </w:rPr>
          <w:t>physical properties (</w:t>
        </w:r>
      </w:ins>
      <w:ins w:id="20" w:author="melissa lester" w:date="2015-02-23T21:08:00Z">
        <w:r>
          <w:rPr>
            <w:sz w:val="24"/>
            <w:szCs w:val="28"/>
          </w:rPr>
          <w:t xml:space="preserve">e.g. </w:t>
        </w:r>
      </w:ins>
      <w:ins w:id="21" w:author="melissa lester" w:date="2015-02-23T21:07:00Z">
        <w:r>
          <w:rPr>
            <w:sz w:val="24"/>
            <w:szCs w:val="28"/>
          </w:rPr>
          <w:t xml:space="preserve">color, hardness, </w:t>
        </w:r>
        <w:proofErr w:type="gramStart"/>
        <w:r>
          <w:rPr>
            <w:sz w:val="24"/>
            <w:szCs w:val="28"/>
          </w:rPr>
          <w:t>streak</w:t>
        </w:r>
        <w:proofErr w:type="gramEnd"/>
        <w:r>
          <w:rPr>
            <w:sz w:val="24"/>
            <w:szCs w:val="28"/>
          </w:rPr>
          <w:t>) that are imposed by chemical composition and atomic struct</w:t>
        </w:r>
      </w:ins>
      <w:ins w:id="22" w:author="melissa lester" w:date="2015-02-23T21:09:00Z">
        <w:r>
          <w:rPr>
            <w:sz w:val="24"/>
            <w:szCs w:val="28"/>
          </w:rPr>
          <w:t>u</w:t>
        </w:r>
      </w:ins>
      <w:ins w:id="23" w:author="melissa lester" w:date="2015-02-23T21:07:00Z">
        <w:r>
          <w:rPr>
            <w:sz w:val="24"/>
            <w:szCs w:val="28"/>
          </w:rPr>
          <w:t>re.</w:t>
        </w:r>
      </w:ins>
      <w:ins w:id="24" w:author="melissa lester" w:date="2015-02-23T21:08:00Z">
        <w:r>
          <w:rPr>
            <w:sz w:val="24"/>
            <w:szCs w:val="28"/>
          </w:rPr>
          <w:t xml:space="preserve">  </w:t>
        </w:r>
      </w:ins>
    </w:p>
    <w:p w14:paraId="30F0AA63" w14:textId="0BCC1F3F" w:rsidR="00BD18D8" w:rsidRDefault="00BD18D8" w:rsidP="00222A61">
      <w:pPr>
        <w:numPr>
          <w:ins w:id="25" w:author="melissa lester" w:date="2015-02-23T21:13:00Z"/>
        </w:numPr>
        <w:rPr>
          <w:ins w:id="26" w:author="melissa lester" w:date="2015-02-23T21:13:00Z"/>
          <w:sz w:val="24"/>
          <w:szCs w:val="28"/>
        </w:rPr>
      </w:pPr>
      <w:ins w:id="27" w:author="melissa lester" w:date="2015-02-23T21:09:00Z">
        <w:del w:id="28" w:author="Jacob Roundy" w:date="2015-02-25T13:14:00Z">
          <w:r w:rsidDel="00351D9A">
            <w:rPr>
              <w:sz w:val="24"/>
              <w:szCs w:val="28"/>
            </w:rPr>
            <w:delText xml:space="preserve">2) </w:delText>
          </w:r>
        </w:del>
        <w:r>
          <w:rPr>
            <w:sz w:val="24"/>
            <w:szCs w:val="28"/>
          </w:rPr>
          <w:t xml:space="preserve">In </w:t>
        </w:r>
      </w:ins>
      <w:ins w:id="29" w:author="Jacob Roundy" w:date="2015-02-25T14:33:00Z">
        <w:r w:rsidR="00D319B2">
          <w:rPr>
            <w:sz w:val="24"/>
            <w:szCs w:val="28"/>
          </w:rPr>
          <w:t xml:space="preserve">the </w:t>
        </w:r>
      </w:ins>
      <w:ins w:id="30" w:author="melissa lester" w:date="2015-02-23T21:09:00Z">
        <w:r>
          <w:rPr>
            <w:sz w:val="24"/>
            <w:szCs w:val="28"/>
          </w:rPr>
          <w:t xml:space="preserve">realm of mineral resources and exploration geology, the identification of minerals via hand sample is a key component of field work, aimed at locating potential ores and economically useful deposits. </w:t>
        </w:r>
        <w:del w:id="31" w:author="Jacob Roundy" w:date="2015-02-25T14:33:00Z">
          <w:r w:rsidDel="00D319B2">
            <w:rPr>
              <w:sz w:val="24"/>
              <w:szCs w:val="28"/>
            </w:rPr>
            <w:delText xml:space="preserve"> </w:delText>
          </w:r>
        </w:del>
        <w:r>
          <w:rPr>
            <w:sz w:val="24"/>
            <w:szCs w:val="28"/>
          </w:rPr>
          <w:t xml:space="preserve">For example, the identification of various metal sulfides (pyrite, </w:t>
        </w:r>
        <w:proofErr w:type="spellStart"/>
        <w:r>
          <w:rPr>
            <w:sz w:val="24"/>
            <w:szCs w:val="28"/>
          </w:rPr>
          <w:t>sphalerite</w:t>
        </w:r>
        <w:proofErr w:type="spellEnd"/>
        <w:r>
          <w:rPr>
            <w:sz w:val="24"/>
            <w:szCs w:val="28"/>
          </w:rPr>
          <w:t xml:space="preserve">, </w:t>
        </w:r>
        <w:proofErr w:type="gramStart"/>
        <w:r>
          <w:rPr>
            <w:sz w:val="24"/>
            <w:szCs w:val="28"/>
          </w:rPr>
          <w:t>galena</w:t>
        </w:r>
        <w:proofErr w:type="gramEnd"/>
        <w:r>
          <w:rPr>
            <w:sz w:val="24"/>
            <w:szCs w:val="28"/>
          </w:rPr>
          <w:t xml:space="preserve">) in </w:t>
        </w:r>
        <w:del w:id="32" w:author="Jacob Roundy" w:date="2015-02-25T14:34:00Z">
          <w:r w:rsidDel="00D319B2">
            <w:rPr>
              <w:sz w:val="24"/>
              <w:szCs w:val="28"/>
            </w:rPr>
            <w:delText>assocation</w:delText>
          </w:r>
        </w:del>
      </w:ins>
      <w:ins w:id="33" w:author="Jacob Roundy" w:date="2015-02-25T14:34:00Z">
        <w:r w:rsidR="00D319B2">
          <w:rPr>
            <w:sz w:val="24"/>
            <w:szCs w:val="28"/>
          </w:rPr>
          <w:t>association</w:t>
        </w:r>
      </w:ins>
      <w:ins w:id="34" w:author="melissa lester" w:date="2015-02-23T21:09:00Z">
        <w:r>
          <w:rPr>
            <w:sz w:val="24"/>
            <w:szCs w:val="28"/>
          </w:rPr>
          <w:t xml:space="preserve"> with hydrothermal iron oxy-hy</w:t>
        </w:r>
      </w:ins>
      <w:ins w:id="35" w:author="Jacob Roundy" w:date="2015-02-25T14:34:00Z">
        <w:r w:rsidR="00D319B2">
          <w:rPr>
            <w:sz w:val="24"/>
            <w:szCs w:val="28"/>
          </w:rPr>
          <w:t>d</w:t>
        </w:r>
      </w:ins>
      <w:ins w:id="36" w:author="melissa lester" w:date="2015-02-23T21:09:00Z">
        <w:r>
          <w:rPr>
            <w:sz w:val="24"/>
            <w:szCs w:val="28"/>
          </w:rPr>
          <w:t xml:space="preserve">roxides (hematite, </w:t>
        </w:r>
      </w:ins>
      <w:ins w:id="37" w:author="melissa lester" w:date="2015-02-23T21:12:00Z">
        <w:r>
          <w:rPr>
            <w:sz w:val="24"/>
            <w:szCs w:val="28"/>
          </w:rPr>
          <w:t>goethite</w:t>
        </w:r>
      </w:ins>
      <w:ins w:id="38" w:author="melissa lester" w:date="2015-02-23T21:09:00Z">
        <w:r>
          <w:rPr>
            <w:sz w:val="24"/>
            <w:szCs w:val="28"/>
          </w:rPr>
          <w:t>,</w:t>
        </w:r>
      </w:ins>
      <w:ins w:id="39" w:author="melissa lester" w:date="2015-02-23T21:12:00Z">
        <w:r>
          <w:rPr>
            <w:sz w:val="24"/>
            <w:szCs w:val="28"/>
          </w:rPr>
          <w:t xml:space="preserve"> limonite) can be indicative of </w:t>
        </w:r>
      </w:ins>
      <w:ins w:id="40" w:author="melissa lester" w:date="2015-02-23T21:13:00Z">
        <w:r>
          <w:rPr>
            <w:sz w:val="24"/>
            <w:szCs w:val="28"/>
          </w:rPr>
          <w:t xml:space="preserve">potential </w:t>
        </w:r>
      </w:ins>
      <w:ins w:id="41" w:author="melissa lester" w:date="2015-02-23T21:12:00Z">
        <w:r>
          <w:rPr>
            <w:sz w:val="24"/>
            <w:szCs w:val="28"/>
          </w:rPr>
          <w:t>Au</w:t>
        </w:r>
      </w:ins>
      <w:ins w:id="42" w:author="melissa lester" w:date="2015-02-23T21:13:00Z">
        <w:r>
          <w:rPr>
            <w:sz w:val="24"/>
            <w:szCs w:val="28"/>
          </w:rPr>
          <w:t>-</w:t>
        </w:r>
      </w:ins>
      <w:ins w:id="43" w:author="melissa lester" w:date="2015-02-23T21:12:00Z">
        <w:r>
          <w:rPr>
            <w:sz w:val="24"/>
            <w:szCs w:val="28"/>
          </w:rPr>
          <w:t xml:space="preserve"> and Ag-rich veins and regions.</w:t>
        </w:r>
      </w:ins>
    </w:p>
    <w:p w14:paraId="1BC55928" w14:textId="5F0058F4" w:rsidR="00BD18D8" w:rsidRDefault="00BD18D8" w:rsidP="00222A61">
      <w:pPr>
        <w:numPr>
          <w:ins w:id="44" w:author="melissa lester" w:date="2015-02-23T21:13:00Z"/>
        </w:numPr>
        <w:rPr>
          <w:sz w:val="24"/>
          <w:szCs w:val="28"/>
        </w:rPr>
      </w:pPr>
      <w:ins w:id="45" w:author="melissa lester" w:date="2015-02-23T21:13:00Z">
        <w:del w:id="46" w:author="Jacob Roundy" w:date="2015-02-25T13:14:00Z">
          <w:r w:rsidDel="00351D9A">
            <w:rPr>
              <w:sz w:val="24"/>
              <w:szCs w:val="28"/>
            </w:rPr>
            <w:delText xml:space="preserve">3)  </w:delText>
          </w:r>
        </w:del>
        <w:r>
          <w:rPr>
            <w:sz w:val="24"/>
            <w:szCs w:val="28"/>
          </w:rPr>
          <w:t>In the context of historical geology (</w:t>
        </w:r>
      </w:ins>
      <w:ins w:id="47" w:author="melissa lester" w:date="2015-02-23T21:14:00Z">
        <w:r>
          <w:rPr>
            <w:sz w:val="24"/>
            <w:szCs w:val="28"/>
          </w:rPr>
          <w:t xml:space="preserve">deciphering the deep </w:t>
        </w:r>
      </w:ins>
      <w:ins w:id="48" w:author="melissa lester" w:date="2015-02-23T21:15:00Z">
        <w:r>
          <w:rPr>
            <w:sz w:val="24"/>
            <w:szCs w:val="28"/>
          </w:rPr>
          <w:t xml:space="preserve">temporal </w:t>
        </w:r>
      </w:ins>
      <w:ins w:id="49" w:author="melissa lester" w:date="2015-02-23T21:14:00Z">
        <w:r>
          <w:rPr>
            <w:sz w:val="24"/>
            <w:szCs w:val="28"/>
          </w:rPr>
          <w:t>history of a region)</w:t>
        </w:r>
      </w:ins>
      <w:ins w:id="50" w:author="Jacob Roundy" w:date="2015-02-25T14:35:00Z">
        <w:r w:rsidR="00D319B2">
          <w:rPr>
            <w:sz w:val="24"/>
            <w:szCs w:val="28"/>
          </w:rPr>
          <w:t>,</w:t>
        </w:r>
      </w:ins>
      <w:ins w:id="51" w:author="melissa lester" w:date="2015-02-23T21:14:00Z">
        <w:r>
          <w:rPr>
            <w:sz w:val="24"/>
            <w:szCs w:val="28"/>
          </w:rPr>
          <w:t xml:space="preserve"> mineral </w:t>
        </w:r>
        <w:del w:id="52" w:author="Jacob Roundy" w:date="2015-02-25T14:35:00Z">
          <w:r w:rsidDel="00D319B2">
            <w:rPr>
              <w:sz w:val="24"/>
              <w:szCs w:val="28"/>
            </w:rPr>
            <w:delText>identifcation</w:delText>
          </w:r>
        </w:del>
      </w:ins>
      <w:ins w:id="53" w:author="Jacob Roundy" w:date="2015-02-25T14:35:00Z">
        <w:r w:rsidR="00D319B2">
          <w:rPr>
            <w:sz w:val="24"/>
            <w:szCs w:val="28"/>
          </w:rPr>
          <w:t>identification</w:t>
        </w:r>
      </w:ins>
      <w:ins w:id="54" w:author="melissa lester" w:date="2015-02-23T21:14:00Z">
        <w:r>
          <w:rPr>
            <w:sz w:val="24"/>
            <w:szCs w:val="28"/>
          </w:rPr>
          <w:t xml:space="preserve"> can set the stage for </w:t>
        </w:r>
      </w:ins>
      <w:ins w:id="55" w:author="melissa lester" w:date="2015-02-23T21:15:00Z">
        <w:r>
          <w:rPr>
            <w:sz w:val="24"/>
            <w:szCs w:val="28"/>
          </w:rPr>
          <w:t>interpretations of ancient conditions.</w:t>
        </w:r>
        <w:del w:id="56" w:author="Jacob Roundy" w:date="2015-02-25T14:35:00Z">
          <w:r w:rsidDel="00D319B2">
            <w:rPr>
              <w:sz w:val="24"/>
              <w:szCs w:val="28"/>
            </w:rPr>
            <w:delText xml:space="preserve"> </w:delText>
          </w:r>
        </w:del>
        <w:r>
          <w:rPr>
            <w:sz w:val="24"/>
            <w:szCs w:val="28"/>
          </w:rPr>
          <w:t xml:space="preserve"> For example, certain metamorphic minerals (e.g. </w:t>
        </w:r>
      </w:ins>
      <w:ins w:id="57" w:author="melissa lester" w:date="2015-02-23T21:16:00Z">
        <w:r w:rsidR="005E792B">
          <w:rPr>
            <w:sz w:val="24"/>
            <w:szCs w:val="28"/>
          </w:rPr>
          <w:t xml:space="preserve">the Al2SiO5 polymorphs, </w:t>
        </w:r>
        <w:proofErr w:type="spellStart"/>
        <w:r w:rsidR="005E792B">
          <w:rPr>
            <w:sz w:val="24"/>
            <w:szCs w:val="28"/>
          </w:rPr>
          <w:t>kyanite</w:t>
        </w:r>
        <w:proofErr w:type="spellEnd"/>
        <w:r w:rsidR="005E792B">
          <w:rPr>
            <w:sz w:val="24"/>
            <w:szCs w:val="28"/>
          </w:rPr>
          <w:t xml:space="preserve">, </w:t>
        </w:r>
        <w:proofErr w:type="spellStart"/>
        <w:r w:rsidR="005E792B">
          <w:rPr>
            <w:sz w:val="24"/>
            <w:szCs w:val="28"/>
          </w:rPr>
          <w:t>andalusite</w:t>
        </w:r>
        <w:proofErr w:type="spellEnd"/>
        <w:r w:rsidR="005E792B">
          <w:rPr>
            <w:sz w:val="24"/>
            <w:szCs w:val="28"/>
          </w:rPr>
          <w:t xml:space="preserve">, and </w:t>
        </w:r>
        <w:proofErr w:type="spellStart"/>
        <w:r w:rsidR="005E792B">
          <w:rPr>
            <w:sz w:val="24"/>
            <w:szCs w:val="28"/>
          </w:rPr>
          <w:t>sill</w:t>
        </w:r>
      </w:ins>
      <w:ins w:id="58" w:author="Jacob Roundy" w:date="2015-02-25T14:35:00Z">
        <w:r w:rsidR="00D319B2">
          <w:rPr>
            <w:sz w:val="24"/>
            <w:szCs w:val="28"/>
          </w:rPr>
          <w:t>i</w:t>
        </w:r>
      </w:ins>
      <w:ins w:id="59" w:author="melissa lester" w:date="2015-02-23T21:16:00Z">
        <w:del w:id="60" w:author="Jacob Roundy" w:date="2015-02-25T14:35:00Z">
          <w:r w:rsidR="005E792B" w:rsidDel="00D319B2">
            <w:rPr>
              <w:sz w:val="24"/>
              <w:szCs w:val="28"/>
            </w:rPr>
            <w:delText>a</w:delText>
          </w:r>
        </w:del>
        <w:r w:rsidR="005E792B">
          <w:rPr>
            <w:sz w:val="24"/>
            <w:szCs w:val="28"/>
          </w:rPr>
          <w:t>manite</w:t>
        </w:r>
        <w:proofErr w:type="spellEnd"/>
        <w:r w:rsidR="005E792B">
          <w:rPr>
            <w:sz w:val="24"/>
            <w:szCs w:val="28"/>
          </w:rPr>
          <w:t>) are marker</w:t>
        </w:r>
      </w:ins>
      <w:ins w:id="61" w:author="melissa lester" w:date="2015-02-23T21:17:00Z">
        <w:r w:rsidR="005E792B">
          <w:rPr>
            <w:sz w:val="24"/>
            <w:szCs w:val="28"/>
          </w:rPr>
          <w:t>s</w:t>
        </w:r>
      </w:ins>
      <w:ins w:id="62" w:author="melissa lester" w:date="2015-02-23T21:16:00Z">
        <w:r w:rsidR="005E792B">
          <w:rPr>
            <w:sz w:val="24"/>
            <w:szCs w:val="28"/>
          </w:rPr>
          <w:t xml:space="preserve"> of particular pressure and temperature conditions in the ancient crust.</w:t>
        </w:r>
      </w:ins>
    </w:p>
    <w:commentRangeEnd w:id="1"/>
    <w:p w14:paraId="7CFA080D" w14:textId="77777777" w:rsidR="00C62DD1" w:rsidRDefault="002F657D" w:rsidP="00C62DD1">
      <w:pPr>
        <w:rPr>
          <w:b/>
          <w:sz w:val="24"/>
          <w:szCs w:val="28"/>
        </w:rPr>
      </w:pPr>
      <w:r>
        <w:rPr>
          <w:rStyle w:val="CommentReference"/>
          <w:vanish/>
        </w:rPr>
        <w:commentReference w:id="1"/>
      </w:r>
    </w:p>
    <w:p w14:paraId="1F13E797" w14:textId="012C6DCA" w:rsidR="00F12E86" w:rsidRPr="006D1F1F" w:rsidRDefault="00F12E86" w:rsidP="00F12E86">
      <w:pPr>
        <w:rPr>
          <w:b/>
          <w:sz w:val="28"/>
          <w:szCs w:val="28"/>
        </w:rPr>
      </w:pPr>
      <w:commentRangeStart w:id="63"/>
      <w:r w:rsidRPr="00A21445">
        <w:rPr>
          <w:b/>
          <w:sz w:val="28"/>
          <w:szCs w:val="28"/>
        </w:rPr>
        <w:t>Legend</w:t>
      </w:r>
      <w:del w:id="64" w:author="Jacob Roundy" w:date="2015-02-25T13:08:00Z">
        <w:r w:rsidRPr="00A21445" w:rsidDel="00263E03">
          <w:rPr>
            <w:b/>
            <w:sz w:val="28"/>
            <w:szCs w:val="28"/>
          </w:rPr>
          <w:delText>:</w:delText>
        </w:r>
        <w:commentRangeEnd w:id="63"/>
        <w:r w:rsidR="00E77587" w:rsidRPr="00A21445" w:rsidDel="00263E03">
          <w:rPr>
            <w:rStyle w:val="CommentReference"/>
            <w:sz w:val="28"/>
            <w:szCs w:val="28"/>
          </w:rPr>
          <w:commentReference w:id="63"/>
        </w:r>
      </w:del>
    </w:p>
    <w:p w14:paraId="59A851EA" w14:textId="16487447" w:rsidR="00F12E86" w:rsidRPr="00A21445" w:rsidRDefault="00F12E86" w:rsidP="00F12E86">
      <w:pPr>
        <w:rPr>
          <w:sz w:val="24"/>
        </w:rPr>
      </w:pPr>
      <w:r w:rsidRPr="00A21445">
        <w:rPr>
          <w:b/>
          <w:sz w:val="24"/>
        </w:rPr>
        <w:t>Fig</w:t>
      </w:r>
      <w:r w:rsidR="00263E03">
        <w:rPr>
          <w:b/>
          <w:sz w:val="24"/>
        </w:rPr>
        <w:t>ure</w:t>
      </w:r>
      <w:r w:rsidRPr="00A21445">
        <w:rPr>
          <w:b/>
          <w:sz w:val="24"/>
        </w:rPr>
        <w:t xml:space="preserve"> 1</w:t>
      </w:r>
      <w:r w:rsidR="00263E03">
        <w:rPr>
          <w:b/>
          <w:sz w:val="24"/>
        </w:rPr>
        <w:t>:</w:t>
      </w:r>
      <w:r w:rsidRPr="00A21445">
        <w:rPr>
          <w:b/>
          <w:sz w:val="24"/>
        </w:rPr>
        <w:t xml:space="preserve"> Schematic illustration of why crystals have smooth faces</w:t>
      </w:r>
      <w:r w:rsidR="00263E03">
        <w:rPr>
          <w:b/>
          <w:sz w:val="24"/>
        </w:rPr>
        <w:t>.</w:t>
      </w:r>
      <w:r w:rsidRPr="00A21445">
        <w:rPr>
          <w:sz w:val="24"/>
        </w:rPr>
        <w:br/>
        <w:t>(</w:t>
      </w:r>
      <w:proofErr w:type="gramStart"/>
      <w:r w:rsidRPr="00A21445">
        <w:rPr>
          <w:sz w:val="24"/>
        </w:rPr>
        <w:t>taken</w:t>
      </w:r>
      <w:proofErr w:type="gramEnd"/>
      <w:r w:rsidRPr="00A21445">
        <w:rPr>
          <w:sz w:val="24"/>
        </w:rPr>
        <w:t xml:space="preserve"> from: http://en.wikipedia.org/wiki/Crystal)</w:t>
      </w:r>
      <w:r w:rsidRPr="00A21445">
        <w:rPr>
          <w:sz w:val="24"/>
        </w:rPr>
        <w:br/>
        <w:t>The rough edges have a lot of dangling bonds, which new atoms can easily bond to as the crystal grows. The smooth planes (with low surface energy and usually low Miller index) have fewer dangling bonds, and new atoms cannot easily attach, so these planes grow outward more slowly. Eventually</w:t>
      </w:r>
      <w:r w:rsidR="00263E03">
        <w:rPr>
          <w:sz w:val="24"/>
        </w:rPr>
        <w:t>,</w:t>
      </w:r>
      <w:r w:rsidRPr="00A21445">
        <w:rPr>
          <w:sz w:val="24"/>
        </w:rPr>
        <w:t xml:space="preserve"> the whole surface </w:t>
      </w:r>
      <w:r w:rsidR="00263E03">
        <w:rPr>
          <w:sz w:val="24"/>
        </w:rPr>
        <w:t xml:space="preserve">ends up </w:t>
      </w:r>
      <w:r w:rsidRPr="00A21445">
        <w:rPr>
          <w:sz w:val="24"/>
        </w:rPr>
        <w:t xml:space="preserve">being smooth planes. This cartoon is supposed to represent </w:t>
      </w:r>
      <w:r w:rsidR="00263E03">
        <w:rPr>
          <w:sz w:val="24"/>
        </w:rPr>
        <w:t>the</w:t>
      </w:r>
      <w:r w:rsidRPr="00A21445">
        <w:rPr>
          <w:sz w:val="24"/>
        </w:rPr>
        <w:t xml:space="preserve"> cross-section of halite: </w:t>
      </w:r>
      <w:r w:rsidR="00263E03">
        <w:rPr>
          <w:sz w:val="24"/>
        </w:rPr>
        <w:t>p</w:t>
      </w:r>
      <w:r w:rsidRPr="00A21445">
        <w:rPr>
          <w:sz w:val="24"/>
        </w:rPr>
        <w:t>urple circles are sodium ions</w:t>
      </w:r>
      <w:r w:rsidR="00263E03">
        <w:rPr>
          <w:sz w:val="24"/>
        </w:rPr>
        <w:t>;</w:t>
      </w:r>
      <w:r w:rsidRPr="00A21445">
        <w:rPr>
          <w:sz w:val="24"/>
        </w:rPr>
        <w:t xml:space="preserve"> green circles are chloride ions. Image is inspired by a similar one at </w:t>
      </w:r>
      <w:hyperlink r:id="rId6" w:history="1">
        <w:r w:rsidRPr="00A21445">
          <w:rPr>
            <w:rStyle w:val="Hyperlink"/>
            <w:sz w:val="24"/>
          </w:rPr>
          <w:t>http://www.its.caltech.edu/~atomic/snowcrystals/faceting/faceting.htm</w:t>
        </w:r>
      </w:hyperlink>
    </w:p>
    <w:p w14:paraId="295B517B" w14:textId="3A315FDE" w:rsidR="00F12E86" w:rsidRPr="00430906" w:rsidRDefault="002259CA" w:rsidP="00F12E86">
      <w:pPr>
        <w:rPr>
          <w:sz w:val="24"/>
        </w:rPr>
      </w:pPr>
      <w:r>
        <w:rPr>
          <w:b/>
          <w:sz w:val="24"/>
          <w:szCs w:val="28"/>
        </w:rPr>
        <w:t xml:space="preserve">Figure 2: </w:t>
      </w:r>
      <w:r w:rsidRPr="006B4F90">
        <w:rPr>
          <w:b/>
          <w:sz w:val="24"/>
          <w:szCs w:val="28"/>
        </w:rPr>
        <w:t xml:space="preserve">Quartz displaying hexagonal </w:t>
      </w:r>
      <w:proofErr w:type="spellStart"/>
      <w:r w:rsidRPr="006B4F90">
        <w:rPr>
          <w:b/>
          <w:sz w:val="24"/>
          <w:szCs w:val="28"/>
        </w:rPr>
        <w:t>dipyramidal</w:t>
      </w:r>
      <w:proofErr w:type="spellEnd"/>
      <w:r w:rsidRPr="006B4F90">
        <w:rPr>
          <w:b/>
          <w:sz w:val="24"/>
          <w:szCs w:val="28"/>
        </w:rPr>
        <w:t xml:space="preserve"> form</w:t>
      </w:r>
      <w:r w:rsidR="00263E03">
        <w:rPr>
          <w:b/>
          <w:sz w:val="24"/>
          <w:szCs w:val="28"/>
        </w:rPr>
        <w:t>.</w:t>
      </w:r>
    </w:p>
    <w:p w14:paraId="2F519C7F" w14:textId="05F1E6C6" w:rsidR="006B4F90" w:rsidRDefault="006B4F90" w:rsidP="00F12E86">
      <w:pPr>
        <w:rPr>
          <w:sz w:val="24"/>
        </w:rPr>
      </w:pPr>
      <w:r w:rsidRPr="006B4F90">
        <w:rPr>
          <w:b/>
          <w:sz w:val="24"/>
        </w:rPr>
        <w:t xml:space="preserve">Figure 3: Calcite displaying </w:t>
      </w:r>
      <w:proofErr w:type="spellStart"/>
      <w:r w:rsidRPr="006B4F90">
        <w:rPr>
          <w:b/>
          <w:sz w:val="24"/>
        </w:rPr>
        <w:t>scalenohedron</w:t>
      </w:r>
      <w:proofErr w:type="spellEnd"/>
      <w:r w:rsidRPr="006B4F90">
        <w:rPr>
          <w:b/>
          <w:sz w:val="24"/>
        </w:rPr>
        <w:t xml:space="preserve"> form</w:t>
      </w:r>
      <w:r w:rsidR="00263E03">
        <w:rPr>
          <w:b/>
          <w:sz w:val="24"/>
        </w:rPr>
        <w:t>.</w:t>
      </w:r>
      <w:r>
        <w:rPr>
          <w:i/>
          <w:sz w:val="24"/>
        </w:rPr>
        <w:br/>
      </w:r>
      <w:r w:rsidR="00F12E86" w:rsidRPr="00E77587">
        <w:rPr>
          <w:sz w:val="24"/>
        </w:rPr>
        <w:t>Note how several crystal faces intersect to form crystal edges and the combination of edges form</w:t>
      </w:r>
      <w:r w:rsidR="00263E03">
        <w:rPr>
          <w:sz w:val="24"/>
        </w:rPr>
        <w:t>s</w:t>
      </w:r>
      <w:r w:rsidR="00F12E86" w:rsidRPr="00E77587">
        <w:rPr>
          <w:sz w:val="24"/>
        </w:rPr>
        <w:t xml:space="preserve"> points known as “vertices.” Symmetric crystal growth forms are generated by repetition of fundamental atomic structures (unit cells) within the crystal lattice. In this case, calcite crystal growth generates the specific polyhedron known as a </w:t>
      </w:r>
      <w:proofErr w:type="spellStart"/>
      <w:r w:rsidR="00F12E86" w:rsidRPr="00E77587">
        <w:rPr>
          <w:sz w:val="24"/>
        </w:rPr>
        <w:t>scalenohedron</w:t>
      </w:r>
      <w:proofErr w:type="spellEnd"/>
      <w:r w:rsidR="00F12E86" w:rsidRPr="00E77587">
        <w:rPr>
          <w:sz w:val="24"/>
        </w:rPr>
        <w:t>.</w:t>
      </w:r>
    </w:p>
    <w:p w14:paraId="640A1B92" w14:textId="2C2EE58A" w:rsidR="00263E03" w:rsidRDefault="006B4F90" w:rsidP="00F12E86">
      <w:pPr>
        <w:spacing w:after="0"/>
      </w:pPr>
      <w:r>
        <w:rPr>
          <w:b/>
          <w:sz w:val="24"/>
        </w:rPr>
        <w:t>Figure 4</w:t>
      </w:r>
      <w:r w:rsidRPr="00127386">
        <w:rPr>
          <w:b/>
          <w:sz w:val="24"/>
        </w:rPr>
        <w:t xml:space="preserve">: </w:t>
      </w:r>
      <w:r>
        <w:rPr>
          <w:b/>
          <w:sz w:val="24"/>
        </w:rPr>
        <w:t xml:space="preserve"> Halite displaying cubic crystal form</w:t>
      </w:r>
      <w:r w:rsidR="00263E03">
        <w:rPr>
          <w:b/>
          <w:sz w:val="24"/>
        </w:rPr>
        <w:t>.</w:t>
      </w:r>
      <w:r w:rsidR="00263E03">
        <w:rPr>
          <w:b/>
          <w:sz w:val="24"/>
        </w:rPr>
        <w:br/>
      </w:r>
    </w:p>
    <w:p w14:paraId="7D1BD99A" w14:textId="1E28AE09" w:rsidR="00C62DD1" w:rsidRPr="006B4F90" w:rsidRDefault="006B4F90" w:rsidP="00A21445">
      <w:pPr>
        <w:spacing w:after="0"/>
        <w:rPr>
          <w:b/>
          <w:sz w:val="24"/>
        </w:rPr>
      </w:pPr>
      <w:r w:rsidRPr="006B4F90">
        <w:rPr>
          <w:b/>
          <w:sz w:val="24"/>
        </w:rPr>
        <w:t>Figure 5: Garnet displaying dodecahedron form</w:t>
      </w:r>
      <w:r w:rsidR="00263E03">
        <w:rPr>
          <w:b/>
          <w:sz w:val="24"/>
        </w:rPr>
        <w:t>.</w:t>
      </w:r>
    </w:p>
    <w:p w14:paraId="3077D37F" w14:textId="42005D08" w:rsidR="006B4F90" w:rsidRPr="006B4F90" w:rsidRDefault="00263E03">
      <w:pPr>
        <w:rPr>
          <w:b/>
          <w:sz w:val="24"/>
        </w:rPr>
      </w:pPr>
      <w:r>
        <w:rPr>
          <w:b/>
          <w:sz w:val="24"/>
        </w:rPr>
        <w:br/>
      </w:r>
      <w:r w:rsidR="006B4F90" w:rsidRPr="006B4F90">
        <w:rPr>
          <w:b/>
          <w:sz w:val="24"/>
        </w:rPr>
        <w:t>Figure 6: Biotite displaying pseudo-hexagonal form</w:t>
      </w:r>
      <w:r>
        <w:rPr>
          <w:b/>
          <w:sz w:val="24"/>
        </w:rPr>
        <w:t>.</w:t>
      </w:r>
    </w:p>
    <w:p w14:paraId="7FF96DFF" w14:textId="19A94D03" w:rsidR="006B4F90" w:rsidRPr="006B4F90" w:rsidRDefault="006B4F90" w:rsidP="006B4F90">
      <w:pPr>
        <w:rPr>
          <w:b/>
          <w:sz w:val="24"/>
        </w:rPr>
      </w:pPr>
      <w:r w:rsidRPr="00A21445">
        <w:rPr>
          <w:b/>
          <w:sz w:val="24"/>
        </w:rPr>
        <w:t xml:space="preserve">Figure 7: Calcite displaying </w:t>
      </w:r>
      <w:proofErr w:type="spellStart"/>
      <w:r w:rsidRPr="00A21445">
        <w:rPr>
          <w:b/>
          <w:sz w:val="24"/>
        </w:rPr>
        <w:t>rhombohedral</w:t>
      </w:r>
      <w:proofErr w:type="spellEnd"/>
      <w:r w:rsidRPr="00A21445">
        <w:rPr>
          <w:b/>
          <w:sz w:val="24"/>
        </w:rPr>
        <w:t xml:space="preserve"> cleavage</w:t>
      </w:r>
      <w:r w:rsidR="00263E03">
        <w:rPr>
          <w:b/>
          <w:sz w:val="24"/>
        </w:rPr>
        <w:t>.</w:t>
      </w:r>
      <w:r>
        <w:br/>
      </w:r>
      <w:r w:rsidRPr="00E77587">
        <w:rPr>
          <w:sz w:val="24"/>
        </w:rPr>
        <w:t xml:space="preserve">Symmetric breaking and fracture surfaces are generated by zones of relative weakness in atomic bonding within the crystal lattice. Calcite cleavage results in the specific polyhedron known as </w:t>
      </w:r>
      <w:proofErr w:type="spellStart"/>
      <w:r w:rsidRPr="00E77587">
        <w:rPr>
          <w:sz w:val="24"/>
        </w:rPr>
        <w:t>rhombohedron</w:t>
      </w:r>
      <w:proofErr w:type="spellEnd"/>
      <w:r w:rsidRPr="00E77587">
        <w:rPr>
          <w:sz w:val="24"/>
        </w:rPr>
        <w:t>.</w:t>
      </w:r>
      <w:r>
        <w:rPr>
          <w:i/>
          <w:sz w:val="24"/>
        </w:rPr>
        <w:br/>
      </w:r>
      <w:r>
        <w:rPr>
          <w:sz w:val="24"/>
        </w:rPr>
        <w:br/>
      </w:r>
      <w:r w:rsidRPr="006B4F90">
        <w:rPr>
          <w:b/>
          <w:sz w:val="24"/>
        </w:rPr>
        <w:t>Figure 8: Halite displaying cubic cleavage</w:t>
      </w:r>
      <w:r w:rsidR="00263E03">
        <w:rPr>
          <w:b/>
          <w:sz w:val="24"/>
        </w:rPr>
        <w:t>.</w:t>
      </w:r>
    </w:p>
    <w:p w14:paraId="646EE968" w14:textId="2DA2A50D" w:rsidR="006B4F90" w:rsidRPr="00C62DD1" w:rsidRDefault="006B4F90" w:rsidP="007C4239">
      <w:r w:rsidRPr="006B4F90">
        <w:rPr>
          <w:b/>
          <w:sz w:val="24"/>
        </w:rPr>
        <w:t xml:space="preserve">Figure 9: </w:t>
      </w:r>
      <w:r w:rsidRPr="006D1F1F">
        <w:rPr>
          <w:b/>
          <w:sz w:val="24"/>
          <w:highlight w:val="yellow"/>
        </w:rPr>
        <w:t>Biotite/or Muscovite (depending on what sample is at the shoot)</w:t>
      </w:r>
      <w:r w:rsidR="00263E03">
        <w:rPr>
          <w:b/>
          <w:sz w:val="24"/>
        </w:rPr>
        <w:t xml:space="preserve"> </w:t>
      </w:r>
      <w:r w:rsidRPr="006B4F90">
        <w:rPr>
          <w:b/>
          <w:sz w:val="24"/>
        </w:rPr>
        <w:t>displaying planar cle</w:t>
      </w:r>
      <w:bookmarkStart w:id="65" w:name="_GoBack"/>
      <w:bookmarkEnd w:id="65"/>
      <w:r w:rsidRPr="006B4F90">
        <w:rPr>
          <w:b/>
          <w:sz w:val="24"/>
        </w:rPr>
        <w:t>avage</w:t>
      </w:r>
      <w:r w:rsidR="00263E03">
        <w:rPr>
          <w:b/>
          <w:sz w:val="24"/>
        </w:rPr>
        <w:t>.</w:t>
      </w:r>
    </w:p>
    <w:sectPr w:rsidR="006B4F90" w:rsidRPr="00C62DD1" w:rsidSect="00773172">
      <w:pgSz w:w="12240" w:h="15840"/>
      <w:pgMar w:top="1440" w:right="1800" w:bottom="1440" w:left="180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elissa lester" w:date="2014-12-18T08:38:00Z" w:initials="ml">
    <w:p w14:paraId="751DCC37" w14:textId="77777777" w:rsidR="00BD18D8" w:rsidRDefault="00BD18D8">
      <w:pPr>
        <w:pStyle w:val="CommentText"/>
      </w:pPr>
      <w:r>
        <w:rPr>
          <w:rStyle w:val="CommentReference"/>
        </w:rPr>
        <w:annotationRef/>
      </w:r>
      <w:r>
        <w:t>Well</w:t>
      </w:r>
      <w:proofErr w:type="gramStart"/>
      <w:r>
        <w:t>,,,</w:t>
      </w:r>
      <w:proofErr w:type="gramEnd"/>
      <w:r>
        <w:t xml:space="preserve"> here’s the scoop--</w:t>
      </w:r>
      <w:r>
        <w:br/>
        <w:t xml:space="preserve">Both academic and industry geologists use the hand lens and this whole business of “hand-sample mineral ID” in relatively few circumstances.  </w:t>
      </w:r>
    </w:p>
    <w:p w14:paraId="13304FD9" w14:textId="77777777" w:rsidR="00BD18D8" w:rsidRDefault="00BD18D8">
      <w:pPr>
        <w:pStyle w:val="CommentText"/>
      </w:pPr>
    </w:p>
    <w:p w14:paraId="3F73E0AB" w14:textId="77777777" w:rsidR="00BD18D8" w:rsidRDefault="00BD18D8">
      <w:pPr>
        <w:pStyle w:val="CommentText"/>
      </w:pPr>
      <w:r>
        <w:t>The NOTABLE exception is in field work.  In the field, the geologist is often tasked to do rock/mineral ID.  This can only be accomplished in a crude fashion, and IF the rock exhibits mineral grains that are 1) visible to naked eye or with hand lens,,,, and 2) exhibit diagnostic features such as cleavage/color/</w:t>
      </w:r>
      <w:proofErr w:type="spellStart"/>
      <w:r>
        <w:t>xtal</w:t>
      </w:r>
      <w:proofErr w:type="spellEnd"/>
      <w:r>
        <w:t xml:space="preserve"> form that can be used to establish a “proposed” ID (i.e.—a hypothesis regarding mineral content of the rock,,, only “provable” with more advanced microscopic and chemical techniques)</w:t>
      </w:r>
    </w:p>
    <w:p w14:paraId="5B7ED9BC" w14:textId="77777777" w:rsidR="00BD18D8" w:rsidRDefault="00BD18D8">
      <w:pPr>
        <w:pStyle w:val="CommentText"/>
      </w:pPr>
    </w:p>
    <w:p w14:paraId="2C73E46E" w14:textId="77777777" w:rsidR="00BD18D8" w:rsidRDefault="00BD18D8">
      <w:pPr>
        <w:pStyle w:val="CommentText"/>
      </w:pPr>
      <w:r>
        <w:t xml:space="preserve">HENCE—I </w:t>
      </w:r>
      <w:proofErr w:type="spellStart"/>
      <w:r>
        <w:t>fee</w:t>
      </w:r>
      <w:proofErr w:type="spellEnd"/>
      <w:r>
        <w:t xml:space="preserve"> that my last paragraph is really important and central to this whole video.  The idea is that mineral/rock ID is HARD to do…and even under good conditions (meaning the rock exhibits large enough </w:t>
      </w:r>
      <w:proofErr w:type="spellStart"/>
      <w:r>
        <w:t>xtals</w:t>
      </w:r>
      <w:proofErr w:type="spellEnd"/>
      <w:r>
        <w:t>, with clear-cut properties), a geologist has to be quite skilled.</w:t>
      </w:r>
    </w:p>
  </w:comment>
  <w:comment w:id="63" w:author="Dennis McGonagle" w:date="2015-01-12T16:41:00Z" w:initials="DM">
    <w:p w14:paraId="750F0F59" w14:textId="77777777" w:rsidR="00BD18D8" w:rsidRDefault="00BD18D8">
      <w:pPr>
        <w:pStyle w:val="CommentText"/>
      </w:pPr>
      <w:r>
        <w:rPr>
          <w:rStyle w:val="CommentReference"/>
        </w:rPr>
        <w:annotationRef/>
      </w:r>
      <w:r>
        <w:t xml:space="preserve">Figures 2-9 can be obtained at the actual shoot.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73E46E" w15:done="0"/>
  <w15:commentEx w15:paraId="750F0F5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w:rsids>
    <w:rsidRoot w:val="00ED12CA"/>
    <w:rsid w:val="000016A3"/>
    <w:rsid w:val="00025D38"/>
    <w:rsid w:val="00030260"/>
    <w:rsid w:val="00054AA8"/>
    <w:rsid w:val="00087660"/>
    <w:rsid w:val="000A63FC"/>
    <w:rsid w:val="000A7B7C"/>
    <w:rsid w:val="000B48C9"/>
    <w:rsid w:val="000C7D30"/>
    <w:rsid w:val="00113DAF"/>
    <w:rsid w:val="001346C4"/>
    <w:rsid w:val="001356DC"/>
    <w:rsid w:val="001404CA"/>
    <w:rsid w:val="00144F01"/>
    <w:rsid w:val="00153915"/>
    <w:rsid w:val="00163A77"/>
    <w:rsid w:val="00185760"/>
    <w:rsid w:val="00187E37"/>
    <w:rsid w:val="00197681"/>
    <w:rsid w:val="001C1369"/>
    <w:rsid w:val="001C5A4F"/>
    <w:rsid w:val="002171C3"/>
    <w:rsid w:val="00222A61"/>
    <w:rsid w:val="002259CA"/>
    <w:rsid w:val="002277E7"/>
    <w:rsid w:val="00234157"/>
    <w:rsid w:val="002462B7"/>
    <w:rsid w:val="00255A20"/>
    <w:rsid w:val="00262A53"/>
    <w:rsid w:val="00263E03"/>
    <w:rsid w:val="00274CB2"/>
    <w:rsid w:val="0029602C"/>
    <w:rsid w:val="002A23B9"/>
    <w:rsid w:val="002F2495"/>
    <w:rsid w:val="002F657D"/>
    <w:rsid w:val="00351D9A"/>
    <w:rsid w:val="003655EB"/>
    <w:rsid w:val="00382A2C"/>
    <w:rsid w:val="00384625"/>
    <w:rsid w:val="00391769"/>
    <w:rsid w:val="00400004"/>
    <w:rsid w:val="00414894"/>
    <w:rsid w:val="0041561A"/>
    <w:rsid w:val="004216D4"/>
    <w:rsid w:val="00430906"/>
    <w:rsid w:val="004353D0"/>
    <w:rsid w:val="0046241A"/>
    <w:rsid w:val="00470AF8"/>
    <w:rsid w:val="00496175"/>
    <w:rsid w:val="0050684F"/>
    <w:rsid w:val="0055270C"/>
    <w:rsid w:val="00587B5D"/>
    <w:rsid w:val="00596D4C"/>
    <w:rsid w:val="005A3803"/>
    <w:rsid w:val="005A4B24"/>
    <w:rsid w:val="005A52E5"/>
    <w:rsid w:val="005B1379"/>
    <w:rsid w:val="005E792B"/>
    <w:rsid w:val="0060431B"/>
    <w:rsid w:val="00606DA5"/>
    <w:rsid w:val="00614F4D"/>
    <w:rsid w:val="006410A1"/>
    <w:rsid w:val="0065246B"/>
    <w:rsid w:val="006B4F90"/>
    <w:rsid w:val="006C381B"/>
    <w:rsid w:val="006C53E1"/>
    <w:rsid w:val="006D1F1F"/>
    <w:rsid w:val="006E4055"/>
    <w:rsid w:val="007020A5"/>
    <w:rsid w:val="00710F88"/>
    <w:rsid w:val="00773172"/>
    <w:rsid w:val="00780A19"/>
    <w:rsid w:val="0079567F"/>
    <w:rsid w:val="007A7DFE"/>
    <w:rsid w:val="007C4239"/>
    <w:rsid w:val="007C4F6A"/>
    <w:rsid w:val="00802D31"/>
    <w:rsid w:val="0081087C"/>
    <w:rsid w:val="00862A97"/>
    <w:rsid w:val="008974D3"/>
    <w:rsid w:val="009245D5"/>
    <w:rsid w:val="00943EB8"/>
    <w:rsid w:val="009443D7"/>
    <w:rsid w:val="00963CC4"/>
    <w:rsid w:val="009A4262"/>
    <w:rsid w:val="009A4BB6"/>
    <w:rsid w:val="009F012A"/>
    <w:rsid w:val="009F4AF6"/>
    <w:rsid w:val="00A21445"/>
    <w:rsid w:val="00A42EFD"/>
    <w:rsid w:val="00A54019"/>
    <w:rsid w:val="00A81768"/>
    <w:rsid w:val="00AB2DEA"/>
    <w:rsid w:val="00B63C19"/>
    <w:rsid w:val="00BA0158"/>
    <w:rsid w:val="00BA765B"/>
    <w:rsid w:val="00BB5009"/>
    <w:rsid w:val="00BD18D8"/>
    <w:rsid w:val="00C03EDE"/>
    <w:rsid w:val="00C32029"/>
    <w:rsid w:val="00C62DD1"/>
    <w:rsid w:val="00C90FD3"/>
    <w:rsid w:val="00C95ADE"/>
    <w:rsid w:val="00CB40F1"/>
    <w:rsid w:val="00CF0557"/>
    <w:rsid w:val="00CF34F7"/>
    <w:rsid w:val="00D319B2"/>
    <w:rsid w:val="00D55C47"/>
    <w:rsid w:val="00D56231"/>
    <w:rsid w:val="00D65259"/>
    <w:rsid w:val="00D84D40"/>
    <w:rsid w:val="00DB2753"/>
    <w:rsid w:val="00DB718C"/>
    <w:rsid w:val="00DD61A8"/>
    <w:rsid w:val="00DE0019"/>
    <w:rsid w:val="00E03CD8"/>
    <w:rsid w:val="00E065A9"/>
    <w:rsid w:val="00E1241A"/>
    <w:rsid w:val="00E30B6D"/>
    <w:rsid w:val="00E71DEC"/>
    <w:rsid w:val="00E77587"/>
    <w:rsid w:val="00E816EA"/>
    <w:rsid w:val="00ED12CA"/>
    <w:rsid w:val="00EE2EAB"/>
    <w:rsid w:val="00EF5A1C"/>
    <w:rsid w:val="00F04A7A"/>
    <w:rsid w:val="00F06A53"/>
    <w:rsid w:val="00F12E86"/>
    <w:rsid w:val="00F33C3B"/>
    <w:rsid w:val="00F453F5"/>
    <w:rsid w:val="00F66A89"/>
    <w:rsid w:val="00FD7682"/>
    <w:rsid w:val="00FE46D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07CE5"/>
  <w15:docId w15:val="{7CB7A2B5-7748-4223-8E19-2E6D2F04D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12C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346C4"/>
    <w:rPr>
      <w:sz w:val="16"/>
      <w:szCs w:val="16"/>
    </w:rPr>
  </w:style>
  <w:style w:type="paragraph" w:styleId="CommentText">
    <w:name w:val="annotation text"/>
    <w:basedOn w:val="Normal"/>
    <w:link w:val="CommentTextChar"/>
    <w:uiPriority w:val="99"/>
    <w:semiHidden/>
    <w:unhideWhenUsed/>
    <w:rsid w:val="001346C4"/>
    <w:pPr>
      <w:spacing w:line="240" w:lineRule="auto"/>
    </w:pPr>
    <w:rPr>
      <w:sz w:val="20"/>
      <w:szCs w:val="20"/>
    </w:rPr>
  </w:style>
  <w:style w:type="character" w:customStyle="1" w:styleId="CommentTextChar">
    <w:name w:val="Comment Text Char"/>
    <w:basedOn w:val="DefaultParagraphFont"/>
    <w:link w:val="CommentText"/>
    <w:uiPriority w:val="99"/>
    <w:semiHidden/>
    <w:rsid w:val="001346C4"/>
    <w:rPr>
      <w:sz w:val="20"/>
      <w:szCs w:val="20"/>
    </w:rPr>
  </w:style>
  <w:style w:type="paragraph" w:styleId="CommentSubject">
    <w:name w:val="annotation subject"/>
    <w:basedOn w:val="CommentText"/>
    <w:next w:val="CommentText"/>
    <w:link w:val="CommentSubjectChar"/>
    <w:uiPriority w:val="99"/>
    <w:semiHidden/>
    <w:unhideWhenUsed/>
    <w:rsid w:val="001346C4"/>
    <w:rPr>
      <w:b/>
      <w:bCs/>
    </w:rPr>
  </w:style>
  <w:style w:type="character" w:customStyle="1" w:styleId="CommentSubjectChar">
    <w:name w:val="Comment Subject Char"/>
    <w:basedOn w:val="CommentTextChar"/>
    <w:link w:val="CommentSubject"/>
    <w:uiPriority w:val="99"/>
    <w:semiHidden/>
    <w:rsid w:val="001346C4"/>
    <w:rPr>
      <w:b/>
      <w:bCs/>
      <w:sz w:val="20"/>
      <w:szCs w:val="20"/>
    </w:rPr>
  </w:style>
  <w:style w:type="paragraph" w:styleId="BalloonText">
    <w:name w:val="Balloon Text"/>
    <w:basedOn w:val="Normal"/>
    <w:link w:val="BalloonTextChar"/>
    <w:uiPriority w:val="99"/>
    <w:semiHidden/>
    <w:unhideWhenUsed/>
    <w:rsid w:val="001346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46C4"/>
    <w:rPr>
      <w:rFonts w:ascii="Segoe UI" w:hAnsi="Segoe UI" w:cs="Segoe UI"/>
      <w:sz w:val="18"/>
      <w:szCs w:val="18"/>
    </w:rPr>
  </w:style>
  <w:style w:type="character" w:styleId="Hyperlink">
    <w:name w:val="Hyperlink"/>
    <w:basedOn w:val="DefaultParagraphFont"/>
    <w:rsid w:val="00025D38"/>
    <w:rPr>
      <w:color w:val="0000FF" w:themeColor="hyperlink"/>
      <w:u w:val="single"/>
    </w:rPr>
  </w:style>
  <w:style w:type="character" w:styleId="FollowedHyperlink">
    <w:name w:val="FollowedHyperlink"/>
    <w:basedOn w:val="DefaultParagraphFont"/>
    <w:rsid w:val="00163A77"/>
    <w:rPr>
      <w:color w:val="800080" w:themeColor="followedHyperlink"/>
      <w:u w:val="single"/>
    </w:rPr>
  </w:style>
  <w:style w:type="paragraph" w:styleId="NormalWeb">
    <w:name w:val="Normal (Web)"/>
    <w:basedOn w:val="Normal"/>
    <w:uiPriority w:val="99"/>
    <w:rsid w:val="00CF34F7"/>
    <w:pPr>
      <w:spacing w:beforeLines="1" w:afterLines="1" w:line="240" w:lineRule="auto"/>
    </w:pPr>
    <w:rPr>
      <w:rFonts w:ascii="Times" w:eastAsiaTheme="minorEastAsia"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3614862">
      <w:bodyDiv w:val="1"/>
      <w:marLeft w:val="0"/>
      <w:marRight w:val="0"/>
      <w:marTop w:val="0"/>
      <w:marBottom w:val="0"/>
      <w:divBdr>
        <w:top w:val="none" w:sz="0" w:space="0" w:color="auto"/>
        <w:left w:val="none" w:sz="0" w:space="0" w:color="auto"/>
        <w:bottom w:val="none" w:sz="0" w:space="0" w:color="auto"/>
        <w:right w:val="none" w:sz="0" w:space="0" w:color="auto"/>
      </w:divBdr>
      <w:divsChild>
        <w:div w:id="1765105242">
          <w:marLeft w:val="0"/>
          <w:marRight w:val="0"/>
          <w:marTop w:val="0"/>
          <w:marBottom w:val="0"/>
          <w:divBdr>
            <w:top w:val="none" w:sz="0" w:space="0" w:color="auto"/>
            <w:left w:val="none" w:sz="0" w:space="0" w:color="auto"/>
            <w:bottom w:val="none" w:sz="0" w:space="0" w:color="auto"/>
            <w:right w:val="none" w:sz="0" w:space="0" w:color="auto"/>
          </w:divBdr>
        </w:div>
      </w:divsChild>
    </w:div>
    <w:div w:id="1250582778">
      <w:bodyDiv w:val="1"/>
      <w:marLeft w:val="0"/>
      <w:marRight w:val="0"/>
      <w:marTop w:val="0"/>
      <w:marBottom w:val="0"/>
      <w:divBdr>
        <w:top w:val="none" w:sz="0" w:space="0" w:color="auto"/>
        <w:left w:val="none" w:sz="0" w:space="0" w:color="auto"/>
        <w:bottom w:val="none" w:sz="0" w:space="0" w:color="auto"/>
        <w:right w:val="none" w:sz="0" w:space="0" w:color="auto"/>
      </w:divBdr>
    </w:div>
    <w:div w:id="1252278306">
      <w:bodyDiv w:val="1"/>
      <w:marLeft w:val="0"/>
      <w:marRight w:val="0"/>
      <w:marTop w:val="0"/>
      <w:marBottom w:val="0"/>
      <w:divBdr>
        <w:top w:val="none" w:sz="0" w:space="0" w:color="auto"/>
        <w:left w:val="none" w:sz="0" w:space="0" w:color="auto"/>
        <w:bottom w:val="none" w:sz="0" w:space="0" w:color="auto"/>
        <w:right w:val="none" w:sz="0" w:space="0" w:color="auto"/>
      </w:divBdr>
      <w:divsChild>
        <w:div w:id="1991134512">
          <w:marLeft w:val="0"/>
          <w:marRight w:val="0"/>
          <w:marTop w:val="0"/>
          <w:marBottom w:val="0"/>
          <w:divBdr>
            <w:top w:val="none" w:sz="0" w:space="0" w:color="auto"/>
            <w:left w:val="none" w:sz="0" w:space="0" w:color="auto"/>
            <w:bottom w:val="none" w:sz="0" w:space="0" w:color="auto"/>
            <w:right w:val="none" w:sz="0" w:space="0" w:color="auto"/>
          </w:divBdr>
        </w:div>
      </w:divsChild>
    </w:div>
    <w:div w:id="1681274690">
      <w:bodyDiv w:val="1"/>
      <w:marLeft w:val="0"/>
      <w:marRight w:val="0"/>
      <w:marTop w:val="0"/>
      <w:marBottom w:val="0"/>
      <w:divBdr>
        <w:top w:val="none" w:sz="0" w:space="0" w:color="auto"/>
        <w:left w:val="none" w:sz="0" w:space="0" w:color="auto"/>
        <w:bottom w:val="none" w:sz="0" w:space="0" w:color="auto"/>
        <w:right w:val="none" w:sz="0" w:space="0" w:color="auto"/>
      </w:divBdr>
      <w:divsChild>
        <w:div w:id="758868498">
          <w:marLeft w:val="0"/>
          <w:marRight w:val="0"/>
          <w:marTop w:val="0"/>
          <w:marBottom w:val="0"/>
          <w:divBdr>
            <w:top w:val="none" w:sz="0" w:space="0" w:color="auto"/>
            <w:left w:val="none" w:sz="0" w:space="0" w:color="auto"/>
            <w:bottom w:val="none" w:sz="0" w:space="0" w:color="auto"/>
            <w:right w:val="none" w:sz="0" w:space="0" w:color="auto"/>
          </w:divBdr>
        </w:div>
      </w:divsChild>
    </w:div>
    <w:div w:id="2010282539">
      <w:bodyDiv w:val="1"/>
      <w:marLeft w:val="0"/>
      <w:marRight w:val="0"/>
      <w:marTop w:val="0"/>
      <w:marBottom w:val="0"/>
      <w:divBdr>
        <w:top w:val="none" w:sz="0" w:space="0" w:color="auto"/>
        <w:left w:val="none" w:sz="0" w:space="0" w:color="auto"/>
        <w:bottom w:val="none" w:sz="0" w:space="0" w:color="auto"/>
        <w:right w:val="none" w:sz="0" w:space="0" w:color="auto"/>
      </w:divBdr>
      <w:divsChild>
        <w:div w:id="1801534047">
          <w:marLeft w:val="0"/>
          <w:marRight w:val="0"/>
          <w:marTop w:val="0"/>
          <w:marBottom w:val="0"/>
          <w:divBdr>
            <w:top w:val="none" w:sz="0" w:space="0" w:color="auto"/>
            <w:left w:val="none" w:sz="0" w:space="0" w:color="auto"/>
            <w:bottom w:val="none" w:sz="0" w:space="0" w:color="auto"/>
            <w:right w:val="none" w:sz="0" w:space="0" w:color="auto"/>
          </w:divBdr>
          <w:divsChild>
            <w:div w:id="5590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ts.caltech.edu/%7Eatomic/snowcrystals/faceting/faceting.htm" TargetMode="Externa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1426</Words>
  <Characters>8134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lester</dc:creator>
  <cp:keywords/>
  <cp:lastModifiedBy>Dennis McGonagle</cp:lastModifiedBy>
  <cp:revision>2</cp:revision>
  <dcterms:created xsi:type="dcterms:W3CDTF">2015-02-24T20:34:00Z</dcterms:created>
  <dcterms:modified xsi:type="dcterms:W3CDTF">2015-02-24T20:34:00Z</dcterms:modified>
</cp:coreProperties>
</file>