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920F3B" w14:textId="77777777" w:rsidR="00E31942" w:rsidRPr="00A31DAA" w:rsidRDefault="00E31942" w:rsidP="007D6AD7">
      <w:pPr>
        <w:rPr>
          <w:rFonts w:asciiTheme="minorHAnsi" w:hAnsiTheme="minorHAnsi"/>
          <w:b/>
          <w:sz w:val="28"/>
        </w:rPr>
      </w:pPr>
      <w:r w:rsidRPr="00A31DAA">
        <w:rPr>
          <w:rFonts w:asciiTheme="minorHAnsi" w:hAnsiTheme="minorHAnsi"/>
          <w:b/>
          <w:sz w:val="28"/>
        </w:rPr>
        <w:t>Authors Names</w:t>
      </w:r>
    </w:p>
    <w:p w14:paraId="575F2146" w14:textId="6AE29680" w:rsidR="00E31942" w:rsidRPr="00A31DAA" w:rsidRDefault="00E31942" w:rsidP="007D6AD7">
      <w:pPr>
        <w:rPr>
          <w:rFonts w:asciiTheme="minorHAnsi" w:hAnsiTheme="minorHAnsi"/>
          <w:sz w:val="28"/>
        </w:rPr>
      </w:pPr>
      <w:r w:rsidRPr="00A31DAA">
        <w:rPr>
          <w:rFonts w:asciiTheme="minorHAnsi" w:hAnsiTheme="minorHAnsi"/>
          <w:sz w:val="28"/>
        </w:rPr>
        <w:t>Aimee C. Knorr, MD and Elizabeth G. Doherty, MD</w:t>
      </w:r>
    </w:p>
    <w:p w14:paraId="778C6846" w14:textId="0650F563" w:rsidR="00E31942" w:rsidRPr="00A31DAA" w:rsidRDefault="00E31942" w:rsidP="00074CBA">
      <w:pPr>
        <w:spacing w:after="0"/>
        <w:rPr>
          <w:rFonts w:asciiTheme="minorHAnsi" w:hAnsiTheme="minorHAnsi"/>
        </w:rPr>
      </w:pPr>
      <w:r w:rsidRPr="00A31DAA">
        <w:rPr>
          <w:rFonts w:asciiTheme="minorHAnsi" w:hAnsiTheme="minorHAnsi"/>
        </w:rPr>
        <w:t>Department of Newborn Medicine, Boston Children’s Hospital and Winchester Hospital.</w:t>
      </w:r>
    </w:p>
    <w:p w14:paraId="60892A35" w14:textId="77777777" w:rsidR="00E31942" w:rsidRPr="00A31DAA" w:rsidRDefault="00E31942" w:rsidP="00074CBA">
      <w:pPr>
        <w:spacing w:after="0"/>
        <w:rPr>
          <w:rFonts w:asciiTheme="minorHAnsi" w:hAnsiTheme="minorHAnsi"/>
        </w:rPr>
      </w:pPr>
    </w:p>
    <w:p w14:paraId="092518EF" w14:textId="77777777" w:rsidR="00E31942" w:rsidRPr="00A31DAA" w:rsidRDefault="00E31942" w:rsidP="00074CBA">
      <w:pPr>
        <w:spacing w:after="0"/>
        <w:rPr>
          <w:rFonts w:asciiTheme="minorHAnsi" w:hAnsiTheme="minorHAnsi"/>
        </w:rPr>
      </w:pPr>
    </w:p>
    <w:p w14:paraId="6F3A4EF4" w14:textId="77777777" w:rsidR="00E31942" w:rsidRPr="00A31DAA" w:rsidRDefault="00E31942" w:rsidP="007D6AD7">
      <w:pPr>
        <w:rPr>
          <w:rFonts w:asciiTheme="minorHAnsi" w:hAnsiTheme="minorHAnsi"/>
        </w:rPr>
      </w:pPr>
      <w:r w:rsidRPr="00A31DAA">
        <w:rPr>
          <w:rFonts w:asciiTheme="minorHAnsi" w:hAnsiTheme="minorHAnsi"/>
          <w:b/>
          <w:sz w:val="28"/>
        </w:rPr>
        <w:t>Clinical Skills Education Title</w:t>
      </w:r>
      <w:r w:rsidRPr="00A31DAA">
        <w:rPr>
          <w:rFonts w:asciiTheme="minorHAnsi" w:hAnsiTheme="minorHAnsi"/>
        </w:rPr>
        <w:t xml:space="preserve"> </w:t>
      </w:r>
    </w:p>
    <w:p w14:paraId="2AF3E772" w14:textId="77777777" w:rsidR="00E31942" w:rsidRPr="00A31DAA" w:rsidRDefault="00E31942" w:rsidP="007D6AD7">
      <w:pPr>
        <w:rPr>
          <w:rFonts w:asciiTheme="minorHAnsi" w:hAnsiTheme="minorHAnsi"/>
        </w:rPr>
      </w:pPr>
      <w:r w:rsidRPr="00A31DAA">
        <w:rPr>
          <w:rFonts w:asciiTheme="minorHAnsi" w:hAnsiTheme="minorHAnsi"/>
        </w:rPr>
        <w:t>Newborn Infant Physical Exam</w:t>
      </w:r>
    </w:p>
    <w:p w14:paraId="6A02BD2E" w14:textId="77777777" w:rsidR="00E31942" w:rsidRPr="00A31DAA" w:rsidRDefault="00E31942" w:rsidP="007D6AD7">
      <w:pPr>
        <w:rPr>
          <w:rFonts w:asciiTheme="minorHAnsi" w:hAnsiTheme="minorHAnsi"/>
          <w:b/>
          <w:sz w:val="28"/>
        </w:rPr>
      </w:pPr>
      <w:r w:rsidRPr="00A31DAA">
        <w:rPr>
          <w:rFonts w:asciiTheme="minorHAnsi" w:hAnsiTheme="minorHAnsi"/>
          <w:b/>
          <w:sz w:val="28"/>
        </w:rPr>
        <w:t xml:space="preserve">Overview </w:t>
      </w:r>
    </w:p>
    <w:p w14:paraId="06207378" w14:textId="6926D9DA" w:rsidR="00E31942" w:rsidRPr="00A31DAA" w:rsidRDefault="00E31942" w:rsidP="007D6AD7">
      <w:pPr>
        <w:rPr>
          <w:rFonts w:asciiTheme="minorHAnsi" w:hAnsiTheme="minorHAnsi"/>
        </w:rPr>
      </w:pPr>
      <w:r w:rsidRPr="00A31DAA">
        <w:rPr>
          <w:rFonts w:asciiTheme="minorHAnsi" w:hAnsiTheme="minorHAnsi"/>
        </w:rPr>
        <w:t xml:space="preserve">The physical exam of a newborn infant is an important skill for the </w:t>
      </w:r>
      <w:r w:rsidR="00A31DAA" w:rsidRPr="00A31DAA">
        <w:rPr>
          <w:rFonts w:asciiTheme="minorHAnsi" w:hAnsiTheme="minorHAnsi"/>
        </w:rPr>
        <w:t>clinician</w:t>
      </w:r>
      <w:r w:rsidRPr="00A31DAA">
        <w:rPr>
          <w:rFonts w:asciiTheme="minorHAnsi" w:hAnsiTheme="minorHAnsi"/>
        </w:rPr>
        <w:t xml:space="preserve"> to master.  Detailed history taking including family, maternal, pregnancy, and perinatal information along with the infant’s physical exam provide</w:t>
      </w:r>
      <w:r w:rsidR="00A31DAA" w:rsidRPr="00A31DAA">
        <w:rPr>
          <w:rFonts w:asciiTheme="minorHAnsi" w:hAnsiTheme="minorHAnsi"/>
        </w:rPr>
        <w:t>s</w:t>
      </w:r>
      <w:r w:rsidRPr="00A31DAA">
        <w:rPr>
          <w:rFonts w:asciiTheme="minorHAnsi" w:hAnsiTheme="minorHAnsi"/>
        </w:rPr>
        <w:t xml:space="preserve"> the first complete accoun</w:t>
      </w:r>
      <w:r w:rsidR="00120470" w:rsidRPr="00A31DAA">
        <w:rPr>
          <w:rFonts w:asciiTheme="minorHAnsi" w:hAnsiTheme="minorHAnsi"/>
        </w:rPr>
        <w:t xml:space="preserve">t of the infant’s well-being.  </w:t>
      </w:r>
      <w:r w:rsidRPr="00A31DAA">
        <w:rPr>
          <w:rFonts w:asciiTheme="minorHAnsi" w:hAnsiTheme="minorHAnsi"/>
        </w:rPr>
        <w:t xml:space="preserve">A careful examination soon after delivery allows the </w:t>
      </w:r>
      <w:r w:rsidR="00C17E38" w:rsidRPr="00A31DAA">
        <w:rPr>
          <w:rFonts w:asciiTheme="minorHAnsi" w:hAnsiTheme="minorHAnsi"/>
        </w:rPr>
        <w:t>physician</w:t>
      </w:r>
      <w:r w:rsidRPr="00A31DAA">
        <w:rPr>
          <w:rFonts w:asciiTheme="minorHAnsi" w:hAnsiTheme="minorHAnsi"/>
        </w:rPr>
        <w:t xml:space="preserve"> to detect anomalies or presence of distress</w:t>
      </w:r>
      <w:r w:rsidR="00433AC8">
        <w:rPr>
          <w:rFonts w:asciiTheme="minorHAnsi" w:hAnsiTheme="minorHAnsi"/>
        </w:rPr>
        <w:t>,</w:t>
      </w:r>
      <w:r w:rsidRPr="00A31DAA">
        <w:rPr>
          <w:rFonts w:asciiTheme="minorHAnsi" w:hAnsiTheme="minorHAnsi"/>
        </w:rPr>
        <w:t xml:space="preserve"> which may compromise a newborn's successful adaptation to extra</w:t>
      </w:r>
      <w:r w:rsidR="00433AC8">
        <w:rPr>
          <w:rFonts w:asciiTheme="minorHAnsi" w:hAnsiTheme="minorHAnsi"/>
        </w:rPr>
        <w:t>-</w:t>
      </w:r>
      <w:r w:rsidRPr="00A31DAA">
        <w:rPr>
          <w:rFonts w:asciiTheme="minorHAnsi" w:hAnsiTheme="minorHAnsi"/>
        </w:rPr>
        <w:t xml:space="preserve">uterine life.  After the infant has transitioned from fetal to neonatal life, another detailed physical exam should be performed.  </w:t>
      </w:r>
      <w:r w:rsidR="00BB204A" w:rsidRPr="00A31DAA">
        <w:rPr>
          <w:rFonts w:asciiTheme="minorHAnsi" w:hAnsiTheme="minorHAnsi"/>
        </w:rPr>
        <w:t>When feasible, parent</w:t>
      </w:r>
      <w:r w:rsidR="0056242E">
        <w:rPr>
          <w:rFonts w:asciiTheme="minorHAnsi" w:hAnsiTheme="minorHAnsi"/>
        </w:rPr>
        <w:t>al</w:t>
      </w:r>
      <w:r w:rsidR="00BB204A" w:rsidRPr="00A31DAA">
        <w:rPr>
          <w:rFonts w:asciiTheme="minorHAnsi" w:hAnsiTheme="minorHAnsi"/>
        </w:rPr>
        <w:t xml:space="preserve"> presence during the exam is beneficial</w:t>
      </w:r>
      <w:r w:rsidR="0056242E">
        <w:rPr>
          <w:rFonts w:asciiTheme="minorHAnsi" w:hAnsiTheme="minorHAnsi"/>
        </w:rPr>
        <w:t xml:space="preserve"> in order</w:t>
      </w:r>
      <w:r w:rsidR="00BB204A" w:rsidRPr="00A31DAA">
        <w:rPr>
          <w:rFonts w:asciiTheme="minorHAnsi" w:hAnsiTheme="minorHAnsi"/>
        </w:rPr>
        <w:t xml:space="preserve"> to allow the student or other health care providers to ask additional questions and to explain any findings that may provoke anxiety.</w:t>
      </w:r>
    </w:p>
    <w:p w14:paraId="25FA6955" w14:textId="77777777" w:rsidR="00E31942" w:rsidRPr="00A31DAA" w:rsidRDefault="00E31942" w:rsidP="007D6AD7">
      <w:pPr>
        <w:rPr>
          <w:rFonts w:asciiTheme="minorHAnsi" w:hAnsiTheme="minorHAnsi"/>
          <w:sz w:val="28"/>
        </w:rPr>
      </w:pPr>
      <w:r w:rsidRPr="00A31DAA">
        <w:rPr>
          <w:rFonts w:asciiTheme="minorHAnsi" w:hAnsiTheme="minorHAnsi"/>
          <w:b/>
          <w:sz w:val="28"/>
        </w:rPr>
        <w:t>Procedure and representative findings</w:t>
      </w:r>
      <w:r w:rsidRPr="00A31DAA">
        <w:rPr>
          <w:rFonts w:asciiTheme="minorHAnsi" w:hAnsiTheme="minorHAnsi"/>
          <w:sz w:val="28"/>
        </w:rPr>
        <w:t xml:space="preserve"> </w:t>
      </w:r>
    </w:p>
    <w:p w14:paraId="2FC03548" w14:textId="19622CD5" w:rsidR="00433AC8" w:rsidRDefault="00E31942" w:rsidP="008744A3">
      <w:pPr>
        <w:spacing w:after="0"/>
        <w:rPr>
          <w:rFonts w:asciiTheme="minorHAnsi" w:hAnsiTheme="minorHAnsi"/>
          <w:b/>
        </w:rPr>
      </w:pPr>
      <w:r w:rsidRPr="00A31DAA">
        <w:rPr>
          <w:rFonts w:asciiTheme="minorHAnsi" w:hAnsiTheme="minorHAnsi"/>
        </w:rPr>
        <w:t>There is no exact ordered sequence to the newborn physical exam.  However, it is most useful if certain parts of the exam are done while the infant is quiet</w:t>
      </w:r>
      <w:ins w:id="0" w:author="Anna Sivachenko" w:date="2015-01-12T14:09:00Z">
        <w:r w:rsidR="00867C57">
          <w:rPr>
            <w:rFonts w:asciiTheme="minorHAnsi" w:hAnsiTheme="minorHAnsi"/>
          </w:rPr>
          <w:t xml:space="preserve"> </w:t>
        </w:r>
        <w:commentRangeStart w:id="1"/>
        <w:r w:rsidR="00867C57">
          <w:rPr>
            <w:rFonts w:asciiTheme="minorHAnsi" w:hAnsiTheme="minorHAnsi"/>
          </w:rPr>
          <w:t>(those include heart, lung and abdomen examination)</w:t>
        </w:r>
      </w:ins>
      <w:del w:id="2" w:author="Anna Sivachenko" w:date="2015-01-12T14:09:00Z">
        <w:r w:rsidR="0056242E" w:rsidDel="00867C57">
          <w:rPr>
            <w:rFonts w:asciiTheme="minorHAnsi" w:hAnsiTheme="minorHAnsi"/>
          </w:rPr>
          <w:delText>,</w:delText>
        </w:r>
      </w:del>
      <w:commentRangeEnd w:id="1"/>
      <w:r w:rsidR="007123BA">
        <w:rPr>
          <w:rStyle w:val="CommentReference"/>
        </w:rPr>
        <w:commentReference w:id="1"/>
      </w:r>
      <w:r w:rsidR="0056242E" w:rsidRPr="00A31DAA">
        <w:rPr>
          <w:rFonts w:asciiTheme="minorHAnsi" w:hAnsiTheme="minorHAnsi"/>
        </w:rPr>
        <w:t xml:space="preserve"> </w:t>
      </w:r>
      <w:r w:rsidRPr="00A31DAA">
        <w:rPr>
          <w:rFonts w:asciiTheme="minorHAnsi" w:hAnsiTheme="minorHAnsi"/>
        </w:rPr>
        <w:t xml:space="preserve">while other parts of the exam are best </w:t>
      </w:r>
      <w:r w:rsidR="0056242E">
        <w:rPr>
          <w:rFonts w:asciiTheme="minorHAnsi" w:hAnsiTheme="minorHAnsi"/>
        </w:rPr>
        <w:t>performed</w:t>
      </w:r>
      <w:r w:rsidR="0056242E" w:rsidRPr="00A31DAA">
        <w:rPr>
          <w:rFonts w:asciiTheme="minorHAnsi" w:hAnsiTheme="minorHAnsi"/>
        </w:rPr>
        <w:t xml:space="preserve"> </w:t>
      </w:r>
      <w:r w:rsidRPr="00A31DAA">
        <w:rPr>
          <w:rFonts w:asciiTheme="minorHAnsi" w:hAnsiTheme="minorHAnsi"/>
        </w:rPr>
        <w:t xml:space="preserve">while the infant is alert and active.  </w:t>
      </w:r>
    </w:p>
    <w:p w14:paraId="7BC8E96A" w14:textId="77777777" w:rsidR="00433AC8" w:rsidRDefault="00433AC8" w:rsidP="008744A3">
      <w:pPr>
        <w:spacing w:after="0"/>
        <w:rPr>
          <w:rFonts w:asciiTheme="minorHAnsi" w:hAnsiTheme="minorHAnsi"/>
          <w:b/>
        </w:rPr>
      </w:pPr>
    </w:p>
    <w:p w14:paraId="3878577B" w14:textId="77777777" w:rsidR="00E31942" w:rsidRPr="00EA2AF5" w:rsidRDefault="005C5B12" w:rsidP="008744A3">
      <w:pPr>
        <w:spacing w:after="0"/>
        <w:rPr>
          <w:rFonts w:asciiTheme="minorHAnsi" w:hAnsiTheme="minorHAnsi"/>
          <w:b/>
          <w:highlight w:val="yellow"/>
        </w:rPr>
      </w:pPr>
      <w:r w:rsidRPr="00EA2AF5">
        <w:rPr>
          <w:rFonts w:asciiTheme="minorHAnsi" w:hAnsiTheme="minorHAnsi"/>
          <w:b/>
          <w:highlight w:val="yellow"/>
        </w:rPr>
        <w:t xml:space="preserve">1. </w:t>
      </w:r>
      <w:r w:rsidR="00E31942" w:rsidRPr="00EA2AF5">
        <w:rPr>
          <w:rFonts w:asciiTheme="minorHAnsi" w:hAnsiTheme="minorHAnsi"/>
          <w:b/>
          <w:highlight w:val="yellow"/>
        </w:rPr>
        <w:t>General examination:</w:t>
      </w:r>
    </w:p>
    <w:p w14:paraId="7BC0ECA9" w14:textId="77777777" w:rsidR="00E31942" w:rsidRPr="00EA2AF5" w:rsidRDefault="005C5B12" w:rsidP="008744A3">
      <w:pPr>
        <w:spacing w:after="0"/>
        <w:rPr>
          <w:rFonts w:asciiTheme="minorHAnsi" w:hAnsiTheme="minorHAnsi"/>
          <w:highlight w:val="yellow"/>
        </w:rPr>
      </w:pPr>
      <w:r w:rsidRPr="00EA2AF5">
        <w:rPr>
          <w:rFonts w:asciiTheme="minorHAnsi" w:hAnsiTheme="minorHAnsi"/>
          <w:highlight w:val="yellow"/>
        </w:rPr>
        <w:t xml:space="preserve">1.1 </w:t>
      </w:r>
      <w:r w:rsidR="00E31942" w:rsidRPr="00EA2AF5">
        <w:rPr>
          <w:rFonts w:asciiTheme="minorHAnsi" w:hAnsiTheme="minorHAnsi"/>
          <w:highlight w:val="yellow"/>
        </w:rPr>
        <w:t>Remove any clothing on the infant and perform the exam either on a warmer or in an open crib being mindful of the duration of the exam</w:t>
      </w:r>
      <w:r w:rsidR="0056242E" w:rsidRPr="00EA2AF5">
        <w:rPr>
          <w:rFonts w:asciiTheme="minorHAnsi" w:hAnsiTheme="minorHAnsi"/>
          <w:highlight w:val="yellow"/>
        </w:rPr>
        <w:t>,</w:t>
      </w:r>
      <w:r w:rsidR="00E31942" w:rsidRPr="00EA2AF5">
        <w:rPr>
          <w:rFonts w:asciiTheme="minorHAnsi" w:hAnsiTheme="minorHAnsi"/>
          <w:highlight w:val="yellow"/>
        </w:rPr>
        <w:t xml:space="preserve"> as infants can easily get cold.</w:t>
      </w:r>
    </w:p>
    <w:p w14:paraId="33440D93" w14:textId="7B5F0741" w:rsidR="00E31942" w:rsidRPr="00A31DAA" w:rsidRDefault="005C5B12" w:rsidP="008744A3">
      <w:pPr>
        <w:spacing w:after="0"/>
        <w:rPr>
          <w:rFonts w:asciiTheme="minorHAnsi" w:hAnsiTheme="minorHAnsi"/>
        </w:rPr>
      </w:pPr>
      <w:r w:rsidRPr="00EA2AF5">
        <w:rPr>
          <w:rFonts w:asciiTheme="minorHAnsi" w:hAnsiTheme="minorHAnsi"/>
          <w:highlight w:val="yellow"/>
        </w:rPr>
        <w:t xml:space="preserve">1.2 </w:t>
      </w:r>
      <w:r w:rsidR="00E31942" w:rsidRPr="00EA2AF5">
        <w:rPr>
          <w:rFonts w:asciiTheme="minorHAnsi" w:hAnsiTheme="minorHAnsi"/>
          <w:highlight w:val="yellow"/>
        </w:rPr>
        <w:t>Obtain a full set of vital signs* (temperature</w:t>
      </w:r>
      <w:r w:rsidR="003D0D28" w:rsidRPr="00EA2AF5">
        <w:rPr>
          <w:rFonts w:asciiTheme="minorHAnsi" w:hAnsiTheme="minorHAnsi"/>
          <w:highlight w:val="yellow"/>
        </w:rPr>
        <w:t>,</w:t>
      </w:r>
      <w:r w:rsidR="00E31942" w:rsidRPr="00EA2AF5">
        <w:rPr>
          <w:rFonts w:asciiTheme="minorHAnsi" w:hAnsiTheme="minorHAnsi"/>
          <w:highlight w:val="yellow"/>
        </w:rPr>
        <w:t xml:space="preserve"> heart rate</w:t>
      </w:r>
      <w:r w:rsidR="003D0D28" w:rsidRPr="00EA2AF5">
        <w:rPr>
          <w:rFonts w:asciiTheme="minorHAnsi" w:hAnsiTheme="minorHAnsi"/>
          <w:highlight w:val="yellow"/>
        </w:rPr>
        <w:t xml:space="preserve">, </w:t>
      </w:r>
      <w:r w:rsidR="00E31942" w:rsidRPr="00EA2AF5">
        <w:rPr>
          <w:rFonts w:asciiTheme="minorHAnsi" w:hAnsiTheme="minorHAnsi"/>
          <w:highlight w:val="yellow"/>
        </w:rPr>
        <w:t>respiratory rate</w:t>
      </w:r>
      <w:r w:rsidR="003D0D28" w:rsidRPr="00EA2AF5">
        <w:rPr>
          <w:rFonts w:asciiTheme="minorHAnsi" w:hAnsiTheme="minorHAnsi"/>
          <w:highlight w:val="yellow"/>
        </w:rPr>
        <w:t xml:space="preserve">, </w:t>
      </w:r>
      <w:r w:rsidR="00E31942" w:rsidRPr="00EA2AF5">
        <w:rPr>
          <w:rFonts w:asciiTheme="minorHAnsi" w:hAnsiTheme="minorHAnsi"/>
          <w:highlight w:val="yellow"/>
        </w:rPr>
        <w:t>blood pressure</w:t>
      </w:r>
      <w:r w:rsidR="003D0D28" w:rsidRPr="00EA2AF5">
        <w:rPr>
          <w:rFonts w:asciiTheme="minorHAnsi" w:hAnsiTheme="minorHAnsi"/>
          <w:highlight w:val="yellow"/>
        </w:rPr>
        <w:t>,</w:t>
      </w:r>
      <w:r w:rsidR="00E31942" w:rsidRPr="00EA2AF5">
        <w:rPr>
          <w:rFonts w:asciiTheme="minorHAnsi" w:hAnsiTheme="minorHAnsi"/>
          <w:highlight w:val="yellow"/>
        </w:rPr>
        <w:t xml:space="preserve"> and oxygen saturation in room air) and growth parameters (weight, length, and head circumference</w:t>
      </w:r>
      <w:r w:rsidR="003D0D28" w:rsidRPr="00EA2AF5">
        <w:rPr>
          <w:rFonts w:asciiTheme="minorHAnsi" w:hAnsiTheme="minorHAnsi"/>
          <w:highlight w:val="yellow"/>
        </w:rPr>
        <w:t>,</w:t>
      </w:r>
      <w:r w:rsidR="00E31942" w:rsidRPr="00EA2AF5">
        <w:rPr>
          <w:rFonts w:asciiTheme="minorHAnsi" w:hAnsiTheme="minorHAnsi"/>
          <w:highlight w:val="yellow"/>
        </w:rPr>
        <w:t xml:space="preserve"> and percentiles on growth chart based on gestational age).</w:t>
      </w:r>
    </w:p>
    <w:p w14:paraId="54C995BF" w14:textId="07A641A0" w:rsidR="005C5B12" w:rsidRPr="00A31DAA" w:rsidRDefault="005C5B12" w:rsidP="005C5B12">
      <w:pPr>
        <w:pStyle w:val="ListParagraph"/>
        <w:spacing w:after="0"/>
        <w:ind w:hanging="720"/>
        <w:rPr>
          <w:rFonts w:asciiTheme="minorHAnsi" w:hAnsiTheme="minorHAnsi"/>
        </w:rPr>
      </w:pPr>
      <w:r w:rsidRPr="00A31DAA">
        <w:rPr>
          <w:rFonts w:asciiTheme="minorHAnsi" w:hAnsiTheme="minorHAnsi"/>
        </w:rPr>
        <w:t xml:space="preserve">* </w:t>
      </w:r>
      <w:r w:rsidR="0056242E">
        <w:rPr>
          <w:rFonts w:asciiTheme="minorHAnsi" w:hAnsiTheme="minorHAnsi"/>
        </w:rPr>
        <w:t>Vital sign n</w:t>
      </w:r>
      <w:r w:rsidRPr="00A31DAA">
        <w:rPr>
          <w:rFonts w:asciiTheme="minorHAnsi" w:hAnsiTheme="minorHAnsi"/>
        </w:rPr>
        <w:t>ormal ranges</w:t>
      </w:r>
    </w:p>
    <w:p w14:paraId="548295F4" w14:textId="528FB49D" w:rsidR="005C5B12" w:rsidRPr="00A31DAA" w:rsidRDefault="005C5B12" w:rsidP="005C5B12">
      <w:pPr>
        <w:pStyle w:val="ListParagraph"/>
        <w:numPr>
          <w:ilvl w:val="0"/>
          <w:numId w:val="2"/>
        </w:numPr>
        <w:spacing w:before="240" w:after="0"/>
        <w:rPr>
          <w:rFonts w:asciiTheme="minorHAnsi" w:hAnsiTheme="minorHAnsi"/>
        </w:rPr>
      </w:pPr>
      <w:r w:rsidRPr="00A31DAA">
        <w:rPr>
          <w:rFonts w:asciiTheme="minorHAnsi" w:hAnsiTheme="minorHAnsi"/>
        </w:rPr>
        <w:t>T</w:t>
      </w:r>
      <w:r w:rsidR="00824413">
        <w:rPr>
          <w:rFonts w:asciiTheme="minorHAnsi" w:hAnsiTheme="minorHAnsi"/>
        </w:rPr>
        <w:t>emperature</w:t>
      </w:r>
      <w:r w:rsidRPr="00A31DAA">
        <w:rPr>
          <w:rFonts w:asciiTheme="minorHAnsi" w:hAnsiTheme="minorHAnsi"/>
        </w:rPr>
        <w:t>: 36.1- 37</w:t>
      </w:r>
      <w:r w:rsidRPr="00A31DAA">
        <w:rPr>
          <w:rFonts w:asciiTheme="minorHAnsi" w:hAnsiTheme="minorHAnsi"/>
          <w:vertAlign w:val="superscript"/>
        </w:rPr>
        <w:t>0</w:t>
      </w:r>
      <w:r w:rsidRPr="00A31DAA">
        <w:rPr>
          <w:rFonts w:asciiTheme="minorHAnsi" w:hAnsiTheme="minorHAnsi"/>
        </w:rPr>
        <w:t xml:space="preserve"> C</w:t>
      </w:r>
    </w:p>
    <w:p w14:paraId="30BF9C1D" w14:textId="15E1A597" w:rsidR="005C5B12" w:rsidRPr="00A31DAA" w:rsidRDefault="005C5B12" w:rsidP="005C5B12">
      <w:pPr>
        <w:pStyle w:val="ListParagraph"/>
        <w:numPr>
          <w:ilvl w:val="0"/>
          <w:numId w:val="2"/>
        </w:numPr>
        <w:spacing w:before="240" w:after="0"/>
        <w:rPr>
          <w:rFonts w:asciiTheme="minorHAnsi" w:hAnsiTheme="minorHAnsi"/>
        </w:rPr>
      </w:pPr>
      <w:r w:rsidRPr="00A31DAA">
        <w:rPr>
          <w:rFonts w:asciiTheme="minorHAnsi" w:hAnsiTheme="minorHAnsi"/>
        </w:rPr>
        <w:t>H</w:t>
      </w:r>
      <w:r w:rsidR="00824413">
        <w:rPr>
          <w:rFonts w:asciiTheme="minorHAnsi" w:hAnsiTheme="minorHAnsi"/>
        </w:rPr>
        <w:t xml:space="preserve">eart </w:t>
      </w:r>
      <w:r w:rsidRPr="00A31DAA">
        <w:rPr>
          <w:rFonts w:asciiTheme="minorHAnsi" w:hAnsiTheme="minorHAnsi"/>
        </w:rPr>
        <w:t>R</w:t>
      </w:r>
      <w:r w:rsidR="00824413">
        <w:rPr>
          <w:rFonts w:asciiTheme="minorHAnsi" w:hAnsiTheme="minorHAnsi"/>
        </w:rPr>
        <w:t>ate</w:t>
      </w:r>
      <w:r w:rsidRPr="00A31DAA">
        <w:rPr>
          <w:rFonts w:asciiTheme="minorHAnsi" w:hAnsiTheme="minorHAnsi"/>
        </w:rPr>
        <w:t>: 120-160 beats per minute</w:t>
      </w:r>
    </w:p>
    <w:p w14:paraId="41D4E2A5" w14:textId="18313F39" w:rsidR="005C5B12" w:rsidRPr="00A31DAA" w:rsidRDefault="005C5B12" w:rsidP="005C5B12">
      <w:pPr>
        <w:pStyle w:val="ListParagraph"/>
        <w:numPr>
          <w:ilvl w:val="0"/>
          <w:numId w:val="2"/>
        </w:numPr>
        <w:spacing w:before="240" w:after="0"/>
        <w:rPr>
          <w:rFonts w:asciiTheme="minorHAnsi" w:hAnsiTheme="minorHAnsi"/>
        </w:rPr>
      </w:pPr>
      <w:r w:rsidRPr="00A31DAA">
        <w:rPr>
          <w:rFonts w:asciiTheme="minorHAnsi" w:hAnsiTheme="minorHAnsi"/>
        </w:rPr>
        <w:t>R</w:t>
      </w:r>
      <w:r w:rsidR="00824413">
        <w:rPr>
          <w:rFonts w:asciiTheme="minorHAnsi" w:hAnsiTheme="minorHAnsi"/>
        </w:rPr>
        <w:t xml:space="preserve">espiratory </w:t>
      </w:r>
      <w:r w:rsidRPr="00A31DAA">
        <w:rPr>
          <w:rFonts w:asciiTheme="minorHAnsi" w:hAnsiTheme="minorHAnsi"/>
        </w:rPr>
        <w:t>R</w:t>
      </w:r>
      <w:r w:rsidR="00824413">
        <w:rPr>
          <w:rFonts w:asciiTheme="minorHAnsi" w:hAnsiTheme="minorHAnsi"/>
        </w:rPr>
        <w:t>ate</w:t>
      </w:r>
      <w:r w:rsidRPr="00A31DAA">
        <w:rPr>
          <w:rFonts w:asciiTheme="minorHAnsi" w:hAnsiTheme="minorHAnsi"/>
        </w:rPr>
        <w:t>: 40-60 breaths per minute</w:t>
      </w:r>
    </w:p>
    <w:p w14:paraId="1F07B32D" w14:textId="74F050F3" w:rsidR="005C5B12" w:rsidRPr="00A31DAA" w:rsidRDefault="005C5B12" w:rsidP="005C5B12">
      <w:pPr>
        <w:pStyle w:val="ListParagraph"/>
        <w:numPr>
          <w:ilvl w:val="0"/>
          <w:numId w:val="2"/>
        </w:numPr>
        <w:spacing w:before="240" w:after="0"/>
        <w:rPr>
          <w:rFonts w:asciiTheme="minorHAnsi" w:hAnsiTheme="minorHAnsi"/>
        </w:rPr>
      </w:pPr>
      <w:r w:rsidRPr="00A31DAA">
        <w:rPr>
          <w:rFonts w:asciiTheme="minorHAnsi" w:hAnsiTheme="minorHAnsi"/>
        </w:rPr>
        <w:t>B</w:t>
      </w:r>
      <w:r w:rsidR="00824413">
        <w:rPr>
          <w:rFonts w:asciiTheme="minorHAnsi" w:hAnsiTheme="minorHAnsi"/>
        </w:rPr>
        <w:t xml:space="preserve">lood </w:t>
      </w:r>
      <w:r w:rsidRPr="00A31DAA">
        <w:rPr>
          <w:rFonts w:asciiTheme="minorHAnsi" w:hAnsiTheme="minorHAnsi"/>
        </w:rPr>
        <w:t>P</w:t>
      </w:r>
      <w:r w:rsidR="00824413">
        <w:rPr>
          <w:rFonts w:asciiTheme="minorHAnsi" w:hAnsiTheme="minorHAnsi"/>
        </w:rPr>
        <w:t>ressure</w:t>
      </w:r>
      <w:r w:rsidRPr="00A31DAA">
        <w:rPr>
          <w:rFonts w:asciiTheme="minorHAnsi" w:hAnsiTheme="minorHAnsi"/>
        </w:rPr>
        <w:t>:  As a general guideline, normal mean BP approximates gestational age plus 2-5 mmHg.</w:t>
      </w:r>
    </w:p>
    <w:p w14:paraId="05719A05" w14:textId="10305817" w:rsidR="005C5B12" w:rsidRPr="00A31DAA" w:rsidRDefault="005C5B12" w:rsidP="005C5B12">
      <w:pPr>
        <w:pStyle w:val="ListParagraph"/>
        <w:numPr>
          <w:ilvl w:val="0"/>
          <w:numId w:val="2"/>
        </w:numPr>
        <w:spacing w:before="240" w:after="0"/>
        <w:rPr>
          <w:rFonts w:asciiTheme="minorHAnsi" w:hAnsiTheme="minorHAnsi"/>
        </w:rPr>
      </w:pPr>
      <w:r w:rsidRPr="00A31DAA">
        <w:rPr>
          <w:rFonts w:asciiTheme="minorHAnsi" w:hAnsiTheme="minorHAnsi"/>
        </w:rPr>
        <w:t xml:space="preserve">Saturations in room air:  Refer to Neonatal Resuscitation Program guidelines for oxygen saturation parameters during first 5 minutes of life.  Thereafter, saturations </w:t>
      </w:r>
      <w:r w:rsidR="003D0D28">
        <w:rPr>
          <w:rFonts w:asciiTheme="minorHAnsi" w:hAnsiTheme="minorHAnsi"/>
        </w:rPr>
        <w:t xml:space="preserve">generally </w:t>
      </w:r>
      <w:r w:rsidRPr="00A31DAA">
        <w:rPr>
          <w:rFonts w:asciiTheme="minorHAnsi" w:hAnsiTheme="minorHAnsi"/>
        </w:rPr>
        <w:t>range in mid to high 90s.</w:t>
      </w:r>
    </w:p>
    <w:p w14:paraId="722E6F08" w14:textId="77777777" w:rsidR="005C5B12" w:rsidRPr="00A31DAA" w:rsidRDefault="005C5B12" w:rsidP="008744A3">
      <w:pPr>
        <w:spacing w:after="0"/>
        <w:rPr>
          <w:rFonts w:asciiTheme="minorHAnsi" w:hAnsiTheme="minorHAnsi"/>
        </w:rPr>
      </w:pPr>
    </w:p>
    <w:p w14:paraId="7A666F1A" w14:textId="77777777" w:rsidR="00E31942" w:rsidRDefault="005C5B12" w:rsidP="008744A3">
      <w:pPr>
        <w:spacing w:after="0"/>
        <w:rPr>
          <w:rFonts w:asciiTheme="minorHAnsi" w:hAnsiTheme="minorHAnsi"/>
        </w:rPr>
      </w:pPr>
      <w:r w:rsidRPr="00EA2AF5">
        <w:rPr>
          <w:rFonts w:asciiTheme="minorHAnsi" w:hAnsiTheme="minorHAnsi"/>
          <w:highlight w:val="yellow"/>
        </w:rPr>
        <w:t>1.3 Assess</w:t>
      </w:r>
      <w:r w:rsidR="00E31942" w:rsidRPr="00EA2AF5">
        <w:rPr>
          <w:rFonts w:asciiTheme="minorHAnsi" w:hAnsiTheme="minorHAnsi"/>
          <w:highlight w:val="yellow"/>
        </w:rPr>
        <w:t xml:space="preserve"> state (e.g. alert, active, sleeping, in no apparent distress or in distress).</w:t>
      </w:r>
    </w:p>
    <w:p w14:paraId="3C88BC59" w14:textId="77777777" w:rsidR="00EA2AF5" w:rsidRPr="00A31DAA" w:rsidRDefault="00EA2AF5" w:rsidP="008744A3">
      <w:pPr>
        <w:spacing w:after="0"/>
        <w:rPr>
          <w:rFonts w:asciiTheme="minorHAnsi" w:hAnsiTheme="minorHAnsi"/>
        </w:rPr>
      </w:pPr>
    </w:p>
    <w:p w14:paraId="46C1398C" w14:textId="77777777" w:rsidR="00E31942" w:rsidRDefault="005C5B12" w:rsidP="008744A3">
      <w:pPr>
        <w:spacing w:after="0"/>
        <w:rPr>
          <w:rFonts w:asciiTheme="minorHAnsi" w:hAnsiTheme="minorHAnsi"/>
        </w:rPr>
      </w:pPr>
      <w:r w:rsidRPr="00EA2AF5">
        <w:rPr>
          <w:rFonts w:asciiTheme="minorHAnsi" w:hAnsiTheme="minorHAnsi"/>
          <w:highlight w:val="yellow"/>
        </w:rPr>
        <w:t xml:space="preserve">1.4 </w:t>
      </w:r>
      <w:r w:rsidR="00A31DAA" w:rsidRPr="00EA2AF5">
        <w:rPr>
          <w:rFonts w:asciiTheme="minorHAnsi" w:hAnsiTheme="minorHAnsi"/>
          <w:highlight w:val="yellow"/>
        </w:rPr>
        <w:t>Assess</w:t>
      </w:r>
      <w:r w:rsidR="00E31942" w:rsidRPr="00EA2AF5">
        <w:rPr>
          <w:rFonts w:asciiTheme="minorHAnsi" w:hAnsiTheme="minorHAnsi"/>
          <w:highlight w:val="yellow"/>
        </w:rPr>
        <w:t xml:space="preserve"> posture (e.g. flexion, extension, position).</w:t>
      </w:r>
      <w:r w:rsidR="00E31942" w:rsidRPr="00D67607">
        <w:rPr>
          <w:rFonts w:asciiTheme="minorHAnsi" w:hAnsiTheme="minorHAnsi"/>
        </w:rPr>
        <w:t xml:space="preserve">  Infants in breech positioning in utero frequently demonstrate hip flexion/leg extension at birth.</w:t>
      </w:r>
    </w:p>
    <w:p w14:paraId="64AE76ED" w14:textId="77777777" w:rsidR="00EA2AF5" w:rsidRPr="00A31DAA" w:rsidRDefault="00EA2AF5" w:rsidP="008744A3">
      <w:pPr>
        <w:spacing w:after="0"/>
        <w:rPr>
          <w:rFonts w:asciiTheme="minorHAnsi" w:hAnsiTheme="minorHAnsi"/>
        </w:rPr>
      </w:pPr>
    </w:p>
    <w:p w14:paraId="7DC9887F" w14:textId="77777777" w:rsidR="00E31942" w:rsidRDefault="005C5B12" w:rsidP="008744A3">
      <w:pPr>
        <w:spacing w:after="0"/>
        <w:rPr>
          <w:rFonts w:asciiTheme="minorHAnsi" w:hAnsiTheme="minorHAnsi"/>
        </w:rPr>
      </w:pPr>
      <w:r w:rsidRPr="00EA2AF5">
        <w:rPr>
          <w:rFonts w:asciiTheme="minorHAnsi" w:hAnsiTheme="minorHAnsi"/>
          <w:highlight w:val="yellow"/>
        </w:rPr>
        <w:t xml:space="preserve">1.5 </w:t>
      </w:r>
      <w:r w:rsidR="00E31942" w:rsidRPr="00EA2AF5">
        <w:rPr>
          <w:rFonts w:asciiTheme="minorHAnsi" w:hAnsiTheme="minorHAnsi"/>
          <w:highlight w:val="yellow"/>
        </w:rPr>
        <w:t xml:space="preserve">Note color (e.g. pink, pallor, central cyanosis, mottled, </w:t>
      </w:r>
      <w:proofErr w:type="spellStart"/>
      <w:r w:rsidR="00E31942" w:rsidRPr="00EA2AF5">
        <w:rPr>
          <w:rFonts w:asciiTheme="minorHAnsi" w:hAnsiTheme="minorHAnsi"/>
          <w:highlight w:val="yellow"/>
        </w:rPr>
        <w:t>acrocyanosis</w:t>
      </w:r>
      <w:proofErr w:type="spellEnd"/>
      <w:r w:rsidR="00E31942" w:rsidRPr="00EA2AF5">
        <w:rPr>
          <w:rFonts w:asciiTheme="minorHAnsi" w:hAnsiTheme="minorHAnsi"/>
          <w:highlight w:val="yellow"/>
        </w:rPr>
        <w:t>).</w:t>
      </w:r>
      <w:r w:rsidR="00E31942" w:rsidRPr="00A31DAA">
        <w:rPr>
          <w:rFonts w:asciiTheme="minorHAnsi" w:hAnsiTheme="minorHAnsi"/>
        </w:rPr>
        <w:t xml:space="preserve">  Most infants will demonstrate </w:t>
      </w:r>
      <w:proofErr w:type="spellStart"/>
      <w:r w:rsidR="00E31942" w:rsidRPr="00A31DAA">
        <w:rPr>
          <w:rFonts w:asciiTheme="minorHAnsi" w:hAnsiTheme="minorHAnsi"/>
        </w:rPr>
        <w:t>acrocyanosis</w:t>
      </w:r>
      <w:proofErr w:type="spellEnd"/>
      <w:r w:rsidR="00E31942" w:rsidRPr="00A31DAA">
        <w:rPr>
          <w:rFonts w:asciiTheme="minorHAnsi" w:hAnsiTheme="minorHAnsi"/>
        </w:rPr>
        <w:t xml:space="preserve"> shortly after delivery.  </w:t>
      </w:r>
      <w:proofErr w:type="spellStart"/>
      <w:r w:rsidR="00E31942" w:rsidRPr="00A31DAA">
        <w:rPr>
          <w:rFonts w:asciiTheme="minorHAnsi" w:hAnsiTheme="minorHAnsi"/>
        </w:rPr>
        <w:t>Acrocyanosis</w:t>
      </w:r>
      <w:proofErr w:type="spellEnd"/>
      <w:r w:rsidR="00E31942" w:rsidRPr="00A31DAA">
        <w:rPr>
          <w:rFonts w:asciiTheme="minorHAnsi" w:hAnsiTheme="minorHAnsi"/>
        </w:rPr>
        <w:t xml:space="preserve"> may persist for first few days of life.  Central cyanosis is best visualized on the tongue and mucous membranes.</w:t>
      </w:r>
    </w:p>
    <w:p w14:paraId="14153EB6" w14:textId="77777777" w:rsidR="00EA2AF5" w:rsidRPr="00A31DAA" w:rsidRDefault="00EA2AF5" w:rsidP="008744A3">
      <w:pPr>
        <w:spacing w:after="0"/>
        <w:rPr>
          <w:rFonts w:asciiTheme="minorHAnsi" w:hAnsiTheme="minorHAnsi"/>
        </w:rPr>
      </w:pPr>
    </w:p>
    <w:p w14:paraId="37866BC5" w14:textId="77777777" w:rsidR="00E31942" w:rsidRPr="00A31DAA" w:rsidRDefault="005C5B12" w:rsidP="008744A3">
      <w:pPr>
        <w:spacing w:after="0"/>
        <w:rPr>
          <w:rFonts w:asciiTheme="minorHAnsi" w:hAnsiTheme="minorHAnsi"/>
        </w:rPr>
      </w:pPr>
      <w:r w:rsidRPr="00EA2AF5">
        <w:rPr>
          <w:rFonts w:asciiTheme="minorHAnsi" w:hAnsiTheme="minorHAnsi"/>
          <w:highlight w:val="yellow"/>
        </w:rPr>
        <w:t xml:space="preserve">1.6 </w:t>
      </w:r>
      <w:r w:rsidR="00E31942" w:rsidRPr="00EA2AF5">
        <w:rPr>
          <w:rFonts w:asciiTheme="minorHAnsi" w:hAnsiTheme="minorHAnsi"/>
          <w:highlight w:val="yellow"/>
        </w:rPr>
        <w:t xml:space="preserve">Note any overt </w:t>
      </w:r>
      <w:proofErr w:type="spellStart"/>
      <w:r w:rsidR="00E31942" w:rsidRPr="00EA2AF5">
        <w:rPr>
          <w:rFonts w:asciiTheme="minorHAnsi" w:hAnsiTheme="minorHAnsi"/>
          <w:highlight w:val="yellow"/>
        </w:rPr>
        <w:t>dysmorphisms</w:t>
      </w:r>
      <w:proofErr w:type="spellEnd"/>
      <w:r w:rsidR="00E31942" w:rsidRPr="00EA2AF5">
        <w:rPr>
          <w:rFonts w:asciiTheme="minorHAnsi" w:hAnsiTheme="minorHAnsi"/>
          <w:highlight w:val="yellow"/>
        </w:rPr>
        <w:t xml:space="preserve"> (e.g. stigmata of trisomy 21), deformations (e.g. metatarsus </w:t>
      </w:r>
      <w:proofErr w:type="spellStart"/>
      <w:r w:rsidR="00E31942" w:rsidRPr="00EA2AF5">
        <w:rPr>
          <w:rFonts w:asciiTheme="minorHAnsi" w:hAnsiTheme="minorHAnsi"/>
          <w:highlight w:val="yellow"/>
        </w:rPr>
        <w:t>adductus</w:t>
      </w:r>
      <w:proofErr w:type="spellEnd"/>
      <w:r w:rsidR="00E31942" w:rsidRPr="00EA2AF5">
        <w:rPr>
          <w:rFonts w:asciiTheme="minorHAnsi" w:hAnsiTheme="minorHAnsi"/>
          <w:highlight w:val="yellow"/>
        </w:rPr>
        <w:t>), or malformations (e.g. cleft lip).</w:t>
      </w:r>
    </w:p>
    <w:p w14:paraId="3AE13351" w14:textId="77777777" w:rsidR="00E31942" w:rsidRPr="00A31DAA" w:rsidRDefault="00E31942" w:rsidP="008744A3">
      <w:pPr>
        <w:spacing w:after="0"/>
        <w:rPr>
          <w:rFonts w:asciiTheme="minorHAnsi" w:hAnsiTheme="minorHAnsi"/>
        </w:rPr>
      </w:pPr>
    </w:p>
    <w:p w14:paraId="6C7A8097" w14:textId="77777777" w:rsidR="00C5096D" w:rsidRPr="00EA2AF5" w:rsidRDefault="005C5B12" w:rsidP="008744A3">
      <w:pPr>
        <w:spacing w:after="0"/>
        <w:rPr>
          <w:rFonts w:asciiTheme="minorHAnsi" w:hAnsiTheme="minorHAnsi"/>
          <w:b/>
          <w:highlight w:val="yellow"/>
        </w:rPr>
      </w:pPr>
      <w:r w:rsidRPr="00EA2AF5">
        <w:rPr>
          <w:rFonts w:asciiTheme="minorHAnsi" w:hAnsiTheme="minorHAnsi"/>
          <w:b/>
          <w:highlight w:val="yellow"/>
        </w:rPr>
        <w:t>2.</w:t>
      </w:r>
      <w:r w:rsidR="00C5096D" w:rsidRPr="00EA2AF5">
        <w:rPr>
          <w:rFonts w:asciiTheme="minorHAnsi" w:hAnsiTheme="minorHAnsi"/>
          <w:b/>
          <w:highlight w:val="yellow"/>
        </w:rPr>
        <w:t xml:space="preserve"> </w:t>
      </w:r>
      <w:r w:rsidR="00E31942" w:rsidRPr="00EA2AF5">
        <w:rPr>
          <w:rFonts w:asciiTheme="minorHAnsi" w:hAnsiTheme="minorHAnsi"/>
          <w:b/>
          <w:highlight w:val="yellow"/>
        </w:rPr>
        <w:t>Heart</w:t>
      </w:r>
      <w:r w:rsidRPr="00EA2AF5">
        <w:rPr>
          <w:rFonts w:asciiTheme="minorHAnsi" w:hAnsiTheme="minorHAnsi"/>
          <w:b/>
          <w:highlight w:val="yellow"/>
        </w:rPr>
        <w:t xml:space="preserve"> </w:t>
      </w:r>
      <w:commentRangeStart w:id="3"/>
      <w:r w:rsidRPr="00EA2AF5">
        <w:rPr>
          <w:rFonts w:asciiTheme="minorHAnsi" w:hAnsiTheme="minorHAnsi"/>
          <w:b/>
          <w:highlight w:val="yellow"/>
        </w:rPr>
        <w:t>examination</w:t>
      </w:r>
      <w:commentRangeEnd w:id="3"/>
      <w:r w:rsidR="00D90513" w:rsidRPr="00EA2AF5">
        <w:rPr>
          <w:rStyle w:val="CommentReference"/>
          <w:highlight w:val="yellow"/>
        </w:rPr>
        <w:commentReference w:id="3"/>
      </w:r>
    </w:p>
    <w:p w14:paraId="32A41CB7" w14:textId="77777777" w:rsidR="00E31942" w:rsidRDefault="005C5B12" w:rsidP="008744A3">
      <w:pPr>
        <w:spacing w:after="0"/>
        <w:rPr>
          <w:rFonts w:asciiTheme="minorHAnsi" w:hAnsiTheme="minorHAnsi"/>
        </w:rPr>
      </w:pPr>
      <w:r w:rsidRPr="00EA2AF5">
        <w:rPr>
          <w:rFonts w:asciiTheme="minorHAnsi" w:hAnsiTheme="minorHAnsi"/>
          <w:highlight w:val="yellow"/>
        </w:rPr>
        <w:t xml:space="preserve">2.1 </w:t>
      </w:r>
      <w:r w:rsidR="00E31942" w:rsidRPr="00EA2AF5">
        <w:rPr>
          <w:rFonts w:asciiTheme="minorHAnsi" w:hAnsiTheme="minorHAnsi"/>
          <w:highlight w:val="yellow"/>
        </w:rPr>
        <w:t xml:space="preserve">Observe precordial activity.  Locate </w:t>
      </w:r>
      <w:r w:rsidR="00191CB9" w:rsidRPr="00EA2AF5">
        <w:rPr>
          <w:rFonts w:asciiTheme="minorHAnsi" w:hAnsiTheme="minorHAnsi"/>
          <w:highlight w:val="yellow"/>
        </w:rPr>
        <w:t xml:space="preserve">the </w:t>
      </w:r>
      <w:r w:rsidR="00E31942" w:rsidRPr="00EA2AF5">
        <w:rPr>
          <w:rFonts w:asciiTheme="minorHAnsi" w:hAnsiTheme="minorHAnsi"/>
          <w:highlight w:val="yellow"/>
        </w:rPr>
        <w:t>point of maximal impact (PMI</w:t>
      </w:r>
      <w:r w:rsidR="001026C7" w:rsidRPr="00EA2AF5">
        <w:rPr>
          <w:rFonts w:asciiTheme="minorHAnsi" w:hAnsiTheme="minorHAnsi"/>
          <w:highlight w:val="yellow"/>
        </w:rPr>
        <w:t>- where the cardiac impulse can be best palpated on the chest wall</w:t>
      </w:r>
      <w:r w:rsidR="00E31942" w:rsidRPr="00EA2AF5">
        <w:rPr>
          <w:rFonts w:asciiTheme="minorHAnsi" w:hAnsiTheme="minorHAnsi"/>
          <w:highlight w:val="yellow"/>
        </w:rPr>
        <w:t>).</w:t>
      </w:r>
    </w:p>
    <w:p w14:paraId="1ACB6196" w14:textId="77777777" w:rsidR="00433AC8" w:rsidRPr="00A31DAA" w:rsidRDefault="00433AC8" w:rsidP="008744A3">
      <w:pPr>
        <w:spacing w:after="0"/>
        <w:rPr>
          <w:rFonts w:asciiTheme="minorHAnsi" w:hAnsiTheme="minorHAnsi"/>
        </w:rPr>
      </w:pPr>
    </w:p>
    <w:p w14:paraId="5CEE55B2" w14:textId="77777777" w:rsidR="00C5096D" w:rsidRPr="00A31DAA" w:rsidRDefault="00C5096D" w:rsidP="008744A3">
      <w:pPr>
        <w:spacing w:after="0"/>
        <w:rPr>
          <w:rFonts w:asciiTheme="minorHAnsi" w:hAnsiTheme="minorHAnsi"/>
        </w:rPr>
      </w:pPr>
      <w:r w:rsidRPr="00EA2AF5">
        <w:rPr>
          <w:rFonts w:asciiTheme="minorHAnsi" w:hAnsiTheme="minorHAnsi"/>
          <w:highlight w:val="yellow"/>
        </w:rPr>
        <w:t xml:space="preserve">2.2. </w:t>
      </w:r>
      <w:r w:rsidR="00DD42A9" w:rsidRPr="00EA2AF5">
        <w:rPr>
          <w:rFonts w:asciiTheme="minorHAnsi" w:hAnsiTheme="minorHAnsi"/>
          <w:highlight w:val="yellow"/>
        </w:rPr>
        <w:t>A</w:t>
      </w:r>
      <w:r w:rsidR="00A31DAA" w:rsidRPr="00EA2AF5">
        <w:rPr>
          <w:rFonts w:asciiTheme="minorHAnsi" w:hAnsiTheme="minorHAnsi"/>
          <w:highlight w:val="yellow"/>
        </w:rPr>
        <w:t>u</w:t>
      </w:r>
      <w:r w:rsidR="00DD42A9" w:rsidRPr="00EA2AF5">
        <w:rPr>
          <w:rFonts w:asciiTheme="minorHAnsi" w:hAnsiTheme="minorHAnsi"/>
          <w:highlight w:val="yellow"/>
        </w:rPr>
        <w:t>scultate</w:t>
      </w:r>
      <w:r w:rsidRPr="00EA2AF5">
        <w:rPr>
          <w:rFonts w:asciiTheme="minorHAnsi" w:hAnsiTheme="minorHAnsi"/>
          <w:highlight w:val="yellow"/>
        </w:rPr>
        <w:t xml:space="preserve"> utilizing bell and </w:t>
      </w:r>
      <w:r w:rsidR="00DD42A9" w:rsidRPr="00EA2AF5">
        <w:rPr>
          <w:rFonts w:asciiTheme="minorHAnsi" w:hAnsiTheme="minorHAnsi"/>
          <w:highlight w:val="yellow"/>
        </w:rPr>
        <w:t>diaphragm components of the stethoscope.</w:t>
      </w:r>
      <w:r w:rsidR="00DD42A9" w:rsidRPr="00A31DAA">
        <w:rPr>
          <w:rFonts w:asciiTheme="minorHAnsi" w:hAnsiTheme="minorHAnsi"/>
        </w:rPr>
        <w:t xml:space="preserve">  The bell is most effective at transmitting lower frequency sounds, while the diaphragm is most effective at transmitting higher frequency sounds.  </w:t>
      </w:r>
    </w:p>
    <w:p w14:paraId="3E5A76DD" w14:textId="77777777" w:rsidR="00E31942" w:rsidRDefault="00C5096D" w:rsidP="008744A3">
      <w:pPr>
        <w:spacing w:after="0"/>
        <w:rPr>
          <w:rFonts w:asciiTheme="minorHAnsi" w:hAnsiTheme="minorHAnsi"/>
          <w:highlight w:val="yellow"/>
        </w:rPr>
      </w:pPr>
      <w:r w:rsidRPr="00EA2AF5">
        <w:rPr>
          <w:rFonts w:asciiTheme="minorHAnsi" w:hAnsiTheme="minorHAnsi"/>
          <w:highlight w:val="yellow"/>
        </w:rPr>
        <w:t>2.3</w:t>
      </w:r>
      <w:r w:rsidR="005C5B12" w:rsidRPr="00EA2AF5">
        <w:rPr>
          <w:rFonts w:asciiTheme="minorHAnsi" w:hAnsiTheme="minorHAnsi"/>
          <w:highlight w:val="yellow"/>
        </w:rPr>
        <w:t xml:space="preserve"> </w:t>
      </w:r>
      <w:r w:rsidR="00E31942" w:rsidRPr="00EA2AF5">
        <w:rPr>
          <w:rFonts w:asciiTheme="minorHAnsi" w:hAnsiTheme="minorHAnsi"/>
          <w:highlight w:val="yellow"/>
        </w:rPr>
        <w:t>Assess rate, rhythm, and quality of heart sounds.</w:t>
      </w:r>
    </w:p>
    <w:p w14:paraId="0E139314" w14:textId="77777777" w:rsidR="00EA2AF5" w:rsidRPr="00EA2AF5" w:rsidRDefault="00EA2AF5" w:rsidP="008744A3">
      <w:pPr>
        <w:spacing w:after="0"/>
        <w:rPr>
          <w:rFonts w:asciiTheme="minorHAnsi" w:hAnsiTheme="minorHAnsi"/>
          <w:highlight w:val="yellow"/>
        </w:rPr>
      </w:pPr>
    </w:p>
    <w:p w14:paraId="2F8ED706" w14:textId="77777777" w:rsidR="00E31942" w:rsidRDefault="00C5096D" w:rsidP="008744A3">
      <w:pPr>
        <w:spacing w:after="0"/>
        <w:rPr>
          <w:rFonts w:asciiTheme="minorHAnsi" w:hAnsiTheme="minorHAnsi"/>
        </w:rPr>
      </w:pPr>
      <w:r w:rsidRPr="00EA2AF5">
        <w:rPr>
          <w:rFonts w:asciiTheme="minorHAnsi" w:hAnsiTheme="minorHAnsi"/>
          <w:highlight w:val="yellow"/>
        </w:rPr>
        <w:t>2.4</w:t>
      </w:r>
      <w:r w:rsidR="00C17E38" w:rsidRPr="00EA2AF5">
        <w:rPr>
          <w:rFonts w:asciiTheme="minorHAnsi" w:hAnsiTheme="minorHAnsi"/>
          <w:highlight w:val="yellow"/>
        </w:rPr>
        <w:t xml:space="preserve"> </w:t>
      </w:r>
      <w:r w:rsidR="00E31942" w:rsidRPr="00EA2AF5">
        <w:rPr>
          <w:rFonts w:asciiTheme="minorHAnsi" w:hAnsiTheme="minorHAnsi"/>
          <w:highlight w:val="yellow"/>
        </w:rPr>
        <w:t>Note presence or absence of murmur.  If present, describe quality (intensity, grade I-VI/location/radiation).</w:t>
      </w:r>
      <w:r w:rsidR="00E31942" w:rsidRPr="00A31DAA">
        <w:rPr>
          <w:rFonts w:asciiTheme="minorHAnsi" w:hAnsiTheme="minorHAnsi"/>
        </w:rPr>
        <w:t xml:space="preserve">  Many newborn infants will have a benign transient murmur as the ductus arteriosus closes.  This murmur is often described as “machinery-like” or harsh in quality and is appreciated under the clavicle with some radiation down left sternal border.</w:t>
      </w:r>
    </w:p>
    <w:p w14:paraId="1FFE1A45" w14:textId="77777777" w:rsidR="00EA2AF5" w:rsidRPr="00A31DAA" w:rsidRDefault="00EA2AF5" w:rsidP="008744A3">
      <w:pPr>
        <w:spacing w:after="0"/>
        <w:rPr>
          <w:rFonts w:asciiTheme="minorHAnsi" w:hAnsiTheme="minorHAnsi"/>
        </w:rPr>
      </w:pPr>
    </w:p>
    <w:p w14:paraId="15DBD9BF" w14:textId="77777777" w:rsidR="00E31942" w:rsidRDefault="005C5B12" w:rsidP="008744A3">
      <w:pPr>
        <w:spacing w:after="0"/>
        <w:rPr>
          <w:rFonts w:asciiTheme="minorHAnsi" w:hAnsiTheme="minorHAnsi"/>
        </w:rPr>
      </w:pPr>
      <w:r w:rsidRPr="00EA2AF5">
        <w:rPr>
          <w:rFonts w:asciiTheme="minorHAnsi" w:hAnsiTheme="minorHAnsi"/>
          <w:highlight w:val="yellow"/>
        </w:rPr>
        <w:t>2.</w:t>
      </w:r>
      <w:r w:rsidR="00C5096D" w:rsidRPr="00EA2AF5">
        <w:rPr>
          <w:rFonts w:asciiTheme="minorHAnsi" w:hAnsiTheme="minorHAnsi"/>
          <w:highlight w:val="yellow"/>
        </w:rPr>
        <w:t>5</w:t>
      </w:r>
      <w:r w:rsidRPr="00EA2AF5">
        <w:rPr>
          <w:rFonts w:asciiTheme="minorHAnsi" w:hAnsiTheme="minorHAnsi"/>
          <w:highlight w:val="yellow"/>
        </w:rPr>
        <w:t xml:space="preserve"> </w:t>
      </w:r>
      <w:r w:rsidR="00E31942" w:rsidRPr="00EA2AF5">
        <w:rPr>
          <w:rFonts w:asciiTheme="minorHAnsi" w:hAnsiTheme="minorHAnsi"/>
          <w:highlight w:val="yellow"/>
        </w:rPr>
        <w:t>Assess peripheral pulses (femoral, brachial, and radial with noted amplitude and equality).</w:t>
      </w:r>
    </w:p>
    <w:p w14:paraId="72427ECA" w14:textId="77777777" w:rsidR="00EA2AF5" w:rsidRPr="00A31DAA" w:rsidRDefault="00EA2AF5" w:rsidP="008744A3">
      <w:pPr>
        <w:spacing w:after="0"/>
        <w:rPr>
          <w:rFonts w:asciiTheme="minorHAnsi" w:hAnsiTheme="minorHAnsi"/>
        </w:rPr>
      </w:pPr>
    </w:p>
    <w:p w14:paraId="2E3D42B0" w14:textId="6EC406AB" w:rsidR="00E31942" w:rsidRDefault="005C5B12" w:rsidP="008744A3">
      <w:pPr>
        <w:spacing w:after="0"/>
        <w:rPr>
          <w:rFonts w:asciiTheme="minorHAnsi" w:hAnsiTheme="minorHAnsi"/>
        </w:rPr>
      </w:pPr>
      <w:r w:rsidRPr="00EA2AF5">
        <w:rPr>
          <w:rFonts w:asciiTheme="minorHAnsi" w:hAnsiTheme="minorHAnsi"/>
          <w:highlight w:val="yellow"/>
        </w:rPr>
        <w:t>2</w:t>
      </w:r>
      <w:r w:rsidR="00A31DAA" w:rsidRPr="00EA2AF5">
        <w:rPr>
          <w:rFonts w:asciiTheme="minorHAnsi" w:hAnsiTheme="minorHAnsi"/>
          <w:highlight w:val="yellow"/>
        </w:rPr>
        <w:t>.</w:t>
      </w:r>
      <w:r w:rsidR="00C5096D" w:rsidRPr="00EA2AF5">
        <w:rPr>
          <w:rFonts w:asciiTheme="minorHAnsi" w:hAnsiTheme="minorHAnsi"/>
          <w:highlight w:val="yellow"/>
        </w:rPr>
        <w:t>6</w:t>
      </w:r>
      <w:r w:rsidRPr="00EA2AF5">
        <w:rPr>
          <w:rFonts w:asciiTheme="minorHAnsi" w:hAnsiTheme="minorHAnsi"/>
          <w:highlight w:val="yellow"/>
        </w:rPr>
        <w:t xml:space="preserve"> </w:t>
      </w:r>
      <w:r w:rsidR="00E31942" w:rsidRPr="00EA2AF5">
        <w:rPr>
          <w:rFonts w:asciiTheme="minorHAnsi" w:hAnsiTheme="minorHAnsi"/>
          <w:highlight w:val="yellow"/>
        </w:rPr>
        <w:t>Assess peripheral perfusion (capillary refill time in seconds).</w:t>
      </w:r>
      <w:r w:rsidR="00DD42A9" w:rsidRPr="00EA2AF5">
        <w:rPr>
          <w:rFonts w:asciiTheme="minorHAnsi" w:hAnsiTheme="minorHAnsi"/>
          <w:highlight w:val="yellow"/>
        </w:rPr>
        <w:t xml:space="preserve">  To assess capillary refill time, </w:t>
      </w:r>
      <w:r w:rsidR="001026C7" w:rsidRPr="00EA2AF5">
        <w:rPr>
          <w:rFonts w:asciiTheme="minorHAnsi" w:hAnsiTheme="minorHAnsi"/>
          <w:highlight w:val="yellow"/>
        </w:rPr>
        <w:t xml:space="preserve">the examiner </w:t>
      </w:r>
      <w:r w:rsidR="00DD42A9" w:rsidRPr="00EA2AF5">
        <w:rPr>
          <w:rFonts w:asciiTheme="minorHAnsi" w:hAnsiTheme="minorHAnsi"/>
          <w:highlight w:val="yellow"/>
        </w:rPr>
        <w:t>hold</w:t>
      </w:r>
      <w:r w:rsidR="009F1F50" w:rsidRPr="00EA2AF5">
        <w:rPr>
          <w:rFonts w:asciiTheme="minorHAnsi" w:hAnsiTheme="minorHAnsi"/>
          <w:highlight w:val="yellow"/>
        </w:rPr>
        <w:t>s</w:t>
      </w:r>
      <w:r w:rsidR="00DD42A9" w:rsidRPr="00EA2AF5">
        <w:rPr>
          <w:rFonts w:asciiTheme="minorHAnsi" w:hAnsiTheme="minorHAnsi"/>
          <w:highlight w:val="yellow"/>
        </w:rPr>
        <w:t xml:space="preserve"> pressure with </w:t>
      </w:r>
      <w:r w:rsidR="001026C7" w:rsidRPr="00EA2AF5">
        <w:rPr>
          <w:rFonts w:asciiTheme="minorHAnsi" w:hAnsiTheme="minorHAnsi"/>
          <w:highlight w:val="yellow"/>
        </w:rPr>
        <w:t>their</w:t>
      </w:r>
      <w:r w:rsidR="00DD42A9" w:rsidRPr="00EA2AF5">
        <w:rPr>
          <w:rFonts w:asciiTheme="minorHAnsi" w:hAnsiTheme="minorHAnsi"/>
          <w:highlight w:val="yellow"/>
        </w:rPr>
        <w:t xml:space="preserve"> finger in the midline of the infant’s sternum for 5 seconds as the skin color under the finger becomes pale/white.  After releasing the pressure, </w:t>
      </w:r>
      <w:r w:rsidR="00A31DAA" w:rsidRPr="00EA2AF5">
        <w:rPr>
          <w:rFonts w:asciiTheme="minorHAnsi" w:hAnsiTheme="minorHAnsi"/>
          <w:highlight w:val="yellow"/>
        </w:rPr>
        <w:t>count</w:t>
      </w:r>
      <w:r w:rsidR="00DD42A9" w:rsidRPr="00EA2AF5">
        <w:rPr>
          <w:rFonts w:asciiTheme="minorHAnsi" w:hAnsiTheme="minorHAnsi"/>
          <w:highlight w:val="yellow"/>
        </w:rPr>
        <w:t xml:space="preserve"> the seconds elapsed for the baseline color to return (normal is ≤ 2 seconds).</w:t>
      </w:r>
    </w:p>
    <w:p w14:paraId="7C06EE49" w14:textId="77777777" w:rsidR="00EA2AF5" w:rsidRPr="00A31DAA" w:rsidRDefault="00EA2AF5" w:rsidP="008744A3">
      <w:pPr>
        <w:spacing w:after="0"/>
        <w:rPr>
          <w:rFonts w:asciiTheme="minorHAnsi" w:hAnsiTheme="minorHAnsi"/>
        </w:rPr>
      </w:pPr>
    </w:p>
    <w:p w14:paraId="7F342CA8" w14:textId="77777777" w:rsidR="00C5096D" w:rsidRPr="00A31DAA" w:rsidRDefault="005C5B12" w:rsidP="000D20B5">
      <w:pPr>
        <w:spacing w:after="0"/>
        <w:rPr>
          <w:rFonts w:asciiTheme="minorHAnsi" w:hAnsiTheme="minorHAnsi"/>
          <w:b/>
        </w:rPr>
      </w:pPr>
      <w:r w:rsidRPr="00EA2AF5">
        <w:rPr>
          <w:rFonts w:asciiTheme="minorHAnsi" w:hAnsiTheme="minorHAnsi"/>
          <w:b/>
          <w:highlight w:val="yellow"/>
        </w:rPr>
        <w:t>3.</w:t>
      </w:r>
      <w:r w:rsidR="00C5096D" w:rsidRPr="00EA2AF5">
        <w:rPr>
          <w:rFonts w:asciiTheme="minorHAnsi" w:hAnsiTheme="minorHAnsi"/>
          <w:b/>
          <w:highlight w:val="yellow"/>
        </w:rPr>
        <w:t xml:space="preserve"> Chest and l</w:t>
      </w:r>
      <w:r w:rsidR="00E31942" w:rsidRPr="00EA2AF5">
        <w:rPr>
          <w:rFonts w:asciiTheme="minorHAnsi" w:hAnsiTheme="minorHAnsi"/>
          <w:b/>
          <w:highlight w:val="yellow"/>
        </w:rPr>
        <w:t>ungs</w:t>
      </w:r>
      <w:r w:rsidRPr="00EA2AF5">
        <w:rPr>
          <w:rFonts w:asciiTheme="minorHAnsi" w:hAnsiTheme="minorHAnsi"/>
          <w:b/>
          <w:highlight w:val="yellow"/>
        </w:rPr>
        <w:t xml:space="preserve"> </w:t>
      </w:r>
      <w:commentRangeStart w:id="4"/>
      <w:r w:rsidRPr="00EA2AF5">
        <w:rPr>
          <w:rFonts w:asciiTheme="minorHAnsi" w:hAnsiTheme="minorHAnsi"/>
          <w:b/>
          <w:highlight w:val="yellow"/>
        </w:rPr>
        <w:t>examination</w:t>
      </w:r>
      <w:commentRangeEnd w:id="4"/>
      <w:r w:rsidR="00D90513">
        <w:rPr>
          <w:rStyle w:val="CommentReference"/>
        </w:rPr>
        <w:commentReference w:id="4"/>
      </w:r>
    </w:p>
    <w:p w14:paraId="0FA21741" w14:textId="77777777" w:rsidR="00E31942" w:rsidRDefault="00C5096D" w:rsidP="000D20B5">
      <w:pPr>
        <w:spacing w:after="0"/>
        <w:rPr>
          <w:rFonts w:asciiTheme="minorHAnsi" w:hAnsiTheme="minorHAnsi"/>
        </w:rPr>
      </w:pPr>
      <w:r w:rsidRPr="00EA2AF5">
        <w:rPr>
          <w:rFonts w:asciiTheme="minorHAnsi" w:hAnsiTheme="minorHAnsi"/>
          <w:highlight w:val="yellow"/>
        </w:rPr>
        <w:lastRenderedPageBreak/>
        <w:t xml:space="preserve">3.1 </w:t>
      </w:r>
      <w:r w:rsidR="00DE76F0" w:rsidRPr="00EA2AF5">
        <w:rPr>
          <w:rFonts w:asciiTheme="minorHAnsi" w:hAnsiTheme="minorHAnsi"/>
          <w:highlight w:val="yellow"/>
        </w:rPr>
        <w:t>Assess symmetry of the chest (chest asymmetry may suggest tension</w:t>
      </w:r>
      <w:r w:rsidR="00120470" w:rsidRPr="00EA2AF5">
        <w:rPr>
          <w:rFonts w:asciiTheme="minorHAnsi" w:hAnsiTheme="minorHAnsi"/>
          <w:highlight w:val="yellow"/>
        </w:rPr>
        <w:t xml:space="preserve"> pneumothorax).</w:t>
      </w:r>
    </w:p>
    <w:p w14:paraId="30F05DBB" w14:textId="77777777" w:rsidR="00EA2AF5" w:rsidRPr="00A31DAA" w:rsidRDefault="00EA2AF5" w:rsidP="000D20B5">
      <w:pPr>
        <w:spacing w:after="0"/>
        <w:rPr>
          <w:rFonts w:asciiTheme="minorHAnsi" w:hAnsiTheme="minorHAnsi"/>
        </w:rPr>
      </w:pPr>
    </w:p>
    <w:p w14:paraId="5862D395" w14:textId="77777777" w:rsidR="00E31942" w:rsidRDefault="00C5096D" w:rsidP="000D20B5">
      <w:pPr>
        <w:spacing w:after="0"/>
        <w:rPr>
          <w:rFonts w:asciiTheme="minorHAnsi" w:hAnsiTheme="minorHAnsi"/>
        </w:rPr>
      </w:pPr>
      <w:r w:rsidRPr="00EA2AF5">
        <w:rPr>
          <w:rFonts w:asciiTheme="minorHAnsi" w:hAnsiTheme="minorHAnsi"/>
          <w:highlight w:val="yellow"/>
        </w:rPr>
        <w:t xml:space="preserve">3.2 </w:t>
      </w:r>
      <w:r w:rsidR="00775D05" w:rsidRPr="00EA2AF5">
        <w:rPr>
          <w:rFonts w:asciiTheme="minorHAnsi" w:hAnsiTheme="minorHAnsi"/>
          <w:highlight w:val="yellow"/>
        </w:rPr>
        <w:t>Inspect the breast</w:t>
      </w:r>
      <w:r w:rsidR="001026C7" w:rsidRPr="00EA2AF5">
        <w:rPr>
          <w:rFonts w:asciiTheme="minorHAnsi" w:hAnsiTheme="minorHAnsi"/>
          <w:highlight w:val="yellow"/>
        </w:rPr>
        <w:t>-</w:t>
      </w:r>
      <w:r w:rsidR="00775D05" w:rsidRPr="00EA2AF5">
        <w:rPr>
          <w:rFonts w:asciiTheme="minorHAnsi" w:hAnsiTheme="minorHAnsi"/>
          <w:highlight w:val="yellow"/>
        </w:rPr>
        <w:t xml:space="preserve"> assess the size, location, and symmetry of the breast buds and the development of the areola.</w:t>
      </w:r>
      <w:r w:rsidR="00775D05" w:rsidRPr="00A31DAA">
        <w:rPr>
          <w:rFonts w:asciiTheme="minorHAnsi" w:hAnsiTheme="minorHAnsi"/>
        </w:rPr>
        <w:t xml:space="preserve"> Premature infants lack developed breast tissue. Full-term newborns (male and female) have raised areola with breast buds ranging from a few millimeters to 10 </w:t>
      </w:r>
      <w:r w:rsidR="00120470" w:rsidRPr="00A31DAA">
        <w:rPr>
          <w:rFonts w:asciiTheme="minorHAnsi" w:hAnsiTheme="minorHAnsi"/>
        </w:rPr>
        <w:t>millimeters. Widely</w:t>
      </w:r>
      <w:r w:rsidRPr="00A31DAA">
        <w:rPr>
          <w:rFonts w:asciiTheme="minorHAnsi" w:hAnsiTheme="minorHAnsi"/>
        </w:rPr>
        <w:t xml:space="preserve"> spaced nipples are suggestive of chromosomal anomaly (Turner syndrome)</w:t>
      </w:r>
      <w:r w:rsidR="002460A1" w:rsidRPr="00A31DAA">
        <w:rPr>
          <w:rFonts w:asciiTheme="minorHAnsi" w:hAnsiTheme="minorHAnsi"/>
        </w:rPr>
        <w:t>.</w:t>
      </w:r>
    </w:p>
    <w:p w14:paraId="1048A87A" w14:textId="77777777" w:rsidR="00EA2AF5" w:rsidRPr="00A31DAA" w:rsidRDefault="00EA2AF5" w:rsidP="000D20B5">
      <w:pPr>
        <w:spacing w:after="0"/>
        <w:rPr>
          <w:rFonts w:asciiTheme="minorHAnsi" w:hAnsiTheme="minorHAnsi"/>
        </w:rPr>
      </w:pPr>
    </w:p>
    <w:p w14:paraId="625BD318" w14:textId="77777777" w:rsidR="00E31942" w:rsidRPr="00EA2AF5" w:rsidRDefault="00C5096D" w:rsidP="000D20B5">
      <w:pPr>
        <w:spacing w:after="0"/>
        <w:rPr>
          <w:rFonts w:asciiTheme="minorHAnsi" w:hAnsiTheme="minorHAnsi"/>
          <w:highlight w:val="yellow"/>
        </w:rPr>
      </w:pPr>
      <w:r w:rsidRPr="00EA2AF5">
        <w:rPr>
          <w:rFonts w:asciiTheme="minorHAnsi" w:hAnsiTheme="minorHAnsi"/>
          <w:highlight w:val="yellow"/>
        </w:rPr>
        <w:t xml:space="preserve">3.3 </w:t>
      </w:r>
      <w:r w:rsidR="00E31942" w:rsidRPr="00EA2AF5">
        <w:rPr>
          <w:rFonts w:asciiTheme="minorHAnsi" w:hAnsiTheme="minorHAnsi"/>
          <w:highlight w:val="yellow"/>
        </w:rPr>
        <w:t>Note pattern of breathing (</w:t>
      </w:r>
      <w:r w:rsidR="002460A1" w:rsidRPr="00EA2AF5">
        <w:rPr>
          <w:rFonts w:asciiTheme="minorHAnsi" w:hAnsiTheme="minorHAnsi"/>
          <w:highlight w:val="yellow"/>
        </w:rPr>
        <w:t>regular respiratory rate, periodic breathing, or episodes of apnea can all be developmentally normal depending on infant’s gestational age</w:t>
      </w:r>
      <w:r w:rsidR="00E31942" w:rsidRPr="00EA2AF5">
        <w:rPr>
          <w:rFonts w:asciiTheme="minorHAnsi" w:hAnsiTheme="minorHAnsi"/>
          <w:highlight w:val="yellow"/>
        </w:rPr>
        <w:t>).</w:t>
      </w:r>
    </w:p>
    <w:p w14:paraId="77BE22FF" w14:textId="77777777" w:rsidR="00E31942" w:rsidRDefault="00C5096D" w:rsidP="000D20B5">
      <w:pPr>
        <w:spacing w:after="0"/>
        <w:rPr>
          <w:rFonts w:asciiTheme="minorHAnsi" w:hAnsiTheme="minorHAnsi"/>
          <w:highlight w:val="yellow"/>
        </w:rPr>
      </w:pPr>
      <w:r w:rsidRPr="00EA2AF5">
        <w:rPr>
          <w:rFonts w:asciiTheme="minorHAnsi" w:hAnsiTheme="minorHAnsi"/>
          <w:highlight w:val="yellow"/>
        </w:rPr>
        <w:t xml:space="preserve">3.4 </w:t>
      </w:r>
      <w:r w:rsidR="00E31942" w:rsidRPr="00EA2AF5">
        <w:rPr>
          <w:rFonts w:asciiTheme="minorHAnsi" w:hAnsiTheme="minorHAnsi"/>
          <w:highlight w:val="yellow"/>
        </w:rPr>
        <w:t>Observe for presence of gru</w:t>
      </w:r>
      <w:r w:rsidRPr="00EA2AF5">
        <w:rPr>
          <w:rFonts w:asciiTheme="minorHAnsi" w:hAnsiTheme="minorHAnsi"/>
          <w:highlight w:val="yellow"/>
        </w:rPr>
        <w:t>nting, flaring, or retractions, which are signs of respiratory distress.</w:t>
      </w:r>
    </w:p>
    <w:p w14:paraId="4E74061E" w14:textId="77777777" w:rsidR="00EA2AF5" w:rsidRPr="00EA2AF5" w:rsidRDefault="00EA2AF5" w:rsidP="000D20B5">
      <w:pPr>
        <w:spacing w:after="0"/>
        <w:rPr>
          <w:rFonts w:asciiTheme="minorHAnsi" w:hAnsiTheme="minorHAnsi"/>
          <w:highlight w:val="yellow"/>
        </w:rPr>
      </w:pPr>
    </w:p>
    <w:p w14:paraId="54518453" w14:textId="77777777" w:rsidR="00E31942" w:rsidRPr="00A31DAA" w:rsidRDefault="00C5096D" w:rsidP="000D20B5">
      <w:pPr>
        <w:spacing w:after="0"/>
        <w:rPr>
          <w:rFonts w:asciiTheme="minorHAnsi" w:hAnsiTheme="minorHAnsi"/>
        </w:rPr>
      </w:pPr>
      <w:r w:rsidRPr="00EA2AF5">
        <w:rPr>
          <w:rFonts w:asciiTheme="minorHAnsi" w:hAnsiTheme="minorHAnsi"/>
          <w:highlight w:val="yellow"/>
        </w:rPr>
        <w:t xml:space="preserve">3.5 </w:t>
      </w:r>
      <w:r w:rsidR="00120470" w:rsidRPr="00EA2AF5">
        <w:rPr>
          <w:rFonts w:asciiTheme="minorHAnsi" w:hAnsiTheme="minorHAnsi"/>
          <w:highlight w:val="yellow"/>
        </w:rPr>
        <w:t>A</w:t>
      </w:r>
      <w:r w:rsidR="00A31DAA" w:rsidRPr="00EA2AF5">
        <w:rPr>
          <w:rFonts w:asciiTheme="minorHAnsi" w:hAnsiTheme="minorHAnsi"/>
          <w:highlight w:val="yellow"/>
        </w:rPr>
        <w:t>u</w:t>
      </w:r>
      <w:r w:rsidR="00120470" w:rsidRPr="00EA2AF5">
        <w:rPr>
          <w:rFonts w:asciiTheme="minorHAnsi" w:hAnsiTheme="minorHAnsi"/>
          <w:highlight w:val="yellow"/>
        </w:rPr>
        <w:t>scultate</w:t>
      </w:r>
      <w:r w:rsidR="00E31942" w:rsidRPr="00EA2AF5">
        <w:rPr>
          <w:rFonts w:asciiTheme="minorHAnsi" w:hAnsiTheme="minorHAnsi"/>
          <w:highlight w:val="yellow"/>
        </w:rPr>
        <w:t xml:space="preserve"> breath sounds.  Note quality (clear/</w:t>
      </w:r>
      <w:proofErr w:type="spellStart"/>
      <w:r w:rsidR="00E31942" w:rsidRPr="00EA2AF5">
        <w:rPr>
          <w:rFonts w:asciiTheme="minorHAnsi" w:hAnsiTheme="minorHAnsi"/>
          <w:highlight w:val="yellow"/>
        </w:rPr>
        <w:t>rales</w:t>
      </w:r>
      <w:proofErr w:type="spellEnd"/>
      <w:r w:rsidR="00E31942" w:rsidRPr="00EA2AF5">
        <w:rPr>
          <w:rFonts w:asciiTheme="minorHAnsi" w:hAnsiTheme="minorHAnsi"/>
          <w:highlight w:val="yellow"/>
        </w:rPr>
        <w:t>/rhonchi/wheezes) and equality.</w:t>
      </w:r>
    </w:p>
    <w:p w14:paraId="564E4F60" w14:textId="77777777" w:rsidR="00E31942" w:rsidRPr="00A31DAA" w:rsidRDefault="00E31942" w:rsidP="000D20B5">
      <w:pPr>
        <w:spacing w:after="0"/>
        <w:rPr>
          <w:rFonts w:asciiTheme="minorHAnsi" w:hAnsiTheme="minorHAnsi"/>
        </w:rPr>
      </w:pPr>
    </w:p>
    <w:p w14:paraId="1547ECF2" w14:textId="77777777" w:rsidR="00C5096D" w:rsidRPr="00A31DAA" w:rsidRDefault="005C5B12" w:rsidP="000D20B5">
      <w:pPr>
        <w:spacing w:after="0"/>
        <w:rPr>
          <w:rFonts w:asciiTheme="minorHAnsi" w:hAnsiTheme="minorHAnsi"/>
          <w:b/>
        </w:rPr>
      </w:pPr>
      <w:commentRangeStart w:id="5"/>
      <w:r w:rsidRPr="00EA2AF5">
        <w:rPr>
          <w:rFonts w:asciiTheme="minorHAnsi" w:hAnsiTheme="minorHAnsi"/>
          <w:b/>
          <w:highlight w:val="yellow"/>
        </w:rPr>
        <w:t>4</w:t>
      </w:r>
      <w:commentRangeEnd w:id="5"/>
      <w:r w:rsidR="00027A70">
        <w:rPr>
          <w:rStyle w:val="CommentReference"/>
        </w:rPr>
        <w:commentReference w:id="5"/>
      </w:r>
      <w:r w:rsidRPr="00027A70">
        <w:rPr>
          <w:rFonts w:asciiTheme="minorHAnsi" w:hAnsiTheme="minorHAnsi"/>
          <w:b/>
        </w:rPr>
        <w:t xml:space="preserve"> </w:t>
      </w:r>
      <w:r w:rsidR="00E31942" w:rsidRPr="00EA2AF5">
        <w:rPr>
          <w:rFonts w:asciiTheme="minorHAnsi" w:hAnsiTheme="minorHAnsi"/>
          <w:b/>
          <w:highlight w:val="yellow"/>
        </w:rPr>
        <w:t>Abdom</w:t>
      </w:r>
      <w:r w:rsidRPr="00EA2AF5">
        <w:rPr>
          <w:rFonts w:asciiTheme="minorHAnsi" w:hAnsiTheme="minorHAnsi"/>
          <w:b/>
          <w:highlight w:val="yellow"/>
        </w:rPr>
        <w:t>inal examination</w:t>
      </w:r>
    </w:p>
    <w:p w14:paraId="0359B5F1" w14:textId="77777777" w:rsidR="00E31942" w:rsidRDefault="005C5B12" w:rsidP="000D20B5">
      <w:pPr>
        <w:spacing w:after="0"/>
        <w:rPr>
          <w:rFonts w:asciiTheme="minorHAnsi" w:hAnsiTheme="minorHAnsi"/>
          <w:highlight w:val="yellow"/>
        </w:rPr>
      </w:pPr>
      <w:r w:rsidRPr="00EA2AF5">
        <w:rPr>
          <w:rFonts w:asciiTheme="minorHAnsi" w:hAnsiTheme="minorHAnsi"/>
          <w:highlight w:val="yellow"/>
        </w:rPr>
        <w:t>4.1</w:t>
      </w:r>
      <w:r w:rsidR="00DE76F0" w:rsidRPr="00EA2AF5">
        <w:rPr>
          <w:rFonts w:asciiTheme="minorHAnsi" w:hAnsiTheme="minorHAnsi"/>
          <w:highlight w:val="yellow"/>
        </w:rPr>
        <w:t xml:space="preserve"> </w:t>
      </w:r>
      <w:r w:rsidR="00E31942" w:rsidRPr="00EA2AF5">
        <w:rPr>
          <w:rFonts w:asciiTheme="minorHAnsi" w:hAnsiTheme="minorHAnsi"/>
          <w:highlight w:val="yellow"/>
        </w:rPr>
        <w:t xml:space="preserve">Observe for symmetry, notable </w:t>
      </w:r>
      <w:proofErr w:type="spellStart"/>
      <w:r w:rsidR="00E31942" w:rsidRPr="00EA2AF5">
        <w:rPr>
          <w:rFonts w:asciiTheme="minorHAnsi" w:hAnsiTheme="minorHAnsi"/>
          <w:highlight w:val="yellow"/>
        </w:rPr>
        <w:t>organomegaly</w:t>
      </w:r>
      <w:proofErr w:type="spellEnd"/>
      <w:r w:rsidR="00E31942" w:rsidRPr="00EA2AF5">
        <w:rPr>
          <w:rFonts w:asciiTheme="minorHAnsi" w:hAnsiTheme="minorHAnsi"/>
          <w:highlight w:val="yellow"/>
        </w:rPr>
        <w:t>, and any intestinal movement.</w:t>
      </w:r>
    </w:p>
    <w:p w14:paraId="541B96C5" w14:textId="77777777" w:rsidR="00EA2AF5" w:rsidRPr="00EA2AF5" w:rsidRDefault="00EA2AF5" w:rsidP="000D20B5">
      <w:pPr>
        <w:spacing w:after="0"/>
        <w:rPr>
          <w:rFonts w:asciiTheme="minorHAnsi" w:hAnsiTheme="minorHAnsi"/>
          <w:highlight w:val="yellow"/>
        </w:rPr>
      </w:pPr>
    </w:p>
    <w:p w14:paraId="23A5909B" w14:textId="77777777" w:rsidR="00E31942" w:rsidRDefault="005C5B12" w:rsidP="000D20B5">
      <w:pPr>
        <w:spacing w:after="0"/>
        <w:rPr>
          <w:rFonts w:asciiTheme="minorHAnsi" w:hAnsiTheme="minorHAnsi"/>
          <w:highlight w:val="yellow"/>
        </w:rPr>
      </w:pPr>
      <w:r w:rsidRPr="00EA2AF5">
        <w:rPr>
          <w:rFonts w:asciiTheme="minorHAnsi" w:hAnsiTheme="minorHAnsi"/>
          <w:highlight w:val="yellow"/>
        </w:rPr>
        <w:t xml:space="preserve">4.2 </w:t>
      </w:r>
      <w:r w:rsidR="00120470" w:rsidRPr="00EA2AF5">
        <w:rPr>
          <w:rFonts w:asciiTheme="minorHAnsi" w:hAnsiTheme="minorHAnsi"/>
          <w:highlight w:val="yellow"/>
        </w:rPr>
        <w:t>A</w:t>
      </w:r>
      <w:r w:rsidR="00A31DAA" w:rsidRPr="00EA2AF5">
        <w:rPr>
          <w:rFonts w:asciiTheme="minorHAnsi" w:hAnsiTheme="minorHAnsi"/>
          <w:highlight w:val="yellow"/>
        </w:rPr>
        <w:t>u</w:t>
      </w:r>
      <w:r w:rsidR="00120470" w:rsidRPr="00EA2AF5">
        <w:rPr>
          <w:rFonts w:asciiTheme="minorHAnsi" w:hAnsiTheme="minorHAnsi"/>
          <w:highlight w:val="yellow"/>
        </w:rPr>
        <w:t>scultate</w:t>
      </w:r>
      <w:r w:rsidR="00E31942" w:rsidRPr="00EA2AF5">
        <w:rPr>
          <w:rFonts w:asciiTheme="minorHAnsi" w:hAnsiTheme="minorHAnsi"/>
          <w:highlight w:val="yellow"/>
        </w:rPr>
        <w:t xml:space="preserve"> for bowel sound activity in all 4 quadrants.</w:t>
      </w:r>
    </w:p>
    <w:p w14:paraId="4173F6A8" w14:textId="77777777" w:rsidR="00EA2AF5" w:rsidRPr="00EA2AF5" w:rsidRDefault="00EA2AF5" w:rsidP="000D20B5">
      <w:pPr>
        <w:spacing w:after="0"/>
        <w:rPr>
          <w:rFonts w:asciiTheme="minorHAnsi" w:hAnsiTheme="minorHAnsi"/>
          <w:highlight w:val="yellow"/>
        </w:rPr>
      </w:pPr>
    </w:p>
    <w:p w14:paraId="21A94AAD" w14:textId="77777777" w:rsidR="00E31942" w:rsidRDefault="005C5B12" w:rsidP="000D20B5">
      <w:pPr>
        <w:spacing w:after="0"/>
        <w:rPr>
          <w:rFonts w:asciiTheme="minorHAnsi" w:hAnsiTheme="minorHAnsi"/>
          <w:highlight w:val="yellow"/>
        </w:rPr>
      </w:pPr>
      <w:r w:rsidRPr="00EA2AF5">
        <w:rPr>
          <w:rFonts w:asciiTheme="minorHAnsi" w:hAnsiTheme="minorHAnsi"/>
          <w:highlight w:val="yellow"/>
        </w:rPr>
        <w:t xml:space="preserve">4.3 </w:t>
      </w:r>
      <w:r w:rsidR="00E31942" w:rsidRPr="00EA2AF5">
        <w:rPr>
          <w:rFonts w:asciiTheme="minorHAnsi" w:hAnsiTheme="minorHAnsi"/>
          <w:highlight w:val="yellow"/>
        </w:rPr>
        <w:t xml:space="preserve">Palpate abdomen starting from lower to upper quadrants.  Flex knees and hips if needed to relax abdominal musculature. </w:t>
      </w:r>
    </w:p>
    <w:p w14:paraId="18CA64DF" w14:textId="77777777" w:rsidR="00EA2AF5" w:rsidRPr="00EA2AF5" w:rsidRDefault="00EA2AF5" w:rsidP="000D20B5">
      <w:pPr>
        <w:spacing w:after="0"/>
        <w:rPr>
          <w:rFonts w:asciiTheme="minorHAnsi" w:hAnsiTheme="minorHAnsi"/>
          <w:highlight w:val="yellow"/>
        </w:rPr>
      </w:pPr>
    </w:p>
    <w:p w14:paraId="76A28372" w14:textId="7140AEDA" w:rsidR="00E31942" w:rsidRDefault="005C5B12" w:rsidP="000D20B5">
      <w:pPr>
        <w:spacing w:after="0"/>
        <w:rPr>
          <w:rFonts w:asciiTheme="minorHAnsi" w:hAnsiTheme="minorHAnsi"/>
        </w:rPr>
      </w:pPr>
      <w:r w:rsidRPr="00EA2AF5">
        <w:rPr>
          <w:rFonts w:asciiTheme="minorHAnsi" w:hAnsiTheme="minorHAnsi"/>
          <w:highlight w:val="yellow"/>
        </w:rPr>
        <w:t xml:space="preserve">4.4 </w:t>
      </w:r>
      <w:r w:rsidR="00E31942" w:rsidRPr="00EA2AF5">
        <w:rPr>
          <w:rFonts w:asciiTheme="minorHAnsi" w:hAnsiTheme="minorHAnsi"/>
          <w:highlight w:val="yellow"/>
        </w:rPr>
        <w:t xml:space="preserve">Note </w:t>
      </w:r>
      <w:r w:rsidR="001026C7" w:rsidRPr="00EA2AF5">
        <w:rPr>
          <w:rFonts w:asciiTheme="minorHAnsi" w:hAnsiTheme="minorHAnsi"/>
          <w:highlight w:val="yellow"/>
        </w:rPr>
        <w:t xml:space="preserve">the </w:t>
      </w:r>
      <w:r w:rsidR="00E31942" w:rsidRPr="00EA2AF5">
        <w:rPr>
          <w:rFonts w:asciiTheme="minorHAnsi" w:hAnsiTheme="minorHAnsi"/>
          <w:highlight w:val="yellow"/>
        </w:rPr>
        <w:t>location of</w:t>
      </w:r>
      <w:r w:rsidR="001026C7" w:rsidRPr="00EA2AF5">
        <w:rPr>
          <w:rFonts w:asciiTheme="minorHAnsi" w:hAnsiTheme="minorHAnsi"/>
          <w:highlight w:val="yellow"/>
        </w:rPr>
        <w:t xml:space="preserve"> the</w:t>
      </w:r>
      <w:r w:rsidR="00E31942" w:rsidRPr="00EA2AF5">
        <w:rPr>
          <w:rFonts w:asciiTheme="minorHAnsi" w:hAnsiTheme="minorHAnsi"/>
          <w:highlight w:val="yellow"/>
        </w:rPr>
        <w:t xml:space="preserve"> liver and spleen in relation to </w:t>
      </w:r>
      <w:r w:rsidR="001026C7" w:rsidRPr="00EA2AF5">
        <w:rPr>
          <w:rFonts w:asciiTheme="minorHAnsi" w:hAnsiTheme="minorHAnsi"/>
          <w:highlight w:val="yellow"/>
        </w:rPr>
        <w:t xml:space="preserve">the </w:t>
      </w:r>
      <w:r w:rsidR="00E31942" w:rsidRPr="00EA2AF5">
        <w:rPr>
          <w:rFonts w:asciiTheme="minorHAnsi" w:hAnsiTheme="minorHAnsi"/>
          <w:highlight w:val="yellow"/>
        </w:rPr>
        <w:t xml:space="preserve">costal margins.  </w:t>
      </w:r>
      <w:r w:rsidR="00E31942" w:rsidRPr="00D67607">
        <w:rPr>
          <w:rFonts w:asciiTheme="minorHAnsi" w:hAnsiTheme="minorHAnsi"/>
        </w:rPr>
        <w:t xml:space="preserve">In </w:t>
      </w:r>
      <w:r w:rsidR="001026C7" w:rsidRPr="00D67607">
        <w:rPr>
          <w:rFonts w:asciiTheme="minorHAnsi" w:hAnsiTheme="minorHAnsi"/>
        </w:rPr>
        <w:t xml:space="preserve">a </w:t>
      </w:r>
      <w:r w:rsidR="00E31942" w:rsidRPr="00D67607">
        <w:rPr>
          <w:rFonts w:asciiTheme="minorHAnsi" w:hAnsiTheme="minorHAnsi"/>
        </w:rPr>
        <w:t>normal newborn infant, the liver may be palpated 1-3 cm below the costal margin.  The spleen is usually not palpable.</w:t>
      </w:r>
    </w:p>
    <w:p w14:paraId="278C90AF" w14:textId="77777777" w:rsidR="00EA2AF5" w:rsidRPr="00D67607" w:rsidRDefault="00EA2AF5" w:rsidP="000D20B5">
      <w:pPr>
        <w:spacing w:after="0"/>
        <w:rPr>
          <w:rFonts w:asciiTheme="minorHAnsi" w:hAnsiTheme="minorHAnsi"/>
        </w:rPr>
      </w:pPr>
    </w:p>
    <w:p w14:paraId="46B15B7A" w14:textId="5CC53460" w:rsidR="00E31942" w:rsidRPr="00A31DAA" w:rsidRDefault="005C5B12" w:rsidP="000D20B5">
      <w:pPr>
        <w:spacing w:after="0"/>
        <w:rPr>
          <w:rFonts w:asciiTheme="minorHAnsi" w:hAnsiTheme="minorHAnsi"/>
        </w:rPr>
      </w:pPr>
      <w:r w:rsidRPr="00EA2AF5">
        <w:rPr>
          <w:rFonts w:asciiTheme="minorHAnsi" w:hAnsiTheme="minorHAnsi"/>
          <w:highlight w:val="yellow"/>
        </w:rPr>
        <w:t xml:space="preserve">4.5 </w:t>
      </w:r>
      <w:r w:rsidR="00E31942" w:rsidRPr="00EA2AF5">
        <w:rPr>
          <w:rFonts w:asciiTheme="minorHAnsi" w:hAnsiTheme="minorHAnsi"/>
          <w:highlight w:val="yellow"/>
        </w:rPr>
        <w:t>Inspect the umbilical cord (presence, absence, dry, moist, and number of vessels).  The umbilical cord usually has 2 arteries and</w:t>
      </w:r>
      <w:r w:rsidR="00BB204A" w:rsidRPr="00EA2AF5">
        <w:rPr>
          <w:rFonts w:asciiTheme="minorHAnsi" w:hAnsiTheme="minorHAnsi"/>
          <w:highlight w:val="yellow"/>
        </w:rPr>
        <w:t xml:space="preserve"> one vein.</w:t>
      </w:r>
      <w:r w:rsidR="00BB204A" w:rsidRPr="00A31DAA">
        <w:rPr>
          <w:rFonts w:asciiTheme="minorHAnsi" w:hAnsiTheme="minorHAnsi"/>
        </w:rPr>
        <w:t xml:space="preserve">  </w:t>
      </w:r>
      <w:r w:rsidR="00E31942" w:rsidRPr="00A31DAA">
        <w:rPr>
          <w:rFonts w:asciiTheme="minorHAnsi" w:hAnsiTheme="minorHAnsi"/>
        </w:rPr>
        <w:t>A single umbilical artery is seen in ~ 0.2-0.6 % of singleton births.  A single umbilical artery is associated with increased rate of chromosomal or other congenital anomalies such as renal abnormalities.</w:t>
      </w:r>
      <w:r w:rsidR="00191CB9">
        <w:rPr>
          <w:rFonts w:asciiTheme="minorHAnsi" w:hAnsiTheme="minorHAnsi"/>
          <w:vertAlign w:val="superscript"/>
        </w:rPr>
        <w:t xml:space="preserve"> </w:t>
      </w:r>
      <w:r w:rsidR="00BB204A" w:rsidRPr="00A31DAA">
        <w:rPr>
          <w:rFonts w:asciiTheme="minorHAnsi" w:hAnsiTheme="minorHAnsi"/>
          <w:b/>
        </w:rPr>
        <w:t xml:space="preserve">[Figure 1] </w:t>
      </w:r>
    </w:p>
    <w:p w14:paraId="1D0F3223" w14:textId="77777777" w:rsidR="00C5096D" w:rsidRPr="00A31DAA" w:rsidRDefault="00C5096D" w:rsidP="000D20B5">
      <w:pPr>
        <w:spacing w:after="0"/>
        <w:rPr>
          <w:rFonts w:asciiTheme="minorHAnsi" w:hAnsiTheme="minorHAnsi"/>
          <w:b/>
        </w:rPr>
      </w:pPr>
    </w:p>
    <w:p w14:paraId="6B0321E2" w14:textId="77777777" w:rsidR="00E31942" w:rsidRPr="00EA2AF5" w:rsidRDefault="00153793" w:rsidP="000D20B5">
      <w:pPr>
        <w:spacing w:after="0"/>
        <w:rPr>
          <w:rFonts w:asciiTheme="minorHAnsi" w:hAnsiTheme="minorHAnsi"/>
          <w:b/>
          <w:highlight w:val="yellow"/>
        </w:rPr>
      </w:pPr>
      <w:r w:rsidRPr="00EA2AF5">
        <w:rPr>
          <w:rFonts w:asciiTheme="minorHAnsi" w:hAnsiTheme="minorHAnsi"/>
          <w:b/>
          <w:highlight w:val="yellow"/>
        </w:rPr>
        <w:t>5. Examination of g</w:t>
      </w:r>
      <w:r w:rsidR="00E31942" w:rsidRPr="00EA2AF5">
        <w:rPr>
          <w:rFonts w:asciiTheme="minorHAnsi" w:hAnsiTheme="minorHAnsi"/>
          <w:b/>
          <w:highlight w:val="yellow"/>
        </w:rPr>
        <w:t>enitalia</w:t>
      </w:r>
    </w:p>
    <w:p w14:paraId="7237CBA4" w14:textId="77777777" w:rsidR="00153793" w:rsidRPr="00EA2AF5" w:rsidRDefault="00153793" w:rsidP="000D20B5">
      <w:pPr>
        <w:spacing w:after="0"/>
        <w:rPr>
          <w:rFonts w:asciiTheme="minorHAnsi" w:hAnsiTheme="minorHAnsi"/>
          <w:highlight w:val="yellow"/>
          <w:u w:val="single"/>
        </w:rPr>
      </w:pPr>
      <w:r w:rsidRPr="00EA2AF5">
        <w:rPr>
          <w:rFonts w:asciiTheme="minorHAnsi" w:hAnsiTheme="minorHAnsi"/>
          <w:highlight w:val="yellow"/>
          <w:u w:val="single"/>
        </w:rPr>
        <w:t xml:space="preserve">5.1 </w:t>
      </w:r>
      <w:r w:rsidR="00E31942" w:rsidRPr="00EA2AF5">
        <w:rPr>
          <w:rFonts w:asciiTheme="minorHAnsi" w:hAnsiTheme="minorHAnsi"/>
          <w:highlight w:val="yellow"/>
          <w:u w:val="single"/>
        </w:rPr>
        <w:t>Male</w:t>
      </w:r>
      <w:r w:rsidRPr="00EA2AF5">
        <w:rPr>
          <w:rFonts w:asciiTheme="minorHAnsi" w:hAnsiTheme="minorHAnsi"/>
          <w:highlight w:val="yellow"/>
          <w:u w:val="single"/>
        </w:rPr>
        <w:t xml:space="preserve"> infant</w:t>
      </w:r>
    </w:p>
    <w:p w14:paraId="618C4C2F" w14:textId="77777777" w:rsidR="00E31942" w:rsidRPr="00EA2AF5" w:rsidRDefault="00153793" w:rsidP="00153793">
      <w:pPr>
        <w:spacing w:after="0"/>
        <w:rPr>
          <w:rFonts w:asciiTheme="minorHAnsi" w:hAnsiTheme="minorHAnsi"/>
          <w:highlight w:val="yellow"/>
        </w:rPr>
      </w:pPr>
      <w:r w:rsidRPr="00EA2AF5">
        <w:rPr>
          <w:rFonts w:asciiTheme="minorHAnsi" w:hAnsiTheme="minorHAnsi"/>
          <w:highlight w:val="yellow"/>
        </w:rPr>
        <w:t xml:space="preserve">5.1.1 </w:t>
      </w:r>
      <w:r w:rsidR="00E31942" w:rsidRPr="00EA2AF5">
        <w:rPr>
          <w:rFonts w:asciiTheme="minorHAnsi" w:hAnsiTheme="minorHAnsi"/>
          <w:highlight w:val="yellow"/>
        </w:rPr>
        <w:t>Observe for gross abnormalities in penile length, scrotal development</w:t>
      </w:r>
      <w:r w:rsidR="001026C7" w:rsidRPr="00EA2AF5">
        <w:rPr>
          <w:rFonts w:asciiTheme="minorHAnsi" w:hAnsiTheme="minorHAnsi"/>
          <w:highlight w:val="yellow"/>
        </w:rPr>
        <w:t>,</w:t>
      </w:r>
      <w:r w:rsidR="00E31942" w:rsidRPr="00EA2AF5">
        <w:rPr>
          <w:rFonts w:asciiTheme="minorHAnsi" w:hAnsiTheme="minorHAnsi"/>
          <w:highlight w:val="yellow"/>
        </w:rPr>
        <w:t xml:space="preserve"> and location.</w:t>
      </w:r>
    </w:p>
    <w:p w14:paraId="5E539FC8" w14:textId="2520CFD3" w:rsidR="00E31942" w:rsidRDefault="00E31942" w:rsidP="00153793">
      <w:pPr>
        <w:spacing w:after="0"/>
        <w:rPr>
          <w:rFonts w:asciiTheme="minorHAnsi" w:hAnsiTheme="minorHAnsi"/>
          <w:highlight w:val="yellow"/>
        </w:rPr>
      </w:pPr>
      <w:r w:rsidRPr="00EA2AF5">
        <w:rPr>
          <w:rFonts w:asciiTheme="minorHAnsi" w:hAnsiTheme="minorHAnsi"/>
          <w:highlight w:val="yellow"/>
        </w:rPr>
        <w:t xml:space="preserve">Penile length is measured from pubic bone to tip (&lt; 2 cm is defined as </w:t>
      </w:r>
      <w:proofErr w:type="spellStart"/>
      <w:r w:rsidRPr="00EA2AF5">
        <w:rPr>
          <w:rFonts w:asciiTheme="minorHAnsi" w:hAnsiTheme="minorHAnsi"/>
          <w:highlight w:val="yellow"/>
        </w:rPr>
        <w:t>micropenis</w:t>
      </w:r>
      <w:proofErr w:type="spellEnd"/>
      <w:r w:rsidRPr="00EA2AF5">
        <w:rPr>
          <w:rFonts w:asciiTheme="minorHAnsi" w:hAnsiTheme="minorHAnsi"/>
          <w:highlight w:val="yellow"/>
        </w:rPr>
        <w:t>).</w:t>
      </w:r>
    </w:p>
    <w:p w14:paraId="569762F6" w14:textId="77777777" w:rsidR="00EA2AF5" w:rsidRPr="00EA2AF5" w:rsidRDefault="00EA2AF5" w:rsidP="00153793">
      <w:pPr>
        <w:spacing w:after="0"/>
        <w:rPr>
          <w:rFonts w:asciiTheme="minorHAnsi" w:hAnsiTheme="minorHAnsi"/>
          <w:highlight w:val="yellow"/>
        </w:rPr>
      </w:pPr>
    </w:p>
    <w:p w14:paraId="4925AD66" w14:textId="77777777" w:rsidR="00E31942" w:rsidRDefault="00153793" w:rsidP="00153793">
      <w:pPr>
        <w:spacing w:after="0"/>
        <w:rPr>
          <w:rFonts w:asciiTheme="minorHAnsi" w:hAnsiTheme="minorHAnsi"/>
        </w:rPr>
      </w:pPr>
      <w:r w:rsidRPr="00EA2AF5">
        <w:rPr>
          <w:rFonts w:asciiTheme="minorHAnsi" w:hAnsiTheme="minorHAnsi"/>
          <w:highlight w:val="yellow"/>
        </w:rPr>
        <w:t xml:space="preserve">5.1.2 </w:t>
      </w:r>
      <w:r w:rsidR="00E31942" w:rsidRPr="00EA2AF5">
        <w:rPr>
          <w:rFonts w:asciiTheme="minorHAnsi" w:hAnsiTheme="minorHAnsi"/>
          <w:highlight w:val="yellow"/>
        </w:rPr>
        <w:t>Palpate testes.</w:t>
      </w:r>
      <w:r w:rsidR="00E31942" w:rsidRPr="00A31DAA">
        <w:rPr>
          <w:rFonts w:asciiTheme="minorHAnsi" w:hAnsiTheme="minorHAnsi"/>
        </w:rPr>
        <w:t xml:space="preserve">  </w:t>
      </w:r>
      <w:r w:rsidR="00E31942" w:rsidRPr="00D67607">
        <w:rPr>
          <w:rFonts w:asciiTheme="minorHAnsi" w:hAnsiTheme="minorHAnsi"/>
        </w:rPr>
        <w:t xml:space="preserve">Identify presence of both testes and location (in scrotal sac, at inguinal canal, not palpated).  A </w:t>
      </w:r>
      <w:proofErr w:type="spellStart"/>
      <w:r w:rsidR="00E31942" w:rsidRPr="00D67607">
        <w:rPr>
          <w:rFonts w:asciiTheme="minorHAnsi" w:hAnsiTheme="minorHAnsi"/>
        </w:rPr>
        <w:t>nontender</w:t>
      </w:r>
      <w:proofErr w:type="spellEnd"/>
      <w:r w:rsidR="00E31942" w:rsidRPr="00D67607">
        <w:rPr>
          <w:rFonts w:asciiTheme="minorHAnsi" w:hAnsiTheme="minorHAnsi"/>
        </w:rPr>
        <w:t xml:space="preserve"> testicle with discoloration of the scrotum may indicate prenatal testicular torsion. </w:t>
      </w:r>
    </w:p>
    <w:p w14:paraId="08BC6BF6" w14:textId="77777777" w:rsidR="00EA2AF5" w:rsidRPr="00A31DAA" w:rsidRDefault="00EA2AF5" w:rsidP="00153793">
      <w:pPr>
        <w:spacing w:after="0"/>
        <w:rPr>
          <w:rFonts w:asciiTheme="minorHAnsi" w:hAnsiTheme="minorHAnsi"/>
        </w:rPr>
      </w:pPr>
    </w:p>
    <w:p w14:paraId="4579F18E" w14:textId="77777777" w:rsidR="00E31942" w:rsidRDefault="00153793" w:rsidP="00153793">
      <w:pPr>
        <w:spacing w:after="0"/>
        <w:rPr>
          <w:rFonts w:asciiTheme="minorHAnsi" w:hAnsiTheme="minorHAnsi"/>
        </w:rPr>
      </w:pPr>
      <w:r w:rsidRPr="00D67607">
        <w:rPr>
          <w:rFonts w:asciiTheme="minorHAnsi" w:hAnsiTheme="minorHAnsi"/>
        </w:rPr>
        <w:t xml:space="preserve">5.1.3 </w:t>
      </w:r>
      <w:r w:rsidR="00E31942" w:rsidRPr="00D67607">
        <w:rPr>
          <w:rFonts w:asciiTheme="minorHAnsi" w:hAnsiTheme="minorHAnsi"/>
        </w:rPr>
        <w:t>Inspect for any inguinal hernias.</w:t>
      </w:r>
    </w:p>
    <w:p w14:paraId="3F8661C2" w14:textId="77777777" w:rsidR="00EA2AF5" w:rsidRPr="00A31DAA" w:rsidRDefault="00EA2AF5" w:rsidP="00153793">
      <w:pPr>
        <w:spacing w:after="0"/>
        <w:rPr>
          <w:rFonts w:asciiTheme="minorHAnsi" w:hAnsiTheme="minorHAnsi"/>
        </w:rPr>
      </w:pPr>
    </w:p>
    <w:p w14:paraId="7234A3B5" w14:textId="77777777" w:rsidR="00E31942" w:rsidRDefault="00153793" w:rsidP="00153793">
      <w:pPr>
        <w:spacing w:after="0"/>
        <w:rPr>
          <w:rFonts w:asciiTheme="minorHAnsi" w:hAnsiTheme="minorHAnsi"/>
        </w:rPr>
      </w:pPr>
      <w:r w:rsidRPr="00A31DAA">
        <w:rPr>
          <w:rFonts w:asciiTheme="minorHAnsi" w:hAnsiTheme="minorHAnsi"/>
        </w:rPr>
        <w:t xml:space="preserve">5.1.4 </w:t>
      </w:r>
      <w:r w:rsidR="00E31942" w:rsidRPr="00A31DAA">
        <w:rPr>
          <w:rFonts w:asciiTheme="minorHAnsi" w:hAnsiTheme="minorHAnsi"/>
        </w:rPr>
        <w:t xml:space="preserve">Note </w:t>
      </w:r>
      <w:proofErr w:type="spellStart"/>
      <w:r w:rsidR="00E31942" w:rsidRPr="00A31DAA">
        <w:rPr>
          <w:rFonts w:asciiTheme="minorHAnsi" w:hAnsiTheme="minorHAnsi"/>
        </w:rPr>
        <w:t>phimosis</w:t>
      </w:r>
      <w:proofErr w:type="spellEnd"/>
      <w:r w:rsidR="00E31942" w:rsidRPr="00A31DAA">
        <w:rPr>
          <w:rFonts w:asciiTheme="minorHAnsi" w:hAnsiTheme="minorHAnsi"/>
        </w:rPr>
        <w:t xml:space="preserve">, urethral meatus patency and position, hypospadias, and hydroceles.  The most common abnormality of the position of the urethral meatus is hypospadias resulting in abnormal ventral placement of the urethral opening. </w:t>
      </w:r>
    </w:p>
    <w:p w14:paraId="21611B75" w14:textId="77777777" w:rsidR="00EA2AF5" w:rsidRPr="00A31DAA" w:rsidRDefault="00EA2AF5" w:rsidP="00153793">
      <w:pPr>
        <w:spacing w:after="0"/>
        <w:rPr>
          <w:rFonts w:asciiTheme="minorHAnsi" w:hAnsiTheme="minorHAnsi"/>
        </w:rPr>
      </w:pPr>
    </w:p>
    <w:p w14:paraId="68794FC3" w14:textId="77777777" w:rsidR="00E31942" w:rsidRDefault="00153793" w:rsidP="00153793">
      <w:pPr>
        <w:spacing w:after="0"/>
        <w:rPr>
          <w:rFonts w:asciiTheme="minorHAnsi" w:hAnsiTheme="minorHAnsi"/>
        </w:rPr>
      </w:pPr>
      <w:r w:rsidRPr="00A31DAA">
        <w:rPr>
          <w:rFonts w:asciiTheme="minorHAnsi" w:hAnsiTheme="minorHAnsi"/>
        </w:rPr>
        <w:t xml:space="preserve">5.1.5 </w:t>
      </w:r>
      <w:r w:rsidR="00E31942" w:rsidRPr="00A31DAA">
        <w:rPr>
          <w:rFonts w:asciiTheme="minorHAnsi" w:hAnsiTheme="minorHAnsi"/>
        </w:rPr>
        <w:t>Observe placement and patency of the anus.</w:t>
      </w:r>
    </w:p>
    <w:p w14:paraId="25671206" w14:textId="77777777" w:rsidR="00EA2AF5" w:rsidRPr="00A31DAA" w:rsidRDefault="00EA2AF5" w:rsidP="00153793">
      <w:pPr>
        <w:spacing w:after="0"/>
        <w:rPr>
          <w:rFonts w:asciiTheme="minorHAnsi" w:hAnsiTheme="minorHAnsi"/>
        </w:rPr>
      </w:pPr>
    </w:p>
    <w:p w14:paraId="10F5D32B" w14:textId="77777777" w:rsidR="00E31942" w:rsidRPr="00A31DAA" w:rsidRDefault="00153793" w:rsidP="000D20B5">
      <w:pPr>
        <w:spacing w:after="0"/>
        <w:rPr>
          <w:rFonts w:asciiTheme="minorHAnsi" w:hAnsiTheme="minorHAnsi"/>
          <w:u w:val="single"/>
        </w:rPr>
      </w:pPr>
      <w:r w:rsidRPr="00A31DAA">
        <w:rPr>
          <w:rFonts w:asciiTheme="minorHAnsi" w:hAnsiTheme="minorHAnsi"/>
          <w:u w:val="single"/>
        </w:rPr>
        <w:t xml:space="preserve">5.2 </w:t>
      </w:r>
      <w:r w:rsidR="00E31942" w:rsidRPr="00A31DAA">
        <w:rPr>
          <w:rFonts w:asciiTheme="minorHAnsi" w:hAnsiTheme="minorHAnsi"/>
          <w:u w:val="single"/>
        </w:rPr>
        <w:t>Female</w:t>
      </w:r>
      <w:r w:rsidRPr="00A31DAA">
        <w:rPr>
          <w:rFonts w:asciiTheme="minorHAnsi" w:hAnsiTheme="minorHAnsi"/>
          <w:u w:val="single"/>
        </w:rPr>
        <w:t xml:space="preserve"> infant</w:t>
      </w:r>
    </w:p>
    <w:p w14:paraId="41B2DE9B" w14:textId="77777777" w:rsidR="00E31942" w:rsidRPr="00A31DAA" w:rsidRDefault="00153793" w:rsidP="00153793">
      <w:pPr>
        <w:spacing w:after="0"/>
        <w:rPr>
          <w:rFonts w:asciiTheme="minorHAnsi" w:hAnsiTheme="minorHAnsi"/>
        </w:rPr>
      </w:pPr>
      <w:r w:rsidRPr="00EA2AF5">
        <w:rPr>
          <w:rFonts w:asciiTheme="minorHAnsi" w:hAnsiTheme="minorHAnsi"/>
          <w:highlight w:val="yellow"/>
        </w:rPr>
        <w:t xml:space="preserve">5.2.1 </w:t>
      </w:r>
      <w:r w:rsidR="00E31942" w:rsidRPr="00EA2AF5">
        <w:rPr>
          <w:rFonts w:asciiTheme="minorHAnsi" w:hAnsiTheme="minorHAnsi"/>
          <w:highlight w:val="yellow"/>
        </w:rPr>
        <w:t xml:space="preserve">Note size of the labia </w:t>
      </w:r>
      <w:proofErr w:type="spellStart"/>
      <w:r w:rsidR="00E31942" w:rsidRPr="00EA2AF5">
        <w:rPr>
          <w:rFonts w:asciiTheme="minorHAnsi" w:hAnsiTheme="minorHAnsi"/>
          <w:highlight w:val="yellow"/>
        </w:rPr>
        <w:t>majora</w:t>
      </w:r>
      <w:proofErr w:type="spellEnd"/>
      <w:r w:rsidR="00E31942" w:rsidRPr="00EA2AF5">
        <w:rPr>
          <w:rFonts w:asciiTheme="minorHAnsi" w:hAnsiTheme="minorHAnsi"/>
          <w:highlight w:val="yellow"/>
        </w:rPr>
        <w:t xml:space="preserve">, labia </w:t>
      </w:r>
      <w:proofErr w:type="spellStart"/>
      <w:r w:rsidR="00E31942" w:rsidRPr="00EA2AF5">
        <w:rPr>
          <w:rFonts w:asciiTheme="minorHAnsi" w:hAnsiTheme="minorHAnsi"/>
          <w:highlight w:val="yellow"/>
        </w:rPr>
        <w:t>minora</w:t>
      </w:r>
      <w:proofErr w:type="spellEnd"/>
      <w:r w:rsidR="00E31942" w:rsidRPr="00EA2AF5">
        <w:rPr>
          <w:rFonts w:asciiTheme="minorHAnsi" w:hAnsiTheme="minorHAnsi"/>
          <w:highlight w:val="yellow"/>
        </w:rPr>
        <w:t xml:space="preserve">, and clitoris.  The labia </w:t>
      </w:r>
      <w:proofErr w:type="spellStart"/>
      <w:r w:rsidR="00E31942" w:rsidRPr="00EA2AF5">
        <w:rPr>
          <w:rFonts w:asciiTheme="minorHAnsi" w:hAnsiTheme="minorHAnsi"/>
          <w:highlight w:val="yellow"/>
        </w:rPr>
        <w:t>minora</w:t>
      </w:r>
      <w:proofErr w:type="spellEnd"/>
      <w:r w:rsidR="00E31942" w:rsidRPr="00EA2AF5">
        <w:rPr>
          <w:rFonts w:asciiTheme="minorHAnsi" w:hAnsiTheme="minorHAnsi"/>
          <w:highlight w:val="yellow"/>
        </w:rPr>
        <w:t xml:space="preserve"> and clitoris are prominent in preterm infants.</w:t>
      </w:r>
    </w:p>
    <w:p w14:paraId="0612ACD0" w14:textId="77777777" w:rsidR="00E31942" w:rsidRDefault="00153793" w:rsidP="00153793">
      <w:pPr>
        <w:spacing w:after="0"/>
        <w:rPr>
          <w:rFonts w:asciiTheme="minorHAnsi" w:hAnsiTheme="minorHAnsi"/>
        </w:rPr>
      </w:pPr>
      <w:r w:rsidRPr="00A31DAA">
        <w:rPr>
          <w:rFonts w:asciiTheme="minorHAnsi" w:hAnsiTheme="minorHAnsi"/>
        </w:rPr>
        <w:t xml:space="preserve">5.2.2. </w:t>
      </w:r>
      <w:r w:rsidR="00E31942" w:rsidRPr="00A31DAA">
        <w:rPr>
          <w:rFonts w:asciiTheme="minorHAnsi" w:hAnsiTheme="minorHAnsi"/>
        </w:rPr>
        <w:t xml:space="preserve">Observe for any discharge from the vagina (creamy white or on occasion bloody </w:t>
      </w:r>
      <w:proofErr w:type="spellStart"/>
      <w:r w:rsidR="00E31942" w:rsidRPr="00A31DAA">
        <w:rPr>
          <w:rFonts w:asciiTheme="minorHAnsi" w:hAnsiTheme="minorHAnsi"/>
        </w:rPr>
        <w:t>pseudomenses</w:t>
      </w:r>
      <w:proofErr w:type="spellEnd"/>
      <w:r w:rsidR="00E31942" w:rsidRPr="00A31DAA">
        <w:rPr>
          <w:rFonts w:asciiTheme="minorHAnsi" w:hAnsiTheme="minorHAnsi"/>
        </w:rPr>
        <w:t xml:space="preserve"> from maternal estrogen withdrawal). </w:t>
      </w:r>
    </w:p>
    <w:p w14:paraId="7E2B44B2" w14:textId="77777777" w:rsidR="00EA2AF5" w:rsidRPr="00A31DAA" w:rsidRDefault="00EA2AF5" w:rsidP="00153793">
      <w:pPr>
        <w:spacing w:after="0"/>
        <w:rPr>
          <w:rFonts w:asciiTheme="minorHAnsi" w:hAnsiTheme="minorHAnsi"/>
        </w:rPr>
      </w:pPr>
    </w:p>
    <w:p w14:paraId="615B222C" w14:textId="18AAFDA4" w:rsidR="00E31942" w:rsidRPr="00A31DAA" w:rsidRDefault="00153793" w:rsidP="00153793">
      <w:pPr>
        <w:spacing w:after="0"/>
        <w:rPr>
          <w:rFonts w:asciiTheme="minorHAnsi" w:hAnsiTheme="minorHAnsi"/>
        </w:rPr>
      </w:pPr>
      <w:r w:rsidRPr="00A31DAA">
        <w:rPr>
          <w:rFonts w:asciiTheme="minorHAnsi" w:hAnsiTheme="minorHAnsi"/>
        </w:rPr>
        <w:t xml:space="preserve">5.2.3 </w:t>
      </w:r>
      <w:r w:rsidR="00E31942" w:rsidRPr="00A31DAA">
        <w:rPr>
          <w:rFonts w:asciiTheme="minorHAnsi" w:hAnsiTheme="minorHAnsi"/>
        </w:rPr>
        <w:t>Note any mucosal tags, cysts, or presence of imperforate hymen.</w:t>
      </w:r>
      <w:r w:rsidR="00EA2AF5">
        <w:rPr>
          <w:rFonts w:asciiTheme="minorHAnsi" w:hAnsiTheme="minorHAnsi"/>
        </w:rPr>
        <w:t xml:space="preserve"> </w:t>
      </w:r>
      <w:r w:rsidR="00E31942" w:rsidRPr="00A31DAA">
        <w:rPr>
          <w:rFonts w:asciiTheme="minorHAnsi" w:hAnsiTheme="minorHAnsi"/>
        </w:rPr>
        <w:t>Assess placement and patency of the anus.</w:t>
      </w:r>
    </w:p>
    <w:p w14:paraId="003ACA41" w14:textId="77777777" w:rsidR="00E31942" w:rsidRPr="00A31DAA" w:rsidRDefault="00E31942" w:rsidP="000D20B5">
      <w:pPr>
        <w:spacing w:after="0"/>
        <w:rPr>
          <w:rFonts w:asciiTheme="minorHAnsi" w:hAnsiTheme="minorHAnsi"/>
        </w:rPr>
      </w:pPr>
    </w:p>
    <w:p w14:paraId="6A6DD20A" w14:textId="77777777" w:rsidR="00E31942" w:rsidRPr="00A31DAA" w:rsidRDefault="00153793" w:rsidP="000D20B5">
      <w:pPr>
        <w:spacing w:after="0"/>
        <w:rPr>
          <w:rFonts w:asciiTheme="minorHAnsi" w:hAnsiTheme="minorHAnsi"/>
          <w:b/>
        </w:rPr>
      </w:pPr>
      <w:r w:rsidRPr="00A31DAA">
        <w:rPr>
          <w:rFonts w:asciiTheme="minorHAnsi" w:hAnsiTheme="minorHAnsi"/>
          <w:b/>
        </w:rPr>
        <w:t xml:space="preserve">6. </w:t>
      </w:r>
      <w:r w:rsidR="00E31942" w:rsidRPr="00A31DAA">
        <w:rPr>
          <w:rFonts w:asciiTheme="minorHAnsi" w:hAnsiTheme="minorHAnsi"/>
          <w:b/>
        </w:rPr>
        <w:t>Hips</w:t>
      </w:r>
      <w:r w:rsidR="00C5096D" w:rsidRPr="00A31DAA">
        <w:rPr>
          <w:rFonts w:asciiTheme="minorHAnsi" w:hAnsiTheme="minorHAnsi"/>
          <w:b/>
        </w:rPr>
        <w:t xml:space="preserve"> examination</w:t>
      </w:r>
    </w:p>
    <w:p w14:paraId="121FACD8" w14:textId="36300693" w:rsidR="00E31942" w:rsidRDefault="00153793" w:rsidP="000D20B5">
      <w:pPr>
        <w:spacing w:after="0"/>
        <w:rPr>
          <w:rFonts w:asciiTheme="minorHAnsi" w:hAnsiTheme="minorHAnsi"/>
        </w:rPr>
      </w:pPr>
      <w:r w:rsidRPr="00A31DAA">
        <w:rPr>
          <w:rFonts w:asciiTheme="minorHAnsi" w:hAnsiTheme="minorHAnsi"/>
        </w:rPr>
        <w:t xml:space="preserve">6.1 </w:t>
      </w:r>
      <w:r w:rsidR="00E31942" w:rsidRPr="00EA2AF5">
        <w:rPr>
          <w:rFonts w:asciiTheme="minorHAnsi" w:hAnsiTheme="minorHAnsi"/>
          <w:highlight w:val="yellow"/>
        </w:rPr>
        <w:t>Flex hips and knees 90 degrees. Place middle finger on greater trochanter and thumb on medial thigh to assess for developmental dysplasia of the hip (DDH).</w:t>
      </w:r>
      <w:r w:rsidR="00E31942" w:rsidRPr="00A31DAA">
        <w:rPr>
          <w:rFonts w:asciiTheme="minorHAnsi" w:hAnsiTheme="minorHAnsi"/>
        </w:rPr>
        <w:t xml:space="preserve">   Risk factors for DDH include: female gender</w:t>
      </w:r>
      <w:r w:rsidR="00D96220">
        <w:rPr>
          <w:rFonts w:asciiTheme="minorHAnsi" w:hAnsiTheme="minorHAnsi"/>
        </w:rPr>
        <w:t>,</w:t>
      </w:r>
      <w:r w:rsidR="00D96220" w:rsidRPr="00A31DAA">
        <w:rPr>
          <w:rFonts w:asciiTheme="minorHAnsi" w:hAnsiTheme="minorHAnsi"/>
        </w:rPr>
        <w:t xml:space="preserve"> </w:t>
      </w:r>
      <w:r w:rsidR="00E31942" w:rsidRPr="00A31DAA">
        <w:rPr>
          <w:rFonts w:asciiTheme="minorHAnsi" w:hAnsiTheme="minorHAnsi"/>
        </w:rPr>
        <w:t>breech positioning in utero</w:t>
      </w:r>
      <w:r w:rsidR="00D96220">
        <w:rPr>
          <w:rFonts w:asciiTheme="minorHAnsi" w:hAnsiTheme="minorHAnsi"/>
        </w:rPr>
        <w:t>,</w:t>
      </w:r>
      <w:r w:rsidR="00D96220" w:rsidRPr="00A31DAA">
        <w:rPr>
          <w:rFonts w:asciiTheme="minorHAnsi" w:hAnsiTheme="minorHAnsi"/>
        </w:rPr>
        <w:t xml:space="preserve"> </w:t>
      </w:r>
      <w:r w:rsidR="00E31942" w:rsidRPr="00A31DAA">
        <w:rPr>
          <w:rFonts w:asciiTheme="minorHAnsi" w:hAnsiTheme="minorHAnsi"/>
        </w:rPr>
        <w:t xml:space="preserve">and positive family history. </w:t>
      </w:r>
    </w:p>
    <w:p w14:paraId="72D1372B" w14:textId="77777777" w:rsidR="00EA2AF5" w:rsidRPr="00A31DAA" w:rsidRDefault="00EA2AF5" w:rsidP="000D20B5">
      <w:pPr>
        <w:spacing w:after="0"/>
        <w:rPr>
          <w:rFonts w:asciiTheme="minorHAnsi" w:hAnsiTheme="minorHAnsi"/>
        </w:rPr>
      </w:pPr>
    </w:p>
    <w:p w14:paraId="643688D9" w14:textId="44288213" w:rsidR="00E31942" w:rsidRPr="00EA2AF5" w:rsidRDefault="00E31942" w:rsidP="00153793">
      <w:pPr>
        <w:pStyle w:val="ListParagraph"/>
        <w:numPr>
          <w:ilvl w:val="1"/>
          <w:numId w:val="9"/>
        </w:numPr>
        <w:spacing w:after="0"/>
        <w:rPr>
          <w:rFonts w:asciiTheme="minorHAnsi" w:hAnsiTheme="minorHAnsi"/>
          <w:highlight w:val="yellow"/>
        </w:rPr>
      </w:pPr>
      <w:r w:rsidRPr="00EA2AF5">
        <w:rPr>
          <w:rFonts w:asciiTheme="minorHAnsi" w:hAnsiTheme="minorHAnsi"/>
          <w:highlight w:val="yellow"/>
          <w:u w:val="single"/>
        </w:rPr>
        <w:t>Perform Barlow exam</w:t>
      </w:r>
      <w:r w:rsidRPr="00EA2AF5">
        <w:rPr>
          <w:rFonts w:asciiTheme="minorHAnsi" w:hAnsiTheme="minorHAnsi"/>
          <w:highlight w:val="yellow"/>
        </w:rPr>
        <w:t xml:space="preserve">:  Apply posterior pressure. If a hip is </w:t>
      </w:r>
      <w:proofErr w:type="spellStart"/>
      <w:r w:rsidRPr="00EA2AF5">
        <w:rPr>
          <w:rFonts w:asciiTheme="minorHAnsi" w:hAnsiTheme="minorHAnsi"/>
          <w:highlight w:val="yellow"/>
        </w:rPr>
        <w:t>dislocatable</w:t>
      </w:r>
      <w:proofErr w:type="spellEnd"/>
      <w:r w:rsidRPr="00EA2AF5">
        <w:rPr>
          <w:rFonts w:asciiTheme="minorHAnsi" w:hAnsiTheme="minorHAnsi"/>
          <w:highlight w:val="yellow"/>
        </w:rPr>
        <w:t>, it will snap out of the acetabulum with a click or clunk.</w:t>
      </w:r>
      <w:r w:rsidR="00EA2AF5">
        <w:rPr>
          <w:rFonts w:asciiTheme="minorHAnsi" w:hAnsiTheme="minorHAnsi"/>
          <w:highlight w:val="yellow"/>
        </w:rPr>
        <w:br/>
      </w:r>
    </w:p>
    <w:p w14:paraId="1B2CD762" w14:textId="77777777" w:rsidR="00E31942" w:rsidRPr="00EA2AF5" w:rsidRDefault="00E31942" w:rsidP="00153793">
      <w:pPr>
        <w:pStyle w:val="ListParagraph"/>
        <w:numPr>
          <w:ilvl w:val="1"/>
          <w:numId w:val="9"/>
        </w:numPr>
        <w:spacing w:after="0"/>
        <w:rPr>
          <w:rFonts w:asciiTheme="minorHAnsi" w:hAnsiTheme="minorHAnsi"/>
          <w:highlight w:val="yellow"/>
        </w:rPr>
      </w:pPr>
      <w:r w:rsidRPr="00EA2AF5">
        <w:rPr>
          <w:rFonts w:asciiTheme="minorHAnsi" w:hAnsiTheme="minorHAnsi"/>
          <w:highlight w:val="yellow"/>
          <w:u w:val="single"/>
        </w:rPr>
        <w:t xml:space="preserve">Perform </w:t>
      </w:r>
      <w:proofErr w:type="spellStart"/>
      <w:r w:rsidRPr="00EA2AF5">
        <w:rPr>
          <w:rFonts w:asciiTheme="minorHAnsi" w:hAnsiTheme="minorHAnsi"/>
          <w:highlight w:val="yellow"/>
          <w:u w:val="single"/>
        </w:rPr>
        <w:t>Ortolani</w:t>
      </w:r>
      <w:proofErr w:type="spellEnd"/>
      <w:r w:rsidRPr="00EA2AF5">
        <w:rPr>
          <w:rFonts w:asciiTheme="minorHAnsi" w:hAnsiTheme="minorHAnsi"/>
          <w:highlight w:val="yellow"/>
          <w:u w:val="single"/>
        </w:rPr>
        <w:t xml:space="preserve"> exam</w:t>
      </w:r>
      <w:r w:rsidRPr="00EA2AF5">
        <w:rPr>
          <w:rFonts w:asciiTheme="minorHAnsi" w:hAnsiTheme="minorHAnsi"/>
          <w:highlight w:val="yellow"/>
        </w:rPr>
        <w:t xml:space="preserve">:  Apply pressure and abduct the hips.  If the head of the femur is already dislocated, a clunk or click will be appreciated as the femur head slips anteriorly into the acetabulum.  </w:t>
      </w:r>
    </w:p>
    <w:p w14:paraId="224F8952" w14:textId="77777777" w:rsidR="00E31942" w:rsidRPr="00A31DAA" w:rsidRDefault="00E31942" w:rsidP="000D20B5">
      <w:pPr>
        <w:spacing w:after="0"/>
        <w:rPr>
          <w:rFonts w:asciiTheme="minorHAnsi" w:hAnsiTheme="minorHAnsi"/>
        </w:rPr>
      </w:pPr>
    </w:p>
    <w:p w14:paraId="6053C389" w14:textId="77777777" w:rsidR="00E31942" w:rsidRPr="00A31DAA" w:rsidRDefault="00153793" w:rsidP="000D20B5">
      <w:pPr>
        <w:spacing w:after="0"/>
        <w:rPr>
          <w:rFonts w:asciiTheme="minorHAnsi" w:hAnsiTheme="minorHAnsi"/>
          <w:b/>
        </w:rPr>
      </w:pPr>
      <w:r w:rsidRPr="00A31DAA">
        <w:rPr>
          <w:rFonts w:asciiTheme="minorHAnsi" w:hAnsiTheme="minorHAnsi"/>
          <w:b/>
        </w:rPr>
        <w:t xml:space="preserve">7. </w:t>
      </w:r>
      <w:r w:rsidR="00E31942" w:rsidRPr="00A31DAA">
        <w:rPr>
          <w:rFonts w:asciiTheme="minorHAnsi" w:hAnsiTheme="minorHAnsi"/>
          <w:b/>
        </w:rPr>
        <w:t>Extremities</w:t>
      </w:r>
      <w:r w:rsidR="00C5096D" w:rsidRPr="00A31DAA">
        <w:rPr>
          <w:rFonts w:asciiTheme="minorHAnsi" w:hAnsiTheme="minorHAnsi"/>
          <w:b/>
        </w:rPr>
        <w:t xml:space="preserve"> examination</w:t>
      </w:r>
    </w:p>
    <w:p w14:paraId="08815A2E" w14:textId="77777777" w:rsidR="00E31942" w:rsidRDefault="00153793" w:rsidP="000D20B5">
      <w:pPr>
        <w:spacing w:after="0"/>
        <w:rPr>
          <w:rFonts w:asciiTheme="minorHAnsi" w:hAnsiTheme="minorHAnsi"/>
        </w:rPr>
      </w:pPr>
      <w:r w:rsidRPr="00EA2AF5">
        <w:rPr>
          <w:rFonts w:asciiTheme="minorHAnsi" w:hAnsiTheme="minorHAnsi"/>
          <w:highlight w:val="yellow"/>
        </w:rPr>
        <w:t xml:space="preserve">7.1 </w:t>
      </w:r>
      <w:r w:rsidR="00E31942" w:rsidRPr="00EA2AF5">
        <w:rPr>
          <w:rFonts w:asciiTheme="minorHAnsi" w:hAnsiTheme="minorHAnsi"/>
          <w:highlight w:val="yellow"/>
        </w:rPr>
        <w:t>Appreciate muscle bulk and tone of the upper and lower extremities.</w:t>
      </w:r>
    </w:p>
    <w:p w14:paraId="6112DE5A" w14:textId="77777777" w:rsidR="00EA2AF5" w:rsidRPr="00A31DAA" w:rsidRDefault="00EA2AF5" w:rsidP="000D20B5">
      <w:pPr>
        <w:spacing w:after="0"/>
        <w:rPr>
          <w:rFonts w:asciiTheme="minorHAnsi" w:hAnsiTheme="minorHAnsi"/>
        </w:rPr>
      </w:pPr>
    </w:p>
    <w:p w14:paraId="656D5067" w14:textId="77777777" w:rsidR="00E31942" w:rsidRDefault="00153793" w:rsidP="000D20B5">
      <w:pPr>
        <w:spacing w:after="0"/>
        <w:rPr>
          <w:rFonts w:asciiTheme="minorHAnsi" w:hAnsiTheme="minorHAnsi"/>
        </w:rPr>
      </w:pPr>
      <w:r w:rsidRPr="00A31DAA">
        <w:rPr>
          <w:rFonts w:asciiTheme="minorHAnsi" w:hAnsiTheme="minorHAnsi"/>
        </w:rPr>
        <w:t xml:space="preserve">7.2 </w:t>
      </w:r>
      <w:r w:rsidR="00E31942" w:rsidRPr="00A31DAA">
        <w:rPr>
          <w:rFonts w:asciiTheme="minorHAnsi" w:hAnsiTheme="minorHAnsi"/>
        </w:rPr>
        <w:t xml:space="preserve">Observe for polydactyly, </w:t>
      </w:r>
      <w:proofErr w:type="spellStart"/>
      <w:r w:rsidR="00E31942" w:rsidRPr="00A31DAA">
        <w:rPr>
          <w:rFonts w:asciiTheme="minorHAnsi" w:hAnsiTheme="minorHAnsi"/>
        </w:rPr>
        <w:t>clinodactyly</w:t>
      </w:r>
      <w:proofErr w:type="spellEnd"/>
      <w:r w:rsidR="00E31942" w:rsidRPr="00A31DAA">
        <w:rPr>
          <w:rFonts w:asciiTheme="minorHAnsi" w:hAnsiTheme="minorHAnsi"/>
        </w:rPr>
        <w:t xml:space="preserve">, and syndactyly. </w:t>
      </w:r>
    </w:p>
    <w:p w14:paraId="2BE91F87" w14:textId="77777777" w:rsidR="00EA2AF5" w:rsidRPr="00A31DAA" w:rsidRDefault="00EA2AF5" w:rsidP="000D20B5">
      <w:pPr>
        <w:spacing w:after="0"/>
        <w:rPr>
          <w:rFonts w:asciiTheme="minorHAnsi" w:hAnsiTheme="minorHAnsi"/>
        </w:rPr>
      </w:pPr>
    </w:p>
    <w:p w14:paraId="2DB27A60" w14:textId="77777777" w:rsidR="00E31942" w:rsidRDefault="00153793" w:rsidP="000D20B5">
      <w:pPr>
        <w:spacing w:after="0"/>
        <w:rPr>
          <w:rFonts w:asciiTheme="minorHAnsi" w:hAnsiTheme="minorHAnsi"/>
        </w:rPr>
      </w:pPr>
      <w:r w:rsidRPr="00EA2AF5">
        <w:rPr>
          <w:rFonts w:asciiTheme="minorHAnsi" w:hAnsiTheme="minorHAnsi"/>
          <w:highlight w:val="yellow"/>
        </w:rPr>
        <w:t xml:space="preserve">7.3 </w:t>
      </w:r>
      <w:r w:rsidR="00E31942" w:rsidRPr="00EA2AF5">
        <w:rPr>
          <w:rFonts w:asciiTheme="minorHAnsi" w:hAnsiTheme="minorHAnsi"/>
          <w:highlight w:val="yellow"/>
        </w:rPr>
        <w:t>Note symmetry, range of motion, and position of the hands and feet</w:t>
      </w:r>
      <w:r w:rsidR="00E31942" w:rsidRPr="00A31DAA">
        <w:rPr>
          <w:rFonts w:asciiTheme="minorHAnsi" w:hAnsiTheme="minorHAnsi"/>
        </w:rPr>
        <w:t xml:space="preserve"> (foot deformities from in utero positioning can usually be placed to neutral position with ease).</w:t>
      </w:r>
    </w:p>
    <w:p w14:paraId="296B490C" w14:textId="77777777" w:rsidR="00EA2AF5" w:rsidRPr="00A31DAA" w:rsidRDefault="00EA2AF5" w:rsidP="000D20B5">
      <w:pPr>
        <w:spacing w:after="0"/>
        <w:rPr>
          <w:rFonts w:asciiTheme="minorHAnsi" w:hAnsiTheme="minorHAnsi"/>
        </w:rPr>
      </w:pPr>
    </w:p>
    <w:p w14:paraId="330D917D" w14:textId="77777777" w:rsidR="00DE76F0" w:rsidRPr="00A31DAA" w:rsidRDefault="00153793" w:rsidP="000D20B5">
      <w:pPr>
        <w:spacing w:after="0"/>
        <w:rPr>
          <w:rFonts w:asciiTheme="minorHAnsi" w:hAnsiTheme="minorHAnsi"/>
          <w:b/>
        </w:rPr>
      </w:pPr>
      <w:r w:rsidRPr="00EA2AF5">
        <w:rPr>
          <w:rFonts w:asciiTheme="minorHAnsi" w:hAnsiTheme="minorHAnsi"/>
          <w:highlight w:val="yellow"/>
        </w:rPr>
        <w:t xml:space="preserve">7.4 </w:t>
      </w:r>
      <w:r w:rsidR="00E31942" w:rsidRPr="00EA2AF5">
        <w:rPr>
          <w:rFonts w:asciiTheme="minorHAnsi" w:hAnsiTheme="minorHAnsi"/>
          <w:highlight w:val="yellow"/>
        </w:rPr>
        <w:t>Open both hands to assess palmar creases.</w:t>
      </w:r>
      <w:r w:rsidR="00E31942" w:rsidRPr="00A31DAA">
        <w:rPr>
          <w:rFonts w:asciiTheme="minorHAnsi" w:hAnsiTheme="minorHAnsi"/>
        </w:rPr>
        <w:t xml:space="preserve">  A single unilateral palmar crease occurs in 5-10 % of normal population and is more common in newborn with trisomy 21. </w:t>
      </w:r>
    </w:p>
    <w:p w14:paraId="2A932F5E" w14:textId="77777777" w:rsidR="00DE76F0" w:rsidRPr="00A31DAA" w:rsidRDefault="00DE76F0" w:rsidP="000D20B5">
      <w:pPr>
        <w:spacing w:after="0"/>
        <w:rPr>
          <w:rFonts w:asciiTheme="minorHAnsi" w:hAnsiTheme="minorHAnsi"/>
          <w:b/>
        </w:rPr>
      </w:pPr>
    </w:p>
    <w:p w14:paraId="6B8D0382" w14:textId="77777777" w:rsidR="00E31942" w:rsidRPr="00A31DAA" w:rsidRDefault="00DE76F0" w:rsidP="000D20B5">
      <w:pPr>
        <w:spacing w:after="0"/>
        <w:rPr>
          <w:rFonts w:asciiTheme="minorHAnsi" w:hAnsiTheme="minorHAnsi"/>
          <w:b/>
        </w:rPr>
      </w:pPr>
      <w:r w:rsidRPr="00A31DAA">
        <w:rPr>
          <w:rFonts w:asciiTheme="minorHAnsi" w:hAnsiTheme="minorHAnsi"/>
          <w:b/>
        </w:rPr>
        <w:t xml:space="preserve">8. </w:t>
      </w:r>
      <w:r w:rsidR="00E31942" w:rsidRPr="00A31DAA">
        <w:rPr>
          <w:rFonts w:asciiTheme="minorHAnsi" w:hAnsiTheme="minorHAnsi"/>
          <w:b/>
        </w:rPr>
        <w:t>Spine</w:t>
      </w:r>
      <w:r w:rsidR="00C5096D" w:rsidRPr="00A31DAA">
        <w:rPr>
          <w:rFonts w:asciiTheme="minorHAnsi" w:hAnsiTheme="minorHAnsi"/>
          <w:b/>
        </w:rPr>
        <w:t xml:space="preserve"> examination</w:t>
      </w:r>
    </w:p>
    <w:p w14:paraId="1BCC94AE" w14:textId="77777777" w:rsidR="00E31942" w:rsidRPr="00A31DAA" w:rsidRDefault="00E31942" w:rsidP="000D20B5">
      <w:pPr>
        <w:spacing w:after="0"/>
        <w:rPr>
          <w:rFonts w:asciiTheme="minorHAnsi" w:hAnsiTheme="minorHAnsi"/>
        </w:rPr>
      </w:pPr>
      <w:r w:rsidRPr="00EA2AF5">
        <w:rPr>
          <w:rFonts w:asciiTheme="minorHAnsi" w:hAnsiTheme="minorHAnsi"/>
          <w:highlight w:val="yellow"/>
        </w:rPr>
        <w:t>Inspect for scoliosis, sinus tracts, midline swelling</w:t>
      </w:r>
      <w:r w:rsidR="00D96220" w:rsidRPr="00EA2AF5">
        <w:rPr>
          <w:rFonts w:asciiTheme="minorHAnsi" w:hAnsiTheme="minorHAnsi"/>
          <w:highlight w:val="yellow"/>
        </w:rPr>
        <w:t>,</w:t>
      </w:r>
      <w:r w:rsidRPr="00EA2AF5">
        <w:rPr>
          <w:rFonts w:asciiTheme="minorHAnsi" w:hAnsiTheme="minorHAnsi"/>
          <w:highlight w:val="yellow"/>
        </w:rPr>
        <w:t xml:space="preserve"> or dimples.</w:t>
      </w:r>
      <w:r w:rsidRPr="00A31DAA">
        <w:rPr>
          <w:rFonts w:asciiTheme="minorHAnsi" w:hAnsiTheme="minorHAnsi"/>
        </w:rPr>
        <w:t xml:space="preserve">  If a dimple is present, note whether the base can be seen</w:t>
      </w:r>
      <w:r w:rsidR="003C2973" w:rsidRPr="00A31DAA">
        <w:rPr>
          <w:rFonts w:asciiTheme="minorHAnsi" w:hAnsiTheme="minorHAnsi"/>
        </w:rPr>
        <w:t xml:space="preserve"> (floor of dimple covered with skin) </w:t>
      </w:r>
      <w:r w:rsidRPr="00A31DAA">
        <w:rPr>
          <w:rFonts w:asciiTheme="minorHAnsi" w:hAnsiTheme="minorHAnsi"/>
        </w:rPr>
        <w:t xml:space="preserve">or whether a tuft of hair is present.  If the dimple base cannot be visualized and/or a tuft of hair is seen, further work-up is warranted. </w:t>
      </w:r>
      <w:r w:rsidR="009F1F50" w:rsidRPr="00A31DAA">
        <w:rPr>
          <w:rFonts w:asciiTheme="minorHAnsi" w:hAnsiTheme="minorHAnsi"/>
        </w:rPr>
        <w:t xml:space="preserve"> Any of these abnormal findings can be associated with occult spinal </w:t>
      </w:r>
      <w:proofErr w:type="spellStart"/>
      <w:r w:rsidR="009F1F50" w:rsidRPr="00A31DAA">
        <w:rPr>
          <w:rFonts w:asciiTheme="minorHAnsi" w:hAnsiTheme="minorHAnsi"/>
        </w:rPr>
        <w:t>dysraphism</w:t>
      </w:r>
      <w:proofErr w:type="spellEnd"/>
      <w:r w:rsidR="009F1F50" w:rsidRPr="00A31DAA">
        <w:rPr>
          <w:rFonts w:asciiTheme="minorHAnsi" w:hAnsiTheme="minorHAnsi"/>
        </w:rPr>
        <w:t>.</w:t>
      </w:r>
    </w:p>
    <w:p w14:paraId="127093D5" w14:textId="77777777" w:rsidR="00E31942" w:rsidRPr="00A31DAA" w:rsidRDefault="00E31942" w:rsidP="000D20B5">
      <w:pPr>
        <w:spacing w:after="0"/>
        <w:rPr>
          <w:rFonts w:asciiTheme="minorHAnsi" w:hAnsiTheme="minorHAnsi"/>
        </w:rPr>
      </w:pPr>
    </w:p>
    <w:p w14:paraId="03E403D6" w14:textId="77777777" w:rsidR="00E31942" w:rsidRPr="00A31DAA" w:rsidRDefault="00DE76F0" w:rsidP="000D20B5">
      <w:pPr>
        <w:spacing w:after="0"/>
        <w:rPr>
          <w:rFonts w:asciiTheme="minorHAnsi" w:hAnsiTheme="minorHAnsi"/>
          <w:b/>
        </w:rPr>
      </w:pPr>
      <w:r w:rsidRPr="00A31DAA">
        <w:rPr>
          <w:rFonts w:asciiTheme="minorHAnsi" w:hAnsiTheme="minorHAnsi"/>
          <w:b/>
        </w:rPr>
        <w:t xml:space="preserve">9. </w:t>
      </w:r>
      <w:r w:rsidR="00E31942" w:rsidRPr="00A31DAA">
        <w:rPr>
          <w:rFonts w:asciiTheme="minorHAnsi" w:hAnsiTheme="minorHAnsi"/>
          <w:b/>
        </w:rPr>
        <w:t>Head</w:t>
      </w:r>
      <w:r w:rsidRPr="00A31DAA">
        <w:rPr>
          <w:rFonts w:asciiTheme="minorHAnsi" w:hAnsiTheme="minorHAnsi"/>
          <w:b/>
        </w:rPr>
        <w:t xml:space="preserve"> examination</w:t>
      </w:r>
    </w:p>
    <w:p w14:paraId="5D73D7B9" w14:textId="77777777" w:rsidR="00E31942" w:rsidRDefault="00DE76F0" w:rsidP="000D20B5">
      <w:pPr>
        <w:spacing w:after="0"/>
        <w:rPr>
          <w:rFonts w:asciiTheme="minorHAnsi" w:hAnsiTheme="minorHAnsi"/>
          <w:highlight w:val="yellow"/>
        </w:rPr>
      </w:pPr>
      <w:r w:rsidRPr="00EA2AF5">
        <w:rPr>
          <w:rFonts w:asciiTheme="minorHAnsi" w:hAnsiTheme="minorHAnsi"/>
          <w:highlight w:val="yellow"/>
        </w:rPr>
        <w:t xml:space="preserve">9.1 </w:t>
      </w:r>
      <w:r w:rsidR="00E31942" w:rsidRPr="00EA2AF5">
        <w:rPr>
          <w:rFonts w:asciiTheme="minorHAnsi" w:hAnsiTheme="minorHAnsi"/>
          <w:highlight w:val="yellow"/>
        </w:rPr>
        <w:t>Assess shape and size of head.</w:t>
      </w:r>
    </w:p>
    <w:p w14:paraId="13DE2462" w14:textId="77777777" w:rsidR="00EA2AF5" w:rsidRPr="00EA2AF5" w:rsidRDefault="00EA2AF5" w:rsidP="000D20B5">
      <w:pPr>
        <w:spacing w:after="0"/>
        <w:rPr>
          <w:rFonts w:asciiTheme="minorHAnsi" w:hAnsiTheme="minorHAnsi"/>
          <w:highlight w:val="yellow"/>
        </w:rPr>
      </w:pPr>
    </w:p>
    <w:p w14:paraId="4027A9C7" w14:textId="77777777" w:rsidR="00E31942" w:rsidRDefault="00DE76F0" w:rsidP="000D20B5">
      <w:pPr>
        <w:spacing w:after="0"/>
        <w:rPr>
          <w:rFonts w:asciiTheme="minorHAnsi" w:hAnsiTheme="minorHAnsi"/>
          <w:b/>
        </w:rPr>
      </w:pPr>
      <w:r w:rsidRPr="00EA2AF5">
        <w:rPr>
          <w:rFonts w:asciiTheme="minorHAnsi" w:hAnsiTheme="minorHAnsi"/>
          <w:highlight w:val="yellow"/>
        </w:rPr>
        <w:t xml:space="preserve">9.2 </w:t>
      </w:r>
      <w:r w:rsidR="00E31942" w:rsidRPr="00EA2AF5">
        <w:rPr>
          <w:rFonts w:asciiTheme="minorHAnsi" w:hAnsiTheme="minorHAnsi"/>
          <w:highlight w:val="yellow"/>
        </w:rPr>
        <w:t>Inspect for molding</w:t>
      </w:r>
      <w:r w:rsidR="000E0A9F" w:rsidRPr="00EA2AF5">
        <w:rPr>
          <w:rFonts w:asciiTheme="minorHAnsi" w:hAnsiTheme="minorHAnsi"/>
          <w:highlight w:val="yellow"/>
        </w:rPr>
        <w:t xml:space="preserve"> (over-riding of cranial bones)</w:t>
      </w:r>
      <w:r w:rsidR="00E31942" w:rsidRPr="00EA2AF5">
        <w:rPr>
          <w:rFonts w:asciiTheme="minorHAnsi" w:hAnsiTheme="minorHAnsi"/>
          <w:highlight w:val="yellow"/>
        </w:rPr>
        <w:t>, caput su</w:t>
      </w:r>
      <w:r w:rsidRPr="00EA2AF5">
        <w:rPr>
          <w:rFonts w:asciiTheme="minorHAnsi" w:hAnsiTheme="minorHAnsi"/>
          <w:highlight w:val="yellow"/>
        </w:rPr>
        <w:t xml:space="preserve">ccedaneum, and </w:t>
      </w:r>
      <w:proofErr w:type="spellStart"/>
      <w:r w:rsidRPr="00EA2AF5">
        <w:rPr>
          <w:rFonts w:asciiTheme="minorHAnsi" w:hAnsiTheme="minorHAnsi"/>
          <w:highlight w:val="yellow"/>
        </w:rPr>
        <w:t>cephalohematoma</w:t>
      </w:r>
      <w:proofErr w:type="spellEnd"/>
      <w:r w:rsidR="00BB204A" w:rsidRPr="00EA2AF5">
        <w:rPr>
          <w:rFonts w:asciiTheme="minorHAnsi" w:hAnsiTheme="minorHAnsi"/>
          <w:highlight w:val="yellow"/>
        </w:rPr>
        <w:t>.</w:t>
      </w:r>
      <w:r w:rsidRPr="00EA2AF5">
        <w:rPr>
          <w:rFonts w:asciiTheme="minorHAnsi" w:hAnsiTheme="minorHAnsi"/>
          <w:highlight w:val="yellow"/>
        </w:rPr>
        <w:t xml:space="preserve"> </w:t>
      </w:r>
      <w:r w:rsidR="00BB204A" w:rsidRPr="00EA2AF5">
        <w:rPr>
          <w:rFonts w:asciiTheme="minorHAnsi" w:hAnsiTheme="minorHAnsi"/>
          <w:b/>
          <w:highlight w:val="yellow"/>
        </w:rPr>
        <w:t>[Figure 2</w:t>
      </w:r>
      <w:r w:rsidRPr="00EA2AF5">
        <w:rPr>
          <w:rFonts w:asciiTheme="minorHAnsi" w:hAnsiTheme="minorHAnsi"/>
          <w:b/>
          <w:highlight w:val="yellow"/>
        </w:rPr>
        <w:t>]</w:t>
      </w:r>
    </w:p>
    <w:p w14:paraId="4C2680F8" w14:textId="77777777" w:rsidR="00EA2AF5" w:rsidRPr="00A31DAA" w:rsidRDefault="00EA2AF5" w:rsidP="000D20B5">
      <w:pPr>
        <w:spacing w:after="0"/>
        <w:rPr>
          <w:rFonts w:asciiTheme="minorHAnsi" w:hAnsiTheme="minorHAnsi"/>
        </w:rPr>
      </w:pPr>
    </w:p>
    <w:p w14:paraId="4CA8FB67" w14:textId="77777777" w:rsidR="00E31942" w:rsidRPr="00A31DAA" w:rsidRDefault="00DE76F0" w:rsidP="00CE6510">
      <w:pPr>
        <w:spacing w:after="0"/>
        <w:ind w:left="720" w:hanging="720"/>
        <w:rPr>
          <w:rFonts w:asciiTheme="minorHAnsi" w:hAnsiTheme="minorHAnsi"/>
        </w:rPr>
      </w:pPr>
      <w:r w:rsidRPr="00A31DAA">
        <w:rPr>
          <w:rFonts w:asciiTheme="minorHAnsi" w:hAnsiTheme="minorHAnsi"/>
        </w:rPr>
        <w:t xml:space="preserve">9.3 </w:t>
      </w:r>
      <w:r w:rsidR="00E31942" w:rsidRPr="00A31DAA">
        <w:rPr>
          <w:rFonts w:asciiTheme="minorHAnsi" w:hAnsiTheme="minorHAnsi"/>
        </w:rPr>
        <w:t>Inspect scalp for lacerations, presence/pattern of hair</w:t>
      </w:r>
      <w:r w:rsidR="00CE6510" w:rsidRPr="00A31DAA">
        <w:rPr>
          <w:rFonts w:asciiTheme="minorHAnsi" w:hAnsiTheme="minorHAnsi"/>
        </w:rPr>
        <w:t xml:space="preserve"> or scalp defects, bruises, </w:t>
      </w:r>
      <w:r w:rsidR="000E0A9F" w:rsidRPr="00A31DAA">
        <w:rPr>
          <w:rFonts w:asciiTheme="minorHAnsi" w:hAnsiTheme="minorHAnsi"/>
        </w:rPr>
        <w:t>and</w:t>
      </w:r>
      <w:r w:rsidR="00CE6510" w:rsidRPr="00A31DAA">
        <w:rPr>
          <w:rFonts w:asciiTheme="minorHAnsi" w:hAnsiTheme="minorHAnsi"/>
        </w:rPr>
        <w:t xml:space="preserve"> erosions</w:t>
      </w:r>
      <w:r w:rsidR="00D96220">
        <w:rPr>
          <w:rFonts w:asciiTheme="minorHAnsi" w:hAnsiTheme="minorHAnsi"/>
        </w:rPr>
        <w:t>.</w:t>
      </w:r>
    </w:p>
    <w:p w14:paraId="09C17C88" w14:textId="77777777" w:rsidR="00E31942" w:rsidRDefault="00DE76F0" w:rsidP="000D20B5">
      <w:pPr>
        <w:spacing w:after="0"/>
        <w:rPr>
          <w:rFonts w:asciiTheme="minorHAnsi" w:hAnsiTheme="minorHAnsi"/>
        </w:rPr>
      </w:pPr>
      <w:r w:rsidRPr="00EA2AF5">
        <w:rPr>
          <w:rFonts w:asciiTheme="minorHAnsi" w:hAnsiTheme="minorHAnsi"/>
          <w:highlight w:val="yellow"/>
        </w:rPr>
        <w:t xml:space="preserve">9.4 </w:t>
      </w:r>
      <w:r w:rsidR="00E31942" w:rsidRPr="00EA2AF5">
        <w:rPr>
          <w:rFonts w:asciiTheme="minorHAnsi" w:hAnsiTheme="minorHAnsi"/>
          <w:highlight w:val="yellow"/>
        </w:rPr>
        <w:t xml:space="preserve">Palpate anterior </w:t>
      </w:r>
      <w:proofErr w:type="spellStart"/>
      <w:r w:rsidR="00E31942" w:rsidRPr="00EA2AF5">
        <w:rPr>
          <w:rFonts w:asciiTheme="minorHAnsi" w:hAnsiTheme="minorHAnsi"/>
          <w:highlight w:val="yellow"/>
        </w:rPr>
        <w:t>fontanelle</w:t>
      </w:r>
      <w:proofErr w:type="spellEnd"/>
      <w:r w:rsidR="00E31942" w:rsidRPr="00EA2AF5">
        <w:rPr>
          <w:rFonts w:asciiTheme="minorHAnsi" w:hAnsiTheme="minorHAnsi"/>
          <w:highlight w:val="yellow"/>
        </w:rPr>
        <w:t xml:space="preserve"> </w:t>
      </w:r>
      <w:r w:rsidR="006E26A0" w:rsidRPr="00EA2AF5">
        <w:rPr>
          <w:rFonts w:asciiTheme="minorHAnsi" w:hAnsiTheme="minorHAnsi"/>
          <w:highlight w:val="yellow"/>
        </w:rPr>
        <w:t xml:space="preserve">(variable diameter based on gestational age and ethnicity; term ~ 2cm) </w:t>
      </w:r>
      <w:r w:rsidR="00E31942" w:rsidRPr="00EA2AF5">
        <w:rPr>
          <w:rFonts w:asciiTheme="minorHAnsi" w:hAnsiTheme="minorHAnsi"/>
          <w:highlight w:val="yellow"/>
        </w:rPr>
        <w:t xml:space="preserve">and posterior </w:t>
      </w:r>
      <w:proofErr w:type="spellStart"/>
      <w:r w:rsidR="00E31942" w:rsidRPr="00EA2AF5">
        <w:rPr>
          <w:rFonts w:asciiTheme="minorHAnsi" w:hAnsiTheme="minorHAnsi"/>
          <w:highlight w:val="yellow"/>
        </w:rPr>
        <w:t>fontanelle</w:t>
      </w:r>
      <w:proofErr w:type="spellEnd"/>
      <w:r w:rsidR="00E31942" w:rsidRPr="00EA2AF5">
        <w:rPr>
          <w:rFonts w:asciiTheme="minorHAnsi" w:hAnsiTheme="minorHAnsi"/>
          <w:highlight w:val="yellow"/>
        </w:rPr>
        <w:t xml:space="preserve"> (posterior </w:t>
      </w:r>
      <w:proofErr w:type="spellStart"/>
      <w:r w:rsidR="00E31942" w:rsidRPr="00EA2AF5">
        <w:rPr>
          <w:rFonts w:asciiTheme="minorHAnsi" w:hAnsiTheme="minorHAnsi"/>
          <w:highlight w:val="yellow"/>
        </w:rPr>
        <w:t>fontanelle</w:t>
      </w:r>
      <w:proofErr w:type="spellEnd"/>
      <w:r w:rsidR="00E31942" w:rsidRPr="00EA2AF5">
        <w:rPr>
          <w:rFonts w:asciiTheme="minorHAnsi" w:hAnsiTheme="minorHAnsi"/>
          <w:highlight w:val="yellow"/>
        </w:rPr>
        <w:t xml:space="preserve"> may o</w:t>
      </w:r>
      <w:r w:rsidR="009F1F50" w:rsidRPr="00EA2AF5">
        <w:rPr>
          <w:rFonts w:asciiTheme="minorHAnsi" w:hAnsiTheme="minorHAnsi"/>
          <w:highlight w:val="yellow"/>
        </w:rPr>
        <w:t>nly be a fingertip in diameter)</w:t>
      </w:r>
      <w:r w:rsidR="006E26A0" w:rsidRPr="00EA2AF5">
        <w:rPr>
          <w:rFonts w:asciiTheme="minorHAnsi" w:hAnsiTheme="minorHAnsi"/>
          <w:highlight w:val="yellow"/>
        </w:rPr>
        <w:t>.</w:t>
      </w:r>
      <w:r w:rsidR="006E26A0" w:rsidRPr="00A31DAA">
        <w:rPr>
          <w:rFonts w:asciiTheme="minorHAnsi" w:hAnsiTheme="minorHAnsi"/>
        </w:rPr>
        <w:t xml:space="preserve">  Sunken </w:t>
      </w:r>
      <w:proofErr w:type="spellStart"/>
      <w:r w:rsidR="006E26A0" w:rsidRPr="00A31DAA">
        <w:rPr>
          <w:rFonts w:asciiTheme="minorHAnsi" w:hAnsiTheme="minorHAnsi"/>
        </w:rPr>
        <w:t>fontanelle</w:t>
      </w:r>
      <w:proofErr w:type="spellEnd"/>
      <w:r w:rsidR="006E26A0" w:rsidRPr="00A31DAA">
        <w:rPr>
          <w:rFonts w:asciiTheme="minorHAnsi" w:hAnsiTheme="minorHAnsi"/>
        </w:rPr>
        <w:t xml:space="preserve"> may reflect dehydration while a bulging </w:t>
      </w:r>
      <w:proofErr w:type="spellStart"/>
      <w:r w:rsidR="006E26A0" w:rsidRPr="00A31DAA">
        <w:rPr>
          <w:rFonts w:asciiTheme="minorHAnsi" w:hAnsiTheme="minorHAnsi"/>
        </w:rPr>
        <w:t>fontanelle</w:t>
      </w:r>
      <w:proofErr w:type="spellEnd"/>
      <w:r w:rsidR="006E26A0" w:rsidRPr="00A31DAA">
        <w:rPr>
          <w:rFonts w:asciiTheme="minorHAnsi" w:hAnsiTheme="minorHAnsi"/>
        </w:rPr>
        <w:t xml:space="preserve"> may represent increased intracranial pressure (e.g. with meningitis or </w:t>
      </w:r>
      <w:proofErr w:type="spellStart"/>
      <w:r w:rsidR="006E26A0" w:rsidRPr="00A31DAA">
        <w:rPr>
          <w:rFonts w:asciiTheme="minorHAnsi" w:hAnsiTheme="minorHAnsi"/>
        </w:rPr>
        <w:t>intraventricular</w:t>
      </w:r>
      <w:proofErr w:type="spellEnd"/>
      <w:r w:rsidR="006E26A0" w:rsidRPr="00A31DAA">
        <w:rPr>
          <w:rFonts w:asciiTheme="minorHAnsi" w:hAnsiTheme="minorHAnsi"/>
        </w:rPr>
        <w:t xml:space="preserve"> fluid/ blood).</w:t>
      </w:r>
    </w:p>
    <w:p w14:paraId="7C2E7ADD" w14:textId="77777777" w:rsidR="00EA2AF5" w:rsidRPr="00A31DAA" w:rsidRDefault="00EA2AF5" w:rsidP="000D20B5">
      <w:pPr>
        <w:spacing w:after="0"/>
        <w:rPr>
          <w:rFonts w:asciiTheme="minorHAnsi" w:hAnsiTheme="minorHAnsi"/>
        </w:rPr>
      </w:pPr>
    </w:p>
    <w:p w14:paraId="5ED32646" w14:textId="77777777" w:rsidR="00E31942" w:rsidRPr="00A31DAA" w:rsidRDefault="00DE76F0" w:rsidP="000D20B5">
      <w:pPr>
        <w:spacing w:after="0"/>
        <w:rPr>
          <w:rFonts w:asciiTheme="minorHAnsi" w:hAnsiTheme="minorHAnsi"/>
        </w:rPr>
      </w:pPr>
      <w:r w:rsidRPr="00A31DAA">
        <w:rPr>
          <w:rFonts w:asciiTheme="minorHAnsi" w:hAnsiTheme="minorHAnsi"/>
        </w:rPr>
        <w:t xml:space="preserve">9.5 </w:t>
      </w:r>
      <w:r w:rsidR="00E31942" w:rsidRPr="00A31DAA">
        <w:rPr>
          <w:rFonts w:asciiTheme="minorHAnsi" w:hAnsiTheme="minorHAnsi"/>
        </w:rPr>
        <w:t xml:space="preserve">Palpate the sutures of the skull (sagittal, coronal, </w:t>
      </w:r>
      <w:proofErr w:type="spellStart"/>
      <w:r w:rsidR="00E31942" w:rsidRPr="00A31DAA">
        <w:rPr>
          <w:rFonts w:asciiTheme="minorHAnsi" w:hAnsiTheme="minorHAnsi"/>
        </w:rPr>
        <w:t>lambdoid</w:t>
      </w:r>
      <w:proofErr w:type="spellEnd"/>
      <w:r w:rsidR="00E31942" w:rsidRPr="00A31DAA">
        <w:rPr>
          <w:rFonts w:asciiTheme="minorHAnsi" w:hAnsiTheme="minorHAnsi"/>
        </w:rPr>
        <w:t xml:space="preserve">, and metopic).  An asymmetric skull that persists for longer than two to three days after birth or a persistent palpable ridge along the suture line may indicate </w:t>
      </w:r>
      <w:proofErr w:type="spellStart"/>
      <w:r w:rsidR="00B749CC" w:rsidRPr="00A31DAA">
        <w:rPr>
          <w:rFonts w:asciiTheme="minorHAnsi" w:hAnsiTheme="minorHAnsi"/>
        </w:rPr>
        <w:t>craniosynostosis</w:t>
      </w:r>
      <w:proofErr w:type="spellEnd"/>
      <w:r w:rsidR="00B749CC" w:rsidRPr="00A31DAA">
        <w:rPr>
          <w:rFonts w:asciiTheme="minorHAnsi" w:hAnsiTheme="minorHAnsi"/>
        </w:rPr>
        <w:t>, a premature fusion of cranial sutures.</w:t>
      </w:r>
    </w:p>
    <w:p w14:paraId="65704676" w14:textId="77777777" w:rsidR="00E31942" w:rsidRPr="00A31DAA" w:rsidRDefault="00E31942" w:rsidP="000D20B5">
      <w:pPr>
        <w:spacing w:after="0"/>
        <w:rPr>
          <w:rFonts w:asciiTheme="minorHAnsi" w:hAnsiTheme="minorHAnsi"/>
        </w:rPr>
      </w:pPr>
    </w:p>
    <w:p w14:paraId="1F4C0073" w14:textId="77777777" w:rsidR="00E31942" w:rsidRPr="00A31DAA" w:rsidRDefault="000E0A9F" w:rsidP="000D20B5">
      <w:pPr>
        <w:spacing w:after="0"/>
        <w:rPr>
          <w:rFonts w:asciiTheme="minorHAnsi" w:hAnsiTheme="minorHAnsi"/>
          <w:b/>
        </w:rPr>
      </w:pPr>
      <w:r w:rsidRPr="00A31DAA">
        <w:rPr>
          <w:rFonts w:asciiTheme="minorHAnsi" w:hAnsiTheme="minorHAnsi"/>
          <w:b/>
        </w:rPr>
        <w:t>10.</w:t>
      </w:r>
      <w:r w:rsidR="00CE6510" w:rsidRPr="00A31DAA">
        <w:rPr>
          <w:rFonts w:asciiTheme="minorHAnsi" w:hAnsiTheme="minorHAnsi"/>
          <w:b/>
        </w:rPr>
        <w:t xml:space="preserve"> </w:t>
      </w:r>
      <w:r w:rsidRPr="00A31DAA">
        <w:rPr>
          <w:rFonts w:asciiTheme="minorHAnsi" w:hAnsiTheme="minorHAnsi"/>
          <w:b/>
        </w:rPr>
        <w:t>Eye examination</w:t>
      </w:r>
    </w:p>
    <w:p w14:paraId="41B9FE9D" w14:textId="77777777" w:rsidR="00E31942" w:rsidRDefault="000E0A9F" w:rsidP="000D20B5">
      <w:pPr>
        <w:spacing w:after="0"/>
        <w:rPr>
          <w:rFonts w:asciiTheme="minorHAnsi" w:hAnsiTheme="minorHAnsi"/>
        </w:rPr>
      </w:pPr>
      <w:r w:rsidRPr="00A31DAA">
        <w:rPr>
          <w:rFonts w:asciiTheme="minorHAnsi" w:hAnsiTheme="minorHAnsi"/>
        </w:rPr>
        <w:t xml:space="preserve">10.1 </w:t>
      </w:r>
      <w:r w:rsidR="00E31942" w:rsidRPr="00A31DAA">
        <w:rPr>
          <w:rFonts w:asciiTheme="minorHAnsi" w:hAnsiTheme="minorHAnsi"/>
        </w:rPr>
        <w:t xml:space="preserve">Inspect shape and </w:t>
      </w:r>
      <w:proofErr w:type="spellStart"/>
      <w:r w:rsidR="00E31942" w:rsidRPr="00A31DAA">
        <w:rPr>
          <w:rFonts w:asciiTheme="minorHAnsi" w:hAnsiTheme="minorHAnsi"/>
        </w:rPr>
        <w:t>interpupillary</w:t>
      </w:r>
      <w:proofErr w:type="spellEnd"/>
      <w:r w:rsidR="00E31942" w:rsidRPr="00A31DAA">
        <w:rPr>
          <w:rFonts w:asciiTheme="minorHAnsi" w:hAnsiTheme="minorHAnsi"/>
        </w:rPr>
        <w:t xml:space="preserve"> distance.</w:t>
      </w:r>
    </w:p>
    <w:p w14:paraId="1E2C6926" w14:textId="77777777" w:rsidR="00EA2AF5" w:rsidRPr="00A31DAA" w:rsidRDefault="00EA2AF5" w:rsidP="000D20B5">
      <w:pPr>
        <w:spacing w:after="0"/>
        <w:rPr>
          <w:rFonts w:asciiTheme="minorHAnsi" w:hAnsiTheme="minorHAnsi"/>
        </w:rPr>
      </w:pPr>
    </w:p>
    <w:p w14:paraId="1769A7C7" w14:textId="77777777" w:rsidR="00E31942" w:rsidRDefault="000E0A9F" w:rsidP="000D20B5">
      <w:pPr>
        <w:spacing w:after="0"/>
        <w:rPr>
          <w:rFonts w:asciiTheme="minorHAnsi" w:hAnsiTheme="minorHAnsi"/>
        </w:rPr>
      </w:pPr>
      <w:r w:rsidRPr="00EA2AF5">
        <w:rPr>
          <w:rFonts w:asciiTheme="minorHAnsi" w:hAnsiTheme="minorHAnsi"/>
          <w:highlight w:val="yellow"/>
        </w:rPr>
        <w:t xml:space="preserve">10.2 </w:t>
      </w:r>
      <w:r w:rsidR="00E31942" w:rsidRPr="00EA2AF5">
        <w:rPr>
          <w:rFonts w:asciiTheme="minorHAnsi" w:hAnsiTheme="minorHAnsi"/>
          <w:highlight w:val="yellow"/>
        </w:rPr>
        <w:t xml:space="preserve">Check for red reflex with ophthalmoscope. </w:t>
      </w:r>
      <w:r w:rsidR="002C097B" w:rsidRPr="00EA2AF5">
        <w:rPr>
          <w:rFonts w:asciiTheme="minorHAnsi" w:hAnsiTheme="minorHAnsi"/>
          <w:highlight w:val="yellow"/>
        </w:rPr>
        <w:t xml:space="preserve">The </w:t>
      </w:r>
      <w:r w:rsidR="002C097B" w:rsidRPr="00EA2AF5">
        <w:rPr>
          <w:rFonts w:asciiTheme="minorHAnsi" w:hAnsiTheme="minorHAnsi"/>
          <w:bCs/>
          <w:highlight w:val="yellow"/>
        </w:rPr>
        <w:t>red reflex</w:t>
      </w:r>
      <w:r w:rsidR="002C097B" w:rsidRPr="00EA2AF5">
        <w:rPr>
          <w:rFonts w:asciiTheme="minorHAnsi" w:hAnsiTheme="minorHAnsi"/>
          <w:highlight w:val="yellow"/>
        </w:rPr>
        <w:t xml:space="preserve"> is performed by holding an ophthalmoscope at about 1 foot from the infant’s eye in a dimly lit room</w:t>
      </w:r>
      <w:r w:rsidR="002C097B" w:rsidRPr="00A31DAA">
        <w:rPr>
          <w:rFonts w:asciiTheme="minorHAnsi" w:hAnsiTheme="minorHAnsi"/>
        </w:rPr>
        <w:t>.  The transmission of light travels through the normally transparent parts of the infant’s eye and then reflects reddish-orange color from back of the infant’s eye (retina)</w:t>
      </w:r>
      <w:r w:rsidR="00245473" w:rsidRPr="00A31DAA">
        <w:rPr>
          <w:rFonts w:asciiTheme="minorHAnsi" w:hAnsiTheme="minorHAnsi"/>
        </w:rPr>
        <w:t xml:space="preserve">.   </w:t>
      </w:r>
      <w:r w:rsidR="00E31942" w:rsidRPr="00A31DAA">
        <w:rPr>
          <w:rFonts w:asciiTheme="minorHAnsi" w:hAnsiTheme="minorHAnsi"/>
        </w:rPr>
        <w:t xml:space="preserve">An abnormal red reflex may indicate the presence of congenital cataracts or retinoblastoma. </w:t>
      </w:r>
    </w:p>
    <w:p w14:paraId="28CA89D5" w14:textId="77777777" w:rsidR="00EA2AF5" w:rsidRPr="00A31DAA" w:rsidRDefault="00EA2AF5" w:rsidP="000D20B5">
      <w:pPr>
        <w:spacing w:after="0"/>
        <w:rPr>
          <w:rFonts w:asciiTheme="minorHAnsi" w:hAnsiTheme="minorHAnsi"/>
        </w:rPr>
      </w:pPr>
    </w:p>
    <w:p w14:paraId="4B562F7F" w14:textId="77777777" w:rsidR="00E31942" w:rsidRDefault="000E0A9F" w:rsidP="000D20B5">
      <w:pPr>
        <w:spacing w:after="0"/>
        <w:rPr>
          <w:rFonts w:asciiTheme="minorHAnsi" w:hAnsiTheme="minorHAnsi"/>
        </w:rPr>
      </w:pPr>
      <w:r w:rsidRPr="00EA2AF5">
        <w:rPr>
          <w:rFonts w:asciiTheme="minorHAnsi" w:hAnsiTheme="minorHAnsi"/>
          <w:highlight w:val="yellow"/>
        </w:rPr>
        <w:t>10.3</w:t>
      </w:r>
      <w:r w:rsidR="00B749CC" w:rsidRPr="00EA2AF5">
        <w:rPr>
          <w:rFonts w:asciiTheme="minorHAnsi" w:hAnsiTheme="minorHAnsi"/>
          <w:highlight w:val="yellow"/>
        </w:rPr>
        <w:t xml:space="preserve"> </w:t>
      </w:r>
      <w:r w:rsidR="00E31942" w:rsidRPr="00EA2AF5">
        <w:rPr>
          <w:rFonts w:asciiTheme="minorHAnsi" w:hAnsiTheme="minorHAnsi"/>
          <w:highlight w:val="yellow"/>
        </w:rPr>
        <w:t>Assess extra-ocular movements and pupillary reaction to light.</w:t>
      </w:r>
    </w:p>
    <w:p w14:paraId="7D167E9A" w14:textId="77777777" w:rsidR="00EA2AF5" w:rsidRPr="00A31DAA" w:rsidRDefault="00EA2AF5" w:rsidP="000D20B5">
      <w:pPr>
        <w:spacing w:after="0"/>
        <w:rPr>
          <w:rFonts w:asciiTheme="minorHAnsi" w:hAnsiTheme="minorHAnsi"/>
        </w:rPr>
      </w:pPr>
    </w:p>
    <w:p w14:paraId="4468E970" w14:textId="77777777" w:rsidR="00E31942" w:rsidRPr="00A31DAA" w:rsidRDefault="000E0A9F" w:rsidP="000D20B5">
      <w:pPr>
        <w:spacing w:after="0"/>
        <w:rPr>
          <w:rFonts w:asciiTheme="minorHAnsi" w:hAnsiTheme="minorHAnsi"/>
        </w:rPr>
      </w:pPr>
      <w:r w:rsidRPr="00A31DAA">
        <w:rPr>
          <w:rFonts w:asciiTheme="minorHAnsi" w:hAnsiTheme="minorHAnsi"/>
        </w:rPr>
        <w:t xml:space="preserve">10.4 </w:t>
      </w:r>
      <w:r w:rsidR="00E31942" w:rsidRPr="00A31DAA">
        <w:rPr>
          <w:rFonts w:asciiTheme="minorHAnsi" w:hAnsiTheme="minorHAnsi"/>
        </w:rPr>
        <w:t xml:space="preserve">Assess palpebral fissures.  Upward slanting from the inner canthus may be seen in infants with trisomy 21. </w:t>
      </w:r>
    </w:p>
    <w:p w14:paraId="07D04069" w14:textId="77777777" w:rsidR="00E31942" w:rsidRPr="00A31DAA" w:rsidRDefault="00E31942" w:rsidP="000D20B5">
      <w:pPr>
        <w:spacing w:after="0"/>
        <w:rPr>
          <w:rFonts w:asciiTheme="minorHAnsi" w:hAnsiTheme="minorHAnsi"/>
        </w:rPr>
      </w:pPr>
    </w:p>
    <w:p w14:paraId="5B43C400" w14:textId="77777777" w:rsidR="00E31942" w:rsidRPr="00A31DAA" w:rsidRDefault="000E0A9F" w:rsidP="000D20B5">
      <w:pPr>
        <w:spacing w:after="0"/>
        <w:rPr>
          <w:rFonts w:asciiTheme="minorHAnsi" w:hAnsiTheme="minorHAnsi"/>
          <w:b/>
        </w:rPr>
      </w:pPr>
      <w:r w:rsidRPr="00A31DAA">
        <w:rPr>
          <w:rFonts w:asciiTheme="minorHAnsi" w:hAnsiTheme="minorHAnsi"/>
          <w:b/>
        </w:rPr>
        <w:t>11. Ear examination</w:t>
      </w:r>
    </w:p>
    <w:p w14:paraId="51C31542" w14:textId="77777777" w:rsidR="00E31942" w:rsidRDefault="000E0A9F" w:rsidP="000D20B5">
      <w:pPr>
        <w:spacing w:after="0"/>
        <w:rPr>
          <w:rFonts w:asciiTheme="minorHAnsi" w:hAnsiTheme="minorHAnsi"/>
        </w:rPr>
      </w:pPr>
      <w:r w:rsidRPr="00EA2AF5">
        <w:rPr>
          <w:rFonts w:asciiTheme="minorHAnsi" w:hAnsiTheme="minorHAnsi"/>
          <w:highlight w:val="yellow"/>
        </w:rPr>
        <w:t xml:space="preserve">11.1 </w:t>
      </w:r>
      <w:r w:rsidR="00E31942" w:rsidRPr="00EA2AF5">
        <w:rPr>
          <w:rFonts w:asciiTheme="minorHAnsi" w:hAnsiTheme="minorHAnsi"/>
          <w:highlight w:val="yellow"/>
        </w:rPr>
        <w:t>Note position, size, and shape.</w:t>
      </w:r>
    </w:p>
    <w:p w14:paraId="6303CC0F" w14:textId="77777777" w:rsidR="00EA2AF5" w:rsidRPr="00A31DAA" w:rsidRDefault="00EA2AF5" w:rsidP="000D20B5">
      <w:pPr>
        <w:spacing w:after="0"/>
        <w:rPr>
          <w:rFonts w:asciiTheme="minorHAnsi" w:hAnsiTheme="minorHAnsi"/>
        </w:rPr>
      </w:pPr>
    </w:p>
    <w:p w14:paraId="441355F9" w14:textId="77777777" w:rsidR="00E31942" w:rsidRPr="00A31DAA" w:rsidRDefault="000E0A9F" w:rsidP="000D20B5">
      <w:pPr>
        <w:spacing w:after="0"/>
        <w:rPr>
          <w:rFonts w:asciiTheme="minorHAnsi" w:hAnsiTheme="minorHAnsi"/>
        </w:rPr>
      </w:pPr>
      <w:r w:rsidRPr="00A31DAA">
        <w:rPr>
          <w:rFonts w:asciiTheme="minorHAnsi" w:hAnsiTheme="minorHAnsi"/>
        </w:rPr>
        <w:t xml:space="preserve">11.2 </w:t>
      </w:r>
      <w:r w:rsidR="00E31942" w:rsidRPr="00A31DAA">
        <w:rPr>
          <w:rFonts w:asciiTheme="minorHAnsi" w:hAnsiTheme="minorHAnsi"/>
        </w:rPr>
        <w:t xml:space="preserve">Inspect for the presence of auditory canals. Check for </w:t>
      </w:r>
      <w:proofErr w:type="spellStart"/>
      <w:r w:rsidR="00E31942" w:rsidRPr="00A31DAA">
        <w:rPr>
          <w:rFonts w:asciiTheme="minorHAnsi" w:hAnsiTheme="minorHAnsi"/>
        </w:rPr>
        <w:t>preauricular</w:t>
      </w:r>
      <w:proofErr w:type="spellEnd"/>
      <w:r w:rsidR="00E31942" w:rsidRPr="00A31DAA">
        <w:rPr>
          <w:rFonts w:asciiTheme="minorHAnsi" w:hAnsiTheme="minorHAnsi"/>
        </w:rPr>
        <w:t xml:space="preserve"> sinus, pits, or skin tags. </w:t>
      </w:r>
    </w:p>
    <w:p w14:paraId="34D618DC" w14:textId="77777777" w:rsidR="00E31942" w:rsidRPr="00A31DAA" w:rsidRDefault="00E31942" w:rsidP="000D20B5">
      <w:pPr>
        <w:spacing w:after="0"/>
        <w:rPr>
          <w:rFonts w:asciiTheme="minorHAnsi" w:hAnsiTheme="minorHAnsi"/>
        </w:rPr>
      </w:pPr>
    </w:p>
    <w:p w14:paraId="14847CE0" w14:textId="77777777" w:rsidR="00E31942" w:rsidRPr="00A31DAA" w:rsidRDefault="000E0A9F" w:rsidP="000D20B5">
      <w:pPr>
        <w:spacing w:after="0"/>
        <w:rPr>
          <w:rFonts w:asciiTheme="minorHAnsi" w:hAnsiTheme="minorHAnsi"/>
          <w:b/>
        </w:rPr>
      </w:pPr>
      <w:r w:rsidRPr="00A31DAA">
        <w:rPr>
          <w:rFonts w:asciiTheme="minorHAnsi" w:hAnsiTheme="minorHAnsi"/>
          <w:b/>
        </w:rPr>
        <w:t>12.</w:t>
      </w:r>
      <w:r w:rsidR="00CE6510" w:rsidRPr="00A31DAA">
        <w:rPr>
          <w:rFonts w:asciiTheme="minorHAnsi" w:hAnsiTheme="minorHAnsi"/>
          <w:b/>
        </w:rPr>
        <w:t xml:space="preserve"> </w:t>
      </w:r>
      <w:r w:rsidR="00E31942" w:rsidRPr="00A31DAA">
        <w:rPr>
          <w:rFonts w:asciiTheme="minorHAnsi" w:hAnsiTheme="minorHAnsi"/>
          <w:b/>
        </w:rPr>
        <w:t>Neck</w:t>
      </w:r>
      <w:r w:rsidRPr="00A31DAA">
        <w:rPr>
          <w:rFonts w:asciiTheme="minorHAnsi" w:hAnsiTheme="minorHAnsi"/>
          <w:b/>
        </w:rPr>
        <w:t xml:space="preserve"> examination</w:t>
      </w:r>
    </w:p>
    <w:p w14:paraId="39B765C2" w14:textId="77777777" w:rsidR="00E31942" w:rsidRDefault="000E0A9F" w:rsidP="000D20B5">
      <w:pPr>
        <w:spacing w:after="0"/>
        <w:rPr>
          <w:rFonts w:asciiTheme="minorHAnsi" w:hAnsiTheme="minorHAnsi"/>
        </w:rPr>
      </w:pPr>
      <w:r w:rsidRPr="00EA2AF5">
        <w:rPr>
          <w:rFonts w:asciiTheme="minorHAnsi" w:hAnsiTheme="minorHAnsi"/>
          <w:highlight w:val="yellow"/>
        </w:rPr>
        <w:t xml:space="preserve">12.1 </w:t>
      </w:r>
      <w:r w:rsidR="00E31942" w:rsidRPr="00EA2AF5">
        <w:rPr>
          <w:rFonts w:asciiTheme="minorHAnsi" w:hAnsiTheme="minorHAnsi"/>
          <w:highlight w:val="yellow"/>
        </w:rPr>
        <w:t xml:space="preserve">Check for goiter, </w:t>
      </w:r>
      <w:proofErr w:type="spellStart"/>
      <w:r w:rsidR="00E31942" w:rsidRPr="00EA2AF5">
        <w:rPr>
          <w:rFonts w:asciiTheme="minorHAnsi" w:hAnsiTheme="minorHAnsi"/>
          <w:highlight w:val="yellow"/>
        </w:rPr>
        <w:t>thyroglossal</w:t>
      </w:r>
      <w:proofErr w:type="spellEnd"/>
      <w:r w:rsidR="00E31942" w:rsidRPr="00EA2AF5">
        <w:rPr>
          <w:rFonts w:asciiTheme="minorHAnsi" w:hAnsiTheme="minorHAnsi"/>
          <w:highlight w:val="yellow"/>
        </w:rPr>
        <w:t xml:space="preserve"> duct cyst, or branchial arch sinus tract.</w:t>
      </w:r>
    </w:p>
    <w:p w14:paraId="23B84DDE" w14:textId="77777777" w:rsidR="00EA2AF5" w:rsidRPr="00A31DAA" w:rsidRDefault="00EA2AF5" w:rsidP="000D20B5">
      <w:pPr>
        <w:spacing w:after="0"/>
        <w:rPr>
          <w:rFonts w:asciiTheme="minorHAnsi" w:hAnsiTheme="minorHAnsi"/>
        </w:rPr>
      </w:pPr>
    </w:p>
    <w:p w14:paraId="4BC788C9" w14:textId="77777777" w:rsidR="00E31942" w:rsidRPr="00A31DAA" w:rsidRDefault="000E0A9F" w:rsidP="000D20B5">
      <w:pPr>
        <w:spacing w:after="0"/>
        <w:rPr>
          <w:rFonts w:asciiTheme="minorHAnsi" w:hAnsiTheme="minorHAnsi"/>
        </w:rPr>
      </w:pPr>
      <w:r w:rsidRPr="00EA2AF5">
        <w:rPr>
          <w:rFonts w:asciiTheme="minorHAnsi" w:hAnsiTheme="minorHAnsi"/>
          <w:highlight w:val="yellow"/>
        </w:rPr>
        <w:t xml:space="preserve">12.2 </w:t>
      </w:r>
      <w:r w:rsidR="00E31942" w:rsidRPr="00EA2AF5">
        <w:rPr>
          <w:rFonts w:asciiTheme="minorHAnsi" w:hAnsiTheme="minorHAnsi"/>
          <w:highlight w:val="yellow"/>
        </w:rPr>
        <w:t xml:space="preserve">Palpate clavicles and assess for any tenderness or </w:t>
      </w:r>
      <w:proofErr w:type="spellStart"/>
      <w:r w:rsidR="00E31942" w:rsidRPr="00EA2AF5">
        <w:rPr>
          <w:rFonts w:asciiTheme="minorHAnsi" w:hAnsiTheme="minorHAnsi"/>
          <w:highlight w:val="yellow"/>
        </w:rPr>
        <w:t>crepitance</w:t>
      </w:r>
      <w:proofErr w:type="spellEnd"/>
      <w:r w:rsidR="00FB611E" w:rsidRPr="00EA2AF5">
        <w:rPr>
          <w:rFonts w:asciiTheme="minorHAnsi" w:hAnsiTheme="minorHAnsi"/>
          <w:highlight w:val="yellow"/>
        </w:rPr>
        <w:t>, which could be due to clavicle fracture</w:t>
      </w:r>
      <w:r w:rsidR="00E31942" w:rsidRPr="00EA2AF5">
        <w:rPr>
          <w:rFonts w:asciiTheme="minorHAnsi" w:hAnsiTheme="minorHAnsi"/>
          <w:highlight w:val="yellow"/>
        </w:rPr>
        <w:t>.</w:t>
      </w:r>
    </w:p>
    <w:p w14:paraId="40D76188" w14:textId="77777777" w:rsidR="00E31942" w:rsidRPr="00A31DAA" w:rsidRDefault="00E31942" w:rsidP="000D20B5">
      <w:pPr>
        <w:spacing w:after="0"/>
        <w:rPr>
          <w:rFonts w:asciiTheme="minorHAnsi" w:hAnsiTheme="minorHAnsi"/>
        </w:rPr>
      </w:pPr>
    </w:p>
    <w:p w14:paraId="21C5886F" w14:textId="77777777" w:rsidR="00E31942" w:rsidRPr="00A31DAA" w:rsidRDefault="000E0A9F" w:rsidP="000D20B5">
      <w:pPr>
        <w:spacing w:after="0"/>
        <w:rPr>
          <w:rFonts w:asciiTheme="minorHAnsi" w:hAnsiTheme="minorHAnsi"/>
          <w:b/>
        </w:rPr>
      </w:pPr>
      <w:r w:rsidRPr="00A31DAA">
        <w:rPr>
          <w:rFonts w:asciiTheme="minorHAnsi" w:hAnsiTheme="minorHAnsi"/>
          <w:b/>
        </w:rPr>
        <w:t xml:space="preserve">13. </w:t>
      </w:r>
      <w:r w:rsidR="00E31942" w:rsidRPr="00A31DAA">
        <w:rPr>
          <w:rFonts w:asciiTheme="minorHAnsi" w:hAnsiTheme="minorHAnsi"/>
          <w:b/>
        </w:rPr>
        <w:t>Nose</w:t>
      </w:r>
      <w:r w:rsidRPr="00A31DAA">
        <w:rPr>
          <w:rFonts w:asciiTheme="minorHAnsi" w:hAnsiTheme="minorHAnsi"/>
          <w:b/>
        </w:rPr>
        <w:t xml:space="preserve"> and mouth examination</w:t>
      </w:r>
    </w:p>
    <w:p w14:paraId="320FBEA0" w14:textId="7521ABA8" w:rsidR="00E31942" w:rsidRDefault="000E0A9F" w:rsidP="000D20B5">
      <w:pPr>
        <w:spacing w:after="0"/>
        <w:rPr>
          <w:rFonts w:asciiTheme="minorHAnsi" w:hAnsiTheme="minorHAnsi"/>
        </w:rPr>
      </w:pPr>
      <w:r w:rsidRPr="00EA2AF5">
        <w:rPr>
          <w:rFonts w:asciiTheme="minorHAnsi" w:hAnsiTheme="minorHAnsi"/>
          <w:highlight w:val="yellow"/>
        </w:rPr>
        <w:t xml:space="preserve">13.1 </w:t>
      </w:r>
      <w:r w:rsidR="00E31942" w:rsidRPr="00EA2AF5">
        <w:rPr>
          <w:rFonts w:asciiTheme="minorHAnsi" w:hAnsiTheme="minorHAnsi"/>
          <w:highlight w:val="yellow"/>
        </w:rPr>
        <w:t xml:space="preserve">Check for patency </w:t>
      </w:r>
      <w:r w:rsidR="00CE6510" w:rsidRPr="00EA2AF5">
        <w:rPr>
          <w:rFonts w:asciiTheme="minorHAnsi" w:hAnsiTheme="minorHAnsi"/>
          <w:highlight w:val="yellow"/>
        </w:rPr>
        <w:t xml:space="preserve">by listening with the stethoscope over each </w:t>
      </w:r>
      <w:proofErr w:type="spellStart"/>
      <w:r w:rsidR="00CE6510" w:rsidRPr="00EA2AF5">
        <w:rPr>
          <w:rFonts w:asciiTheme="minorHAnsi" w:hAnsiTheme="minorHAnsi"/>
          <w:highlight w:val="yellow"/>
        </w:rPr>
        <w:t>nare</w:t>
      </w:r>
      <w:proofErr w:type="spellEnd"/>
      <w:r w:rsidR="00CE6510" w:rsidRPr="00EA2AF5">
        <w:rPr>
          <w:rFonts w:asciiTheme="minorHAnsi" w:hAnsiTheme="minorHAnsi"/>
          <w:highlight w:val="yellow"/>
        </w:rPr>
        <w:t>.</w:t>
      </w:r>
      <w:r w:rsidR="002460A1" w:rsidRPr="00A31DAA">
        <w:rPr>
          <w:rFonts w:asciiTheme="minorHAnsi" w:hAnsiTheme="minorHAnsi"/>
        </w:rPr>
        <w:t xml:space="preserve"> </w:t>
      </w:r>
      <w:r w:rsidR="00D96220">
        <w:rPr>
          <w:rFonts w:asciiTheme="minorHAnsi" w:hAnsiTheme="minorHAnsi"/>
        </w:rPr>
        <w:t>I</w:t>
      </w:r>
      <w:r w:rsidR="002460A1" w:rsidRPr="00A31DAA">
        <w:rPr>
          <w:rFonts w:asciiTheme="minorHAnsi" w:hAnsiTheme="minorHAnsi"/>
        </w:rPr>
        <w:t xml:space="preserve">f unable to confirm patency, consider passing </w:t>
      </w:r>
      <w:r w:rsidR="00D96220">
        <w:rPr>
          <w:rFonts w:asciiTheme="minorHAnsi" w:hAnsiTheme="minorHAnsi"/>
        </w:rPr>
        <w:t xml:space="preserve">a </w:t>
      </w:r>
      <w:r w:rsidR="002460A1" w:rsidRPr="00A31DAA">
        <w:rPr>
          <w:rFonts w:asciiTheme="minorHAnsi" w:hAnsiTheme="minorHAnsi"/>
        </w:rPr>
        <w:t>nasogastric tube on one side</w:t>
      </w:r>
      <w:r w:rsidR="00D96220">
        <w:rPr>
          <w:rFonts w:asciiTheme="minorHAnsi" w:hAnsiTheme="minorHAnsi"/>
        </w:rPr>
        <w:t>,</w:t>
      </w:r>
      <w:r w:rsidR="00D96220" w:rsidRPr="00A31DAA">
        <w:rPr>
          <w:rFonts w:asciiTheme="minorHAnsi" w:hAnsiTheme="minorHAnsi"/>
        </w:rPr>
        <w:t xml:space="preserve"> </w:t>
      </w:r>
      <w:r w:rsidR="002460A1" w:rsidRPr="00A31DAA">
        <w:rPr>
          <w:rFonts w:asciiTheme="minorHAnsi" w:hAnsiTheme="minorHAnsi"/>
        </w:rPr>
        <w:t xml:space="preserve">then remove and repeat on the opposite side. </w:t>
      </w:r>
    </w:p>
    <w:p w14:paraId="708FFF22" w14:textId="77777777" w:rsidR="00EA2AF5" w:rsidRPr="00A31DAA" w:rsidRDefault="00EA2AF5" w:rsidP="000D20B5">
      <w:pPr>
        <w:spacing w:after="0"/>
        <w:rPr>
          <w:rFonts w:asciiTheme="minorHAnsi" w:hAnsiTheme="minorHAnsi"/>
        </w:rPr>
      </w:pPr>
    </w:p>
    <w:p w14:paraId="2110D1B9" w14:textId="77777777" w:rsidR="00E31942" w:rsidRDefault="000E0A9F" w:rsidP="000D20B5">
      <w:pPr>
        <w:spacing w:after="0"/>
        <w:rPr>
          <w:rFonts w:asciiTheme="minorHAnsi" w:hAnsiTheme="minorHAnsi"/>
        </w:rPr>
      </w:pPr>
      <w:r w:rsidRPr="00A31DAA">
        <w:rPr>
          <w:rFonts w:asciiTheme="minorHAnsi" w:hAnsiTheme="minorHAnsi"/>
        </w:rPr>
        <w:t>13.2 In</w:t>
      </w:r>
      <w:r w:rsidR="00E31942" w:rsidRPr="00A31DAA">
        <w:rPr>
          <w:rFonts w:asciiTheme="minorHAnsi" w:hAnsiTheme="minorHAnsi"/>
        </w:rPr>
        <w:t xml:space="preserve">spect the lips, gum line, palate, and uvula. </w:t>
      </w:r>
    </w:p>
    <w:p w14:paraId="5F3BB21D" w14:textId="77777777" w:rsidR="00EA2AF5" w:rsidRPr="00A31DAA" w:rsidRDefault="00EA2AF5" w:rsidP="000D20B5">
      <w:pPr>
        <w:spacing w:after="0"/>
        <w:rPr>
          <w:rFonts w:asciiTheme="minorHAnsi" w:hAnsiTheme="minorHAnsi"/>
        </w:rPr>
      </w:pPr>
    </w:p>
    <w:p w14:paraId="1D4A78A1" w14:textId="77777777" w:rsidR="00E31942" w:rsidRDefault="000E0A9F" w:rsidP="0063196E">
      <w:pPr>
        <w:spacing w:after="0"/>
        <w:rPr>
          <w:rFonts w:asciiTheme="minorHAnsi" w:hAnsiTheme="minorHAnsi"/>
        </w:rPr>
      </w:pPr>
      <w:r w:rsidRPr="00EA2AF5">
        <w:rPr>
          <w:rFonts w:asciiTheme="minorHAnsi" w:hAnsiTheme="minorHAnsi"/>
          <w:highlight w:val="yellow"/>
        </w:rPr>
        <w:t xml:space="preserve">13.3 </w:t>
      </w:r>
      <w:r w:rsidR="00E31942" w:rsidRPr="00EA2AF5">
        <w:rPr>
          <w:rFonts w:asciiTheme="minorHAnsi" w:hAnsiTheme="minorHAnsi"/>
          <w:highlight w:val="yellow"/>
        </w:rPr>
        <w:t xml:space="preserve">Using a gloved </w:t>
      </w:r>
      <w:r w:rsidR="002460A1" w:rsidRPr="00EA2AF5">
        <w:rPr>
          <w:rFonts w:asciiTheme="minorHAnsi" w:hAnsiTheme="minorHAnsi"/>
          <w:highlight w:val="yellow"/>
        </w:rPr>
        <w:t>finger,</w:t>
      </w:r>
      <w:r w:rsidR="00E31942" w:rsidRPr="00EA2AF5">
        <w:rPr>
          <w:rFonts w:asciiTheme="minorHAnsi" w:hAnsiTheme="minorHAnsi"/>
          <w:highlight w:val="yellow"/>
        </w:rPr>
        <w:t xml:space="preserve"> palpate the gum line, and hard and soft palate.</w:t>
      </w:r>
      <w:r w:rsidR="00E31942" w:rsidRPr="00A31DAA">
        <w:rPr>
          <w:rFonts w:asciiTheme="minorHAnsi" w:hAnsiTheme="minorHAnsi"/>
        </w:rPr>
        <w:t xml:space="preserve"> </w:t>
      </w:r>
    </w:p>
    <w:p w14:paraId="102CD8A2" w14:textId="77777777" w:rsidR="00EA2AF5" w:rsidRPr="00A31DAA" w:rsidRDefault="00EA2AF5" w:rsidP="0063196E">
      <w:pPr>
        <w:spacing w:after="0"/>
        <w:rPr>
          <w:rFonts w:asciiTheme="minorHAnsi" w:hAnsiTheme="minorHAnsi"/>
        </w:rPr>
      </w:pPr>
    </w:p>
    <w:p w14:paraId="4D028AD6" w14:textId="77777777" w:rsidR="00E31942" w:rsidRPr="00A31DAA" w:rsidRDefault="000E0A9F" w:rsidP="000D20B5">
      <w:pPr>
        <w:spacing w:after="0"/>
        <w:rPr>
          <w:rFonts w:asciiTheme="minorHAnsi" w:hAnsiTheme="minorHAnsi"/>
        </w:rPr>
      </w:pPr>
      <w:r w:rsidRPr="00A31DAA">
        <w:rPr>
          <w:rFonts w:asciiTheme="minorHAnsi" w:hAnsiTheme="minorHAnsi"/>
        </w:rPr>
        <w:t xml:space="preserve">13.4 </w:t>
      </w:r>
      <w:r w:rsidR="00E31942" w:rsidRPr="00A31DAA">
        <w:rPr>
          <w:rFonts w:asciiTheme="minorHAnsi" w:hAnsiTheme="minorHAnsi"/>
        </w:rPr>
        <w:t xml:space="preserve">Observe for any clefts, teeth, or cysts. </w:t>
      </w:r>
    </w:p>
    <w:p w14:paraId="7594FF1E" w14:textId="77777777" w:rsidR="00E31942" w:rsidRDefault="000E0A9F" w:rsidP="000D20B5">
      <w:pPr>
        <w:spacing w:after="0"/>
        <w:rPr>
          <w:rFonts w:asciiTheme="minorHAnsi" w:hAnsiTheme="minorHAnsi"/>
        </w:rPr>
      </w:pPr>
      <w:r w:rsidRPr="00495D65">
        <w:rPr>
          <w:rFonts w:asciiTheme="minorHAnsi" w:hAnsiTheme="minorHAnsi"/>
        </w:rPr>
        <w:t xml:space="preserve">13.5 </w:t>
      </w:r>
      <w:r w:rsidR="00E31942" w:rsidRPr="00495D65">
        <w:rPr>
          <w:rFonts w:asciiTheme="minorHAnsi" w:hAnsiTheme="minorHAnsi"/>
        </w:rPr>
        <w:t xml:space="preserve">Assess the </w:t>
      </w:r>
      <w:proofErr w:type="spellStart"/>
      <w:r w:rsidR="00E31942" w:rsidRPr="00495D65">
        <w:rPr>
          <w:rFonts w:asciiTheme="minorHAnsi" w:hAnsiTheme="minorHAnsi"/>
        </w:rPr>
        <w:t>lingular</w:t>
      </w:r>
      <w:proofErr w:type="spellEnd"/>
      <w:r w:rsidR="00E31942" w:rsidRPr="00495D65">
        <w:rPr>
          <w:rFonts w:asciiTheme="minorHAnsi" w:hAnsiTheme="minorHAnsi"/>
        </w:rPr>
        <w:t xml:space="preserve"> frenulum</w:t>
      </w:r>
      <w:r w:rsidR="00E31942" w:rsidRPr="00A31DAA">
        <w:rPr>
          <w:rFonts w:asciiTheme="minorHAnsi" w:hAnsiTheme="minorHAnsi"/>
        </w:rPr>
        <w:t xml:space="preserve"> (a band of soft tissue that connects the floor of the mouth to the tongue).  An unusually short </w:t>
      </w:r>
      <w:proofErr w:type="spellStart"/>
      <w:r w:rsidR="00E31942" w:rsidRPr="00A31DAA">
        <w:rPr>
          <w:rFonts w:asciiTheme="minorHAnsi" w:hAnsiTheme="minorHAnsi"/>
        </w:rPr>
        <w:t>lingular</w:t>
      </w:r>
      <w:proofErr w:type="spellEnd"/>
      <w:r w:rsidR="00E31942" w:rsidRPr="00A31DAA">
        <w:rPr>
          <w:rFonts w:asciiTheme="minorHAnsi" w:hAnsiTheme="minorHAnsi"/>
        </w:rPr>
        <w:t xml:space="preserve"> fre</w:t>
      </w:r>
      <w:r w:rsidR="008B097C" w:rsidRPr="00A31DAA">
        <w:rPr>
          <w:rFonts w:asciiTheme="minorHAnsi" w:hAnsiTheme="minorHAnsi"/>
        </w:rPr>
        <w:t xml:space="preserve">nulum is known as </w:t>
      </w:r>
      <w:proofErr w:type="spellStart"/>
      <w:r w:rsidR="008B097C" w:rsidRPr="00A31DAA">
        <w:rPr>
          <w:rFonts w:asciiTheme="minorHAnsi" w:hAnsiTheme="minorHAnsi"/>
        </w:rPr>
        <w:t>ankyloglossia</w:t>
      </w:r>
      <w:proofErr w:type="spellEnd"/>
      <w:r w:rsidR="008B097C" w:rsidRPr="00A31DAA">
        <w:rPr>
          <w:rFonts w:asciiTheme="minorHAnsi" w:hAnsiTheme="minorHAnsi"/>
        </w:rPr>
        <w:t>.</w:t>
      </w:r>
    </w:p>
    <w:p w14:paraId="237F6704" w14:textId="77777777" w:rsidR="00EA2AF5" w:rsidRPr="00A31DAA" w:rsidRDefault="00EA2AF5" w:rsidP="000D20B5">
      <w:pPr>
        <w:spacing w:after="0"/>
        <w:rPr>
          <w:rFonts w:asciiTheme="minorHAnsi" w:hAnsiTheme="minorHAnsi"/>
        </w:rPr>
      </w:pPr>
    </w:p>
    <w:p w14:paraId="700C17C2" w14:textId="77777777" w:rsidR="00E31942" w:rsidRPr="00A31DAA" w:rsidRDefault="000E0A9F" w:rsidP="000D20B5">
      <w:pPr>
        <w:spacing w:after="0"/>
        <w:rPr>
          <w:rFonts w:asciiTheme="minorHAnsi" w:hAnsiTheme="minorHAnsi"/>
        </w:rPr>
      </w:pPr>
      <w:r w:rsidRPr="00EA2AF5">
        <w:rPr>
          <w:rFonts w:asciiTheme="minorHAnsi" w:hAnsiTheme="minorHAnsi"/>
          <w:highlight w:val="yellow"/>
        </w:rPr>
        <w:t xml:space="preserve">13.6 </w:t>
      </w:r>
      <w:r w:rsidR="00E31942" w:rsidRPr="00EA2AF5">
        <w:rPr>
          <w:rFonts w:asciiTheme="minorHAnsi" w:hAnsiTheme="minorHAnsi"/>
          <w:highlight w:val="yellow"/>
        </w:rPr>
        <w:t>Note the presence of sucking on a gloved finger.</w:t>
      </w:r>
      <w:r w:rsidR="00E31942" w:rsidRPr="00A31DAA">
        <w:rPr>
          <w:rFonts w:asciiTheme="minorHAnsi" w:hAnsiTheme="minorHAnsi"/>
        </w:rPr>
        <w:t xml:space="preserve"> </w:t>
      </w:r>
    </w:p>
    <w:p w14:paraId="1AF8630B" w14:textId="77777777" w:rsidR="00E31942" w:rsidRPr="00A31DAA" w:rsidRDefault="00E31942" w:rsidP="000D20B5">
      <w:pPr>
        <w:spacing w:after="0"/>
        <w:rPr>
          <w:rFonts w:asciiTheme="minorHAnsi" w:hAnsiTheme="minorHAnsi"/>
        </w:rPr>
      </w:pPr>
    </w:p>
    <w:p w14:paraId="45FC5052" w14:textId="77777777" w:rsidR="00E31942" w:rsidRPr="00A31DAA" w:rsidRDefault="00E31942" w:rsidP="000D20B5">
      <w:pPr>
        <w:spacing w:after="0"/>
        <w:rPr>
          <w:rFonts w:asciiTheme="minorHAnsi" w:hAnsiTheme="minorHAnsi"/>
          <w:b/>
        </w:rPr>
      </w:pPr>
      <w:r w:rsidRPr="00A31DAA">
        <w:rPr>
          <w:rFonts w:asciiTheme="minorHAnsi" w:hAnsiTheme="minorHAnsi"/>
          <w:b/>
        </w:rPr>
        <w:t>Skin</w:t>
      </w:r>
    </w:p>
    <w:p w14:paraId="7BA243E2" w14:textId="77777777" w:rsidR="00E31942" w:rsidRDefault="00B40BC5" w:rsidP="000D20B5">
      <w:pPr>
        <w:spacing w:after="0"/>
        <w:rPr>
          <w:rFonts w:asciiTheme="minorHAnsi" w:hAnsiTheme="minorHAnsi"/>
        </w:rPr>
      </w:pPr>
      <w:r w:rsidRPr="00EA2AF5">
        <w:rPr>
          <w:rFonts w:asciiTheme="minorHAnsi" w:hAnsiTheme="minorHAnsi"/>
          <w:highlight w:val="yellow"/>
        </w:rPr>
        <w:t xml:space="preserve">14.1 </w:t>
      </w:r>
      <w:r w:rsidR="00E31942" w:rsidRPr="00EA2AF5">
        <w:rPr>
          <w:rFonts w:asciiTheme="minorHAnsi" w:hAnsiTheme="minorHAnsi"/>
          <w:highlight w:val="yellow"/>
        </w:rPr>
        <w:t>Observe color (pallor, jaundice, or ruddy complexion).</w:t>
      </w:r>
      <w:bookmarkStart w:id="6" w:name="_GoBack"/>
      <w:bookmarkEnd w:id="6"/>
    </w:p>
    <w:p w14:paraId="699FC5B7" w14:textId="77777777" w:rsidR="00EA2AF5" w:rsidRPr="00A31DAA" w:rsidRDefault="00EA2AF5" w:rsidP="000D20B5">
      <w:pPr>
        <w:spacing w:after="0"/>
        <w:rPr>
          <w:rFonts w:asciiTheme="minorHAnsi" w:hAnsiTheme="minorHAnsi"/>
        </w:rPr>
      </w:pPr>
    </w:p>
    <w:p w14:paraId="1B133D19" w14:textId="77777777" w:rsidR="00E31942" w:rsidRPr="00A31DAA" w:rsidRDefault="00B40BC5" w:rsidP="000D20B5">
      <w:pPr>
        <w:spacing w:after="0"/>
        <w:rPr>
          <w:rFonts w:asciiTheme="minorHAnsi" w:hAnsiTheme="minorHAnsi"/>
        </w:rPr>
      </w:pPr>
      <w:r>
        <w:rPr>
          <w:rFonts w:asciiTheme="minorHAnsi" w:hAnsiTheme="minorHAnsi"/>
        </w:rPr>
        <w:t xml:space="preserve">14.2 </w:t>
      </w:r>
      <w:r w:rsidR="00E31942" w:rsidRPr="00A31DAA">
        <w:rPr>
          <w:rFonts w:asciiTheme="minorHAnsi" w:hAnsiTheme="minorHAnsi"/>
        </w:rPr>
        <w:t xml:space="preserve">If an exam is performed at delivery, note the presence of </w:t>
      </w:r>
      <w:proofErr w:type="spellStart"/>
      <w:r w:rsidR="00E31942" w:rsidRPr="00A31DAA">
        <w:rPr>
          <w:rFonts w:asciiTheme="minorHAnsi" w:hAnsiTheme="minorHAnsi"/>
        </w:rPr>
        <w:t>vernix</w:t>
      </w:r>
      <w:proofErr w:type="spellEnd"/>
      <w:r w:rsidR="00E31942" w:rsidRPr="00A31DAA">
        <w:rPr>
          <w:rFonts w:asciiTheme="minorHAnsi" w:hAnsiTheme="minorHAnsi"/>
        </w:rPr>
        <w:t xml:space="preserve"> </w:t>
      </w:r>
      <w:proofErr w:type="spellStart"/>
      <w:r w:rsidR="00E31942" w:rsidRPr="00A31DAA">
        <w:rPr>
          <w:rFonts w:asciiTheme="minorHAnsi" w:hAnsiTheme="minorHAnsi"/>
        </w:rPr>
        <w:t>caseosa</w:t>
      </w:r>
      <w:proofErr w:type="spellEnd"/>
      <w:r w:rsidR="00E31942" w:rsidRPr="00A31DAA">
        <w:rPr>
          <w:rFonts w:asciiTheme="minorHAnsi" w:hAnsiTheme="minorHAnsi"/>
        </w:rPr>
        <w:t xml:space="preserve"> (a cheesy white biofilm that covers the skin during the last trimester of pregnancy).</w:t>
      </w:r>
    </w:p>
    <w:p w14:paraId="4C1BB5A2" w14:textId="77777777" w:rsidR="00E31942" w:rsidRPr="00A31DAA" w:rsidRDefault="00E31942" w:rsidP="000D20B5">
      <w:pPr>
        <w:spacing w:after="0"/>
        <w:rPr>
          <w:rFonts w:asciiTheme="minorHAnsi" w:hAnsiTheme="minorHAnsi"/>
        </w:rPr>
      </w:pPr>
      <w:r w:rsidRPr="00A31DAA">
        <w:rPr>
          <w:rFonts w:asciiTheme="minorHAnsi" w:hAnsiTheme="minorHAnsi"/>
        </w:rPr>
        <w:t xml:space="preserve">Check for common abnormalities. </w:t>
      </w:r>
      <w:r w:rsidR="00BB204A" w:rsidRPr="00A31DAA">
        <w:rPr>
          <w:rFonts w:asciiTheme="minorHAnsi" w:hAnsiTheme="minorHAnsi"/>
          <w:b/>
        </w:rPr>
        <w:t>[</w:t>
      </w:r>
      <w:r w:rsidR="004734CF">
        <w:rPr>
          <w:rFonts w:asciiTheme="minorHAnsi" w:hAnsiTheme="minorHAnsi"/>
          <w:b/>
        </w:rPr>
        <w:t>Table 1</w:t>
      </w:r>
      <w:r w:rsidR="00D073D3" w:rsidRPr="00A31DAA">
        <w:rPr>
          <w:rFonts w:asciiTheme="minorHAnsi" w:hAnsiTheme="minorHAnsi"/>
          <w:b/>
        </w:rPr>
        <w:t>]</w:t>
      </w:r>
    </w:p>
    <w:p w14:paraId="5E13E19D" w14:textId="77777777" w:rsidR="00E31942" w:rsidRPr="00A31DAA" w:rsidRDefault="00E31942" w:rsidP="000D20B5">
      <w:pPr>
        <w:spacing w:after="0"/>
        <w:rPr>
          <w:rFonts w:asciiTheme="minorHAnsi" w:hAnsiTheme="minorHAnsi"/>
        </w:rPr>
      </w:pPr>
    </w:p>
    <w:p w14:paraId="3BC3351A" w14:textId="77777777" w:rsidR="00E31942" w:rsidRPr="00A31DAA" w:rsidRDefault="00E31942" w:rsidP="000D20B5">
      <w:pPr>
        <w:spacing w:after="0"/>
        <w:rPr>
          <w:rFonts w:asciiTheme="minorHAnsi" w:hAnsiTheme="minorHAnsi"/>
          <w:b/>
        </w:rPr>
      </w:pPr>
      <w:r w:rsidRPr="00A31DAA">
        <w:rPr>
          <w:rFonts w:asciiTheme="minorHAnsi" w:hAnsiTheme="minorHAnsi"/>
          <w:b/>
        </w:rPr>
        <w:t>Neurologic</w:t>
      </w:r>
    </w:p>
    <w:p w14:paraId="4AD903F5" w14:textId="77777777" w:rsidR="00E31942" w:rsidRPr="00A31DAA" w:rsidRDefault="00B40BC5" w:rsidP="000D20B5">
      <w:pPr>
        <w:spacing w:after="0"/>
        <w:rPr>
          <w:rFonts w:asciiTheme="minorHAnsi" w:hAnsiTheme="minorHAnsi"/>
        </w:rPr>
      </w:pPr>
      <w:r w:rsidRPr="00EA2AF5">
        <w:rPr>
          <w:rFonts w:asciiTheme="minorHAnsi" w:hAnsiTheme="minorHAnsi"/>
          <w:highlight w:val="yellow"/>
        </w:rPr>
        <w:t xml:space="preserve">15.1 </w:t>
      </w:r>
      <w:r w:rsidR="00E31942" w:rsidRPr="00EA2AF5">
        <w:rPr>
          <w:rFonts w:asciiTheme="minorHAnsi" w:hAnsiTheme="minorHAnsi"/>
          <w:highlight w:val="yellow"/>
        </w:rPr>
        <w:t>Assess level of alertness, spontaneous motor activity, tone, muscle strength</w:t>
      </w:r>
      <w:r w:rsidR="00E31942" w:rsidRPr="00A31DAA">
        <w:rPr>
          <w:rFonts w:asciiTheme="minorHAnsi" w:hAnsiTheme="minorHAnsi"/>
        </w:rPr>
        <w:t>, and primitive reflexes.</w:t>
      </w:r>
      <w:r w:rsidR="00CD390C" w:rsidRPr="00A31DAA">
        <w:rPr>
          <w:rFonts w:asciiTheme="minorHAnsi" w:hAnsiTheme="minorHAnsi"/>
        </w:rPr>
        <w:t xml:space="preserve"> </w:t>
      </w:r>
    </w:p>
    <w:p w14:paraId="02799BDC" w14:textId="77777777" w:rsidR="00A31DAA" w:rsidRPr="00A31DAA" w:rsidRDefault="00A31DAA" w:rsidP="000D20B5">
      <w:pPr>
        <w:spacing w:after="0"/>
        <w:rPr>
          <w:rFonts w:asciiTheme="minorHAnsi" w:hAnsiTheme="minorHAnsi"/>
        </w:rPr>
      </w:pPr>
    </w:p>
    <w:p w14:paraId="0E5CEFD6" w14:textId="77777777" w:rsidR="00E31942" w:rsidRPr="00A31DAA" w:rsidRDefault="00E31942" w:rsidP="007D6AD7">
      <w:pPr>
        <w:rPr>
          <w:rFonts w:asciiTheme="minorHAnsi" w:hAnsiTheme="minorHAnsi"/>
          <w:b/>
          <w:sz w:val="28"/>
        </w:rPr>
      </w:pPr>
      <w:r w:rsidRPr="00A31DAA">
        <w:rPr>
          <w:rFonts w:asciiTheme="minorHAnsi" w:hAnsiTheme="minorHAnsi"/>
          <w:b/>
          <w:sz w:val="28"/>
        </w:rPr>
        <w:t xml:space="preserve">Summary </w:t>
      </w:r>
    </w:p>
    <w:p w14:paraId="1E699EF7" w14:textId="77777777" w:rsidR="000E0A9F" w:rsidRPr="00A31DAA" w:rsidRDefault="00E31942" w:rsidP="007D6AD7">
      <w:pPr>
        <w:rPr>
          <w:rFonts w:asciiTheme="minorHAnsi" w:hAnsiTheme="minorHAnsi"/>
          <w:b/>
          <w:sz w:val="28"/>
          <w:szCs w:val="28"/>
        </w:rPr>
      </w:pPr>
      <w:r w:rsidRPr="00A31DAA">
        <w:rPr>
          <w:rFonts w:asciiTheme="minorHAnsi" w:hAnsiTheme="minorHAnsi"/>
        </w:rPr>
        <w:t xml:space="preserve">Examination of </w:t>
      </w:r>
      <w:r w:rsidR="00191CB9">
        <w:rPr>
          <w:rFonts w:asciiTheme="minorHAnsi" w:hAnsiTheme="minorHAnsi"/>
        </w:rPr>
        <w:t>a</w:t>
      </w:r>
      <w:r w:rsidRPr="00A31DAA">
        <w:rPr>
          <w:rFonts w:asciiTheme="minorHAnsi" w:hAnsiTheme="minorHAnsi"/>
        </w:rPr>
        <w:t xml:space="preserve"> newborn infant is a core clinical skill to be attained by </w:t>
      </w:r>
      <w:r w:rsidR="00191CB9">
        <w:rPr>
          <w:rFonts w:asciiTheme="minorHAnsi" w:hAnsiTheme="minorHAnsi"/>
        </w:rPr>
        <w:t>a</w:t>
      </w:r>
      <w:r w:rsidRPr="00A31DAA">
        <w:rPr>
          <w:rFonts w:asciiTheme="minorHAnsi" w:hAnsiTheme="minorHAnsi"/>
        </w:rPr>
        <w:t xml:space="preserve"> </w:t>
      </w:r>
      <w:r w:rsidR="00004D3F" w:rsidRPr="00A31DAA">
        <w:rPr>
          <w:rFonts w:asciiTheme="minorHAnsi" w:hAnsiTheme="minorHAnsi"/>
        </w:rPr>
        <w:t xml:space="preserve">medical </w:t>
      </w:r>
      <w:r w:rsidR="005C5B12" w:rsidRPr="00A31DAA">
        <w:rPr>
          <w:rFonts w:asciiTheme="minorHAnsi" w:hAnsiTheme="minorHAnsi"/>
        </w:rPr>
        <w:t xml:space="preserve">professional </w:t>
      </w:r>
      <w:r w:rsidR="00A31DAA">
        <w:rPr>
          <w:rFonts w:asciiTheme="minorHAnsi" w:hAnsiTheme="minorHAnsi"/>
        </w:rPr>
        <w:t>caring for infants</w:t>
      </w:r>
      <w:r w:rsidR="00191CB9">
        <w:rPr>
          <w:rFonts w:asciiTheme="minorHAnsi" w:hAnsiTheme="minorHAnsi"/>
        </w:rPr>
        <w:t xml:space="preserve">. </w:t>
      </w:r>
      <w:r w:rsidRPr="00A31DAA">
        <w:rPr>
          <w:rFonts w:asciiTheme="minorHAnsi" w:hAnsiTheme="minorHAnsi"/>
        </w:rPr>
        <w:t xml:space="preserve">A complete examination of the newborn infant includes a comprehensive history (maternal, perinatal, delivery, neonatal), observation of the infant, attainment of vital signs, and direct hands-on examination.  Throughout the exam, the </w:t>
      </w:r>
      <w:r w:rsidR="005C5B12" w:rsidRPr="00A31DAA">
        <w:rPr>
          <w:rFonts w:asciiTheme="minorHAnsi" w:hAnsiTheme="minorHAnsi"/>
        </w:rPr>
        <w:t>physician</w:t>
      </w:r>
      <w:r w:rsidRPr="00A31DAA">
        <w:rPr>
          <w:rFonts w:asciiTheme="minorHAnsi" w:hAnsiTheme="minorHAnsi"/>
        </w:rPr>
        <w:t xml:space="preserve"> should point out reassuring normal findings as well as any abnormalities with qualification as to whether additional testing or follow-up may be warranted.  The sequence of the exam should be followed to maximize the information gathered.  Parts of the exam that require</w:t>
      </w:r>
      <w:r w:rsidR="00191CB9">
        <w:rPr>
          <w:rFonts w:asciiTheme="minorHAnsi" w:hAnsiTheme="minorHAnsi"/>
        </w:rPr>
        <w:t xml:space="preserve"> an </w:t>
      </w:r>
      <w:r w:rsidRPr="00A31DAA">
        <w:rPr>
          <w:rFonts w:asciiTheme="minorHAnsi" w:hAnsiTheme="minorHAnsi"/>
        </w:rPr>
        <w:t xml:space="preserve">infant to be quiet should be </w:t>
      </w:r>
      <w:r w:rsidR="00191CB9">
        <w:rPr>
          <w:rFonts w:asciiTheme="minorHAnsi" w:hAnsiTheme="minorHAnsi"/>
        </w:rPr>
        <w:t>performed</w:t>
      </w:r>
      <w:r w:rsidRPr="00A31DAA">
        <w:rPr>
          <w:rFonts w:asciiTheme="minorHAnsi" w:hAnsiTheme="minorHAnsi"/>
        </w:rPr>
        <w:t xml:space="preserve"> first.  The infant will continue to have multiple physical exams throughout the first year of life but the examination during the first 24 hours of life is crucial to ensure early detection of any abnormalities and to establish a baseline for subsequent examinations. </w:t>
      </w:r>
    </w:p>
    <w:p w14:paraId="55043961" w14:textId="77777777" w:rsidR="000E0A9F" w:rsidRPr="00A31DAA" w:rsidRDefault="000E0A9F" w:rsidP="007D6AD7">
      <w:pPr>
        <w:rPr>
          <w:rFonts w:asciiTheme="minorHAnsi" w:hAnsiTheme="minorHAnsi"/>
          <w:b/>
          <w:sz w:val="28"/>
          <w:szCs w:val="28"/>
        </w:rPr>
      </w:pPr>
    </w:p>
    <w:p w14:paraId="1E1A1B4D" w14:textId="77777777" w:rsidR="000E0A9F" w:rsidRPr="00A31DAA" w:rsidRDefault="00DE76F0" w:rsidP="000E0A9F">
      <w:pPr>
        <w:rPr>
          <w:rFonts w:asciiTheme="minorHAnsi" w:hAnsiTheme="minorHAnsi"/>
          <w:b/>
        </w:rPr>
      </w:pPr>
      <w:r w:rsidRPr="00A31DAA">
        <w:rPr>
          <w:rFonts w:asciiTheme="minorHAnsi" w:hAnsiTheme="minorHAnsi"/>
          <w:b/>
          <w:sz w:val="28"/>
          <w:szCs w:val="28"/>
        </w:rPr>
        <w:t>Figures and legends</w:t>
      </w:r>
    </w:p>
    <w:p w14:paraId="6A962360" w14:textId="77777777" w:rsidR="00191CB9" w:rsidRDefault="00191CB9" w:rsidP="00191CB9">
      <w:pPr>
        <w:spacing w:after="0"/>
        <w:rPr>
          <w:rFonts w:asciiTheme="minorHAnsi" w:hAnsiTheme="minorHAnsi"/>
          <w:b/>
        </w:rPr>
      </w:pPr>
      <w:r>
        <w:rPr>
          <w:rFonts w:asciiTheme="minorHAnsi" w:hAnsiTheme="minorHAnsi"/>
          <w:b/>
        </w:rPr>
        <w:t>Table 1</w:t>
      </w:r>
      <w:r w:rsidRPr="00A31DAA">
        <w:rPr>
          <w:rFonts w:asciiTheme="minorHAnsi" w:hAnsiTheme="minorHAnsi"/>
          <w:b/>
        </w:rPr>
        <w:t>:</w:t>
      </w:r>
      <w:r w:rsidRPr="00A31DAA">
        <w:rPr>
          <w:rFonts w:asciiTheme="minorHAnsi" w:hAnsiTheme="minorHAnsi"/>
        </w:rPr>
        <w:t xml:space="preserve"> </w:t>
      </w:r>
      <w:r w:rsidRPr="00A31DAA">
        <w:rPr>
          <w:rFonts w:asciiTheme="minorHAnsi" w:hAnsiTheme="minorHAnsi"/>
          <w:b/>
        </w:rPr>
        <w:t>Common Skin Abnormalities of the Newborn</w:t>
      </w:r>
    </w:p>
    <w:p w14:paraId="1CD801E1" w14:textId="77777777" w:rsidR="00191CB9" w:rsidRPr="004734CF" w:rsidRDefault="00191CB9" w:rsidP="00191CB9">
      <w:pPr>
        <w:spacing w:after="0"/>
        <w:rPr>
          <w:rFonts w:asciiTheme="minorHAnsi" w:hAnsiTheme="minorHAnsi"/>
        </w:rPr>
      </w:pPr>
      <w:r w:rsidRPr="004734CF">
        <w:rPr>
          <w:rFonts w:asciiTheme="minorHAnsi" w:hAnsiTheme="minorHAnsi"/>
        </w:rPr>
        <w:t>Types and description of common skin abnormalities that can be observed in a newborn infant.</w:t>
      </w:r>
    </w:p>
    <w:p w14:paraId="25CCCCB6" w14:textId="77777777" w:rsidR="00191CB9" w:rsidRPr="00A31DAA" w:rsidRDefault="00191CB9" w:rsidP="00191CB9">
      <w:pPr>
        <w:spacing w:after="0"/>
        <w:rPr>
          <w:rFonts w:asciiTheme="minorHAnsi" w:hAnsiTheme="minorHAnsi"/>
        </w:rPr>
      </w:pPr>
    </w:p>
    <w:p w14:paraId="3CD62FE5" w14:textId="77777777" w:rsidR="00BB204A" w:rsidRDefault="00BB204A" w:rsidP="00BB204A">
      <w:pPr>
        <w:spacing w:after="0"/>
        <w:rPr>
          <w:rFonts w:asciiTheme="minorHAnsi" w:hAnsiTheme="minorHAnsi"/>
          <w:b/>
        </w:rPr>
      </w:pPr>
      <w:r w:rsidRPr="00A31DAA">
        <w:rPr>
          <w:rFonts w:asciiTheme="minorHAnsi" w:hAnsiTheme="minorHAnsi"/>
          <w:b/>
        </w:rPr>
        <w:t>Figure 1:</w:t>
      </w:r>
      <w:r w:rsidRPr="00A31DAA">
        <w:rPr>
          <w:rFonts w:asciiTheme="minorHAnsi" w:hAnsiTheme="minorHAnsi"/>
        </w:rPr>
        <w:t xml:space="preserve"> </w:t>
      </w:r>
      <w:r w:rsidRPr="00A31DAA">
        <w:rPr>
          <w:rFonts w:asciiTheme="minorHAnsi" w:hAnsiTheme="minorHAnsi"/>
          <w:b/>
        </w:rPr>
        <w:t>Umbilical cord</w:t>
      </w:r>
      <w:r w:rsidR="00A31DAA">
        <w:rPr>
          <w:rFonts w:asciiTheme="minorHAnsi" w:hAnsiTheme="minorHAnsi"/>
          <w:b/>
        </w:rPr>
        <w:t xml:space="preserve"> </w:t>
      </w:r>
    </w:p>
    <w:p w14:paraId="7FF82C7E" w14:textId="4A339A04" w:rsidR="00A31DAA" w:rsidRPr="00A31DAA" w:rsidRDefault="00A31DAA" w:rsidP="00BB204A">
      <w:pPr>
        <w:spacing w:after="0"/>
        <w:rPr>
          <w:rFonts w:asciiTheme="minorHAnsi" w:hAnsiTheme="minorHAnsi"/>
        </w:rPr>
      </w:pPr>
      <w:r>
        <w:rPr>
          <w:rFonts w:asciiTheme="minorHAnsi" w:hAnsiTheme="minorHAnsi"/>
        </w:rPr>
        <w:t xml:space="preserve">A schematic showing the vessels of infant umbilical cord. </w:t>
      </w:r>
      <w:r w:rsidRPr="00A31DAA">
        <w:rPr>
          <w:rFonts w:asciiTheme="minorHAnsi" w:hAnsiTheme="minorHAnsi"/>
          <w:highlight w:val="yellow"/>
        </w:rPr>
        <w:t>(</w:t>
      </w:r>
      <w:proofErr w:type="gramStart"/>
      <w:r w:rsidR="00863ED5">
        <w:rPr>
          <w:rFonts w:asciiTheme="minorHAnsi" w:hAnsiTheme="minorHAnsi"/>
          <w:highlight w:val="yellow"/>
        </w:rPr>
        <w:t>redraw</w:t>
      </w:r>
      <w:proofErr w:type="gramEnd"/>
      <w:r w:rsidRPr="00A31DAA">
        <w:rPr>
          <w:rFonts w:asciiTheme="minorHAnsi" w:hAnsiTheme="minorHAnsi"/>
          <w:highlight w:val="yellow"/>
        </w:rPr>
        <w:t>)</w:t>
      </w:r>
    </w:p>
    <w:p w14:paraId="6ECFE8D6" w14:textId="77777777" w:rsidR="00BB204A" w:rsidRPr="00A31DAA" w:rsidRDefault="00BB204A" w:rsidP="00BB204A">
      <w:pPr>
        <w:spacing w:after="0"/>
        <w:rPr>
          <w:rFonts w:asciiTheme="minorHAnsi" w:hAnsiTheme="minorHAnsi"/>
          <w:b/>
        </w:rPr>
      </w:pPr>
    </w:p>
    <w:p w14:paraId="39245EBE" w14:textId="08F7A0DD" w:rsidR="00DE76F0" w:rsidRPr="00A31DAA" w:rsidRDefault="00BB204A" w:rsidP="00DE76F0">
      <w:pPr>
        <w:spacing w:after="0"/>
        <w:rPr>
          <w:rFonts w:asciiTheme="minorHAnsi" w:hAnsiTheme="minorHAnsi"/>
          <w:b/>
        </w:rPr>
      </w:pPr>
      <w:r w:rsidRPr="00A31DAA">
        <w:rPr>
          <w:rFonts w:asciiTheme="minorHAnsi" w:hAnsiTheme="minorHAnsi"/>
          <w:b/>
        </w:rPr>
        <w:t>Figure 2</w:t>
      </w:r>
      <w:r w:rsidR="00DE76F0" w:rsidRPr="00A31DAA">
        <w:rPr>
          <w:rFonts w:asciiTheme="minorHAnsi" w:hAnsiTheme="minorHAnsi"/>
          <w:b/>
        </w:rPr>
        <w:t>:</w:t>
      </w:r>
      <w:r w:rsidR="00DE76F0" w:rsidRPr="00A31DAA">
        <w:rPr>
          <w:rFonts w:asciiTheme="minorHAnsi" w:hAnsiTheme="minorHAnsi"/>
        </w:rPr>
        <w:t xml:space="preserve"> </w:t>
      </w:r>
      <w:r w:rsidR="00DE76F0" w:rsidRPr="00A31DAA">
        <w:rPr>
          <w:rFonts w:asciiTheme="minorHAnsi" w:hAnsiTheme="minorHAnsi"/>
          <w:b/>
        </w:rPr>
        <w:t xml:space="preserve">Caput succedaneum versus </w:t>
      </w:r>
      <w:proofErr w:type="spellStart"/>
      <w:r w:rsidR="00DE76F0" w:rsidRPr="00A31DAA">
        <w:rPr>
          <w:rFonts w:asciiTheme="minorHAnsi" w:hAnsiTheme="minorHAnsi"/>
          <w:b/>
        </w:rPr>
        <w:t>Cephalohematoma</w:t>
      </w:r>
      <w:proofErr w:type="spellEnd"/>
      <w:r w:rsidR="004734CF">
        <w:rPr>
          <w:rFonts w:asciiTheme="minorHAnsi" w:hAnsiTheme="minorHAnsi"/>
          <w:b/>
        </w:rPr>
        <w:t xml:space="preserve"> </w:t>
      </w:r>
      <w:r w:rsidR="004734CF" w:rsidRPr="00A31DAA">
        <w:rPr>
          <w:rFonts w:asciiTheme="minorHAnsi" w:hAnsiTheme="minorHAnsi"/>
          <w:highlight w:val="yellow"/>
        </w:rPr>
        <w:t>(</w:t>
      </w:r>
      <w:r w:rsidR="00863ED5">
        <w:rPr>
          <w:rFonts w:asciiTheme="minorHAnsi" w:hAnsiTheme="minorHAnsi"/>
          <w:highlight w:val="yellow"/>
        </w:rPr>
        <w:t>redraw</w:t>
      </w:r>
      <w:r w:rsidR="004734CF" w:rsidRPr="00A31DAA">
        <w:rPr>
          <w:rFonts w:asciiTheme="minorHAnsi" w:hAnsiTheme="minorHAnsi"/>
          <w:highlight w:val="yellow"/>
        </w:rPr>
        <w:t>)</w:t>
      </w:r>
    </w:p>
    <w:p w14:paraId="43536262" w14:textId="77777777" w:rsidR="000E0A9F" w:rsidRPr="00A31DAA" w:rsidRDefault="000E0A9F" w:rsidP="00DE76F0">
      <w:pPr>
        <w:spacing w:after="0"/>
        <w:rPr>
          <w:rFonts w:asciiTheme="minorHAnsi" w:hAnsiTheme="minorHAnsi"/>
        </w:rPr>
      </w:pPr>
    </w:p>
    <w:p w14:paraId="70F22EC1" w14:textId="77777777" w:rsidR="00DE76F0" w:rsidRPr="00A31DAA" w:rsidRDefault="00DE76F0" w:rsidP="00DE76F0">
      <w:pPr>
        <w:pStyle w:val="NormalWeb"/>
        <w:spacing w:before="0" w:beforeAutospacing="0" w:after="0" w:afterAutospacing="0"/>
        <w:rPr>
          <w:rStyle w:val="Strong"/>
          <w:rFonts w:asciiTheme="minorHAnsi" w:hAnsiTheme="minorHAnsi"/>
        </w:rPr>
      </w:pPr>
      <w:r w:rsidRPr="00A31DAA">
        <w:rPr>
          <w:rStyle w:val="Strong"/>
          <w:rFonts w:asciiTheme="minorHAnsi" w:hAnsiTheme="minorHAnsi"/>
        </w:rPr>
        <w:t xml:space="preserve">A: Caput succedaneum: </w:t>
      </w:r>
      <w:r w:rsidRPr="00A31DAA">
        <w:rPr>
          <w:rStyle w:val="Strong"/>
          <w:rFonts w:asciiTheme="minorHAnsi" w:hAnsiTheme="minorHAnsi"/>
          <w:b w:val="0"/>
        </w:rPr>
        <w:t>Area of edema over the presenting part of the head.  Crosses suture lines.  Resolves within a few days of life.</w:t>
      </w:r>
      <w:r w:rsidRPr="00A31DAA">
        <w:rPr>
          <w:rStyle w:val="Strong"/>
          <w:rFonts w:asciiTheme="minorHAnsi" w:hAnsiTheme="minorHAnsi"/>
        </w:rPr>
        <w:t xml:space="preserve"> </w:t>
      </w:r>
    </w:p>
    <w:p w14:paraId="15F88433" w14:textId="77777777" w:rsidR="00DE76F0" w:rsidRPr="00A31DAA" w:rsidRDefault="00DE76F0" w:rsidP="00DE76F0">
      <w:pPr>
        <w:pStyle w:val="NormalWeb"/>
        <w:spacing w:before="0" w:beforeAutospacing="0" w:after="0" w:afterAutospacing="0"/>
        <w:rPr>
          <w:rFonts w:asciiTheme="minorHAnsi" w:hAnsiTheme="minorHAnsi"/>
          <w:b/>
        </w:rPr>
      </w:pPr>
      <w:r w:rsidRPr="00A31DAA">
        <w:rPr>
          <w:rStyle w:val="Strong"/>
          <w:rFonts w:asciiTheme="minorHAnsi" w:hAnsiTheme="minorHAnsi"/>
        </w:rPr>
        <w:t xml:space="preserve">B: </w:t>
      </w:r>
      <w:proofErr w:type="spellStart"/>
      <w:r w:rsidRPr="00A31DAA">
        <w:rPr>
          <w:rStyle w:val="Strong"/>
          <w:rFonts w:asciiTheme="minorHAnsi" w:hAnsiTheme="minorHAnsi"/>
        </w:rPr>
        <w:t>Cephalohematoma</w:t>
      </w:r>
      <w:proofErr w:type="spellEnd"/>
      <w:r w:rsidRPr="00A31DAA">
        <w:rPr>
          <w:rStyle w:val="Strong"/>
          <w:rFonts w:asciiTheme="minorHAnsi" w:hAnsiTheme="minorHAnsi"/>
        </w:rPr>
        <w:t xml:space="preserve">: </w:t>
      </w:r>
      <w:r w:rsidRPr="00A31DAA">
        <w:rPr>
          <w:rStyle w:val="Strong"/>
          <w:rFonts w:asciiTheme="minorHAnsi" w:hAnsiTheme="minorHAnsi"/>
          <w:b w:val="0"/>
        </w:rPr>
        <w:t xml:space="preserve">Area of </w:t>
      </w:r>
      <w:proofErr w:type="spellStart"/>
      <w:r w:rsidRPr="00A31DAA">
        <w:rPr>
          <w:rStyle w:val="Strong"/>
          <w:rFonts w:asciiTheme="minorHAnsi" w:hAnsiTheme="minorHAnsi"/>
          <w:b w:val="0"/>
        </w:rPr>
        <w:t>subperiosteal</w:t>
      </w:r>
      <w:proofErr w:type="spellEnd"/>
      <w:r w:rsidRPr="00A31DAA">
        <w:rPr>
          <w:rStyle w:val="Strong"/>
          <w:rFonts w:asciiTheme="minorHAnsi" w:hAnsiTheme="minorHAnsi"/>
          <w:b w:val="0"/>
        </w:rPr>
        <w:t xml:space="preserve"> collection of blood.  Evolves after birth forming a fluctuant mass that does not cross the suture line.  Resolves over weeks or months. </w:t>
      </w:r>
    </w:p>
    <w:p w14:paraId="79F44329" w14:textId="77777777" w:rsidR="00DE76F0" w:rsidRPr="00A31DAA" w:rsidRDefault="00DE76F0" w:rsidP="00DE76F0">
      <w:pPr>
        <w:spacing w:after="0"/>
        <w:rPr>
          <w:rFonts w:asciiTheme="minorHAnsi" w:hAnsiTheme="minorHAnsi"/>
        </w:rPr>
      </w:pPr>
    </w:p>
    <w:p w14:paraId="2AC1634C" w14:textId="77777777" w:rsidR="00DE76F0" w:rsidRPr="00A31DAA" w:rsidRDefault="00DE76F0" w:rsidP="007D6AD7">
      <w:pPr>
        <w:rPr>
          <w:rFonts w:asciiTheme="minorHAnsi" w:hAnsiTheme="minorHAnsi"/>
          <w:b/>
          <w:sz w:val="28"/>
          <w:szCs w:val="28"/>
        </w:rPr>
      </w:pPr>
    </w:p>
    <w:p w14:paraId="580B278F" w14:textId="77777777" w:rsidR="00E31942" w:rsidRPr="00A31DAA" w:rsidRDefault="00E31942" w:rsidP="0043400C">
      <w:pPr>
        <w:rPr>
          <w:rFonts w:asciiTheme="minorHAnsi" w:hAnsiTheme="minorHAnsi"/>
        </w:rPr>
      </w:pPr>
    </w:p>
    <w:p w14:paraId="3EF987B2" w14:textId="77777777" w:rsidR="00E31942" w:rsidRPr="00A31DAA" w:rsidRDefault="00E31942" w:rsidP="0043400C">
      <w:pPr>
        <w:rPr>
          <w:rFonts w:asciiTheme="minorHAnsi" w:hAnsiTheme="minorHAnsi"/>
        </w:rPr>
      </w:pPr>
    </w:p>
    <w:p w14:paraId="3E02C911" w14:textId="77777777" w:rsidR="00E31942" w:rsidRPr="00A31DAA" w:rsidRDefault="00E31942" w:rsidP="00A614A1">
      <w:pPr>
        <w:pStyle w:val="NormalWeb"/>
        <w:rPr>
          <w:rFonts w:asciiTheme="minorHAnsi" w:hAnsiTheme="minorHAnsi"/>
        </w:rPr>
      </w:pPr>
    </w:p>
    <w:sectPr w:rsidR="00E31942" w:rsidRPr="00A31DAA" w:rsidSect="00A4451A">
      <w:headerReference w:type="default" r:id="rId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Dennis McGonagle" w:date="2015-01-14T13:43:00Z" w:initials="DM">
    <w:p w14:paraId="69D42CF0" w14:textId="79F6BF6C" w:rsidR="007123BA" w:rsidRDefault="007123BA">
      <w:pPr>
        <w:pStyle w:val="CommentText"/>
      </w:pPr>
      <w:r>
        <w:rPr>
          <w:rStyle w:val="CommentReference"/>
        </w:rPr>
        <w:annotationRef/>
      </w:r>
      <w:r>
        <w:t>Aaron, you asked the authors to specify which parts of the exam were best done in what state</w:t>
      </w:r>
      <w:r w:rsidR="00EA2AF5">
        <w:t xml:space="preserve">, and to divide the procedure section based on state of alertness. They’ve done so. </w:t>
      </w:r>
    </w:p>
  </w:comment>
  <w:comment w:id="3" w:author="Aimee Knorr" w:date="2015-01-12T11:02:00Z" w:initials="AK">
    <w:p w14:paraId="656A5C35" w14:textId="0F2E615D" w:rsidR="00027A70" w:rsidRDefault="00027A70">
      <w:pPr>
        <w:pStyle w:val="CommentText"/>
      </w:pPr>
      <w:r>
        <w:rPr>
          <w:rStyle w:val="CommentReference"/>
        </w:rPr>
        <w:annotationRef/>
      </w:r>
      <w:r>
        <w:t>Heart exam best when infant is at rest/asleep</w:t>
      </w:r>
    </w:p>
  </w:comment>
  <w:comment w:id="4" w:author="Aimee Knorr" w:date="2015-01-12T11:02:00Z" w:initials="AK">
    <w:p w14:paraId="0159F206" w14:textId="78242091" w:rsidR="00027A70" w:rsidRDefault="00027A70">
      <w:pPr>
        <w:pStyle w:val="CommentText"/>
      </w:pPr>
      <w:r>
        <w:rPr>
          <w:rStyle w:val="CommentReference"/>
        </w:rPr>
        <w:annotationRef/>
      </w:r>
      <w:r>
        <w:t>Best at rest or asleep</w:t>
      </w:r>
    </w:p>
  </w:comment>
  <w:comment w:id="5" w:author="Aimee Knorr" w:date="2015-01-12T11:06:00Z" w:initials="AK">
    <w:p w14:paraId="6BD64AE4" w14:textId="0C9AF586" w:rsidR="00027A70" w:rsidRDefault="00027A70">
      <w:pPr>
        <w:pStyle w:val="CommentText"/>
      </w:pPr>
      <w:r>
        <w:rPr>
          <w:rStyle w:val="CommentReference"/>
        </w:rPr>
        <w:annotationRef/>
      </w:r>
      <w:r>
        <w:t>Better when infant at rest or asleep</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9D42CF0" w15:done="0"/>
  <w15:commentEx w15:paraId="656A5C35" w15:done="0"/>
  <w15:commentEx w15:paraId="0159F206" w15:done="0"/>
  <w15:commentEx w15:paraId="6BD64AE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39DBBB" w14:textId="77777777" w:rsidR="00C23DBB" w:rsidRDefault="00C23DBB" w:rsidP="00DE76F0">
      <w:pPr>
        <w:spacing w:after="0"/>
      </w:pPr>
      <w:r>
        <w:separator/>
      </w:r>
    </w:p>
  </w:endnote>
  <w:endnote w:type="continuationSeparator" w:id="0">
    <w:p w14:paraId="266A7CEA" w14:textId="77777777" w:rsidR="00C23DBB" w:rsidRDefault="00C23DBB" w:rsidP="00DE76F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B64F5B" w14:textId="77777777" w:rsidR="00C23DBB" w:rsidRDefault="00C23DBB" w:rsidP="00DE76F0">
      <w:pPr>
        <w:spacing w:after="0"/>
      </w:pPr>
      <w:r>
        <w:separator/>
      </w:r>
    </w:p>
  </w:footnote>
  <w:footnote w:type="continuationSeparator" w:id="0">
    <w:p w14:paraId="11B57963" w14:textId="77777777" w:rsidR="00C23DBB" w:rsidRDefault="00C23DBB" w:rsidP="00DE76F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0894487"/>
      <w:docPartObj>
        <w:docPartGallery w:val="Page Numbers (Top of Page)"/>
        <w:docPartUnique/>
      </w:docPartObj>
    </w:sdtPr>
    <w:sdtEndPr>
      <w:rPr>
        <w:noProof/>
      </w:rPr>
    </w:sdtEndPr>
    <w:sdtContent>
      <w:p w14:paraId="4A9CB4D9" w14:textId="77777777" w:rsidR="00027A70" w:rsidRDefault="00027A70">
        <w:pPr>
          <w:pStyle w:val="Header"/>
          <w:jc w:val="right"/>
        </w:pPr>
        <w:r>
          <w:fldChar w:fldCharType="begin"/>
        </w:r>
        <w:r>
          <w:instrText xml:space="preserve"> PAGE   \* MERGEFORMAT </w:instrText>
        </w:r>
        <w:r>
          <w:fldChar w:fldCharType="separate"/>
        </w:r>
        <w:r w:rsidR="0022634C">
          <w:rPr>
            <w:noProof/>
          </w:rPr>
          <w:t>7</w:t>
        </w:r>
        <w:r>
          <w:rPr>
            <w:noProof/>
          </w:rPr>
          <w:fldChar w:fldCharType="end"/>
        </w:r>
      </w:p>
    </w:sdtContent>
  </w:sdt>
  <w:p w14:paraId="78D2D6D3" w14:textId="77777777" w:rsidR="00027A70" w:rsidRDefault="00027A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1">
    <w:nsid w:val="09F36603"/>
    <w:multiLevelType w:val="hybridMultilevel"/>
    <w:tmpl w:val="991C3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823507"/>
    <w:multiLevelType w:val="hybridMultilevel"/>
    <w:tmpl w:val="37262C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EEE5934"/>
    <w:multiLevelType w:val="hybridMultilevel"/>
    <w:tmpl w:val="E0F4AB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3DD66CBD"/>
    <w:multiLevelType w:val="hybridMultilevel"/>
    <w:tmpl w:val="9F784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2836F24"/>
    <w:multiLevelType w:val="hybridMultilevel"/>
    <w:tmpl w:val="12FA4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38E01D7"/>
    <w:multiLevelType w:val="hybridMultilevel"/>
    <w:tmpl w:val="81564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BFF6079"/>
    <w:multiLevelType w:val="hybridMultilevel"/>
    <w:tmpl w:val="BB02B148"/>
    <w:lvl w:ilvl="0" w:tplc="D9567180">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C424D9D"/>
    <w:multiLevelType w:val="multilevel"/>
    <w:tmpl w:val="FDC29662"/>
    <w:lvl w:ilvl="0">
      <w:start w:val="6"/>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num w:numId="1">
    <w:abstractNumId w:val="7"/>
  </w:num>
  <w:num w:numId="2">
    <w:abstractNumId w:val="5"/>
  </w:num>
  <w:num w:numId="3">
    <w:abstractNumId w:val="2"/>
  </w:num>
  <w:num w:numId="4">
    <w:abstractNumId w:val="6"/>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1"/>
  </w:num>
  <w:num w:numId="7">
    <w:abstractNumId w:val="3"/>
  </w:num>
  <w:num w:numId="8">
    <w:abstractNumId w:val="4"/>
  </w:num>
  <w:num w:numId="9">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na Sivachenko">
    <w15:presenceInfo w15:providerId="None" w15:userId="Anna Sivachenko"/>
  </w15:person>
  <w15:person w15:author="Dennis McGonagle">
    <w15:presenceInfo w15:providerId="None" w15:userId="Dennis McGonag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AD7"/>
    <w:rsid w:val="000006DA"/>
    <w:rsid w:val="00004D3F"/>
    <w:rsid w:val="00027A70"/>
    <w:rsid w:val="000406FE"/>
    <w:rsid w:val="00056DC9"/>
    <w:rsid w:val="00074CBA"/>
    <w:rsid w:val="00092584"/>
    <w:rsid w:val="00093F4F"/>
    <w:rsid w:val="000C273F"/>
    <w:rsid w:val="000C68FC"/>
    <w:rsid w:val="000D20B5"/>
    <w:rsid w:val="000E0A9F"/>
    <w:rsid w:val="000E1B0B"/>
    <w:rsid w:val="000F2CC3"/>
    <w:rsid w:val="001026C7"/>
    <w:rsid w:val="00115213"/>
    <w:rsid w:val="00116875"/>
    <w:rsid w:val="00120470"/>
    <w:rsid w:val="00122595"/>
    <w:rsid w:val="001335BF"/>
    <w:rsid w:val="00153793"/>
    <w:rsid w:val="00185794"/>
    <w:rsid w:val="00191CB9"/>
    <w:rsid w:val="00193CC1"/>
    <w:rsid w:val="001B24FC"/>
    <w:rsid w:val="001F4CE8"/>
    <w:rsid w:val="002121B7"/>
    <w:rsid w:val="002252D8"/>
    <w:rsid w:val="0022634C"/>
    <w:rsid w:val="002343DD"/>
    <w:rsid w:val="00235F32"/>
    <w:rsid w:val="00245473"/>
    <w:rsid w:val="002460A1"/>
    <w:rsid w:val="00251F9F"/>
    <w:rsid w:val="00281204"/>
    <w:rsid w:val="00282C9D"/>
    <w:rsid w:val="00297036"/>
    <w:rsid w:val="002C097B"/>
    <w:rsid w:val="002C31A6"/>
    <w:rsid w:val="002D1EC5"/>
    <w:rsid w:val="002F3FE4"/>
    <w:rsid w:val="002F4511"/>
    <w:rsid w:val="00303958"/>
    <w:rsid w:val="003042AC"/>
    <w:rsid w:val="0032016A"/>
    <w:rsid w:val="0033643F"/>
    <w:rsid w:val="00337B43"/>
    <w:rsid w:val="00337F03"/>
    <w:rsid w:val="0035176A"/>
    <w:rsid w:val="003556AC"/>
    <w:rsid w:val="0036330D"/>
    <w:rsid w:val="0038519E"/>
    <w:rsid w:val="00392BF9"/>
    <w:rsid w:val="003A1AFE"/>
    <w:rsid w:val="003B0DCA"/>
    <w:rsid w:val="003C2973"/>
    <w:rsid w:val="003D0D28"/>
    <w:rsid w:val="003D600E"/>
    <w:rsid w:val="003F3257"/>
    <w:rsid w:val="004277D2"/>
    <w:rsid w:val="00433AC8"/>
    <w:rsid w:val="0043400C"/>
    <w:rsid w:val="00440F54"/>
    <w:rsid w:val="0044234F"/>
    <w:rsid w:val="004473E0"/>
    <w:rsid w:val="00460EF6"/>
    <w:rsid w:val="00464706"/>
    <w:rsid w:val="00470D90"/>
    <w:rsid w:val="004734CF"/>
    <w:rsid w:val="0047532A"/>
    <w:rsid w:val="00495D65"/>
    <w:rsid w:val="004C6ED2"/>
    <w:rsid w:val="00501567"/>
    <w:rsid w:val="00502E56"/>
    <w:rsid w:val="00507AB5"/>
    <w:rsid w:val="00513F85"/>
    <w:rsid w:val="00540B1F"/>
    <w:rsid w:val="00553209"/>
    <w:rsid w:val="005533E8"/>
    <w:rsid w:val="005607CE"/>
    <w:rsid w:val="0056242E"/>
    <w:rsid w:val="00565B5E"/>
    <w:rsid w:val="005A0E74"/>
    <w:rsid w:val="005A738D"/>
    <w:rsid w:val="005C2E6B"/>
    <w:rsid w:val="005C553A"/>
    <w:rsid w:val="005C5B12"/>
    <w:rsid w:val="005C71F5"/>
    <w:rsid w:val="005E69CA"/>
    <w:rsid w:val="00602540"/>
    <w:rsid w:val="00625085"/>
    <w:rsid w:val="0063196E"/>
    <w:rsid w:val="00640531"/>
    <w:rsid w:val="00641146"/>
    <w:rsid w:val="006428F5"/>
    <w:rsid w:val="00645AB7"/>
    <w:rsid w:val="00661D1D"/>
    <w:rsid w:val="00663D5F"/>
    <w:rsid w:val="00673E81"/>
    <w:rsid w:val="006A67BB"/>
    <w:rsid w:val="006A7802"/>
    <w:rsid w:val="006C0DFA"/>
    <w:rsid w:val="006D747A"/>
    <w:rsid w:val="006E26A0"/>
    <w:rsid w:val="006E4E21"/>
    <w:rsid w:val="0070028F"/>
    <w:rsid w:val="00703B4B"/>
    <w:rsid w:val="00707FAD"/>
    <w:rsid w:val="007123BA"/>
    <w:rsid w:val="00712DA5"/>
    <w:rsid w:val="00750142"/>
    <w:rsid w:val="00775D05"/>
    <w:rsid w:val="007A4951"/>
    <w:rsid w:val="007A5F4F"/>
    <w:rsid w:val="007B208A"/>
    <w:rsid w:val="007B5F50"/>
    <w:rsid w:val="007D6AD7"/>
    <w:rsid w:val="007F7744"/>
    <w:rsid w:val="008016BF"/>
    <w:rsid w:val="00805446"/>
    <w:rsid w:val="00824413"/>
    <w:rsid w:val="00855EEF"/>
    <w:rsid w:val="00863ED5"/>
    <w:rsid w:val="00867C57"/>
    <w:rsid w:val="008744A3"/>
    <w:rsid w:val="00874AE6"/>
    <w:rsid w:val="00887241"/>
    <w:rsid w:val="008B097C"/>
    <w:rsid w:val="008B3116"/>
    <w:rsid w:val="008C3074"/>
    <w:rsid w:val="008D0761"/>
    <w:rsid w:val="008F52ED"/>
    <w:rsid w:val="008F5A61"/>
    <w:rsid w:val="008F62CC"/>
    <w:rsid w:val="00933666"/>
    <w:rsid w:val="00954BE6"/>
    <w:rsid w:val="0096183D"/>
    <w:rsid w:val="00962834"/>
    <w:rsid w:val="009920FD"/>
    <w:rsid w:val="00994F35"/>
    <w:rsid w:val="009A1F65"/>
    <w:rsid w:val="009A7D15"/>
    <w:rsid w:val="009C3AD6"/>
    <w:rsid w:val="009F1F50"/>
    <w:rsid w:val="00A227B8"/>
    <w:rsid w:val="00A306E8"/>
    <w:rsid w:val="00A31DAA"/>
    <w:rsid w:val="00A36CFD"/>
    <w:rsid w:val="00A4451A"/>
    <w:rsid w:val="00A446F7"/>
    <w:rsid w:val="00A5485A"/>
    <w:rsid w:val="00A614A1"/>
    <w:rsid w:val="00A665F6"/>
    <w:rsid w:val="00A72D2F"/>
    <w:rsid w:val="00A7744E"/>
    <w:rsid w:val="00A84FAB"/>
    <w:rsid w:val="00A85601"/>
    <w:rsid w:val="00AE40E0"/>
    <w:rsid w:val="00AE4764"/>
    <w:rsid w:val="00B03FBE"/>
    <w:rsid w:val="00B071F3"/>
    <w:rsid w:val="00B15FAA"/>
    <w:rsid w:val="00B40BC5"/>
    <w:rsid w:val="00B678EC"/>
    <w:rsid w:val="00B749CC"/>
    <w:rsid w:val="00B95F5E"/>
    <w:rsid w:val="00B97B03"/>
    <w:rsid w:val="00BB204A"/>
    <w:rsid w:val="00C12A14"/>
    <w:rsid w:val="00C17E38"/>
    <w:rsid w:val="00C23DBB"/>
    <w:rsid w:val="00C5096D"/>
    <w:rsid w:val="00C83F96"/>
    <w:rsid w:val="00C92174"/>
    <w:rsid w:val="00CD390C"/>
    <w:rsid w:val="00CD405B"/>
    <w:rsid w:val="00CE273B"/>
    <w:rsid w:val="00CE6510"/>
    <w:rsid w:val="00CF70FE"/>
    <w:rsid w:val="00D0280B"/>
    <w:rsid w:val="00D073D3"/>
    <w:rsid w:val="00D309D0"/>
    <w:rsid w:val="00D65922"/>
    <w:rsid w:val="00D67607"/>
    <w:rsid w:val="00D90513"/>
    <w:rsid w:val="00D91B96"/>
    <w:rsid w:val="00D92A3F"/>
    <w:rsid w:val="00D96220"/>
    <w:rsid w:val="00D97ED9"/>
    <w:rsid w:val="00DB21DD"/>
    <w:rsid w:val="00DB3F88"/>
    <w:rsid w:val="00DD2A7C"/>
    <w:rsid w:val="00DD42A9"/>
    <w:rsid w:val="00DE0BCF"/>
    <w:rsid w:val="00DE76F0"/>
    <w:rsid w:val="00E31942"/>
    <w:rsid w:val="00E3700C"/>
    <w:rsid w:val="00EA2AF5"/>
    <w:rsid w:val="00EB0580"/>
    <w:rsid w:val="00EB14EB"/>
    <w:rsid w:val="00EC77C2"/>
    <w:rsid w:val="00EC7F4F"/>
    <w:rsid w:val="00F00B2F"/>
    <w:rsid w:val="00F034A4"/>
    <w:rsid w:val="00F072FD"/>
    <w:rsid w:val="00F15B80"/>
    <w:rsid w:val="00F26C6B"/>
    <w:rsid w:val="00F40F8B"/>
    <w:rsid w:val="00F43E1D"/>
    <w:rsid w:val="00F50D44"/>
    <w:rsid w:val="00F553B9"/>
    <w:rsid w:val="00F773C0"/>
    <w:rsid w:val="00F80917"/>
    <w:rsid w:val="00F85A94"/>
    <w:rsid w:val="00FB611E"/>
    <w:rsid w:val="00FB6DF4"/>
    <w:rsid w:val="00FD7E09"/>
    <w:rsid w:val="00FF02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191C47"/>
  <w15:docId w15:val="{875CC457-47D8-4417-8B55-034423768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6AD7"/>
    <w:pPr>
      <w:spacing w:after="20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rsid w:val="007D6AD7"/>
    <w:rPr>
      <w:rFonts w:cs="Times New Roman"/>
      <w:sz w:val="16"/>
      <w:szCs w:val="16"/>
    </w:rPr>
  </w:style>
  <w:style w:type="paragraph" w:styleId="CommentText">
    <w:name w:val="annotation text"/>
    <w:basedOn w:val="Normal"/>
    <w:link w:val="CommentTextChar"/>
    <w:uiPriority w:val="99"/>
    <w:semiHidden/>
    <w:rsid w:val="007D6AD7"/>
    <w:rPr>
      <w:sz w:val="20"/>
      <w:szCs w:val="20"/>
    </w:rPr>
  </w:style>
  <w:style w:type="character" w:customStyle="1" w:styleId="CommentTextChar">
    <w:name w:val="Comment Text Char"/>
    <w:basedOn w:val="DefaultParagraphFont"/>
    <w:link w:val="CommentText"/>
    <w:uiPriority w:val="99"/>
    <w:semiHidden/>
    <w:locked/>
    <w:rsid w:val="007D6AD7"/>
    <w:rPr>
      <w:rFonts w:cs="Times New Roman"/>
      <w:sz w:val="20"/>
      <w:szCs w:val="20"/>
    </w:rPr>
  </w:style>
  <w:style w:type="paragraph" w:styleId="BalloonText">
    <w:name w:val="Balloon Text"/>
    <w:basedOn w:val="Normal"/>
    <w:link w:val="BalloonTextChar"/>
    <w:uiPriority w:val="99"/>
    <w:semiHidden/>
    <w:rsid w:val="007D6AD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7D6AD7"/>
    <w:rPr>
      <w:rFonts w:ascii="Segoe UI" w:hAnsi="Segoe UI" w:cs="Segoe UI"/>
      <w:sz w:val="18"/>
      <w:szCs w:val="18"/>
    </w:rPr>
  </w:style>
  <w:style w:type="paragraph" w:styleId="ListParagraph">
    <w:name w:val="List Paragraph"/>
    <w:basedOn w:val="Normal"/>
    <w:uiPriority w:val="99"/>
    <w:qFormat/>
    <w:rsid w:val="0043400C"/>
    <w:pPr>
      <w:ind w:left="720"/>
      <w:contextualSpacing/>
    </w:pPr>
  </w:style>
  <w:style w:type="paragraph" w:styleId="NormalWeb">
    <w:name w:val="Normal (Web)"/>
    <w:basedOn w:val="Normal"/>
    <w:uiPriority w:val="99"/>
    <w:rsid w:val="00A614A1"/>
    <w:pPr>
      <w:spacing w:before="100" w:beforeAutospacing="1" w:after="100" w:afterAutospacing="1"/>
    </w:pPr>
    <w:rPr>
      <w:rFonts w:ascii="Times New Roman" w:eastAsia="Times New Roman" w:hAnsi="Times New Roman"/>
    </w:rPr>
  </w:style>
  <w:style w:type="paragraph" w:styleId="PlainText">
    <w:name w:val="Plain Text"/>
    <w:basedOn w:val="Normal"/>
    <w:link w:val="PlainTextChar1"/>
    <w:uiPriority w:val="99"/>
    <w:rsid w:val="009C3AD6"/>
    <w:pPr>
      <w:spacing w:after="0"/>
    </w:pPr>
    <w:rPr>
      <w:rFonts w:ascii="Courier New" w:hAnsi="Courier New"/>
      <w:sz w:val="20"/>
      <w:szCs w:val="20"/>
      <w:lang w:eastAsia="ja-JP"/>
    </w:rPr>
  </w:style>
  <w:style w:type="character" w:customStyle="1" w:styleId="PlainTextChar">
    <w:name w:val="Plain Text Char"/>
    <w:basedOn w:val="DefaultParagraphFont"/>
    <w:uiPriority w:val="99"/>
    <w:semiHidden/>
    <w:locked/>
    <w:rsid w:val="009C3AD6"/>
    <w:rPr>
      <w:rFonts w:ascii="Courier" w:hAnsi="Courier" w:cs="Times New Roman"/>
      <w:sz w:val="21"/>
      <w:szCs w:val="21"/>
    </w:rPr>
  </w:style>
  <w:style w:type="character" w:customStyle="1" w:styleId="PlainTextChar1">
    <w:name w:val="Plain Text Char1"/>
    <w:link w:val="PlainText"/>
    <w:uiPriority w:val="99"/>
    <w:locked/>
    <w:rsid w:val="009C3AD6"/>
    <w:rPr>
      <w:rFonts w:ascii="Courier New" w:hAnsi="Courier New"/>
      <w:sz w:val="20"/>
    </w:rPr>
  </w:style>
  <w:style w:type="paragraph" w:styleId="CommentSubject">
    <w:name w:val="annotation subject"/>
    <w:basedOn w:val="CommentText"/>
    <w:next w:val="CommentText"/>
    <w:link w:val="CommentSubjectChar"/>
    <w:uiPriority w:val="99"/>
    <w:semiHidden/>
    <w:rsid w:val="009C3AD6"/>
    <w:rPr>
      <w:b/>
      <w:bCs/>
    </w:rPr>
  </w:style>
  <w:style w:type="character" w:customStyle="1" w:styleId="CommentSubjectChar">
    <w:name w:val="Comment Subject Char"/>
    <w:basedOn w:val="CommentTextChar"/>
    <w:link w:val="CommentSubject"/>
    <w:uiPriority w:val="99"/>
    <w:semiHidden/>
    <w:locked/>
    <w:rsid w:val="009C3AD6"/>
    <w:rPr>
      <w:rFonts w:cs="Times New Roman"/>
      <w:b/>
      <w:bCs/>
      <w:sz w:val="20"/>
      <w:szCs w:val="20"/>
    </w:rPr>
  </w:style>
  <w:style w:type="character" w:styleId="Hyperlink">
    <w:name w:val="Hyperlink"/>
    <w:basedOn w:val="DefaultParagraphFont"/>
    <w:uiPriority w:val="99"/>
    <w:rsid w:val="004473E0"/>
    <w:rPr>
      <w:rFonts w:cs="Times New Roman"/>
      <w:color w:val="0563C1"/>
      <w:u w:val="single"/>
    </w:rPr>
  </w:style>
  <w:style w:type="character" w:customStyle="1" w:styleId="italic1">
    <w:name w:val="italic1"/>
    <w:basedOn w:val="DefaultParagraphFont"/>
    <w:uiPriority w:val="99"/>
    <w:rsid w:val="00F034A4"/>
    <w:rPr>
      <w:rFonts w:cs="Times New Roman"/>
      <w:i/>
      <w:iCs/>
    </w:rPr>
  </w:style>
  <w:style w:type="character" w:styleId="Strong">
    <w:name w:val="Strong"/>
    <w:basedOn w:val="DefaultParagraphFont"/>
    <w:uiPriority w:val="99"/>
    <w:qFormat/>
    <w:rsid w:val="00A5485A"/>
    <w:rPr>
      <w:rFonts w:cs="Times New Roman"/>
      <w:b/>
      <w:bCs/>
    </w:rPr>
  </w:style>
  <w:style w:type="paragraph" w:styleId="Header">
    <w:name w:val="header"/>
    <w:basedOn w:val="Normal"/>
    <w:link w:val="HeaderChar"/>
    <w:uiPriority w:val="99"/>
    <w:unhideWhenUsed/>
    <w:rsid w:val="00DE76F0"/>
    <w:pPr>
      <w:tabs>
        <w:tab w:val="center" w:pos="4680"/>
        <w:tab w:val="right" w:pos="9360"/>
      </w:tabs>
      <w:spacing w:after="0"/>
    </w:pPr>
  </w:style>
  <w:style w:type="character" w:customStyle="1" w:styleId="HeaderChar">
    <w:name w:val="Header Char"/>
    <w:basedOn w:val="DefaultParagraphFont"/>
    <w:link w:val="Header"/>
    <w:uiPriority w:val="99"/>
    <w:rsid w:val="00DE76F0"/>
    <w:rPr>
      <w:sz w:val="24"/>
      <w:szCs w:val="24"/>
    </w:rPr>
  </w:style>
  <w:style w:type="paragraph" w:styleId="Footer">
    <w:name w:val="footer"/>
    <w:basedOn w:val="Normal"/>
    <w:link w:val="FooterChar"/>
    <w:uiPriority w:val="99"/>
    <w:unhideWhenUsed/>
    <w:rsid w:val="00DE76F0"/>
    <w:pPr>
      <w:tabs>
        <w:tab w:val="center" w:pos="4680"/>
        <w:tab w:val="right" w:pos="9360"/>
      </w:tabs>
      <w:spacing w:after="0"/>
    </w:pPr>
  </w:style>
  <w:style w:type="character" w:customStyle="1" w:styleId="FooterChar">
    <w:name w:val="Footer Char"/>
    <w:basedOn w:val="DefaultParagraphFont"/>
    <w:link w:val="Footer"/>
    <w:uiPriority w:val="99"/>
    <w:rsid w:val="00DE76F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6272556">
      <w:marLeft w:val="0"/>
      <w:marRight w:val="0"/>
      <w:marTop w:val="0"/>
      <w:marBottom w:val="0"/>
      <w:divBdr>
        <w:top w:val="none" w:sz="0" w:space="0" w:color="auto"/>
        <w:left w:val="none" w:sz="0" w:space="0" w:color="auto"/>
        <w:bottom w:val="none" w:sz="0" w:space="0" w:color="auto"/>
        <w:right w:val="none" w:sz="0" w:space="0" w:color="auto"/>
      </w:divBdr>
      <w:divsChild>
        <w:div w:id="746272459">
          <w:marLeft w:val="0"/>
          <w:marRight w:val="0"/>
          <w:marTop w:val="0"/>
          <w:marBottom w:val="0"/>
          <w:divBdr>
            <w:top w:val="none" w:sz="0" w:space="0" w:color="auto"/>
            <w:left w:val="none" w:sz="0" w:space="0" w:color="auto"/>
            <w:bottom w:val="none" w:sz="0" w:space="0" w:color="auto"/>
            <w:right w:val="none" w:sz="0" w:space="0" w:color="auto"/>
          </w:divBdr>
        </w:div>
        <w:div w:id="746272462">
          <w:marLeft w:val="0"/>
          <w:marRight w:val="0"/>
          <w:marTop w:val="0"/>
          <w:marBottom w:val="0"/>
          <w:divBdr>
            <w:top w:val="none" w:sz="0" w:space="0" w:color="auto"/>
            <w:left w:val="none" w:sz="0" w:space="0" w:color="auto"/>
            <w:bottom w:val="none" w:sz="0" w:space="0" w:color="auto"/>
            <w:right w:val="none" w:sz="0" w:space="0" w:color="auto"/>
          </w:divBdr>
        </w:div>
        <w:div w:id="746272464">
          <w:marLeft w:val="0"/>
          <w:marRight w:val="0"/>
          <w:marTop w:val="0"/>
          <w:marBottom w:val="0"/>
          <w:divBdr>
            <w:top w:val="none" w:sz="0" w:space="0" w:color="auto"/>
            <w:left w:val="none" w:sz="0" w:space="0" w:color="auto"/>
            <w:bottom w:val="none" w:sz="0" w:space="0" w:color="auto"/>
            <w:right w:val="none" w:sz="0" w:space="0" w:color="auto"/>
          </w:divBdr>
        </w:div>
        <w:div w:id="746272465">
          <w:marLeft w:val="0"/>
          <w:marRight w:val="0"/>
          <w:marTop w:val="0"/>
          <w:marBottom w:val="0"/>
          <w:divBdr>
            <w:top w:val="none" w:sz="0" w:space="0" w:color="auto"/>
            <w:left w:val="none" w:sz="0" w:space="0" w:color="auto"/>
            <w:bottom w:val="none" w:sz="0" w:space="0" w:color="auto"/>
            <w:right w:val="none" w:sz="0" w:space="0" w:color="auto"/>
          </w:divBdr>
        </w:div>
        <w:div w:id="746272466">
          <w:marLeft w:val="0"/>
          <w:marRight w:val="0"/>
          <w:marTop w:val="0"/>
          <w:marBottom w:val="0"/>
          <w:divBdr>
            <w:top w:val="none" w:sz="0" w:space="0" w:color="auto"/>
            <w:left w:val="none" w:sz="0" w:space="0" w:color="auto"/>
            <w:bottom w:val="none" w:sz="0" w:space="0" w:color="auto"/>
            <w:right w:val="none" w:sz="0" w:space="0" w:color="auto"/>
          </w:divBdr>
        </w:div>
        <w:div w:id="746272467">
          <w:marLeft w:val="0"/>
          <w:marRight w:val="0"/>
          <w:marTop w:val="0"/>
          <w:marBottom w:val="0"/>
          <w:divBdr>
            <w:top w:val="none" w:sz="0" w:space="0" w:color="auto"/>
            <w:left w:val="none" w:sz="0" w:space="0" w:color="auto"/>
            <w:bottom w:val="none" w:sz="0" w:space="0" w:color="auto"/>
            <w:right w:val="none" w:sz="0" w:space="0" w:color="auto"/>
          </w:divBdr>
        </w:div>
        <w:div w:id="746272468">
          <w:marLeft w:val="0"/>
          <w:marRight w:val="0"/>
          <w:marTop w:val="0"/>
          <w:marBottom w:val="0"/>
          <w:divBdr>
            <w:top w:val="none" w:sz="0" w:space="0" w:color="auto"/>
            <w:left w:val="none" w:sz="0" w:space="0" w:color="auto"/>
            <w:bottom w:val="none" w:sz="0" w:space="0" w:color="auto"/>
            <w:right w:val="none" w:sz="0" w:space="0" w:color="auto"/>
          </w:divBdr>
        </w:div>
        <w:div w:id="746272470">
          <w:marLeft w:val="0"/>
          <w:marRight w:val="0"/>
          <w:marTop w:val="0"/>
          <w:marBottom w:val="0"/>
          <w:divBdr>
            <w:top w:val="none" w:sz="0" w:space="0" w:color="auto"/>
            <w:left w:val="none" w:sz="0" w:space="0" w:color="auto"/>
            <w:bottom w:val="none" w:sz="0" w:space="0" w:color="auto"/>
            <w:right w:val="none" w:sz="0" w:space="0" w:color="auto"/>
          </w:divBdr>
        </w:div>
        <w:div w:id="746272472">
          <w:marLeft w:val="0"/>
          <w:marRight w:val="0"/>
          <w:marTop w:val="0"/>
          <w:marBottom w:val="0"/>
          <w:divBdr>
            <w:top w:val="none" w:sz="0" w:space="0" w:color="auto"/>
            <w:left w:val="none" w:sz="0" w:space="0" w:color="auto"/>
            <w:bottom w:val="none" w:sz="0" w:space="0" w:color="auto"/>
            <w:right w:val="none" w:sz="0" w:space="0" w:color="auto"/>
          </w:divBdr>
        </w:div>
        <w:div w:id="746272473">
          <w:marLeft w:val="0"/>
          <w:marRight w:val="0"/>
          <w:marTop w:val="0"/>
          <w:marBottom w:val="0"/>
          <w:divBdr>
            <w:top w:val="none" w:sz="0" w:space="0" w:color="auto"/>
            <w:left w:val="none" w:sz="0" w:space="0" w:color="auto"/>
            <w:bottom w:val="none" w:sz="0" w:space="0" w:color="auto"/>
            <w:right w:val="none" w:sz="0" w:space="0" w:color="auto"/>
          </w:divBdr>
        </w:div>
        <w:div w:id="746272474">
          <w:marLeft w:val="0"/>
          <w:marRight w:val="0"/>
          <w:marTop w:val="0"/>
          <w:marBottom w:val="0"/>
          <w:divBdr>
            <w:top w:val="none" w:sz="0" w:space="0" w:color="auto"/>
            <w:left w:val="none" w:sz="0" w:space="0" w:color="auto"/>
            <w:bottom w:val="none" w:sz="0" w:space="0" w:color="auto"/>
            <w:right w:val="none" w:sz="0" w:space="0" w:color="auto"/>
          </w:divBdr>
        </w:div>
        <w:div w:id="746272476">
          <w:marLeft w:val="0"/>
          <w:marRight w:val="0"/>
          <w:marTop w:val="0"/>
          <w:marBottom w:val="0"/>
          <w:divBdr>
            <w:top w:val="none" w:sz="0" w:space="0" w:color="auto"/>
            <w:left w:val="none" w:sz="0" w:space="0" w:color="auto"/>
            <w:bottom w:val="none" w:sz="0" w:space="0" w:color="auto"/>
            <w:right w:val="none" w:sz="0" w:space="0" w:color="auto"/>
          </w:divBdr>
        </w:div>
        <w:div w:id="746272477">
          <w:marLeft w:val="0"/>
          <w:marRight w:val="0"/>
          <w:marTop w:val="0"/>
          <w:marBottom w:val="0"/>
          <w:divBdr>
            <w:top w:val="none" w:sz="0" w:space="0" w:color="auto"/>
            <w:left w:val="none" w:sz="0" w:space="0" w:color="auto"/>
            <w:bottom w:val="none" w:sz="0" w:space="0" w:color="auto"/>
            <w:right w:val="none" w:sz="0" w:space="0" w:color="auto"/>
          </w:divBdr>
        </w:div>
        <w:div w:id="746272479">
          <w:marLeft w:val="0"/>
          <w:marRight w:val="0"/>
          <w:marTop w:val="0"/>
          <w:marBottom w:val="0"/>
          <w:divBdr>
            <w:top w:val="none" w:sz="0" w:space="0" w:color="auto"/>
            <w:left w:val="none" w:sz="0" w:space="0" w:color="auto"/>
            <w:bottom w:val="none" w:sz="0" w:space="0" w:color="auto"/>
            <w:right w:val="none" w:sz="0" w:space="0" w:color="auto"/>
          </w:divBdr>
        </w:div>
        <w:div w:id="746272481">
          <w:marLeft w:val="0"/>
          <w:marRight w:val="0"/>
          <w:marTop w:val="0"/>
          <w:marBottom w:val="0"/>
          <w:divBdr>
            <w:top w:val="none" w:sz="0" w:space="0" w:color="auto"/>
            <w:left w:val="none" w:sz="0" w:space="0" w:color="auto"/>
            <w:bottom w:val="none" w:sz="0" w:space="0" w:color="auto"/>
            <w:right w:val="none" w:sz="0" w:space="0" w:color="auto"/>
          </w:divBdr>
        </w:div>
        <w:div w:id="746272484">
          <w:marLeft w:val="0"/>
          <w:marRight w:val="0"/>
          <w:marTop w:val="0"/>
          <w:marBottom w:val="0"/>
          <w:divBdr>
            <w:top w:val="none" w:sz="0" w:space="0" w:color="auto"/>
            <w:left w:val="none" w:sz="0" w:space="0" w:color="auto"/>
            <w:bottom w:val="none" w:sz="0" w:space="0" w:color="auto"/>
            <w:right w:val="none" w:sz="0" w:space="0" w:color="auto"/>
          </w:divBdr>
        </w:div>
        <w:div w:id="746272487">
          <w:marLeft w:val="0"/>
          <w:marRight w:val="0"/>
          <w:marTop w:val="0"/>
          <w:marBottom w:val="0"/>
          <w:divBdr>
            <w:top w:val="none" w:sz="0" w:space="0" w:color="auto"/>
            <w:left w:val="none" w:sz="0" w:space="0" w:color="auto"/>
            <w:bottom w:val="none" w:sz="0" w:space="0" w:color="auto"/>
            <w:right w:val="none" w:sz="0" w:space="0" w:color="auto"/>
          </w:divBdr>
        </w:div>
        <w:div w:id="746272488">
          <w:marLeft w:val="0"/>
          <w:marRight w:val="0"/>
          <w:marTop w:val="0"/>
          <w:marBottom w:val="0"/>
          <w:divBdr>
            <w:top w:val="none" w:sz="0" w:space="0" w:color="auto"/>
            <w:left w:val="none" w:sz="0" w:space="0" w:color="auto"/>
            <w:bottom w:val="none" w:sz="0" w:space="0" w:color="auto"/>
            <w:right w:val="none" w:sz="0" w:space="0" w:color="auto"/>
          </w:divBdr>
        </w:div>
        <w:div w:id="746272489">
          <w:marLeft w:val="0"/>
          <w:marRight w:val="0"/>
          <w:marTop w:val="0"/>
          <w:marBottom w:val="0"/>
          <w:divBdr>
            <w:top w:val="none" w:sz="0" w:space="0" w:color="auto"/>
            <w:left w:val="none" w:sz="0" w:space="0" w:color="auto"/>
            <w:bottom w:val="none" w:sz="0" w:space="0" w:color="auto"/>
            <w:right w:val="none" w:sz="0" w:space="0" w:color="auto"/>
          </w:divBdr>
        </w:div>
        <w:div w:id="746272491">
          <w:marLeft w:val="0"/>
          <w:marRight w:val="0"/>
          <w:marTop w:val="0"/>
          <w:marBottom w:val="0"/>
          <w:divBdr>
            <w:top w:val="none" w:sz="0" w:space="0" w:color="auto"/>
            <w:left w:val="none" w:sz="0" w:space="0" w:color="auto"/>
            <w:bottom w:val="none" w:sz="0" w:space="0" w:color="auto"/>
            <w:right w:val="none" w:sz="0" w:space="0" w:color="auto"/>
          </w:divBdr>
        </w:div>
        <w:div w:id="746272494">
          <w:marLeft w:val="0"/>
          <w:marRight w:val="0"/>
          <w:marTop w:val="0"/>
          <w:marBottom w:val="0"/>
          <w:divBdr>
            <w:top w:val="none" w:sz="0" w:space="0" w:color="auto"/>
            <w:left w:val="none" w:sz="0" w:space="0" w:color="auto"/>
            <w:bottom w:val="none" w:sz="0" w:space="0" w:color="auto"/>
            <w:right w:val="none" w:sz="0" w:space="0" w:color="auto"/>
          </w:divBdr>
        </w:div>
        <w:div w:id="746272495">
          <w:marLeft w:val="0"/>
          <w:marRight w:val="0"/>
          <w:marTop w:val="0"/>
          <w:marBottom w:val="0"/>
          <w:divBdr>
            <w:top w:val="none" w:sz="0" w:space="0" w:color="auto"/>
            <w:left w:val="none" w:sz="0" w:space="0" w:color="auto"/>
            <w:bottom w:val="none" w:sz="0" w:space="0" w:color="auto"/>
            <w:right w:val="none" w:sz="0" w:space="0" w:color="auto"/>
          </w:divBdr>
        </w:div>
        <w:div w:id="746272498">
          <w:marLeft w:val="0"/>
          <w:marRight w:val="0"/>
          <w:marTop w:val="0"/>
          <w:marBottom w:val="0"/>
          <w:divBdr>
            <w:top w:val="none" w:sz="0" w:space="0" w:color="auto"/>
            <w:left w:val="none" w:sz="0" w:space="0" w:color="auto"/>
            <w:bottom w:val="none" w:sz="0" w:space="0" w:color="auto"/>
            <w:right w:val="none" w:sz="0" w:space="0" w:color="auto"/>
          </w:divBdr>
        </w:div>
        <w:div w:id="746272499">
          <w:marLeft w:val="0"/>
          <w:marRight w:val="0"/>
          <w:marTop w:val="0"/>
          <w:marBottom w:val="0"/>
          <w:divBdr>
            <w:top w:val="none" w:sz="0" w:space="0" w:color="auto"/>
            <w:left w:val="none" w:sz="0" w:space="0" w:color="auto"/>
            <w:bottom w:val="none" w:sz="0" w:space="0" w:color="auto"/>
            <w:right w:val="none" w:sz="0" w:space="0" w:color="auto"/>
          </w:divBdr>
        </w:div>
        <w:div w:id="746272508">
          <w:marLeft w:val="0"/>
          <w:marRight w:val="0"/>
          <w:marTop w:val="0"/>
          <w:marBottom w:val="0"/>
          <w:divBdr>
            <w:top w:val="none" w:sz="0" w:space="0" w:color="auto"/>
            <w:left w:val="none" w:sz="0" w:space="0" w:color="auto"/>
            <w:bottom w:val="none" w:sz="0" w:space="0" w:color="auto"/>
            <w:right w:val="none" w:sz="0" w:space="0" w:color="auto"/>
          </w:divBdr>
        </w:div>
        <w:div w:id="746272509">
          <w:marLeft w:val="0"/>
          <w:marRight w:val="0"/>
          <w:marTop w:val="0"/>
          <w:marBottom w:val="0"/>
          <w:divBdr>
            <w:top w:val="none" w:sz="0" w:space="0" w:color="auto"/>
            <w:left w:val="none" w:sz="0" w:space="0" w:color="auto"/>
            <w:bottom w:val="none" w:sz="0" w:space="0" w:color="auto"/>
            <w:right w:val="none" w:sz="0" w:space="0" w:color="auto"/>
          </w:divBdr>
        </w:div>
        <w:div w:id="746272510">
          <w:marLeft w:val="0"/>
          <w:marRight w:val="0"/>
          <w:marTop w:val="0"/>
          <w:marBottom w:val="0"/>
          <w:divBdr>
            <w:top w:val="none" w:sz="0" w:space="0" w:color="auto"/>
            <w:left w:val="none" w:sz="0" w:space="0" w:color="auto"/>
            <w:bottom w:val="none" w:sz="0" w:space="0" w:color="auto"/>
            <w:right w:val="none" w:sz="0" w:space="0" w:color="auto"/>
          </w:divBdr>
        </w:div>
        <w:div w:id="746272511">
          <w:marLeft w:val="0"/>
          <w:marRight w:val="0"/>
          <w:marTop w:val="0"/>
          <w:marBottom w:val="0"/>
          <w:divBdr>
            <w:top w:val="none" w:sz="0" w:space="0" w:color="auto"/>
            <w:left w:val="none" w:sz="0" w:space="0" w:color="auto"/>
            <w:bottom w:val="none" w:sz="0" w:space="0" w:color="auto"/>
            <w:right w:val="none" w:sz="0" w:space="0" w:color="auto"/>
          </w:divBdr>
        </w:div>
        <w:div w:id="746272512">
          <w:marLeft w:val="0"/>
          <w:marRight w:val="0"/>
          <w:marTop w:val="0"/>
          <w:marBottom w:val="0"/>
          <w:divBdr>
            <w:top w:val="none" w:sz="0" w:space="0" w:color="auto"/>
            <w:left w:val="none" w:sz="0" w:space="0" w:color="auto"/>
            <w:bottom w:val="none" w:sz="0" w:space="0" w:color="auto"/>
            <w:right w:val="none" w:sz="0" w:space="0" w:color="auto"/>
          </w:divBdr>
        </w:div>
        <w:div w:id="746272514">
          <w:marLeft w:val="0"/>
          <w:marRight w:val="0"/>
          <w:marTop w:val="0"/>
          <w:marBottom w:val="0"/>
          <w:divBdr>
            <w:top w:val="none" w:sz="0" w:space="0" w:color="auto"/>
            <w:left w:val="none" w:sz="0" w:space="0" w:color="auto"/>
            <w:bottom w:val="none" w:sz="0" w:space="0" w:color="auto"/>
            <w:right w:val="none" w:sz="0" w:space="0" w:color="auto"/>
          </w:divBdr>
        </w:div>
        <w:div w:id="746272515">
          <w:marLeft w:val="0"/>
          <w:marRight w:val="0"/>
          <w:marTop w:val="0"/>
          <w:marBottom w:val="0"/>
          <w:divBdr>
            <w:top w:val="none" w:sz="0" w:space="0" w:color="auto"/>
            <w:left w:val="none" w:sz="0" w:space="0" w:color="auto"/>
            <w:bottom w:val="none" w:sz="0" w:space="0" w:color="auto"/>
            <w:right w:val="none" w:sz="0" w:space="0" w:color="auto"/>
          </w:divBdr>
        </w:div>
        <w:div w:id="746272516">
          <w:marLeft w:val="0"/>
          <w:marRight w:val="0"/>
          <w:marTop w:val="0"/>
          <w:marBottom w:val="0"/>
          <w:divBdr>
            <w:top w:val="none" w:sz="0" w:space="0" w:color="auto"/>
            <w:left w:val="none" w:sz="0" w:space="0" w:color="auto"/>
            <w:bottom w:val="none" w:sz="0" w:space="0" w:color="auto"/>
            <w:right w:val="none" w:sz="0" w:space="0" w:color="auto"/>
          </w:divBdr>
        </w:div>
        <w:div w:id="746272521">
          <w:marLeft w:val="0"/>
          <w:marRight w:val="0"/>
          <w:marTop w:val="0"/>
          <w:marBottom w:val="0"/>
          <w:divBdr>
            <w:top w:val="none" w:sz="0" w:space="0" w:color="auto"/>
            <w:left w:val="none" w:sz="0" w:space="0" w:color="auto"/>
            <w:bottom w:val="none" w:sz="0" w:space="0" w:color="auto"/>
            <w:right w:val="none" w:sz="0" w:space="0" w:color="auto"/>
          </w:divBdr>
        </w:div>
        <w:div w:id="746272523">
          <w:marLeft w:val="0"/>
          <w:marRight w:val="0"/>
          <w:marTop w:val="0"/>
          <w:marBottom w:val="0"/>
          <w:divBdr>
            <w:top w:val="none" w:sz="0" w:space="0" w:color="auto"/>
            <w:left w:val="none" w:sz="0" w:space="0" w:color="auto"/>
            <w:bottom w:val="none" w:sz="0" w:space="0" w:color="auto"/>
            <w:right w:val="none" w:sz="0" w:space="0" w:color="auto"/>
          </w:divBdr>
        </w:div>
        <w:div w:id="746272524">
          <w:marLeft w:val="0"/>
          <w:marRight w:val="0"/>
          <w:marTop w:val="0"/>
          <w:marBottom w:val="0"/>
          <w:divBdr>
            <w:top w:val="none" w:sz="0" w:space="0" w:color="auto"/>
            <w:left w:val="none" w:sz="0" w:space="0" w:color="auto"/>
            <w:bottom w:val="none" w:sz="0" w:space="0" w:color="auto"/>
            <w:right w:val="none" w:sz="0" w:space="0" w:color="auto"/>
          </w:divBdr>
        </w:div>
        <w:div w:id="746272526">
          <w:marLeft w:val="0"/>
          <w:marRight w:val="0"/>
          <w:marTop w:val="0"/>
          <w:marBottom w:val="0"/>
          <w:divBdr>
            <w:top w:val="none" w:sz="0" w:space="0" w:color="auto"/>
            <w:left w:val="none" w:sz="0" w:space="0" w:color="auto"/>
            <w:bottom w:val="none" w:sz="0" w:space="0" w:color="auto"/>
            <w:right w:val="none" w:sz="0" w:space="0" w:color="auto"/>
          </w:divBdr>
        </w:div>
        <w:div w:id="746272530">
          <w:marLeft w:val="0"/>
          <w:marRight w:val="0"/>
          <w:marTop w:val="0"/>
          <w:marBottom w:val="0"/>
          <w:divBdr>
            <w:top w:val="none" w:sz="0" w:space="0" w:color="auto"/>
            <w:left w:val="none" w:sz="0" w:space="0" w:color="auto"/>
            <w:bottom w:val="none" w:sz="0" w:space="0" w:color="auto"/>
            <w:right w:val="none" w:sz="0" w:space="0" w:color="auto"/>
          </w:divBdr>
        </w:div>
        <w:div w:id="746272532">
          <w:marLeft w:val="0"/>
          <w:marRight w:val="0"/>
          <w:marTop w:val="0"/>
          <w:marBottom w:val="0"/>
          <w:divBdr>
            <w:top w:val="none" w:sz="0" w:space="0" w:color="auto"/>
            <w:left w:val="none" w:sz="0" w:space="0" w:color="auto"/>
            <w:bottom w:val="none" w:sz="0" w:space="0" w:color="auto"/>
            <w:right w:val="none" w:sz="0" w:space="0" w:color="auto"/>
          </w:divBdr>
        </w:div>
        <w:div w:id="746272533">
          <w:marLeft w:val="0"/>
          <w:marRight w:val="0"/>
          <w:marTop w:val="0"/>
          <w:marBottom w:val="0"/>
          <w:divBdr>
            <w:top w:val="none" w:sz="0" w:space="0" w:color="auto"/>
            <w:left w:val="none" w:sz="0" w:space="0" w:color="auto"/>
            <w:bottom w:val="none" w:sz="0" w:space="0" w:color="auto"/>
            <w:right w:val="none" w:sz="0" w:space="0" w:color="auto"/>
          </w:divBdr>
        </w:div>
        <w:div w:id="746272535">
          <w:marLeft w:val="0"/>
          <w:marRight w:val="0"/>
          <w:marTop w:val="0"/>
          <w:marBottom w:val="0"/>
          <w:divBdr>
            <w:top w:val="none" w:sz="0" w:space="0" w:color="auto"/>
            <w:left w:val="none" w:sz="0" w:space="0" w:color="auto"/>
            <w:bottom w:val="none" w:sz="0" w:space="0" w:color="auto"/>
            <w:right w:val="none" w:sz="0" w:space="0" w:color="auto"/>
          </w:divBdr>
        </w:div>
        <w:div w:id="746272536">
          <w:marLeft w:val="0"/>
          <w:marRight w:val="0"/>
          <w:marTop w:val="0"/>
          <w:marBottom w:val="0"/>
          <w:divBdr>
            <w:top w:val="none" w:sz="0" w:space="0" w:color="auto"/>
            <w:left w:val="none" w:sz="0" w:space="0" w:color="auto"/>
            <w:bottom w:val="none" w:sz="0" w:space="0" w:color="auto"/>
            <w:right w:val="none" w:sz="0" w:space="0" w:color="auto"/>
          </w:divBdr>
        </w:div>
        <w:div w:id="746272540">
          <w:marLeft w:val="0"/>
          <w:marRight w:val="0"/>
          <w:marTop w:val="0"/>
          <w:marBottom w:val="0"/>
          <w:divBdr>
            <w:top w:val="none" w:sz="0" w:space="0" w:color="auto"/>
            <w:left w:val="none" w:sz="0" w:space="0" w:color="auto"/>
            <w:bottom w:val="none" w:sz="0" w:space="0" w:color="auto"/>
            <w:right w:val="none" w:sz="0" w:space="0" w:color="auto"/>
          </w:divBdr>
        </w:div>
        <w:div w:id="746272542">
          <w:marLeft w:val="0"/>
          <w:marRight w:val="0"/>
          <w:marTop w:val="0"/>
          <w:marBottom w:val="0"/>
          <w:divBdr>
            <w:top w:val="none" w:sz="0" w:space="0" w:color="auto"/>
            <w:left w:val="none" w:sz="0" w:space="0" w:color="auto"/>
            <w:bottom w:val="none" w:sz="0" w:space="0" w:color="auto"/>
            <w:right w:val="none" w:sz="0" w:space="0" w:color="auto"/>
          </w:divBdr>
        </w:div>
        <w:div w:id="746272543">
          <w:marLeft w:val="0"/>
          <w:marRight w:val="0"/>
          <w:marTop w:val="0"/>
          <w:marBottom w:val="0"/>
          <w:divBdr>
            <w:top w:val="none" w:sz="0" w:space="0" w:color="auto"/>
            <w:left w:val="none" w:sz="0" w:space="0" w:color="auto"/>
            <w:bottom w:val="none" w:sz="0" w:space="0" w:color="auto"/>
            <w:right w:val="none" w:sz="0" w:space="0" w:color="auto"/>
          </w:divBdr>
        </w:div>
        <w:div w:id="746272546">
          <w:marLeft w:val="0"/>
          <w:marRight w:val="0"/>
          <w:marTop w:val="0"/>
          <w:marBottom w:val="0"/>
          <w:divBdr>
            <w:top w:val="none" w:sz="0" w:space="0" w:color="auto"/>
            <w:left w:val="none" w:sz="0" w:space="0" w:color="auto"/>
            <w:bottom w:val="none" w:sz="0" w:space="0" w:color="auto"/>
            <w:right w:val="none" w:sz="0" w:space="0" w:color="auto"/>
          </w:divBdr>
        </w:div>
        <w:div w:id="746272548">
          <w:marLeft w:val="0"/>
          <w:marRight w:val="0"/>
          <w:marTop w:val="0"/>
          <w:marBottom w:val="0"/>
          <w:divBdr>
            <w:top w:val="none" w:sz="0" w:space="0" w:color="auto"/>
            <w:left w:val="none" w:sz="0" w:space="0" w:color="auto"/>
            <w:bottom w:val="none" w:sz="0" w:space="0" w:color="auto"/>
            <w:right w:val="none" w:sz="0" w:space="0" w:color="auto"/>
          </w:divBdr>
        </w:div>
        <w:div w:id="746272549">
          <w:marLeft w:val="0"/>
          <w:marRight w:val="0"/>
          <w:marTop w:val="0"/>
          <w:marBottom w:val="0"/>
          <w:divBdr>
            <w:top w:val="none" w:sz="0" w:space="0" w:color="auto"/>
            <w:left w:val="none" w:sz="0" w:space="0" w:color="auto"/>
            <w:bottom w:val="none" w:sz="0" w:space="0" w:color="auto"/>
            <w:right w:val="none" w:sz="0" w:space="0" w:color="auto"/>
          </w:divBdr>
        </w:div>
        <w:div w:id="746272551">
          <w:marLeft w:val="0"/>
          <w:marRight w:val="0"/>
          <w:marTop w:val="0"/>
          <w:marBottom w:val="0"/>
          <w:divBdr>
            <w:top w:val="none" w:sz="0" w:space="0" w:color="auto"/>
            <w:left w:val="none" w:sz="0" w:space="0" w:color="auto"/>
            <w:bottom w:val="none" w:sz="0" w:space="0" w:color="auto"/>
            <w:right w:val="none" w:sz="0" w:space="0" w:color="auto"/>
          </w:divBdr>
        </w:div>
        <w:div w:id="746272552">
          <w:marLeft w:val="0"/>
          <w:marRight w:val="0"/>
          <w:marTop w:val="0"/>
          <w:marBottom w:val="0"/>
          <w:divBdr>
            <w:top w:val="none" w:sz="0" w:space="0" w:color="auto"/>
            <w:left w:val="none" w:sz="0" w:space="0" w:color="auto"/>
            <w:bottom w:val="none" w:sz="0" w:space="0" w:color="auto"/>
            <w:right w:val="none" w:sz="0" w:space="0" w:color="auto"/>
          </w:divBdr>
        </w:div>
        <w:div w:id="746272553">
          <w:marLeft w:val="0"/>
          <w:marRight w:val="0"/>
          <w:marTop w:val="0"/>
          <w:marBottom w:val="0"/>
          <w:divBdr>
            <w:top w:val="none" w:sz="0" w:space="0" w:color="auto"/>
            <w:left w:val="none" w:sz="0" w:space="0" w:color="auto"/>
            <w:bottom w:val="none" w:sz="0" w:space="0" w:color="auto"/>
            <w:right w:val="none" w:sz="0" w:space="0" w:color="auto"/>
          </w:divBdr>
        </w:div>
        <w:div w:id="746272554">
          <w:marLeft w:val="0"/>
          <w:marRight w:val="0"/>
          <w:marTop w:val="0"/>
          <w:marBottom w:val="0"/>
          <w:divBdr>
            <w:top w:val="none" w:sz="0" w:space="0" w:color="auto"/>
            <w:left w:val="none" w:sz="0" w:space="0" w:color="auto"/>
            <w:bottom w:val="none" w:sz="0" w:space="0" w:color="auto"/>
            <w:right w:val="none" w:sz="0" w:space="0" w:color="auto"/>
          </w:divBdr>
        </w:div>
        <w:div w:id="746272558">
          <w:marLeft w:val="0"/>
          <w:marRight w:val="0"/>
          <w:marTop w:val="0"/>
          <w:marBottom w:val="0"/>
          <w:divBdr>
            <w:top w:val="none" w:sz="0" w:space="0" w:color="auto"/>
            <w:left w:val="none" w:sz="0" w:space="0" w:color="auto"/>
            <w:bottom w:val="none" w:sz="0" w:space="0" w:color="auto"/>
            <w:right w:val="none" w:sz="0" w:space="0" w:color="auto"/>
          </w:divBdr>
        </w:div>
        <w:div w:id="746272559">
          <w:marLeft w:val="0"/>
          <w:marRight w:val="0"/>
          <w:marTop w:val="0"/>
          <w:marBottom w:val="0"/>
          <w:divBdr>
            <w:top w:val="none" w:sz="0" w:space="0" w:color="auto"/>
            <w:left w:val="none" w:sz="0" w:space="0" w:color="auto"/>
            <w:bottom w:val="none" w:sz="0" w:space="0" w:color="auto"/>
            <w:right w:val="none" w:sz="0" w:space="0" w:color="auto"/>
          </w:divBdr>
        </w:div>
        <w:div w:id="746272560">
          <w:marLeft w:val="0"/>
          <w:marRight w:val="0"/>
          <w:marTop w:val="0"/>
          <w:marBottom w:val="0"/>
          <w:divBdr>
            <w:top w:val="none" w:sz="0" w:space="0" w:color="auto"/>
            <w:left w:val="none" w:sz="0" w:space="0" w:color="auto"/>
            <w:bottom w:val="none" w:sz="0" w:space="0" w:color="auto"/>
            <w:right w:val="none" w:sz="0" w:space="0" w:color="auto"/>
          </w:divBdr>
        </w:div>
        <w:div w:id="746272563">
          <w:marLeft w:val="0"/>
          <w:marRight w:val="0"/>
          <w:marTop w:val="0"/>
          <w:marBottom w:val="0"/>
          <w:divBdr>
            <w:top w:val="none" w:sz="0" w:space="0" w:color="auto"/>
            <w:left w:val="none" w:sz="0" w:space="0" w:color="auto"/>
            <w:bottom w:val="none" w:sz="0" w:space="0" w:color="auto"/>
            <w:right w:val="none" w:sz="0" w:space="0" w:color="auto"/>
          </w:divBdr>
        </w:div>
        <w:div w:id="746272565">
          <w:marLeft w:val="0"/>
          <w:marRight w:val="0"/>
          <w:marTop w:val="0"/>
          <w:marBottom w:val="0"/>
          <w:divBdr>
            <w:top w:val="none" w:sz="0" w:space="0" w:color="auto"/>
            <w:left w:val="none" w:sz="0" w:space="0" w:color="auto"/>
            <w:bottom w:val="none" w:sz="0" w:space="0" w:color="auto"/>
            <w:right w:val="none" w:sz="0" w:space="0" w:color="auto"/>
          </w:divBdr>
        </w:div>
        <w:div w:id="746272566">
          <w:marLeft w:val="0"/>
          <w:marRight w:val="0"/>
          <w:marTop w:val="0"/>
          <w:marBottom w:val="0"/>
          <w:divBdr>
            <w:top w:val="none" w:sz="0" w:space="0" w:color="auto"/>
            <w:left w:val="none" w:sz="0" w:space="0" w:color="auto"/>
            <w:bottom w:val="none" w:sz="0" w:space="0" w:color="auto"/>
            <w:right w:val="none" w:sz="0" w:space="0" w:color="auto"/>
          </w:divBdr>
        </w:div>
        <w:div w:id="746272567">
          <w:marLeft w:val="0"/>
          <w:marRight w:val="0"/>
          <w:marTop w:val="0"/>
          <w:marBottom w:val="0"/>
          <w:divBdr>
            <w:top w:val="none" w:sz="0" w:space="0" w:color="auto"/>
            <w:left w:val="none" w:sz="0" w:space="0" w:color="auto"/>
            <w:bottom w:val="none" w:sz="0" w:space="0" w:color="auto"/>
            <w:right w:val="none" w:sz="0" w:space="0" w:color="auto"/>
          </w:divBdr>
        </w:div>
        <w:div w:id="746272569">
          <w:marLeft w:val="0"/>
          <w:marRight w:val="0"/>
          <w:marTop w:val="0"/>
          <w:marBottom w:val="0"/>
          <w:divBdr>
            <w:top w:val="none" w:sz="0" w:space="0" w:color="auto"/>
            <w:left w:val="none" w:sz="0" w:space="0" w:color="auto"/>
            <w:bottom w:val="none" w:sz="0" w:space="0" w:color="auto"/>
            <w:right w:val="none" w:sz="0" w:space="0" w:color="auto"/>
          </w:divBdr>
        </w:div>
        <w:div w:id="746272570">
          <w:marLeft w:val="0"/>
          <w:marRight w:val="0"/>
          <w:marTop w:val="0"/>
          <w:marBottom w:val="0"/>
          <w:divBdr>
            <w:top w:val="none" w:sz="0" w:space="0" w:color="auto"/>
            <w:left w:val="none" w:sz="0" w:space="0" w:color="auto"/>
            <w:bottom w:val="none" w:sz="0" w:space="0" w:color="auto"/>
            <w:right w:val="none" w:sz="0" w:space="0" w:color="auto"/>
          </w:divBdr>
        </w:div>
        <w:div w:id="746272574">
          <w:marLeft w:val="0"/>
          <w:marRight w:val="0"/>
          <w:marTop w:val="0"/>
          <w:marBottom w:val="0"/>
          <w:divBdr>
            <w:top w:val="none" w:sz="0" w:space="0" w:color="auto"/>
            <w:left w:val="none" w:sz="0" w:space="0" w:color="auto"/>
            <w:bottom w:val="none" w:sz="0" w:space="0" w:color="auto"/>
            <w:right w:val="none" w:sz="0" w:space="0" w:color="auto"/>
          </w:divBdr>
        </w:div>
        <w:div w:id="746272576">
          <w:marLeft w:val="0"/>
          <w:marRight w:val="0"/>
          <w:marTop w:val="0"/>
          <w:marBottom w:val="0"/>
          <w:divBdr>
            <w:top w:val="none" w:sz="0" w:space="0" w:color="auto"/>
            <w:left w:val="none" w:sz="0" w:space="0" w:color="auto"/>
            <w:bottom w:val="none" w:sz="0" w:space="0" w:color="auto"/>
            <w:right w:val="none" w:sz="0" w:space="0" w:color="auto"/>
          </w:divBdr>
        </w:div>
        <w:div w:id="746272577">
          <w:marLeft w:val="0"/>
          <w:marRight w:val="0"/>
          <w:marTop w:val="0"/>
          <w:marBottom w:val="0"/>
          <w:divBdr>
            <w:top w:val="none" w:sz="0" w:space="0" w:color="auto"/>
            <w:left w:val="none" w:sz="0" w:space="0" w:color="auto"/>
            <w:bottom w:val="none" w:sz="0" w:space="0" w:color="auto"/>
            <w:right w:val="none" w:sz="0" w:space="0" w:color="auto"/>
          </w:divBdr>
        </w:div>
        <w:div w:id="746272579">
          <w:marLeft w:val="0"/>
          <w:marRight w:val="0"/>
          <w:marTop w:val="0"/>
          <w:marBottom w:val="0"/>
          <w:divBdr>
            <w:top w:val="none" w:sz="0" w:space="0" w:color="auto"/>
            <w:left w:val="none" w:sz="0" w:space="0" w:color="auto"/>
            <w:bottom w:val="none" w:sz="0" w:space="0" w:color="auto"/>
            <w:right w:val="none" w:sz="0" w:space="0" w:color="auto"/>
          </w:divBdr>
        </w:div>
        <w:div w:id="746272580">
          <w:marLeft w:val="0"/>
          <w:marRight w:val="0"/>
          <w:marTop w:val="0"/>
          <w:marBottom w:val="0"/>
          <w:divBdr>
            <w:top w:val="none" w:sz="0" w:space="0" w:color="auto"/>
            <w:left w:val="none" w:sz="0" w:space="0" w:color="auto"/>
            <w:bottom w:val="none" w:sz="0" w:space="0" w:color="auto"/>
            <w:right w:val="none" w:sz="0" w:space="0" w:color="auto"/>
          </w:divBdr>
        </w:div>
        <w:div w:id="746272582">
          <w:marLeft w:val="0"/>
          <w:marRight w:val="0"/>
          <w:marTop w:val="0"/>
          <w:marBottom w:val="0"/>
          <w:divBdr>
            <w:top w:val="none" w:sz="0" w:space="0" w:color="auto"/>
            <w:left w:val="none" w:sz="0" w:space="0" w:color="auto"/>
            <w:bottom w:val="none" w:sz="0" w:space="0" w:color="auto"/>
            <w:right w:val="none" w:sz="0" w:space="0" w:color="auto"/>
          </w:divBdr>
        </w:div>
        <w:div w:id="746272583">
          <w:marLeft w:val="0"/>
          <w:marRight w:val="0"/>
          <w:marTop w:val="0"/>
          <w:marBottom w:val="0"/>
          <w:divBdr>
            <w:top w:val="none" w:sz="0" w:space="0" w:color="auto"/>
            <w:left w:val="none" w:sz="0" w:space="0" w:color="auto"/>
            <w:bottom w:val="none" w:sz="0" w:space="0" w:color="auto"/>
            <w:right w:val="none" w:sz="0" w:space="0" w:color="auto"/>
          </w:divBdr>
        </w:div>
        <w:div w:id="746272584">
          <w:marLeft w:val="0"/>
          <w:marRight w:val="0"/>
          <w:marTop w:val="0"/>
          <w:marBottom w:val="0"/>
          <w:divBdr>
            <w:top w:val="none" w:sz="0" w:space="0" w:color="auto"/>
            <w:left w:val="none" w:sz="0" w:space="0" w:color="auto"/>
            <w:bottom w:val="none" w:sz="0" w:space="0" w:color="auto"/>
            <w:right w:val="none" w:sz="0" w:space="0" w:color="auto"/>
          </w:divBdr>
        </w:div>
        <w:div w:id="746272589">
          <w:marLeft w:val="0"/>
          <w:marRight w:val="0"/>
          <w:marTop w:val="0"/>
          <w:marBottom w:val="0"/>
          <w:divBdr>
            <w:top w:val="none" w:sz="0" w:space="0" w:color="auto"/>
            <w:left w:val="none" w:sz="0" w:space="0" w:color="auto"/>
            <w:bottom w:val="none" w:sz="0" w:space="0" w:color="auto"/>
            <w:right w:val="none" w:sz="0" w:space="0" w:color="auto"/>
          </w:divBdr>
        </w:div>
        <w:div w:id="746272590">
          <w:marLeft w:val="0"/>
          <w:marRight w:val="0"/>
          <w:marTop w:val="0"/>
          <w:marBottom w:val="0"/>
          <w:divBdr>
            <w:top w:val="none" w:sz="0" w:space="0" w:color="auto"/>
            <w:left w:val="none" w:sz="0" w:space="0" w:color="auto"/>
            <w:bottom w:val="none" w:sz="0" w:space="0" w:color="auto"/>
            <w:right w:val="none" w:sz="0" w:space="0" w:color="auto"/>
          </w:divBdr>
        </w:div>
        <w:div w:id="746272593">
          <w:marLeft w:val="0"/>
          <w:marRight w:val="0"/>
          <w:marTop w:val="0"/>
          <w:marBottom w:val="0"/>
          <w:divBdr>
            <w:top w:val="none" w:sz="0" w:space="0" w:color="auto"/>
            <w:left w:val="none" w:sz="0" w:space="0" w:color="auto"/>
            <w:bottom w:val="none" w:sz="0" w:space="0" w:color="auto"/>
            <w:right w:val="none" w:sz="0" w:space="0" w:color="auto"/>
          </w:divBdr>
        </w:div>
        <w:div w:id="746272595">
          <w:marLeft w:val="0"/>
          <w:marRight w:val="0"/>
          <w:marTop w:val="0"/>
          <w:marBottom w:val="0"/>
          <w:divBdr>
            <w:top w:val="none" w:sz="0" w:space="0" w:color="auto"/>
            <w:left w:val="none" w:sz="0" w:space="0" w:color="auto"/>
            <w:bottom w:val="none" w:sz="0" w:space="0" w:color="auto"/>
            <w:right w:val="none" w:sz="0" w:space="0" w:color="auto"/>
          </w:divBdr>
        </w:div>
        <w:div w:id="746272596">
          <w:marLeft w:val="0"/>
          <w:marRight w:val="0"/>
          <w:marTop w:val="0"/>
          <w:marBottom w:val="0"/>
          <w:divBdr>
            <w:top w:val="none" w:sz="0" w:space="0" w:color="auto"/>
            <w:left w:val="none" w:sz="0" w:space="0" w:color="auto"/>
            <w:bottom w:val="none" w:sz="0" w:space="0" w:color="auto"/>
            <w:right w:val="none" w:sz="0" w:space="0" w:color="auto"/>
          </w:divBdr>
        </w:div>
        <w:div w:id="746272597">
          <w:marLeft w:val="0"/>
          <w:marRight w:val="0"/>
          <w:marTop w:val="0"/>
          <w:marBottom w:val="0"/>
          <w:divBdr>
            <w:top w:val="none" w:sz="0" w:space="0" w:color="auto"/>
            <w:left w:val="none" w:sz="0" w:space="0" w:color="auto"/>
            <w:bottom w:val="none" w:sz="0" w:space="0" w:color="auto"/>
            <w:right w:val="none" w:sz="0" w:space="0" w:color="auto"/>
          </w:divBdr>
        </w:div>
        <w:div w:id="746272599">
          <w:marLeft w:val="0"/>
          <w:marRight w:val="0"/>
          <w:marTop w:val="0"/>
          <w:marBottom w:val="0"/>
          <w:divBdr>
            <w:top w:val="none" w:sz="0" w:space="0" w:color="auto"/>
            <w:left w:val="none" w:sz="0" w:space="0" w:color="auto"/>
            <w:bottom w:val="none" w:sz="0" w:space="0" w:color="auto"/>
            <w:right w:val="none" w:sz="0" w:space="0" w:color="auto"/>
          </w:divBdr>
        </w:div>
        <w:div w:id="746272600">
          <w:marLeft w:val="0"/>
          <w:marRight w:val="0"/>
          <w:marTop w:val="0"/>
          <w:marBottom w:val="0"/>
          <w:divBdr>
            <w:top w:val="none" w:sz="0" w:space="0" w:color="auto"/>
            <w:left w:val="none" w:sz="0" w:space="0" w:color="auto"/>
            <w:bottom w:val="none" w:sz="0" w:space="0" w:color="auto"/>
            <w:right w:val="none" w:sz="0" w:space="0" w:color="auto"/>
          </w:divBdr>
        </w:div>
        <w:div w:id="746272603">
          <w:marLeft w:val="0"/>
          <w:marRight w:val="0"/>
          <w:marTop w:val="0"/>
          <w:marBottom w:val="0"/>
          <w:divBdr>
            <w:top w:val="none" w:sz="0" w:space="0" w:color="auto"/>
            <w:left w:val="none" w:sz="0" w:space="0" w:color="auto"/>
            <w:bottom w:val="none" w:sz="0" w:space="0" w:color="auto"/>
            <w:right w:val="none" w:sz="0" w:space="0" w:color="auto"/>
          </w:divBdr>
        </w:div>
        <w:div w:id="746272606">
          <w:marLeft w:val="0"/>
          <w:marRight w:val="0"/>
          <w:marTop w:val="0"/>
          <w:marBottom w:val="0"/>
          <w:divBdr>
            <w:top w:val="none" w:sz="0" w:space="0" w:color="auto"/>
            <w:left w:val="none" w:sz="0" w:space="0" w:color="auto"/>
            <w:bottom w:val="none" w:sz="0" w:space="0" w:color="auto"/>
            <w:right w:val="none" w:sz="0" w:space="0" w:color="auto"/>
          </w:divBdr>
        </w:div>
        <w:div w:id="746272607">
          <w:marLeft w:val="0"/>
          <w:marRight w:val="0"/>
          <w:marTop w:val="0"/>
          <w:marBottom w:val="0"/>
          <w:divBdr>
            <w:top w:val="none" w:sz="0" w:space="0" w:color="auto"/>
            <w:left w:val="none" w:sz="0" w:space="0" w:color="auto"/>
            <w:bottom w:val="none" w:sz="0" w:space="0" w:color="auto"/>
            <w:right w:val="none" w:sz="0" w:space="0" w:color="auto"/>
          </w:divBdr>
        </w:div>
        <w:div w:id="746272608">
          <w:marLeft w:val="0"/>
          <w:marRight w:val="0"/>
          <w:marTop w:val="0"/>
          <w:marBottom w:val="0"/>
          <w:divBdr>
            <w:top w:val="none" w:sz="0" w:space="0" w:color="auto"/>
            <w:left w:val="none" w:sz="0" w:space="0" w:color="auto"/>
            <w:bottom w:val="none" w:sz="0" w:space="0" w:color="auto"/>
            <w:right w:val="none" w:sz="0" w:space="0" w:color="auto"/>
          </w:divBdr>
        </w:div>
        <w:div w:id="746272610">
          <w:marLeft w:val="0"/>
          <w:marRight w:val="0"/>
          <w:marTop w:val="0"/>
          <w:marBottom w:val="0"/>
          <w:divBdr>
            <w:top w:val="none" w:sz="0" w:space="0" w:color="auto"/>
            <w:left w:val="none" w:sz="0" w:space="0" w:color="auto"/>
            <w:bottom w:val="none" w:sz="0" w:space="0" w:color="auto"/>
            <w:right w:val="none" w:sz="0" w:space="0" w:color="auto"/>
          </w:divBdr>
        </w:div>
        <w:div w:id="746272611">
          <w:marLeft w:val="0"/>
          <w:marRight w:val="0"/>
          <w:marTop w:val="0"/>
          <w:marBottom w:val="0"/>
          <w:divBdr>
            <w:top w:val="none" w:sz="0" w:space="0" w:color="auto"/>
            <w:left w:val="none" w:sz="0" w:space="0" w:color="auto"/>
            <w:bottom w:val="none" w:sz="0" w:space="0" w:color="auto"/>
            <w:right w:val="none" w:sz="0" w:space="0" w:color="auto"/>
          </w:divBdr>
        </w:div>
        <w:div w:id="746272612">
          <w:marLeft w:val="0"/>
          <w:marRight w:val="0"/>
          <w:marTop w:val="0"/>
          <w:marBottom w:val="0"/>
          <w:divBdr>
            <w:top w:val="none" w:sz="0" w:space="0" w:color="auto"/>
            <w:left w:val="none" w:sz="0" w:space="0" w:color="auto"/>
            <w:bottom w:val="none" w:sz="0" w:space="0" w:color="auto"/>
            <w:right w:val="none" w:sz="0" w:space="0" w:color="auto"/>
          </w:divBdr>
        </w:div>
        <w:div w:id="746272615">
          <w:marLeft w:val="0"/>
          <w:marRight w:val="0"/>
          <w:marTop w:val="0"/>
          <w:marBottom w:val="0"/>
          <w:divBdr>
            <w:top w:val="none" w:sz="0" w:space="0" w:color="auto"/>
            <w:left w:val="none" w:sz="0" w:space="0" w:color="auto"/>
            <w:bottom w:val="none" w:sz="0" w:space="0" w:color="auto"/>
            <w:right w:val="none" w:sz="0" w:space="0" w:color="auto"/>
          </w:divBdr>
        </w:div>
        <w:div w:id="746272616">
          <w:marLeft w:val="0"/>
          <w:marRight w:val="0"/>
          <w:marTop w:val="0"/>
          <w:marBottom w:val="0"/>
          <w:divBdr>
            <w:top w:val="none" w:sz="0" w:space="0" w:color="auto"/>
            <w:left w:val="none" w:sz="0" w:space="0" w:color="auto"/>
            <w:bottom w:val="none" w:sz="0" w:space="0" w:color="auto"/>
            <w:right w:val="none" w:sz="0" w:space="0" w:color="auto"/>
          </w:divBdr>
        </w:div>
        <w:div w:id="746272618">
          <w:marLeft w:val="0"/>
          <w:marRight w:val="0"/>
          <w:marTop w:val="0"/>
          <w:marBottom w:val="0"/>
          <w:divBdr>
            <w:top w:val="none" w:sz="0" w:space="0" w:color="auto"/>
            <w:left w:val="none" w:sz="0" w:space="0" w:color="auto"/>
            <w:bottom w:val="none" w:sz="0" w:space="0" w:color="auto"/>
            <w:right w:val="none" w:sz="0" w:space="0" w:color="auto"/>
          </w:divBdr>
        </w:div>
        <w:div w:id="746272619">
          <w:marLeft w:val="0"/>
          <w:marRight w:val="0"/>
          <w:marTop w:val="0"/>
          <w:marBottom w:val="0"/>
          <w:divBdr>
            <w:top w:val="none" w:sz="0" w:space="0" w:color="auto"/>
            <w:left w:val="none" w:sz="0" w:space="0" w:color="auto"/>
            <w:bottom w:val="none" w:sz="0" w:space="0" w:color="auto"/>
            <w:right w:val="none" w:sz="0" w:space="0" w:color="auto"/>
          </w:divBdr>
        </w:div>
        <w:div w:id="746272621">
          <w:marLeft w:val="0"/>
          <w:marRight w:val="0"/>
          <w:marTop w:val="0"/>
          <w:marBottom w:val="0"/>
          <w:divBdr>
            <w:top w:val="none" w:sz="0" w:space="0" w:color="auto"/>
            <w:left w:val="none" w:sz="0" w:space="0" w:color="auto"/>
            <w:bottom w:val="none" w:sz="0" w:space="0" w:color="auto"/>
            <w:right w:val="none" w:sz="0" w:space="0" w:color="auto"/>
          </w:divBdr>
        </w:div>
        <w:div w:id="746272622">
          <w:marLeft w:val="0"/>
          <w:marRight w:val="0"/>
          <w:marTop w:val="0"/>
          <w:marBottom w:val="0"/>
          <w:divBdr>
            <w:top w:val="none" w:sz="0" w:space="0" w:color="auto"/>
            <w:left w:val="none" w:sz="0" w:space="0" w:color="auto"/>
            <w:bottom w:val="none" w:sz="0" w:space="0" w:color="auto"/>
            <w:right w:val="none" w:sz="0" w:space="0" w:color="auto"/>
          </w:divBdr>
        </w:div>
        <w:div w:id="746272623">
          <w:marLeft w:val="0"/>
          <w:marRight w:val="0"/>
          <w:marTop w:val="0"/>
          <w:marBottom w:val="0"/>
          <w:divBdr>
            <w:top w:val="none" w:sz="0" w:space="0" w:color="auto"/>
            <w:left w:val="none" w:sz="0" w:space="0" w:color="auto"/>
            <w:bottom w:val="none" w:sz="0" w:space="0" w:color="auto"/>
            <w:right w:val="none" w:sz="0" w:space="0" w:color="auto"/>
          </w:divBdr>
        </w:div>
        <w:div w:id="746272624">
          <w:marLeft w:val="0"/>
          <w:marRight w:val="0"/>
          <w:marTop w:val="0"/>
          <w:marBottom w:val="0"/>
          <w:divBdr>
            <w:top w:val="none" w:sz="0" w:space="0" w:color="auto"/>
            <w:left w:val="none" w:sz="0" w:space="0" w:color="auto"/>
            <w:bottom w:val="none" w:sz="0" w:space="0" w:color="auto"/>
            <w:right w:val="none" w:sz="0" w:space="0" w:color="auto"/>
          </w:divBdr>
        </w:div>
        <w:div w:id="746272625">
          <w:marLeft w:val="0"/>
          <w:marRight w:val="0"/>
          <w:marTop w:val="0"/>
          <w:marBottom w:val="0"/>
          <w:divBdr>
            <w:top w:val="none" w:sz="0" w:space="0" w:color="auto"/>
            <w:left w:val="none" w:sz="0" w:space="0" w:color="auto"/>
            <w:bottom w:val="none" w:sz="0" w:space="0" w:color="auto"/>
            <w:right w:val="none" w:sz="0" w:space="0" w:color="auto"/>
          </w:divBdr>
        </w:div>
        <w:div w:id="746272627">
          <w:marLeft w:val="0"/>
          <w:marRight w:val="0"/>
          <w:marTop w:val="0"/>
          <w:marBottom w:val="0"/>
          <w:divBdr>
            <w:top w:val="none" w:sz="0" w:space="0" w:color="auto"/>
            <w:left w:val="none" w:sz="0" w:space="0" w:color="auto"/>
            <w:bottom w:val="none" w:sz="0" w:space="0" w:color="auto"/>
            <w:right w:val="none" w:sz="0" w:space="0" w:color="auto"/>
          </w:divBdr>
        </w:div>
        <w:div w:id="746272628">
          <w:marLeft w:val="0"/>
          <w:marRight w:val="0"/>
          <w:marTop w:val="0"/>
          <w:marBottom w:val="0"/>
          <w:divBdr>
            <w:top w:val="none" w:sz="0" w:space="0" w:color="auto"/>
            <w:left w:val="none" w:sz="0" w:space="0" w:color="auto"/>
            <w:bottom w:val="none" w:sz="0" w:space="0" w:color="auto"/>
            <w:right w:val="none" w:sz="0" w:space="0" w:color="auto"/>
          </w:divBdr>
        </w:div>
        <w:div w:id="746272632">
          <w:marLeft w:val="0"/>
          <w:marRight w:val="0"/>
          <w:marTop w:val="0"/>
          <w:marBottom w:val="0"/>
          <w:divBdr>
            <w:top w:val="none" w:sz="0" w:space="0" w:color="auto"/>
            <w:left w:val="none" w:sz="0" w:space="0" w:color="auto"/>
            <w:bottom w:val="none" w:sz="0" w:space="0" w:color="auto"/>
            <w:right w:val="none" w:sz="0" w:space="0" w:color="auto"/>
          </w:divBdr>
        </w:div>
        <w:div w:id="746272633">
          <w:marLeft w:val="0"/>
          <w:marRight w:val="0"/>
          <w:marTop w:val="0"/>
          <w:marBottom w:val="0"/>
          <w:divBdr>
            <w:top w:val="none" w:sz="0" w:space="0" w:color="auto"/>
            <w:left w:val="none" w:sz="0" w:space="0" w:color="auto"/>
            <w:bottom w:val="none" w:sz="0" w:space="0" w:color="auto"/>
            <w:right w:val="none" w:sz="0" w:space="0" w:color="auto"/>
          </w:divBdr>
        </w:div>
        <w:div w:id="746272634">
          <w:marLeft w:val="0"/>
          <w:marRight w:val="0"/>
          <w:marTop w:val="0"/>
          <w:marBottom w:val="0"/>
          <w:divBdr>
            <w:top w:val="none" w:sz="0" w:space="0" w:color="auto"/>
            <w:left w:val="none" w:sz="0" w:space="0" w:color="auto"/>
            <w:bottom w:val="none" w:sz="0" w:space="0" w:color="auto"/>
            <w:right w:val="none" w:sz="0" w:space="0" w:color="auto"/>
          </w:divBdr>
        </w:div>
        <w:div w:id="746272636">
          <w:marLeft w:val="0"/>
          <w:marRight w:val="0"/>
          <w:marTop w:val="0"/>
          <w:marBottom w:val="0"/>
          <w:divBdr>
            <w:top w:val="none" w:sz="0" w:space="0" w:color="auto"/>
            <w:left w:val="none" w:sz="0" w:space="0" w:color="auto"/>
            <w:bottom w:val="none" w:sz="0" w:space="0" w:color="auto"/>
            <w:right w:val="none" w:sz="0" w:space="0" w:color="auto"/>
          </w:divBdr>
        </w:div>
        <w:div w:id="746272638">
          <w:marLeft w:val="0"/>
          <w:marRight w:val="0"/>
          <w:marTop w:val="0"/>
          <w:marBottom w:val="0"/>
          <w:divBdr>
            <w:top w:val="none" w:sz="0" w:space="0" w:color="auto"/>
            <w:left w:val="none" w:sz="0" w:space="0" w:color="auto"/>
            <w:bottom w:val="none" w:sz="0" w:space="0" w:color="auto"/>
            <w:right w:val="none" w:sz="0" w:space="0" w:color="auto"/>
          </w:divBdr>
        </w:div>
        <w:div w:id="746272640">
          <w:marLeft w:val="0"/>
          <w:marRight w:val="0"/>
          <w:marTop w:val="0"/>
          <w:marBottom w:val="0"/>
          <w:divBdr>
            <w:top w:val="none" w:sz="0" w:space="0" w:color="auto"/>
            <w:left w:val="none" w:sz="0" w:space="0" w:color="auto"/>
            <w:bottom w:val="none" w:sz="0" w:space="0" w:color="auto"/>
            <w:right w:val="none" w:sz="0" w:space="0" w:color="auto"/>
          </w:divBdr>
        </w:div>
        <w:div w:id="746272641">
          <w:marLeft w:val="0"/>
          <w:marRight w:val="0"/>
          <w:marTop w:val="0"/>
          <w:marBottom w:val="0"/>
          <w:divBdr>
            <w:top w:val="none" w:sz="0" w:space="0" w:color="auto"/>
            <w:left w:val="none" w:sz="0" w:space="0" w:color="auto"/>
            <w:bottom w:val="none" w:sz="0" w:space="0" w:color="auto"/>
            <w:right w:val="none" w:sz="0" w:space="0" w:color="auto"/>
          </w:divBdr>
        </w:div>
        <w:div w:id="746272642">
          <w:marLeft w:val="0"/>
          <w:marRight w:val="0"/>
          <w:marTop w:val="0"/>
          <w:marBottom w:val="0"/>
          <w:divBdr>
            <w:top w:val="none" w:sz="0" w:space="0" w:color="auto"/>
            <w:left w:val="none" w:sz="0" w:space="0" w:color="auto"/>
            <w:bottom w:val="none" w:sz="0" w:space="0" w:color="auto"/>
            <w:right w:val="none" w:sz="0" w:space="0" w:color="auto"/>
          </w:divBdr>
        </w:div>
        <w:div w:id="746272644">
          <w:marLeft w:val="0"/>
          <w:marRight w:val="0"/>
          <w:marTop w:val="0"/>
          <w:marBottom w:val="0"/>
          <w:divBdr>
            <w:top w:val="none" w:sz="0" w:space="0" w:color="auto"/>
            <w:left w:val="none" w:sz="0" w:space="0" w:color="auto"/>
            <w:bottom w:val="none" w:sz="0" w:space="0" w:color="auto"/>
            <w:right w:val="none" w:sz="0" w:space="0" w:color="auto"/>
          </w:divBdr>
        </w:div>
        <w:div w:id="746272645">
          <w:marLeft w:val="0"/>
          <w:marRight w:val="0"/>
          <w:marTop w:val="0"/>
          <w:marBottom w:val="0"/>
          <w:divBdr>
            <w:top w:val="none" w:sz="0" w:space="0" w:color="auto"/>
            <w:left w:val="none" w:sz="0" w:space="0" w:color="auto"/>
            <w:bottom w:val="none" w:sz="0" w:space="0" w:color="auto"/>
            <w:right w:val="none" w:sz="0" w:space="0" w:color="auto"/>
          </w:divBdr>
        </w:div>
        <w:div w:id="746272647">
          <w:marLeft w:val="0"/>
          <w:marRight w:val="0"/>
          <w:marTop w:val="0"/>
          <w:marBottom w:val="0"/>
          <w:divBdr>
            <w:top w:val="none" w:sz="0" w:space="0" w:color="auto"/>
            <w:left w:val="none" w:sz="0" w:space="0" w:color="auto"/>
            <w:bottom w:val="none" w:sz="0" w:space="0" w:color="auto"/>
            <w:right w:val="none" w:sz="0" w:space="0" w:color="auto"/>
          </w:divBdr>
        </w:div>
        <w:div w:id="746272648">
          <w:marLeft w:val="0"/>
          <w:marRight w:val="0"/>
          <w:marTop w:val="0"/>
          <w:marBottom w:val="0"/>
          <w:divBdr>
            <w:top w:val="none" w:sz="0" w:space="0" w:color="auto"/>
            <w:left w:val="none" w:sz="0" w:space="0" w:color="auto"/>
            <w:bottom w:val="none" w:sz="0" w:space="0" w:color="auto"/>
            <w:right w:val="none" w:sz="0" w:space="0" w:color="auto"/>
          </w:divBdr>
        </w:div>
        <w:div w:id="746272651">
          <w:marLeft w:val="0"/>
          <w:marRight w:val="0"/>
          <w:marTop w:val="0"/>
          <w:marBottom w:val="0"/>
          <w:divBdr>
            <w:top w:val="none" w:sz="0" w:space="0" w:color="auto"/>
            <w:left w:val="none" w:sz="0" w:space="0" w:color="auto"/>
            <w:bottom w:val="none" w:sz="0" w:space="0" w:color="auto"/>
            <w:right w:val="none" w:sz="0" w:space="0" w:color="auto"/>
          </w:divBdr>
        </w:div>
        <w:div w:id="746272653">
          <w:marLeft w:val="0"/>
          <w:marRight w:val="0"/>
          <w:marTop w:val="0"/>
          <w:marBottom w:val="0"/>
          <w:divBdr>
            <w:top w:val="none" w:sz="0" w:space="0" w:color="auto"/>
            <w:left w:val="none" w:sz="0" w:space="0" w:color="auto"/>
            <w:bottom w:val="none" w:sz="0" w:space="0" w:color="auto"/>
            <w:right w:val="none" w:sz="0" w:space="0" w:color="auto"/>
          </w:divBdr>
        </w:div>
        <w:div w:id="746272654">
          <w:marLeft w:val="0"/>
          <w:marRight w:val="0"/>
          <w:marTop w:val="0"/>
          <w:marBottom w:val="0"/>
          <w:divBdr>
            <w:top w:val="none" w:sz="0" w:space="0" w:color="auto"/>
            <w:left w:val="none" w:sz="0" w:space="0" w:color="auto"/>
            <w:bottom w:val="none" w:sz="0" w:space="0" w:color="auto"/>
            <w:right w:val="none" w:sz="0" w:space="0" w:color="auto"/>
          </w:divBdr>
        </w:div>
        <w:div w:id="746272655">
          <w:marLeft w:val="0"/>
          <w:marRight w:val="0"/>
          <w:marTop w:val="0"/>
          <w:marBottom w:val="0"/>
          <w:divBdr>
            <w:top w:val="none" w:sz="0" w:space="0" w:color="auto"/>
            <w:left w:val="none" w:sz="0" w:space="0" w:color="auto"/>
            <w:bottom w:val="none" w:sz="0" w:space="0" w:color="auto"/>
            <w:right w:val="none" w:sz="0" w:space="0" w:color="auto"/>
          </w:divBdr>
        </w:div>
        <w:div w:id="746272659">
          <w:marLeft w:val="0"/>
          <w:marRight w:val="0"/>
          <w:marTop w:val="0"/>
          <w:marBottom w:val="0"/>
          <w:divBdr>
            <w:top w:val="none" w:sz="0" w:space="0" w:color="auto"/>
            <w:left w:val="none" w:sz="0" w:space="0" w:color="auto"/>
            <w:bottom w:val="none" w:sz="0" w:space="0" w:color="auto"/>
            <w:right w:val="none" w:sz="0" w:space="0" w:color="auto"/>
          </w:divBdr>
        </w:div>
        <w:div w:id="746272663">
          <w:marLeft w:val="0"/>
          <w:marRight w:val="0"/>
          <w:marTop w:val="0"/>
          <w:marBottom w:val="0"/>
          <w:divBdr>
            <w:top w:val="none" w:sz="0" w:space="0" w:color="auto"/>
            <w:left w:val="none" w:sz="0" w:space="0" w:color="auto"/>
            <w:bottom w:val="none" w:sz="0" w:space="0" w:color="auto"/>
            <w:right w:val="none" w:sz="0" w:space="0" w:color="auto"/>
          </w:divBdr>
        </w:div>
      </w:divsChild>
    </w:div>
    <w:div w:id="746272557">
      <w:marLeft w:val="0"/>
      <w:marRight w:val="0"/>
      <w:marTop w:val="0"/>
      <w:marBottom w:val="0"/>
      <w:divBdr>
        <w:top w:val="none" w:sz="0" w:space="0" w:color="auto"/>
        <w:left w:val="none" w:sz="0" w:space="0" w:color="auto"/>
        <w:bottom w:val="none" w:sz="0" w:space="0" w:color="auto"/>
        <w:right w:val="none" w:sz="0" w:space="0" w:color="auto"/>
      </w:divBdr>
      <w:divsChild>
        <w:div w:id="746272458">
          <w:marLeft w:val="0"/>
          <w:marRight w:val="0"/>
          <w:marTop w:val="0"/>
          <w:marBottom w:val="0"/>
          <w:divBdr>
            <w:top w:val="none" w:sz="0" w:space="0" w:color="auto"/>
            <w:left w:val="none" w:sz="0" w:space="0" w:color="auto"/>
            <w:bottom w:val="none" w:sz="0" w:space="0" w:color="auto"/>
            <w:right w:val="none" w:sz="0" w:space="0" w:color="auto"/>
          </w:divBdr>
        </w:div>
        <w:div w:id="746272460">
          <w:marLeft w:val="0"/>
          <w:marRight w:val="0"/>
          <w:marTop w:val="0"/>
          <w:marBottom w:val="0"/>
          <w:divBdr>
            <w:top w:val="none" w:sz="0" w:space="0" w:color="auto"/>
            <w:left w:val="none" w:sz="0" w:space="0" w:color="auto"/>
            <w:bottom w:val="none" w:sz="0" w:space="0" w:color="auto"/>
            <w:right w:val="none" w:sz="0" w:space="0" w:color="auto"/>
          </w:divBdr>
        </w:div>
        <w:div w:id="746272461">
          <w:marLeft w:val="0"/>
          <w:marRight w:val="0"/>
          <w:marTop w:val="0"/>
          <w:marBottom w:val="0"/>
          <w:divBdr>
            <w:top w:val="none" w:sz="0" w:space="0" w:color="auto"/>
            <w:left w:val="none" w:sz="0" w:space="0" w:color="auto"/>
            <w:bottom w:val="none" w:sz="0" w:space="0" w:color="auto"/>
            <w:right w:val="none" w:sz="0" w:space="0" w:color="auto"/>
          </w:divBdr>
        </w:div>
        <w:div w:id="746272463">
          <w:marLeft w:val="0"/>
          <w:marRight w:val="0"/>
          <w:marTop w:val="0"/>
          <w:marBottom w:val="0"/>
          <w:divBdr>
            <w:top w:val="none" w:sz="0" w:space="0" w:color="auto"/>
            <w:left w:val="none" w:sz="0" w:space="0" w:color="auto"/>
            <w:bottom w:val="none" w:sz="0" w:space="0" w:color="auto"/>
            <w:right w:val="none" w:sz="0" w:space="0" w:color="auto"/>
          </w:divBdr>
        </w:div>
        <w:div w:id="746272475">
          <w:marLeft w:val="0"/>
          <w:marRight w:val="0"/>
          <w:marTop w:val="0"/>
          <w:marBottom w:val="0"/>
          <w:divBdr>
            <w:top w:val="none" w:sz="0" w:space="0" w:color="auto"/>
            <w:left w:val="none" w:sz="0" w:space="0" w:color="auto"/>
            <w:bottom w:val="none" w:sz="0" w:space="0" w:color="auto"/>
            <w:right w:val="none" w:sz="0" w:space="0" w:color="auto"/>
          </w:divBdr>
        </w:div>
        <w:div w:id="746272478">
          <w:marLeft w:val="0"/>
          <w:marRight w:val="0"/>
          <w:marTop w:val="0"/>
          <w:marBottom w:val="0"/>
          <w:divBdr>
            <w:top w:val="none" w:sz="0" w:space="0" w:color="auto"/>
            <w:left w:val="none" w:sz="0" w:space="0" w:color="auto"/>
            <w:bottom w:val="none" w:sz="0" w:space="0" w:color="auto"/>
            <w:right w:val="none" w:sz="0" w:space="0" w:color="auto"/>
          </w:divBdr>
        </w:div>
        <w:div w:id="746272480">
          <w:marLeft w:val="0"/>
          <w:marRight w:val="0"/>
          <w:marTop w:val="0"/>
          <w:marBottom w:val="0"/>
          <w:divBdr>
            <w:top w:val="none" w:sz="0" w:space="0" w:color="auto"/>
            <w:left w:val="none" w:sz="0" w:space="0" w:color="auto"/>
            <w:bottom w:val="none" w:sz="0" w:space="0" w:color="auto"/>
            <w:right w:val="none" w:sz="0" w:space="0" w:color="auto"/>
          </w:divBdr>
        </w:div>
        <w:div w:id="746272482">
          <w:marLeft w:val="0"/>
          <w:marRight w:val="0"/>
          <w:marTop w:val="0"/>
          <w:marBottom w:val="0"/>
          <w:divBdr>
            <w:top w:val="none" w:sz="0" w:space="0" w:color="auto"/>
            <w:left w:val="none" w:sz="0" w:space="0" w:color="auto"/>
            <w:bottom w:val="none" w:sz="0" w:space="0" w:color="auto"/>
            <w:right w:val="none" w:sz="0" w:space="0" w:color="auto"/>
          </w:divBdr>
        </w:div>
        <w:div w:id="746272483">
          <w:marLeft w:val="0"/>
          <w:marRight w:val="0"/>
          <w:marTop w:val="0"/>
          <w:marBottom w:val="0"/>
          <w:divBdr>
            <w:top w:val="none" w:sz="0" w:space="0" w:color="auto"/>
            <w:left w:val="none" w:sz="0" w:space="0" w:color="auto"/>
            <w:bottom w:val="none" w:sz="0" w:space="0" w:color="auto"/>
            <w:right w:val="none" w:sz="0" w:space="0" w:color="auto"/>
          </w:divBdr>
        </w:div>
        <w:div w:id="746272490">
          <w:marLeft w:val="0"/>
          <w:marRight w:val="0"/>
          <w:marTop w:val="0"/>
          <w:marBottom w:val="0"/>
          <w:divBdr>
            <w:top w:val="none" w:sz="0" w:space="0" w:color="auto"/>
            <w:left w:val="none" w:sz="0" w:space="0" w:color="auto"/>
            <w:bottom w:val="none" w:sz="0" w:space="0" w:color="auto"/>
            <w:right w:val="none" w:sz="0" w:space="0" w:color="auto"/>
          </w:divBdr>
        </w:div>
        <w:div w:id="746272493">
          <w:marLeft w:val="0"/>
          <w:marRight w:val="0"/>
          <w:marTop w:val="0"/>
          <w:marBottom w:val="0"/>
          <w:divBdr>
            <w:top w:val="none" w:sz="0" w:space="0" w:color="auto"/>
            <w:left w:val="none" w:sz="0" w:space="0" w:color="auto"/>
            <w:bottom w:val="none" w:sz="0" w:space="0" w:color="auto"/>
            <w:right w:val="none" w:sz="0" w:space="0" w:color="auto"/>
          </w:divBdr>
        </w:div>
        <w:div w:id="746272496">
          <w:marLeft w:val="0"/>
          <w:marRight w:val="0"/>
          <w:marTop w:val="0"/>
          <w:marBottom w:val="0"/>
          <w:divBdr>
            <w:top w:val="none" w:sz="0" w:space="0" w:color="auto"/>
            <w:left w:val="none" w:sz="0" w:space="0" w:color="auto"/>
            <w:bottom w:val="none" w:sz="0" w:space="0" w:color="auto"/>
            <w:right w:val="none" w:sz="0" w:space="0" w:color="auto"/>
          </w:divBdr>
        </w:div>
        <w:div w:id="746272497">
          <w:marLeft w:val="0"/>
          <w:marRight w:val="0"/>
          <w:marTop w:val="0"/>
          <w:marBottom w:val="0"/>
          <w:divBdr>
            <w:top w:val="none" w:sz="0" w:space="0" w:color="auto"/>
            <w:left w:val="none" w:sz="0" w:space="0" w:color="auto"/>
            <w:bottom w:val="none" w:sz="0" w:space="0" w:color="auto"/>
            <w:right w:val="none" w:sz="0" w:space="0" w:color="auto"/>
          </w:divBdr>
        </w:div>
        <w:div w:id="746272501">
          <w:marLeft w:val="0"/>
          <w:marRight w:val="0"/>
          <w:marTop w:val="0"/>
          <w:marBottom w:val="0"/>
          <w:divBdr>
            <w:top w:val="none" w:sz="0" w:space="0" w:color="auto"/>
            <w:left w:val="none" w:sz="0" w:space="0" w:color="auto"/>
            <w:bottom w:val="none" w:sz="0" w:space="0" w:color="auto"/>
            <w:right w:val="none" w:sz="0" w:space="0" w:color="auto"/>
          </w:divBdr>
        </w:div>
        <w:div w:id="746272502">
          <w:marLeft w:val="0"/>
          <w:marRight w:val="0"/>
          <w:marTop w:val="0"/>
          <w:marBottom w:val="0"/>
          <w:divBdr>
            <w:top w:val="none" w:sz="0" w:space="0" w:color="auto"/>
            <w:left w:val="none" w:sz="0" w:space="0" w:color="auto"/>
            <w:bottom w:val="none" w:sz="0" w:space="0" w:color="auto"/>
            <w:right w:val="none" w:sz="0" w:space="0" w:color="auto"/>
          </w:divBdr>
        </w:div>
        <w:div w:id="746272503">
          <w:marLeft w:val="0"/>
          <w:marRight w:val="0"/>
          <w:marTop w:val="0"/>
          <w:marBottom w:val="0"/>
          <w:divBdr>
            <w:top w:val="none" w:sz="0" w:space="0" w:color="auto"/>
            <w:left w:val="none" w:sz="0" w:space="0" w:color="auto"/>
            <w:bottom w:val="none" w:sz="0" w:space="0" w:color="auto"/>
            <w:right w:val="none" w:sz="0" w:space="0" w:color="auto"/>
          </w:divBdr>
        </w:div>
        <w:div w:id="746272504">
          <w:marLeft w:val="0"/>
          <w:marRight w:val="0"/>
          <w:marTop w:val="0"/>
          <w:marBottom w:val="0"/>
          <w:divBdr>
            <w:top w:val="none" w:sz="0" w:space="0" w:color="auto"/>
            <w:left w:val="none" w:sz="0" w:space="0" w:color="auto"/>
            <w:bottom w:val="none" w:sz="0" w:space="0" w:color="auto"/>
            <w:right w:val="none" w:sz="0" w:space="0" w:color="auto"/>
          </w:divBdr>
        </w:div>
        <w:div w:id="746272505">
          <w:marLeft w:val="0"/>
          <w:marRight w:val="0"/>
          <w:marTop w:val="0"/>
          <w:marBottom w:val="0"/>
          <w:divBdr>
            <w:top w:val="none" w:sz="0" w:space="0" w:color="auto"/>
            <w:left w:val="none" w:sz="0" w:space="0" w:color="auto"/>
            <w:bottom w:val="none" w:sz="0" w:space="0" w:color="auto"/>
            <w:right w:val="none" w:sz="0" w:space="0" w:color="auto"/>
          </w:divBdr>
        </w:div>
        <w:div w:id="746272506">
          <w:marLeft w:val="0"/>
          <w:marRight w:val="0"/>
          <w:marTop w:val="0"/>
          <w:marBottom w:val="0"/>
          <w:divBdr>
            <w:top w:val="none" w:sz="0" w:space="0" w:color="auto"/>
            <w:left w:val="none" w:sz="0" w:space="0" w:color="auto"/>
            <w:bottom w:val="none" w:sz="0" w:space="0" w:color="auto"/>
            <w:right w:val="none" w:sz="0" w:space="0" w:color="auto"/>
          </w:divBdr>
        </w:div>
        <w:div w:id="746272507">
          <w:marLeft w:val="0"/>
          <w:marRight w:val="0"/>
          <w:marTop w:val="0"/>
          <w:marBottom w:val="0"/>
          <w:divBdr>
            <w:top w:val="none" w:sz="0" w:space="0" w:color="auto"/>
            <w:left w:val="none" w:sz="0" w:space="0" w:color="auto"/>
            <w:bottom w:val="none" w:sz="0" w:space="0" w:color="auto"/>
            <w:right w:val="none" w:sz="0" w:space="0" w:color="auto"/>
          </w:divBdr>
        </w:div>
        <w:div w:id="746272517">
          <w:marLeft w:val="0"/>
          <w:marRight w:val="0"/>
          <w:marTop w:val="0"/>
          <w:marBottom w:val="0"/>
          <w:divBdr>
            <w:top w:val="none" w:sz="0" w:space="0" w:color="auto"/>
            <w:left w:val="none" w:sz="0" w:space="0" w:color="auto"/>
            <w:bottom w:val="none" w:sz="0" w:space="0" w:color="auto"/>
            <w:right w:val="none" w:sz="0" w:space="0" w:color="auto"/>
          </w:divBdr>
        </w:div>
        <w:div w:id="746272518">
          <w:marLeft w:val="0"/>
          <w:marRight w:val="0"/>
          <w:marTop w:val="0"/>
          <w:marBottom w:val="0"/>
          <w:divBdr>
            <w:top w:val="none" w:sz="0" w:space="0" w:color="auto"/>
            <w:left w:val="none" w:sz="0" w:space="0" w:color="auto"/>
            <w:bottom w:val="none" w:sz="0" w:space="0" w:color="auto"/>
            <w:right w:val="none" w:sz="0" w:space="0" w:color="auto"/>
          </w:divBdr>
        </w:div>
        <w:div w:id="746272519">
          <w:marLeft w:val="0"/>
          <w:marRight w:val="0"/>
          <w:marTop w:val="0"/>
          <w:marBottom w:val="0"/>
          <w:divBdr>
            <w:top w:val="none" w:sz="0" w:space="0" w:color="auto"/>
            <w:left w:val="none" w:sz="0" w:space="0" w:color="auto"/>
            <w:bottom w:val="none" w:sz="0" w:space="0" w:color="auto"/>
            <w:right w:val="none" w:sz="0" w:space="0" w:color="auto"/>
          </w:divBdr>
        </w:div>
        <w:div w:id="746272520">
          <w:marLeft w:val="0"/>
          <w:marRight w:val="0"/>
          <w:marTop w:val="0"/>
          <w:marBottom w:val="0"/>
          <w:divBdr>
            <w:top w:val="none" w:sz="0" w:space="0" w:color="auto"/>
            <w:left w:val="none" w:sz="0" w:space="0" w:color="auto"/>
            <w:bottom w:val="none" w:sz="0" w:space="0" w:color="auto"/>
            <w:right w:val="none" w:sz="0" w:space="0" w:color="auto"/>
          </w:divBdr>
        </w:div>
        <w:div w:id="746272522">
          <w:marLeft w:val="0"/>
          <w:marRight w:val="0"/>
          <w:marTop w:val="0"/>
          <w:marBottom w:val="0"/>
          <w:divBdr>
            <w:top w:val="none" w:sz="0" w:space="0" w:color="auto"/>
            <w:left w:val="none" w:sz="0" w:space="0" w:color="auto"/>
            <w:bottom w:val="none" w:sz="0" w:space="0" w:color="auto"/>
            <w:right w:val="none" w:sz="0" w:space="0" w:color="auto"/>
          </w:divBdr>
        </w:div>
        <w:div w:id="746272525">
          <w:marLeft w:val="0"/>
          <w:marRight w:val="0"/>
          <w:marTop w:val="0"/>
          <w:marBottom w:val="0"/>
          <w:divBdr>
            <w:top w:val="none" w:sz="0" w:space="0" w:color="auto"/>
            <w:left w:val="none" w:sz="0" w:space="0" w:color="auto"/>
            <w:bottom w:val="none" w:sz="0" w:space="0" w:color="auto"/>
            <w:right w:val="none" w:sz="0" w:space="0" w:color="auto"/>
          </w:divBdr>
        </w:div>
        <w:div w:id="746272527">
          <w:marLeft w:val="0"/>
          <w:marRight w:val="0"/>
          <w:marTop w:val="0"/>
          <w:marBottom w:val="0"/>
          <w:divBdr>
            <w:top w:val="none" w:sz="0" w:space="0" w:color="auto"/>
            <w:left w:val="none" w:sz="0" w:space="0" w:color="auto"/>
            <w:bottom w:val="none" w:sz="0" w:space="0" w:color="auto"/>
            <w:right w:val="none" w:sz="0" w:space="0" w:color="auto"/>
          </w:divBdr>
        </w:div>
        <w:div w:id="746272529">
          <w:marLeft w:val="0"/>
          <w:marRight w:val="0"/>
          <w:marTop w:val="0"/>
          <w:marBottom w:val="0"/>
          <w:divBdr>
            <w:top w:val="none" w:sz="0" w:space="0" w:color="auto"/>
            <w:left w:val="none" w:sz="0" w:space="0" w:color="auto"/>
            <w:bottom w:val="none" w:sz="0" w:space="0" w:color="auto"/>
            <w:right w:val="none" w:sz="0" w:space="0" w:color="auto"/>
          </w:divBdr>
        </w:div>
        <w:div w:id="746272531">
          <w:marLeft w:val="0"/>
          <w:marRight w:val="0"/>
          <w:marTop w:val="0"/>
          <w:marBottom w:val="0"/>
          <w:divBdr>
            <w:top w:val="none" w:sz="0" w:space="0" w:color="auto"/>
            <w:left w:val="none" w:sz="0" w:space="0" w:color="auto"/>
            <w:bottom w:val="none" w:sz="0" w:space="0" w:color="auto"/>
            <w:right w:val="none" w:sz="0" w:space="0" w:color="auto"/>
          </w:divBdr>
        </w:div>
        <w:div w:id="746272534">
          <w:marLeft w:val="0"/>
          <w:marRight w:val="0"/>
          <w:marTop w:val="0"/>
          <w:marBottom w:val="0"/>
          <w:divBdr>
            <w:top w:val="none" w:sz="0" w:space="0" w:color="auto"/>
            <w:left w:val="none" w:sz="0" w:space="0" w:color="auto"/>
            <w:bottom w:val="none" w:sz="0" w:space="0" w:color="auto"/>
            <w:right w:val="none" w:sz="0" w:space="0" w:color="auto"/>
          </w:divBdr>
        </w:div>
        <w:div w:id="746272537">
          <w:marLeft w:val="0"/>
          <w:marRight w:val="0"/>
          <w:marTop w:val="0"/>
          <w:marBottom w:val="0"/>
          <w:divBdr>
            <w:top w:val="none" w:sz="0" w:space="0" w:color="auto"/>
            <w:left w:val="none" w:sz="0" w:space="0" w:color="auto"/>
            <w:bottom w:val="none" w:sz="0" w:space="0" w:color="auto"/>
            <w:right w:val="none" w:sz="0" w:space="0" w:color="auto"/>
          </w:divBdr>
        </w:div>
        <w:div w:id="746272538">
          <w:marLeft w:val="0"/>
          <w:marRight w:val="0"/>
          <w:marTop w:val="0"/>
          <w:marBottom w:val="0"/>
          <w:divBdr>
            <w:top w:val="none" w:sz="0" w:space="0" w:color="auto"/>
            <w:left w:val="none" w:sz="0" w:space="0" w:color="auto"/>
            <w:bottom w:val="none" w:sz="0" w:space="0" w:color="auto"/>
            <w:right w:val="none" w:sz="0" w:space="0" w:color="auto"/>
          </w:divBdr>
        </w:div>
        <w:div w:id="746272539">
          <w:marLeft w:val="0"/>
          <w:marRight w:val="0"/>
          <w:marTop w:val="0"/>
          <w:marBottom w:val="0"/>
          <w:divBdr>
            <w:top w:val="none" w:sz="0" w:space="0" w:color="auto"/>
            <w:left w:val="none" w:sz="0" w:space="0" w:color="auto"/>
            <w:bottom w:val="none" w:sz="0" w:space="0" w:color="auto"/>
            <w:right w:val="none" w:sz="0" w:space="0" w:color="auto"/>
          </w:divBdr>
        </w:div>
        <w:div w:id="746272541">
          <w:marLeft w:val="0"/>
          <w:marRight w:val="0"/>
          <w:marTop w:val="0"/>
          <w:marBottom w:val="0"/>
          <w:divBdr>
            <w:top w:val="none" w:sz="0" w:space="0" w:color="auto"/>
            <w:left w:val="none" w:sz="0" w:space="0" w:color="auto"/>
            <w:bottom w:val="none" w:sz="0" w:space="0" w:color="auto"/>
            <w:right w:val="none" w:sz="0" w:space="0" w:color="auto"/>
          </w:divBdr>
        </w:div>
        <w:div w:id="746272544">
          <w:marLeft w:val="0"/>
          <w:marRight w:val="0"/>
          <w:marTop w:val="0"/>
          <w:marBottom w:val="0"/>
          <w:divBdr>
            <w:top w:val="none" w:sz="0" w:space="0" w:color="auto"/>
            <w:left w:val="none" w:sz="0" w:space="0" w:color="auto"/>
            <w:bottom w:val="none" w:sz="0" w:space="0" w:color="auto"/>
            <w:right w:val="none" w:sz="0" w:space="0" w:color="auto"/>
          </w:divBdr>
        </w:div>
        <w:div w:id="746272550">
          <w:marLeft w:val="0"/>
          <w:marRight w:val="0"/>
          <w:marTop w:val="0"/>
          <w:marBottom w:val="0"/>
          <w:divBdr>
            <w:top w:val="none" w:sz="0" w:space="0" w:color="auto"/>
            <w:left w:val="none" w:sz="0" w:space="0" w:color="auto"/>
            <w:bottom w:val="none" w:sz="0" w:space="0" w:color="auto"/>
            <w:right w:val="none" w:sz="0" w:space="0" w:color="auto"/>
          </w:divBdr>
        </w:div>
        <w:div w:id="746272555">
          <w:marLeft w:val="0"/>
          <w:marRight w:val="0"/>
          <w:marTop w:val="0"/>
          <w:marBottom w:val="0"/>
          <w:divBdr>
            <w:top w:val="none" w:sz="0" w:space="0" w:color="auto"/>
            <w:left w:val="none" w:sz="0" w:space="0" w:color="auto"/>
            <w:bottom w:val="none" w:sz="0" w:space="0" w:color="auto"/>
            <w:right w:val="none" w:sz="0" w:space="0" w:color="auto"/>
          </w:divBdr>
        </w:div>
        <w:div w:id="746272561">
          <w:marLeft w:val="0"/>
          <w:marRight w:val="0"/>
          <w:marTop w:val="0"/>
          <w:marBottom w:val="0"/>
          <w:divBdr>
            <w:top w:val="none" w:sz="0" w:space="0" w:color="auto"/>
            <w:left w:val="none" w:sz="0" w:space="0" w:color="auto"/>
            <w:bottom w:val="none" w:sz="0" w:space="0" w:color="auto"/>
            <w:right w:val="none" w:sz="0" w:space="0" w:color="auto"/>
          </w:divBdr>
        </w:div>
        <w:div w:id="746272562">
          <w:marLeft w:val="0"/>
          <w:marRight w:val="0"/>
          <w:marTop w:val="0"/>
          <w:marBottom w:val="0"/>
          <w:divBdr>
            <w:top w:val="none" w:sz="0" w:space="0" w:color="auto"/>
            <w:left w:val="none" w:sz="0" w:space="0" w:color="auto"/>
            <w:bottom w:val="none" w:sz="0" w:space="0" w:color="auto"/>
            <w:right w:val="none" w:sz="0" w:space="0" w:color="auto"/>
          </w:divBdr>
        </w:div>
        <w:div w:id="746272564">
          <w:marLeft w:val="0"/>
          <w:marRight w:val="0"/>
          <w:marTop w:val="0"/>
          <w:marBottom w:val="0"/>
          <w:divBdr>
            <w:top w:val="none" w:sz="0" w:space="0" w:color="auto"/>
            <w:left w:val="none" w:sz="0" w:space="0" w:color="auto"/>
            <w:bottom w:val="none" w:sz="0" w:space="0" w:color="auto"/>
            <w:right w:val="none" w:sz="0" w:space="0" w:color="auto"/>
          </w:divBdr>
        </w:div>
        <w:div w:id="746272568">
          <w:marLeft w:val="0"/>
          <w:marRight w:val="0"/>
          <w:marTop w:val="0"/>
          <w:marBottom w:val="0"/>
          <w:divBdr>
            <w:top w:val="none" w:sz="0" w:space="0" w:color="auto"/>
            <w:left w:val="none" w:sz="0" w:space="0" w:color="auto"/>
            <w:bottom w:val="none" w:sz="0" w:space="0" w:color="auto"/>
            <w:right w:val="none" w:sz="0" w:space="0" w:color="auto"/>
          </w:divBdr>
        </w:div>
        <w:div w:id="746272571">
          <w:marLeft w:val="0"/>
          <w:marRight w:val="0"/>
          <w:marTop w:val="0"/>
          <w:marBottom w:val="0"/>
          <w:divBdr>
            <w:top w:val="none" w:sz="0" w:space="0" w:color="auto"/>
            <w:left w:val="none" w:sz="0" w:space="0" w:color="auto"/>
            <w:bottom w:val="none" w:sz="0" w:space="0" w:color="auto"/>
            <w:right w:val="none" w:sz="0" w:space="0" w:color="auto"/>
          </w:divBdr>
        </w:div>
        <w:div w:id="746272573">
          <w:marLeft w:val="0"/>
          <w:marRight w:val="0"/>
          <w:marTop w:val="0"/>
          <w:marBottom w:val="0"/>
          <w:divBdr>
            <w:top w:val="none" w:sz="0" w:space="0" w:color="auto"/>
            <w:left w:val="none" w:sz="0" w:space="0" w:color="auto"/>
            <w:bottom w:val="none" w:sz="0" w:space="0" w:color="auto"/>
            <w:right w:val="none" w:sz="0" w:space="0" w:color="auto"/>
          </w:divBdr>
        </w:div>
        <w:div w:id="746272575">
          <w:marLeft w:val="0"/>
          <w:marRight w:val="0"/>
          <w:marTop w:val="0"/>
          <w:marBottom w:val="0"/>
          <w:divBdr>
            <w:top w:val="none" w:sz="0" w:space="0" w:color="auto"/>
            <w:left w:val="none" w:sz="0" w:space="0" w:color="auto"/>
            <w:bottom w:val="none" w:sz="0" w:space="0" w:color="auto"/>
            <w:right w:val="none" w:sz="0" w:space="0" w:color="auto"/>
          </w:divBdr>
        </w:div>
        <w:div w:id="746272578">
          <w:marLeft w:val="0"/>
          <w:marRight w:val="0"/>
          <w:marTop w:val="0"/>
          <w:marBottom w:val="0"/>
          <w:divBdr>
            <w:top w:val="none" w:sz="0" w:space="0" w:color="auto"/>
            <w:left w:val="none" w:sz="0" w:space="0" w:color="auto"/>
            <w:bottom w:val="none" w:sz="0" w:space="0" w:color="auto"/>
            <w:right w:val="none" w:sz="0" w:space="0" w:color="auto"/>
          </w:divBdr>
        </w:div>
        <w:div w:id="746272585">
          <w:marLeft w:val="0"/>
          <w:marRight w:val="0"/>
          <w:marTop w:val="0"/>
          <w:marBottom w:val="0"/>
          <w:divBdr>
            <w:top w:val="none" w:sz="0" w:space="0" w:color="auto"/>
            <w:left w:val="none" w:sz="0" w:space="0" w:color="auto"/>
            <w:bottom w:val="none" w:sz="0" w:space="0" w:color="auto"/>
            <w:right w:val="none" w:sz="0" w:space="0" w:color="auto"/>
          </w:divBdr>
        </w:div>
        <w:div w:id="746272586">
          <w:marLeft w:val="0"/>
          <w:marRight w:val="0"/>
          <w:marTop w:val="0"/>
          <w:marBottom w:val="0"/>
          <w:divBdr>
            <w:top w:val="none" w:sz="0" w:space="0" w:color="auto"/>
            <w:left w:val="none" w:sz="0" w:space="0" w:color="auto"/>
            <w:bottom w:val="none" w:sz="0" w:space="0" w:color="auto"/>
            <w:right w:val="none" w:sz="0" w:space="0" w:color="auto"/>
          </w:divBdr>
        </w:div>
        <w:div w:id="746272588">
          <w:marLeft w:val="0"/>
          <w:marRight w:val="0"/>
          <w:marTop w:val="0"/>
          <w:marBottom w:val="0"/>
          <w:divBdr>
            <w:top w:val="none" w:sz="0" w:space="0" w:color="auto"/>
            <w:left w:val="none" w:sz="0" w:space="0" w:color="auto"/>
            <w:bottom w:val="none" w:sz="0" w:space="0" w:color="auto"/>
            <w:right w:val="none" w:sz="0" w:space="0" w:color="auto"/>
          </w:divBdr>
        </w:div>
        <w:div w:id="746272591">
          <w:marLeft w:val="0"/>
          <w:marRight w:val="0"/>
          <w:marTop w:val="0"/>
          <w:marBottom w:val="0"/>
          <w:divBdr>
            <w:top w:val="none" w:sz="0" w:space="0" w:color="auto"/>
            <w:left w:val="none" w:sz="0" w:space="0" w:color="auto"/>
            <w:bottom w:val="none" w:sz="0" w:space="0" w:color="auto"/>
            <w:right w:val="none" w:sz="0" w:space="0" w:color="auto"/>
          </w:divBdr>
        </w:div>
        <w:div w:id="746272592">
          <w:marLeft w:val="0"/>
          <w:marRight w:val="0"/>
          <w:marTop w:val="0"/>
          <w:marBottom w:val="0"/>
          <w:divBdr>
            <w:top w:val="none" w:sz="0" w:space="0" w:color="auto"/>
            <w:left w:val="none" w:sz="0" w:space="0" w:color="auto"/>
            <w:bottom w:val="none" w:sz="0" w:space="0" w:color="auto"/>
            <w:right w:val="none" w:sz="0" w:space="0" w:color="auto"/>
          </w:divBdr>
        </w:div>
        <w:div w:id="746272594">
          <w:marLeft w:val="0"/>
          <w:marRight w:val="0"/>
          <w:marTop w:val="0"/>
          <w:marBottom w:val="0"/>
          <w:divBdr>
            <w:top w:val="none" w:sz="0" w:space="0" w:color="auto"/>
            <w:left w:val="none" w:sz="0" w:space="0" w:color="auto"/>
            <w:bottom w:val="none" w:sz="0" w:space="0" w:color="auto"/>
            <w:right w:val="none" w:sz="0" w:space="0" w:color="auto"/>
          </w:divBdr>
        </w:div>
        <w:div w:id="746272598">
          <w:marLeft w:val="0"/>
          <w:marRight w:val="0"/>
          <w:marTop w:val="0"/>
          <w:marBottom w:val="0"/>
          <w:divBdr>
            <w:top w:val="none" w:sz="0" w:space="0" w:color="auto"/>
            <w:left w:val="none" w:sz="0" w:space="0" w:color="auto"/>
            <w:bottom w:val="none" w:sz="0" w:space="0" w:color="auto"/>
            <w:right w:val="none" w:sz="0" w:space="0" w:color="auto"/>
          </w:divBdr>
        </w:div>
        <w:div w:id="746272601">
          <w:marLeft w:val="0"/>
          <w:marRight w:val="0"/>
          <w:marTop w:val="0"/>
          <w:marBottom w:val="0"/>
          <w:divBdr>
            <w:top w:val="none" w:sz="0" w:space="0" w:color="auto"/>
            <w:left w:val="none" w:sz="0" w:space="0" w:color="auto"/>
            <w:bottom w:val="none" w:sz="0" w:space="0" w:color="auto"/>
            <w:right w:val="none" w:sz="0" w:space="0" w:color="auto"/>
          </w:divBdr>
        </w:div>
        <w:div w:id="746272602">
          <w:marLeft w:val="0"/>
          <w:marRight w:val="0"/>
          <w:marTop w:val="0"/>
          <w:marBottom w:val="0"/>
          <w:divBdr>
            <w:top w:val="none" w:sz="0" w:space="0" w:color="auto"/>
            <w:left w:val="none" w:sz="0" w:space="0" w:color="auto"/>
            <w:bottom w:val="none" w:sz="0" w:space="0" w:color="auto"/>
            <w:right w:val="none" w:sz="0" w:space="0" w:color="auto"/>
          </w:divBdr>
        </w:div>
        <w:div w:id="746272604">
          <w:marLeft w:val="0"/>
          <w:marRight w:val="0"/>
          <w:marTop w:val="0"/>
          <w:marBottom w:val="0"/>
          <w:divBdr>
            <w:top w:val="none" w:sz="0" w:space="0" w:color="auto"/>
            <w:left w:val="none" w:sz="0" w:space="0" w:color="auto"/>
            <w:bottom w:val="none" w:sz="0" w:space="0" w:color="auto"/>
            <w:right w:val="none" w:sz="0" w:space="0" w:color="auto"/>
          </w:divBdr>
        </w:div>
        <w:div w:id="746272605">
          <w:marLeft w:val="0"/>
          <w:marRight w:val="0"/>
          <w:marTop w:val="0"/>
          <w:marBottom w:val="0"/>
          <w:divBdr>
            <w:top w:val="none" w:sz="0" w:space="0" w:color="auto"/>
            <w:left w:val="none" w:sz="0" w:space="0" w:color="auto"/>
            <w:bottom w:val="none" w:sz="0" w:space="0" w:color="auto"/>
            <w:right w:val="none" w:sz="0" w:space="0" w:color="auto"/>
          </w:divBdr>
        </w:div>
        <w:div w:id="746272609">
          <w:marLeft w:val="0"/>
          <w:marRight w:val="0"/>
          <w:marTop w:val="0"/>
          <w:marBottom w:val="0"/>
          <w:divBdr>
            <w:top w:val="none" w:sz="0" w:space="0" w:color="auto"/>
            <w:left w:val="none" w:sz="0" w:space="0" w:color="auto"/>
            <w:bottom w:val="none" w:sz="0" w:space="0" w:color="auto"/>
            <w:right w:val="none" w:sz="0" w:space="0" w:color="auto"/>
          </w:divBdr>
        </w:div>
        <w:div w:id="746272613">
          <w:marLeft w:val="0"/>
          <w:marRight w:val="0"/>
          <w:marTop w:val="0"/>
          <w:marBottom w:val="0"/>
          <w:divBdr>
            <w:top w:val="none" w:sz="0" w:space="0" w:color="auto"/>
            <w:left w:val="none" w:sz="0" w:space="0" w:color="auto"/>
            <w:bottom w:val="none" w:sz="0" w:space="0" w:color="auto"/>
            <w:right w:val="none" w:sz="0" w:space="0" w:color="auto"/>
          </w:divBdr>
        </w:div>
        <w:div w:id="746272620">
          <w:marLeft w:val="0"/>
          <w:marRight w:val="0"/>
          <w:marTop w:val="0"/>
          <w:marBottom w:val="0"/>
          <w:divBdr>
            <w:top w:val="none" w:sz="0" w:space="0" w:color="auto"/>
            <w:left w:val="none" w:sz="0" w:space="0" w:color="auto"/>
            <w:bottom w:val="none" w:sz="0" w:space="0" w:color="auto"/>
            <w:right w:val="none" w:sz="0" w:space="0" w:color="auto"/>
          </w:divBdr>
        </w:div>
        <w:div w:id="746272626">
          <w:marLeft w:val="0"/>
          <w:marRight w:val="0"/>
          <w:marTop w:val="0"/>
          <w:marBottom w:val="0"/>
          <w:divBdr>
            <w:top w:val="none" w:sz="0" w:space="0" w:color="auto"/>
            <w:left w:val="none" w:sz="0" w:space="0" w:color="auto"/>
            <w:bottom w:val="none" w:sz="0" w:space="0" w:color="auto"/>
            <w:right w:val="none" w:sz="0" w:space="0" w:color="auto"/>
          </w:divBdr>
        </w:div>
        <w:div w:id="746272629">
          <w:marLeft w:val="0"/>
          <w:marRight w:val="0"/>
          <w:marTop w:val="0"/>
          <w:marBottom w:val="0"/>
          <w:divBdr>
            <w:top w:val="none" w:sz="0" w:space="0" w:color="auto"/>
            <w:left w:val="none" w:sz="0" w:space="0" w:color="auto"/>
            <w:bottom w:val="none" w:sz="0" w:space="0" w:color="auto"/>
            <w:right w:val="none" w:sz="0" w:space="0" w:color="auto"/>
          </w:divBdr>
        </w:div>
        <w:div w:id="746272630">
          <w:marLeft w:val="0"/>
          <w:marRight w:val="0"/>
          <w:marTop w:val="0"/>
          <w:marBottom w:val="0"/>
          <w:divBdr>
            <w:top w:val="none" w:sz="0" w:space="0" w:color="auto"/>
            <w:left w:val="none" w:sz="0" w:space="0" w:color="auto"/>
            <w:bottom w:val="none" w:sz="0" w:space="0" w:color="auto"/>
            <w:right w:val="none" w:sz="0" w:space="0" w:color="auto"/>
          </w:divBdr>
        </w:div>
        <w:div w:id="746272631">
          <w:marLeft w:val="0"/>
          <w:marRight w:val="0"/>
          <w:marTop w:val="0"/>
          <w:marBottom w:val="0"/>
          <w:divBdr>
            <w:top w:val="none" w:sz="0" w:space="0" w:color="auto"/>
            <w:left w:val="none" w:sz="0" w:space="0" w:color="auto"/>
            <w:bottom w:val="none" w:sz="0" w:space="0" w:color="auto"/>
            <w:right w:val="none" w:sz="0" w:space="0" w:color="auto"/>
          </w:divBdr>
        </w:div>
        <w:div w:id="746272635">
          <w:marLeft w:val="0"/>
          <w:marRight w:val="0"/>
          <w:marTop w:val="0"/>
          <w:marBottom w:val="0"/>
          <w:divBdr>
            <w:top w:val="none" w:sz="0" w:space="0" w:color="auto"/>
            <w:left w:val="none" w:sz="0" w:space="0" w:color="auto"/>
            <w:bottom w:val="none" w:sz="0" w:space="0" w:color="auto"/>
            <w:right w:val="none" w:sz="0" w:space="0" w:color="auto"/>
          </w:divBdr>
        </w:div>
        <w:div w:id="746272637">
          <w:marLeft w:val="0"/>
          <w:marRight w:val="0"/>
          <w:marTop w:val="0"/>
          <w:marBottom w:val="0"/>
          <w:divBdr>
            <w:top w:val="none" w:sz="0" w:space="0" w:color="auto"/>
            <w:left w:val="none" w:sz="0" w:space="0" w:color="auto"/>
            <w:bottom w:val="none" w:sz="0" w:space="0" w:color="auto"/>
            <w:right w:val="none" w:sz="0" w:space="0" w:color="auto"/>
          </w:divBdr>
        </w:div>
        <w:div w:id="746272639">
          <w:marLeft w:val="0"/>
          <w:marRight w:val="0"/>
          <w:marTop w:val="0"/>
          <w:marBottom w:val="0"/>
          <w:divBdr>
            <w:top w:val="none" w:sz="0" w:space="0" w:color="auto"/>
            <w:left w:val="none" w:sz="0" w:space="0" w:color="auto"/>
            <w:bottom w:val="none" w:sz="0" w:space="0" w:color="auto"/>
            <w:right w:val="none" w:sz="0" w:space="0" w:color="auto"/>
          </w:divBdr>
        </w:div>
        <w:div w:id="746272643">
          <w:marLeft w:val="0"/>
          <w:marRight w:val="0"/>
          <w:marTop w:val="0"/>
          <w:marBottom w:val="0"/>
          <w:divBdr>
            <w:top w:val="none" w:sz="0" w:space="0" w:color="auto"/>
            <w:left w:val="none" w:sz="0" w:space="0" w:color="auto"/>
            <w:bottom w:val="none" w:sz="0" w:space="0" w:color="auto"/>
            <w:right w:val="none" w:sz="0" w:space="0" w:color="auto"/>
          </w:divBdr>
        </w:div>
        <w:div w:id="746272646">
          <w:marLeft w:val="0"/>
          <w:marRight w:val="0"/>
          <w:marTop w:val="0"/>
          <w:marBottom w:val="0"/>
          <w:divBdr>
            <w:top w:val="none" w:sz="0" w:space="0" w:color="auto"/>
            <w:left w:val="none" w:sz="0" w:space="0" w:color="auto"/>
            <w:bottom w:val="none" w:sz="0" w:space="0" w:color="auto"/>
            <w:right w:val="none" w:sz="0" w:space="0" w:color="auto"/>
          </w:divBdr>
        </w:div>
        <w:div w:id="746272649">
          <w:marLeft w:val="0"/>
          <w:marRight w:val="0"/>
          <w:marTop w:val="0"/>
          <w:marBottom w:val="0"/>
          <w:divBdr>
            <w:top w:val="none" w:sz="0" w:space="0" w:color="auto"/>
            <w:left w:val="none" w:sz="0" w:space="0" w:color="auto"/>
            <w:bottom w:val="none" w:sz="0" w:space="0" w:color="auto"/>
            <w:right w:val="none" w:sz="0" w:space="0" w:color="auto"/>
          </w:divBdr>
        </w:div>
        <w:div w:id="746272650">
          <w:marLeft w:val="0"/>
          <w:marRight w:val="0"/>
          <w:marTop w:val="0"/>
          <w:marBottom w:val="0"/>
          <w:divBdr>
            <w:top w:val="none" w:sz="0" w:space="0" w:color="auto"/>
            <w:left w:val="none" w:sz="0" w:space="0" w:color="auto"/>
            <w:bottom w:val="none" w:sz="0" w:space="0" w:color="auto"/>
            <w:right w:val="none" w:sz="0" w:space="0" w:color="auto"/>
          </w:divBdr>
        </w:div>
        <w:div w:id="746272652">
          <w:marLeft w:val="0"/>
          <w:marRight w:val="0"/>
          <w:marTop w:val="0"/>
          <w:marBottom w:val="0"/>
          <w:divBdr>
            <w:top w:val="none" w:sz="0" w:space="0" w:color="auto"/>
            <w:left w:val="none" w:sz="0" w:space="0" w:color="auto"/>
            <w:bottom w:val="none" w:sz="0" w:space="0" w:color="auto"/>
            <w:right w:val="none" w:sz="0" w:space="0" w:color="auto"/>
          </w:divBdr>
        </w:div>
        <w:div w:id="746272656">
          <w:marLeft w:val="0"/>
          <w:marRight w:val="0"/>
          <w:marTop w:val="0"/>
          <w:marBottom w:val="0"/>
          <w:divBdr>
            <w:top w:val="none" w:sz="0" w:space="0" w:color="auto"/>
            <w:left w:val="none" w:sz="0" w:space="0" w:color="auto"/>
            <w:bottom w:val="none" w:sz="0" w:space="0" w:color="auto"/>
            <w:right w:val="none" w:sz="0" w:space="0" w:color="auto"/>
          </w:divBdr>
        </w:div>
        <w:div w:id="746272658">
          <w:marLeft w:val="0"/>
          <w:marRight w:val="0"/>
          <w:marTop w:val="0"/>
          <w:marBottom w:val="0"/>
          <w:divBdr>
            <w:top w:val="none" w:sz="0" w:space="0" w:color="auto"/>
            <w:left w:val="none" w:sz="0" w:space="0" w:color="auto"/>
            <w:bottom w:val="none" w:sz="0" w:space="0" w:color="auto"/>
            <w:right w:val="none" w:sz="0" w:space="0" w:color="auto"/>
          </w:divBdr>
        </w:div>
        <w:div w:id="746272660">
          <w:marLeft w:val="0"/>
          <w:marRight w:val="0"/>
          <w:marTop w:val="0"/>
          <w:marBottom w:val="0"/>
          <w:divBdr>
            <w:top w:val="none" w:sz="0" w:space="0" w:color="auto"/>
            <w:left w:val="none" w:sz="0" w:space="0" w:color="auto"/>
            <w:bottom w:val="none" w:sz="0" w:space="0" w:color="auto"/>
            <w:right w:val="none" w:sz="0" w:space="0" w:color="auto"/>
          </w:divBdr>
        </w:div>
        <w:div w:id="746272661">
          <w:marLeft w:val="0"/>
          <w:marRight w:val="0"/>
          <w:marTop w:val="0"/>
          <w:marBottom w:val="0"/>
          <w:divBdr>
            <w:top w:val="none" w:sz="0" w:space="0" w:color="auto"/>
            <w:left w:val="none" w:sz="0" w:space="0" w:color="auto"/>
            <w:bottom w:val="none" w:sz="0" w:space="0" w:color="auto"/>
            <w:right w:val="none" w:sz="0" w:space="0" w:color="auto"/>
          </w:divBdr>
        </w:div>
        <w:div w:id="746272664">
          <w:marLeft w:val="0"/>
          <w:marRight w:val="0"/>
          <w:marTop w:val="0"/>
          <w:marBottom w:val="0"/>
          <w:divBdr>
            <w:top w:val="none" w:sz="0" w:space="0" w:color="auto"/>
            <w:left w:val="none" w:sz="0" w:space="0" w:color="auto"/>
            <w:bottom w:val="none" w:sz="0" w:space="0" w:color="auto"/>
            <w:right w:val="none" w:sz="0" w:space="0" w:color="auto"/>
          </w:divBdr>
        </w:div>
      </w:divsChild>
    </w:div>
    <w:div w:id="746272572">
      <w:marLeft w:val="0"/>
      <w:marRight w:val="0"/>
      <w:marTop w:val="0"/>
      <w:marBottom w:val="0"/>
      <w:divBdr>
        <w:top w:val="none" w:sz="0" w:space="0" w:color="auto"/>
        <w:left w:val="none" w:sz="0" w:space="0" w:color="auto"/>
        <w:bottom w:val="none" w:sz="0" w:space="0" w:color="auto"/>
        <w:right w:val="none" w:sz="0" w:space="0" w:color="auto"/>
      </w:divBdr>
      <w:divsChild>
        <w:div w:id="746272469">
          <w:marLeft w:val="0"/>
          <w:marRight w:val="0"/>
          <w:marTop w:val="0"/>
          <w:marBottom w:val="0"/>
          <w:divBdr>
            <w:top w:val="none" w:sz="0" w:space="0" w:color="auto"/>
            <w:left w:val="none" w:sz="0" w:space="0" w:color="auto"/>
            <w:bottom w:val="none" w:sz="0" w:space="0" w:color="auto"/>
            <w:right w:val="none" w:sz="0" w:space="0" w:color="auto"/>
          </w:divBdr>
        </w:div>
        <w:div w:id="746272471">
          <w:marLeft w:val="0"/>
          <w:marRight w:val="0"/>
          <w:marTop w:val="0"/>
          <w:marBottom w:val="0"/>
          <w:divBdr>
            <w:top w:val="none" w:sz="0" w:space="0" w:color="auto"/>
            <w:left w:val="none" w:sz="0" w:space="0" w:color="auto"/>
            <w:bottom w:val="none" w:sz="0" w:space="0" w:color="auto"/>
            <w:right w:val="none" w:sz="0" w:space="0" w:color="auto"/>
          </w:divBdr>
        </w:div>
        <w:div w:id="746272485">
          <w:marLeft w:val="0"/>
          <w:marRight w:val="0"/>
          <w:marTop w:val="0"/>
          <w:marBottom w:val="0"/>
          <w:divBdr>
            <w:top w:val="none" w:sz="0" w:space="0" w:color="auto"/>
            <w:left w:val="none" w:sz="0" w:space="0" w:color="auto"/>
            <w:bottom w:val="none" w:sz="0" w:space="0" w:color="auto"/>
            <w:right w:val="none" w:sz="0" w:space="0" w:color="auto"/>
          </w:divBdr>
        </w:div>
        <w:div w:id="746272486">
          <w:marLeft w:val="0"/>
          <w:marRight w:val="0"/>
          <w:marTop w:val="0"/>
          <w:marBottom w:val="0"/>
          <w:divBdr>
            <w:top w:val="none" w:sz="0" w:space="0" w:color="auto"/>
            <w:left w:val="none" w:sz="0" w:space="0" w:color="auto"/>
            <w:bottom w:val="none" w:sz="0" w:space="0" w:color="auto"/>
            <w:right w:val="none" w:sz="0" w:space="0" w:color="auto"/>
          </w:divBdr>
        </w:div>
        <w:div w:id="746272492">
          <w:marLeft w:val="0"/>
          <w:marRight w:val="0"/>
          <w:marTop w:val="0"/>
          <w:marBottom w:val="0"/>
          <w:divBdr>
            <w:top w:val="none" w:sz="0" w:space="0" w:color="auto"/>
            <w:left w:val="none" w:sz="0" w:space="0" w:color="auto"/>
            <w:bottom w:val="none" w:sz="0" w:space="0" w:color="auto"/>
            <w:right w:val="none" w:sz="0" w:space="0" w:color="auto"/>
          </w:divBdr>
        </w:div>
        <w:div w:id="746272500">
          <w:marLeft w:val="0"/>
          <w:marRight w:val="0"/>
          <w:marTop w:val="0"/>
          <w:marBottom w:val="0"/>
          <w:divBdr>
            <w:top w:val="none" w:sz="0" w:space="0" w:color="auto"/>
            <w:left w:val="none" w:sz="0" w:space="0" w:color="auto"/>
            <w:bottom w:val="none" w:sz="0" w:space="0" w:color="auto"/>
            <w:right w:val="none" w:sz="0" w:space="0" w:color="auto"/>
          </w:divBdr>
        </w:div>
        <w:div w:id="746272513">
          <w:marLeft w:val="0"/>
          <w:marRight w:val="0"/>
          <w:marTop w:val="0"/>
          <w:marBottom w:val="0"/>
          <w:divBdr>
            <w:top w:val="none" w:sz="0" w:space="0" w:color="auto"/>
            <w:left w:val="none" w:sz="0" w:space="0" w:color="auto"/>
            <w:bottom w:val="none" w:sz="0" w:space="0" w:color="auto"/>
            <w:right w:val="none" w:sz="0" w:space="0" w:color="auto"/>
          </w:divBdr>
        </w:div>
        <w:div w:id="746272528">
          <w:marLeft w:val="0"/>
          <w:marRight w:val="0"/>
          <w:marTop w:val="0"/>
          <w:marBottom w:val="0"/>
          <w:divBdr>
            <w:top w:val="none" w:sz="0" w:space="0" w:color="auto"/>
            <w:left w:val="none" w:sz="0" w:space="0" w:color="auto"/>
            <w:bottom w:val="none" w:sz="0" w:space="0" w:color="auto"/>
            <w:right w:val="none" w:sz="0" w:space="0" w:color="auto"/>
          </w:divBdr>
        </w:div>
        <w:div w:id="746272545">
          <w:marLeft w:val="0"/>
          <w:marRight w:val="0"/>
          <w:marTop w:val="0"/>
          <w:marBottom w:val="0"/>
          <w:divBdr>
            <w:top w:val="none" w:sz="0" w:space="0" w:color="auto"/>
            <w:left w:val="none" w:sz="0" w:space="0" w:color="auto"/>
            <w:bottom w:val="none" w:sz="0" w:space="0" w:color="auto"/>
            <w:right w:val="none" w:sz="0" w:space="0" w:color="auto"/>
          </w:divBdr>
        </w:div>
        <w:div w:id="746272547">
          <w:marLeft w:val="0"/>
          <w:marRight w:val="0"/>
          <w:marTop w:val="0"/>
          <w:marBottom w:val="0"/>
          <w:divBdr>
            <w:top w:val="none" w:sz="0" w:space="0" w:color="auto"/>
            <w:left w:val="none" w:sz="0" w:space="0" w:color="auto"/>
            <w:bottom w:val="none" w:sz="0" w:space="0" w:color="auto"/>
            <w:right w:val="none" w:sz="0" w:space="0" w:color="auto"/>
          </w:divBdr>
        </w:div>
        <w:div w:id="746272587">
          <w:marLeft w:val="0"/>
          <w:marRight w:val="0"/>
          <w:marTop w:val="0"/>
          <w:marBottom w:val="0"/>
          <w:divBdr>
            <w:top w:val="none" w:sz="0" w:space="0" w:color="auto"/>
            <w:left w:val="none" w:sz="0" w:space="0" w:color="auto"/>
            <w:bottom w:val="none" w:sz="0" w:space="0" w:color="auto"/>
            <w:right w:val="none" w:sz="0" w:space="0" w:color="auto"/>
          </w:divBdr>
        </w:div>
        <w:div w:id="746272614">
          <w:marLeft w:val="0"/>
          <w:marRight w:val="0"/>
          <w:marTop w:val="0"/>
          <w:marBottom w:val="0"/>
          <w:divBdr>
            <w:top w:val="none" w:sz="0" w:space="0" w:color="auto"/>
            <w:left w:val="none" w:sz="0" w:space="0" w:color="auto"/>
            <w:bottom w:val="none" w:sz="0" w:space="0" w:color="auto"/>
            <w:right w:val="none" w:sz="0" w:space="0" w:color="auto"/>
          </w:divBdr>
        </w:div>
        <w:div w:id="746272617">
          <w:marLeft w:val="0"/>
          <w:marRight w:val="0"/>
          <w:marTop w:val="0"/>
          <w:marBottom w:val="0"/>
          <w:divBdr>
            <w:top w:val="none" w:sz="0" w:space="0" w:color="auto"/>
            <w:left w:val="none" w:sz="0" w:space="0" w:color="auto"/>
            <w:bottom w:val="none" w:sz="0" w:space="0" w:color="auto"/>
            <w:right w:val="none" w:sz="0" w:space="0" w:color="auto"/>
          </w:divBdr>
        </w:div>
        <w:div w:id="746272657">
          <w:marLeft w:val="0"/>
          <w:marRight w:val="0"/>
          <w:marTop w:val="0"/>
          <w:marBottom w:val="0"/>
          <w:divBdr>
            <w:top w:val="none" w:sz="0" w:space="0" w:color="auto"/>
            <w:left w:val="none" w:sz="0" w:space="0" w:color="auto"/>
            <w:bottom w:val="none" w:sz="0" w:space="0" w:color="auto"/>
            <w:right w:val="none" w:sz="0" w:space="0" w:color="auto"/>
          </w:divBdr>
        </w:div>
      </w:divsChild>
    </w:div>
    <w:div w:id="746272581">
      <w:marLeft w:val="0"/>
      <w:marRight w:val="0"/>
      <w:marTop w:val="0"/>
      <w:marBottom w:val="0"/>
      <w:divBdr>
        <w:top w:val="none" w:sz="0" w:space="0" w:color="auto"/>
        <w:left w:val="none" w:sz="0" w:space="0" w:color="auto"/>
        <w:bottom w:val="none" w:sz="0" w:space="0" w:color="auto"/>
        <w:right w:val="none" w:sz="0" w:space="0" w:color="auto"/>
      </w:divBdr>
    </w:div>
    <w:div w:id="7462726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2005</Words>
  <Characters>11167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Sivachenko</dc:creator>
  <cp:lastModifiedBy>Dennis McGonagle</cp:lastModifiedBy>
  <cp:revision>2</cp:revision>
  <cp:lastPrinted>2014-10-17T19:30:00Z</cp:lastPrinted>
  <dcterms:created xsi:type="dcterms:W3CDTF">2015-01-14T18:58:00Z</dcterms:created>
  <dcterms:modified xsi:type="dcterms:W3CDTF">2015-01-14T18:58:00Z</dcterms:modified>
</cp:coreProperties>
</file>