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218A65" w14:textId="77777777" w:rsidR="0041561A" w:rsidRDefault="0041561A" w:rsidP="00ED12CA">
      <w:pPr>
        <w:rPr>
          <w:b/>
          <w:sz w:val="32"/>
          <w:szCs w:val="28"/>
        </w:rPr>
      </w:pPr>
      <w:r>
        <w:rPr>
          <w:b/>
          <w:sz w:val="32"/>
          <w:szCs w:val="28"/>
        </w:rPr>
        <w:t>Author Name: Alan Lester, University of Colorado Boulder</w:t>
      </w:r>
    </w:p>
    <w:p w14:paraId="6AC73EF9" w14:textId="77777777" w:rsidR="00156BA2" w:rsidRDefault="0041561A" w:rsidP="00ED12CA">
      <w:pPr>
        <w:rPr>
          <w:b/>
          <w:sz w:val="32"/>
          <w:szCs w:val="28"/>
        </w:rPr>
      </w:pPr>
      <w:r>
        <w:rPr>
          <w:b/>
          <w:sz w:val="32"/>
          <w:szCs w:val="28"/>
        </w:rPr>
        <w:t xml:space="preserve">Earth Science Education Title: </w:t>
      </w:r>
    </w:p>
    <w:p w14:paraId="432B4BB4" w14:textId="086DEA04" w:rsidR="006E3205" w:rsidRDefault="00164465" w:rsidP="006E3205">
      <w:pPr>
        <w:rPr>
          <w:sz w:val="24"/>
        </w:rPr>
      </w:pPr>
      <w:r>
        <w:rPr>
          <w:b/>
          <w:sz w:val="32"/>
          <w:szCs w:val="28"/>
        </w:rPr>
        <w:t>Physical Properties of Minerals</w:t>
      </w:r>
      <w:r w:rsidR="00A83BAF">
        <w:rPr>
          <w:b/>
          <w:sz w:val="32"/>
          <w:szCs w:val="28"/>
        </w:rPr>
        <w:t xml:space="preserve"> 2</w:t>
      </w:r>
      <w:r>
        <w:rPr>
          <w:b/>
          <w:sz w:val="32"/>
          <w:szCs w:val="28"/>
        </w:rPr>
        <w:t xml:space="preserve">: </w:t>
      </w:r>
      <w:r w:rsidR="0055270C">
        <w:rPr>
          <w:b/>
          <w:sz w:val="32"/>
          <w:szCs w:val="28"/>
        </w:rPr>
        <w:t xml:space="preserve"> </w:t>
      </w:r>
      <w:r>
        <w:rPr>
          <w:b/>
          <w:sz w:val="32"/>
          <w:szCs w:val="28"/>
        </w:rPr>
        <w:t xml:space="preserve">Color, </w:t>
      </w:r>
      <w:r w:rsidR="00156BA2">
        <w:rPr>
          <w:b/>
          <w:sz w:val="32"/>
          <w:szCs w:val="28"/>
        </w:rPr>
        <w:t xml:space="preserve">Luster, </w:t>
      </w:r>
      <w:r w:rsidR="0036135B">
        <w:rPr>
          <w:b/>
          <w:sz w:val="32"/>
          <w:szCs w:val="28"/>
        </w:rPr>
        <w:t xml:space="preserve">Streak, </w:t>
      </w:r>
      <w:r>
        <w:rPr>
          <w:b/>
          <w:sz w:val="32"/>
          <w:szCs w:val="28"/>
        </w:rPr>
        <w:t xml:space="preserve">Hardness, </w:t>
      </w:r>
      <w:r w:rsidR="0036135B">
        <w:rPr>
          <w:b/>
          <w:sz w:val="32"/>
          <w:szCs w:val="28"/>
        </w:rPr>
        <w:t>Magnetism</w:t>
      </w:r>
      <w:r>
        <w:rPr>
          <w:b/>
          <w:sz w:val="32"/>
          <w:szCs w:val="28"/>
        </w:rPr>
        <w:t xml:space="preserve">, Reaction with Acid    </w:t>
      </w:r>
    </w:p>
    <w:p w14:paraId="6F0419CB" w14:textId="77777777" w:rsidR="00ED12CA" w:rsidRDefault="00ED12CA" w:rsidP="006E3205">
      <w:pPr>
        <w:rPr>
          <w:b/>
          <w:sz w:val="28"/>
          <w:szCs w:val="28"/>
        </w:rPr>
      </w:pPr>
    </w:p>
    <w:p w14:paraId="0B5E860C" w14:textId="77777777" w:rsidR="0060431B" w:rsidRDefault="0060431B" w:rsidP="0060431B">
      <w:pPr>
        <w:rPr>
          <w:b/>
          <w:sz w:val="28"/>
          <w:szCs w:val="28"/>
        </w:rPr>
      </w:pPr>
      <w:r>
        <w:rPr>
          <w:b/>
          <w:sz w:val="28"/>
          <w:szCs w:val="28"/>
        </w:rPr>
        <w:t>Overview</w:t>
      </w:r>
    </w:p>
    <w:p w14:paraId="4449333B" w14:textId="77777777" w:rsidR="00597219" w:rsidRDefault="00597219" w:rsidP="00597219">
      <w:pPr>
        <w:rPr>
          <w:sz w:val="24"/>
        </w:rPr>
      </w:pPr>
      <w:r w:rsidRPr="0060431B">
        <w:rPr>
          <w:sz w:val="24"/>
        </w:rPr>
        <w:t xml:space="preserve">The physical properties of minerals include </w:t>
      </w:r>
      <w:r>
        <w:rPr>
          <w:sz w:val="24"/>
        </w:rPr>
        <w:t>various measurable and discernible attributes, including color, streak, magnetic properties, hardness, crystal growth form, and crystal cleavage.  These properties are mineral-specific, and they are fundamentally related to a particular mineral’s chemical make-up and atomic structure.</w:t>
      </w:r>
    </w:p>
    <w:p w14:paraId="5E985006" w14:textId="309BC510" w:rsidR="00597219" w:rsidRDefault="0060431B" w:rsidP="00ED12CA">
      <w:pPr>
        <w:rPr>
          <w:sz w:val="24"/>
        </w:rPr>
      </w:pPr>
      <w:r>
        <w:rPr>
          <w:sz w:val="24"/>
        </w:rPr>
        <w:t>This video examine</w:t>
      </w:r>
      <w:r w:rsidR="0036135B">
        <w:rPr>
          <w:sz w:val="24"/>
        </w:rPr>
        <w:t>s</w:t>
      </w:r>
      <w:r>
        <w:rPr>
          <w:sz w:val="24"/>
        </w:rPr>
        <w:t xml:space="preserve"> </w:t>
      </w:r>
      <w:r w:rsidR="009912FC">
        <w:rPr>
          <w:sz w:val="24"/>
        </w:rPr>
        <w:t>several physical properties</w:t>
      </w:r>
      <w:r w:rsidR="00597219">
        <w:rPr>
          <w:sz w:val="24"/>
        </w:rPr>
        <w:t xml:space="preserve"> that are useful in field and hand sample mineral identification— </w:t>
      </w:r>
      <w:r w:rsidR="009912FC">
        <w:rPr>
          <w:sz w:val="24"/>
        </w:rPr>
        <w:t>color, luster, streak, hardness, magnetism, and reaction with acid.</w:t>
      </w:r>
      <w:r w:rsidR="00597219">
        <w:rPr>
          <w:sz w:val="24"/>
        </w:rPr>
        <w:t xml:space="preserve">  Unlike crystal form and crystal cleavage, these properties are </w:t>
      </w:r>
      <w:r w:rsidR="000E416F">
        <w:rPr>
          <w:sz w:val="24"/>
        </w:rPr>
        <w:t xml:space="preserve">somewhat more </w:t>
      </w:r>
      <w:r w:rsidR="00597219">
        <w:rPr>
          <w:sz w:val="24"/>
        </w:rPr>
        <w:t>closely linked to mineral chemical composition than to atomic structure, but both do play a role.</w:t>
      </w:r>
    </w:p>
    <w:p w14:paraId="2CFB5D63" w14:textId="578C3691" w:rsidR="00ED12CA" w:rsidRPr="001404CA" w:rsidRDefault="00C63FEB" w:rsidP="00ED12CA">
      <w:pPr>
        <w:rPr>
          <w:sz w:val="24"/>
          <w:szCs w:val="28"/>
        </w:rPr>
      </w:pPr>
      <w:r>
        <w:rPr>
          <w:sz w:val="24"/>
          <w:szCs w:val="28"/>
        </w:rPr>
        <w:t xml:space="preserve">It is important to recognize that rocks are aggregates of mineral grains.  Most rocks are </w:t>
      </w:r>
      <w:proofErr w:type="spellStart"/>
      <w:r>
        <w:rPr>
          <w:sz w:val="24"/>
          <w:szCs w:val="28"/>
        </w:rPr>
        <w:t>polymineralic</w:t>
      </w:r>
      <w:proofErr w:type="spellEnd"/>
      <w:r>
        <w:rPr>
          <w:sz w:val="24"/>
          <w:szCs w:val="28"/>
        </w:rPr>
        <w:t xml:space="preserve"> (multiple kinds of mineral grains) but some are effectively </w:t>
      </w:r>
      <w:proofErr w:type="spellStart"/>
      <w:r>
        <w:rPr>
          <w:sz w:val="24"/>
          <w:szCs w:val="28"/>
        </w:rPr>
        <w:t>monomineralic</w:t>
      </w:r>
      <w:proofErr w:type="spellEnd"/>
      <w:r>
        <w:rPr>
          <w:sz w:val="24"/>
          <w:szCs w:val="28"/>
        </w:rPr>
        <w:t xml:space="preserve"> (composed of a single mineral).   </w:t>
      </w:r>
      <w:r w:rsidR="000E416F">
        <w:rPr>
          <w:sz w:val="24"/>
          <w:szCs w:val="28"/>
        </w:rPr>
        <w:t xml:space="preserve">Unlike crystal form and crystal cleavage, which are </w:t>
      </w:r>
      <w:r w:rsidR="00156BA2">
        <w:rPr>
          <w:sz w:val="24"/>
          <w:szCs w:val="28"/>
        </w:rPr>
        <w:t>terms reserved for mineral specimens</w:t>
      </w:r>
      <w:r w:rsidR="000E416F">
        <w:rPr>
          <w:sz w:val="24"/>
          <w:szCs w:val="28"/>
        </w:rPr>
        <w:t xml:space="preserve">, </w:t>
      </w:r>
      <w:r w:rsidR="00775AE4">
        <w:rPr>
          <w:sz w:val="24"/>
          <w:szCs w:val="28"/>
        </w:rPr>
        <w:t>geologists</w:t>
      </w:r>
      <w:r w:rsidR="000E416F">
        <w:rPr>
          <w:sz w:val="24"/>
          <w:szCs w:val="28"/>
        </w:rPr>
        <w:t xml:space="preserve"> might on occasion refer to a rock as having a general </w:t>
      </w:r>
      <w:r w:rsidR="00156BA2">
        <w:rPr>
          <w:sz w:val="24"/>
          <w:szCs w:val="28"/>
        </w:rPr>
        <w:t xml:space="preserve">sort of </w:t>
      </w:r>
      <w:r w:rsidR="000E416F">
        <w:rPr>
          <w:sz w:val="24"/>
          <w:szCs w:val="28"/>
        </w:rPr>
        <w:t>color, or hardness, or magnetism, or reaction with acid.</w:t>
      </w:r>
      <w:r w:rsidR="00156BA2">
        <w:rPr>
          <w:sz w:val="24"/>
          <w:szCs w:val="28"/>
        </w:rPr>
        <w:t xml:space="preserve">  In other words, the physical properties </w:t>
      </w:r>
      <w:r w:rsidR="0036135B">
        <w:rPr>
          <w:sz w:val="24"/>
          <w:szCs w:val="28"/>
        </w:rPr>
        <w:t>looked at</w:t>
      </w:r>
      <w:r w:rsidR="00156BA2">
        <w:rPr>
          <w:sz w:val="24"/>
          <w:szCs w:val="28"/>
        </w:rPr>
        <w:t xml:space="preserve"> here are potentially appropriate for use with rocks </w:t>
      </w:r>
      <w:r w:rsidR="0036135B">
        <w:rPr>
          <w:sz w:val="24"/>
          <w:szCs w:val="28"/>
        </w:rPr>
        <w:t>as well as</w:t>
      </w:r>
      <w:r w:rsidR="00775AE4">
        <w:rPr>
          <w:sz w:val="24"/>
          <w:szCs w:val="28"/>
        </w:rPr>
        <w:t xml:space="preserve"> with</w:t>
      </w:r>
      <w:r w:rsidR="00156BA2">
        <w:rPr>
          <w:sz w:val="24"/>
          <w:szCs w:val="28"/>
        </w:rPr>
        <w:t xml:space="preserve"> specific minerals.</w:t>
      </w:r>
    </w:p>
    <w:p w14:paraId="423A6D44" w14:textId="77777777" w:rsidR="0032685C" w:rsidRDefault="0060431B" w:rsidP="00ED12CA">
      <w:pPr>
        <w:rPr>
          <w:sz w:val="24"/>
          <w:szCs w:val="28"/>
        </w:rPr>
      </w:pPr>
      <w:r>
        <w:rPr>
          <w:b/>
          <w:sz w:val="28"/>
          <w:szCs w:val="28"/>
        </w:rPr>
        <w:t>Principles</w:t>
      </w:r>
      <w:r w:rsidR="00904DAA">
        <w:rPr>
          <w:b/>
          <w:sz w:val="28"/>
          <w:szCs w:val="28"/>
        </w:rPr>
        <w:t>:</w:t>
      </w:r>
      <w:r>
        <w:rPr>
          <w:b/>
          <w:sz w:val="28"/>
          <w:szCs w:val="28"/>
        </w:rPr>
        <w:t xml:space="preserve"> </w:t>
      </w:r>
    </w:p>
    <w:p w14:paraId="567E9C6C" w14:textId="77777777" w:rsidR="000E416F" w:rsidRDefault="00F42410" w:rsidP="00ED12CA">
      <w:pPr>
        <w:rPr>
          <w:sz w:val="24"/>
          <w:szCs w:val="28"/>
        </w:rPr>
      </w:pPr>
      <w:r>
        <w:rPr>
          <w:sz w:val="24"/>
          <w:szCs w:val="28"/>
        </w:rPr>
        <w:t>A single mineral specimen may exhibit very few, if any, key physical properties.  For any demonstrations or experiments that address physical properties, it is first necessary to select a</w:t>
      </w:r>
      <w:r w:rsidR="00A81768">
        <w:rPr>
          <w:sz w:val="24"/>
          <w:szCs w:val="28"/>
        </w:rPr>
        <w:t xml:space="preserve"> suitable group of </w:t>
      </w:r>
      <w:r w:rsidR="000E416F">
        <w:rPr>
          <w:sz w:val="24"/>
          <w:szCs w:val="28"/>
        </w:rPr>
        <w:t xml:space="preserve">mineral </w:t>
      </w:r>
      <w:r w:rsidR="00A81768">
        <w:rPr>
          <w:sz w:val="24"/>
          <w:szCs w:val="28"/>
        </w:rPr>
        <w:t xml:space="preserve">samples </w:t>
      </w:r>
      <w:r>
        <w:rPr>
          <w:sz w:val="24"/>
          <w:szCs w:val="28"/>
        </w:rPr>
        <w:t>that actually</w:t>
      </w:r>
      <w:r w:rsidR="00A640FF">
        <w:rPr>
          <w:sz w:val="24"/>
          <w:szCs w:val="28"/>
        </w:rPr>
        <w:t xml:space="preserve"> display the key features </w:t>
      </w:r>
      <w:r>
        <w:rPr>
          <w:sz w:val="24"/>
          <w:szCs w:val="28"/>
        </w:rPr>
        <w:t>or</w:t>
      </w:r>
      <w:r w:rsidR="000E416F">
        <w:rPr>
          <w:sz w:val="24"/>
          <w:szCs w:val="28"/>
        </w:rPr>
        <w:t xml:space="preserve"> properties under investigation</w:t>
      </w:r>
      <w:r>
        <w:rPr>
          <w:sz w:val="24"/>
          <w:szCs w:val="28"/>
        </w:rPr>
        <w:t xml:space="preserve">.  </w:t>
      </w:r>
      <w:r>
        <w:rPr>
          <w:sz w:val="24"/>
          <w:szCs w:val="28"/>
        </w:rPr>
        <w:br/>
      </w:r>
      <w:r>
        <w:rPr>
          <w:sz w:val="24"/>
          <w:szCs w:val="28"/>
        </w:rPr>
        <w:br/>
        <w:t>Below, we address the fundamental definitions, in geological context, for the physical properties—</w:t>
      </w:r>
      <w:r w:rsidR="00A640FF">
        <w:rPr>
          <w:sz w:val="24"/>
          <w:szCs w:val="28"/>
        </w:rPr>
        <w:t xml:space="preserve"> </w:t>
      </w:r>
      <w:r w:rsidR="00904DAA">
        <w:rPr>
          <w:sz w:val="24"/>
        </w:rPr>
        <w:t>color, luster, streak, hardness, magnetism, and reaction with acid.</w:t>
      </w:r>
    </w:p>
    <w:p w14:paraId="40BC86B2" w14:textId="337C0E77" w:rsidR="00186C50" w:rsidRDefault="00F42410" w:rsidP="00100262">
      <w:pPr>
        <w:rPr>
          <w:sz w:val="24"/>
          <w:szCs w:val="28"/>
        </w:rPr>
      </w:pPr>
      <w:r w:rsidRPr="00363FEF">
        <w:rPr>
          <w:b/>
          <w:sz w:val="24"/>
          <w:szCs w:val="28"/>
        </w:rPr>
        <w:lastRenderedPageBreak/>
        <w:t>Color</w:t>
      </w:r>
      <w:r>
        <w:rPr>
          <w:sz w:val="24"/>
          <w:szCs w:val="28"/>
        </w:rPr>
        <w:t xml:space="preserve">— </w:t>
      </w:r>
      <w:r w:rsidR="0036135B">
        <w:rPr>
          <w:sz w:val="24"/>
          <w:szCs w:val="28"/>
        </w:rPr>
        <w:t>Color s</w:t>
      </w:r>
      <w:r>
        <w:rPr>
          <w:sz w:val="24"/>
          <w:szCs w:val="28"/>
        </w:rPr>
        <w:t>imply r</w:t>
      </w:r>
      <w:r w:rsidR="000E416F">
        <w:rPr>
          <w:sz w:val="24"/>
          <w:szCs w:val="28"/>
        </w:rPr>
        <w:t xml:space="preserve">efers to the </w:t>
      </w:r>
      <w:r w:rsidR="00775AE4">
        <w:rPr>
          <w:sz w:val="24"/>
          <w:szCs w:val="28"/>
        </w:rPr>
        <w:t>apparent color s</w:t>
      </w:r>
      <w:r>
        <w:rPr>
          <w:sz w:val="24"/>
          <w:szCs w:val="28"/>
        </w:rPr>
        <w:t>een</w:t>
      </w:r>
      <w:r w:rsidR="0036135B">
        <w:rPr>
          <w:sz w:val="24"/>
          <w:szCs w:val="28"/>
        </w:rPr>
        <w:t xml:space="preserve"> with the naked eye</w:t>
      </w:r>
      <w:r>
        <w:rPr>
          <w:sz w:val="24"/>
          <w:szCs w:val="28"/>
        </w:rPr>
        <w:t xml:space="preserve"> when looking at a mineral.  </w:t>
      </w:r>
      <w:r w:rsidR="00775AE4">
        <w:rPr>
          <w:sz w:val="24"/>
          <w:szCs w:val="28"/>
        </w:rPr>
        <w:t xml:space="preserve">Ultimately, this is a result of </w:t>
      </w:r>
      <w:r w:rsidR="000E416F">
        <w:rPr>
          <w:sz w:val="24"/>
          <w:szCs w:val="28"/>
        </w:rPr>
        <w:t xml:space="preserve">wavelengths of light that are preferentially reflected from a mineral surface. </w:t>
      </w:r>
      <w:commentRangeStart w:id="0"/>
      <w:r w:rsidR="000E416F">
        <w:rPr>
          <w:sz w:val="24"/>
          <w:szCs w:val="28"/>
        </w:rPr>
        <w:t>(Fig 1)</w:t>
      </w:r>
      <w:commentRangeEnd w:id="0"/>
      <w:r w:rsidR="00F335AE">
        <w:rPr>
          <w:rStyle w:val="CommentReference"/>
        </w:rPr>
        <w:commentReference w:id="0"/>
      </w:r>
    </w:p>
    <w:p w14:paraId="7AB4D41F" w14:textId="5FCC97CF" w:rsidR="000E416F" w:rsidRDefault="000E416F" w:rsidP="00ED12CA">
      <w:pPr>
        <w:rPr>
          <w:sz w:val="24"/>
          <w:szCs w:val="28"/>
        </w:rPr>
      </w:pPr>
      <w:r w:rsidRPr="00363FEF">
        <w:rPr>
          <w:b/>
          <w:sz w:val="24"/>
          <w:szCs w:val="28"/>
        </w:rPr>
        <w:t>Streak</w:t>
      </w:r>
      <w:r>
        <w:rPr>
          <w:sz w:val="24"/>
          <w:szCs w:val="28"/>
        </w:rPr>
        <w:t xml:space="preserve">— </w:t>
      </w:r>
      <w:r w:rsidR="0036135B">
        <w:rPr>
          <w:sz w:val="24"/>
          <w:szCs w:val="28"/>
        </w:rPr>
        <w:t>Streak i</w:t>
      </w:r>
      <w:r>
        <w:rPr>
          <w:sz w:val="24"/>
          <w:szCs w:val="28"/>
        </w:rPr>
        <w:t>s the color of a powdered, i.e. very fine grained, sample of the mineral.  This is observed by taking a mineral sample</w:t>
      </w:r>
      <w:r w:rsidR="00F335AE">
        <w:rPr>
          <w:sz w:val="24"/>
          <w:szCs w:val="28"/>
        </w:rPr>
        <w:t xml:space="preserve"> and</w:t>
      </w:r>
      <w:r>
        <w:rPr>
          <w:sz w:val="24"/>
          <w:szCs w:val="28"/>
        </w:rPr>
        <w:t xml:space="preserve"> dragging it across a porcelain plate in order to create</w:t>
      </w:r>
      <w:r w:rsidR="004441F0">
        <w:rPr>
          <w:sz w:val="24"/>
          <w:szCs w:val="28"/>
        </w:rPr>
        <w:t xml:space="preserve"> a line of powdered material.  </w:t>
      </w:r>
      <w:r w:rsidR="00597466">
        <w:rPr>
          <w:sz w:val="24"/>
          <w:szCs w:val="28"/>
        </w:rPr>
        <w:t>(Fig 1)</w:t>
      </w:r>
    </w:p>
    <w:p w14:paraId="063A9C95" w14:textId="21ED1432" w:rsidR="000E416F" w:rsidRDefault="000E416F" w:rsidP="00ED12CA">
      <w:pPr>
        <w:rPr>
          <w:sz w:val="24"/>
          <w:szCs w:val="28"/>
        </w:rPr>
      </w:pPr>
      <w:r w:rsidRPr="00363FEF">
        <w:rPr>
          <w:b/>
          <w:sz w:val="24"/>
          <w:szCs w:val="28"/>
        </w:rPr>
        <w:t>Hardness</w:t>
      </w:r>
      <w:r>
        <w:rPr>
          <w:sz w:val="24"/>
          <w:szCs w:val="28"/>
        </w:rPr>
        <w:t>—</w:t>
      </w:r>
      <w:r w:rsidR="0036135B">
        <w:rPr>
          <w:sz w:val="24"/>
          <w:szCs w:val="28"/>
        </w:rPr>
        <w:t xml:space="preserve"> Hardness</w:t>
      </w:r>
      <w:r>
        <w:rPr>
          <w:sz w:val="24"/>
          <w:szCs w:val="28"/>
        </w:rPr>
        <w:t xml:space="preserve"> </w:t>
      </w:r>
      <w:r w:rsidR="0036135B">
        <w:rPr>
          <w:sz w:val="24"/>
          <w:szCs w:val="28"/>
        </w:rPr>
        <w:t>i</w:t>
      </w:r>
      <w:r>
        <w:rPr>
          <w:sz w:val="24"/>
          <w:szCs w:val="28"/>
        </w:rPr>
        <w:t xml:space="preserve">s effectively a mineral’s surface strength, </w:t>
      </w:r>
      <w:r w:rsidR="00775AE4">
        <w:rPr>
          <w:sz w:val="24"/>
          <w:szCs w:val="28"/>
        </w:rPr>
        <w:t>or</w:t>
      </w:r>
      <w:r>
        <w:rPr>
          <w:sz w:val="24"/>
          <w:szCs w:val="28"/>
        </w:rPr>
        <w:t xml:space="preserve"> resistance to </w:t>
      </w:r>
      <w:r w:rsidR="004441F0">
        <w:rPr>
          <w:sz w:val="24"/>
          <w:szCs w:val="28"/>
        </w:rPr>
        <w:t xml:space="preserve">disaggregation, i.e. </w:t>
      </w:r>
      <w:r w:rsidR="00775AE4">
        <w:rPr>
          <w:sz w:val="24"/>
          <w:szCs w:val="28"/>
        </w:rPr>
        <w:t>whether or not it can be scratched</w:t>
      </w:r>
      <w:r>
        <w:rPr>
          <w:sz w:val="24"/>
          <w:szCs w:val="28"/>
        </w:rPr>
        <w:t>.  A mineral is said to be harder than another mineral if it is capable of scratching the surface of the oth</w:t>
      </w:r>
      <w:r w:rsidR="004441F0">
        <w:rPr>
          <w:sz w:val="24"/>
          <w:szCs w:val="28"/>
        </w:rPr>
        <w:t xml:space="preserve">er mineral.  </w:t>
      </w:r>
      <w:r w:rsidR="004441F0">
        <w:rPr>
          <w:sz w:val="24"/>
        </w:rPr>
        <w:t>The mineral hardness scale</w:t>
      </w:r>
      <w:r w:rsidR="00775AE4">
        <w:rPr>
          <w:sz w:val="24"/>
        </w:rPr>
        <w:t xml:space="preserve">, ranging from 1-10, </w:t>
      </w:r>
      <w:r w:rsidR="004441F0">
        <w:rPr>
          <w:sz w:val="24"/>
        </w:rPr>
        <w:t>was developed in the early 19</w:t>
      </w:r>
      <w:r w:rsidR="004441F0" w:rsidRPr="004441F0">
        <w:rPr>
          <w:sz w:val="24"/>
          <w:vertAlign w:val="superscript"/>
        </w:rPr>
        <w:t>th</w:t>
      </w:r>
      <w:r w:rsidR="004441F0">
        <w:rPr>
          <w:sz w:val="24"/>
        </w:rPr>
        <w:t xml:space="preserve"> century by the mineralogist F</w:t>
      </w:r>
      <w:r w:rsidR="0036135B">
        <w:rPr>
          <w:sz w:val="24"/>
        </w:rPr>
        <w:t xml:space="preserve">riedrich </w:t>
      </w:r>
      <w:proofErr w:type="spellStart"/>
      <w:r w:rsidR="004441F0">
        <w:rPr>
          <w:sz w:val="24"/>
        </w:rPr>
        <w:t>Mohs</w:t>
      </w:r>
      <w:proofErr w:type="spellEnd"/>
      <w:r w:rsidR="004441F0">
        <w:rPr>
          <w:sz w:val="24"/>
        </w:rPr>
        <w:t>, but ba</w:t>
      </w:r>
      <w:r w:rsidR="00775AE4">
        <w:rPr>
          <w:sz w:val="24"/>
        </w:rPr>
        <w:t xml:space="preserve">sed on modern materials science, the scale </w:t>
      </w:r>
      <w:r w:rsidR="004441F0">
        <w:rPr>
          <w:sz w:val="24"/>
        </w:rPr>
        <w:t xml:space="preserve">is </w:t>
      </w:r>
      <w:r w:rsidR="00775AE4">
        <w:rPr>
          <w:sz w:val="24"/>
        </w:rPr>
        <w:t>perfectly linear</w:t>
      </w:r>
      <w:r w:rsidR="004441F0">
        <w:rPr>
          <w:sz w:val="24"/>
        </w:rPr>
        <w:t xml:space="preserve">.  </w:t>
      </w:r>
      <w:commentRangeStart w:id="1"/>
      <w:r w:rsidR="00597466">
        <w:rPr>
          <w:sz w:val="24"/>
          <w:szCs w:val="28"/>
        </w:rPr>
        <w:t>(</w:t>
      </w:r>
      <w:r w:rsidR="004441F0">
        <w:rPr>
          <w:sz w:val="24"/>
          <w:szCs w:val="28"/>
        </w:rPr>
        <w:t>Fig. 2</w:t>
      </w:r>
      <w:r w:rsidR="00597466">
        <w:rPr>
          <w:sz w:val="24"/>
          <w:szCs w:val="28"/>
        </w:rPr>
        <w:t>)</w:t>
      </w:r>
      <w:commentRangeEnd w:id="1"/>
      <w:r w:rsidR="00F335AE">
        <w:rPr>
          <w:rStyle w:val="CommentReference"/>
        </w:rPr>
        <w:commentReference w:id="1"/>
      </w:r>
    </w:p>
    <w:p w14:paraId="347D30FC" w14:textId="653356F8" w:rsidR="00363FEF" w:rsidRDefault="000E416F" w:rsidP="00ED12CA">
      <w:pPr>
        <w:rPr>
          <w:sz w:val="24"/>
          <w:szCs w:val="28"/>
        </w:rPr>
      </w:pPr>
      <w:r w:rsidRPr="00363FEF">
        <w:rPr>
          <w:b/>
          <w:sz w:val="24"/>
          <w:szCs w:val="28"/>
        </w:rPr>
        <w:t>Magnetism</w:t>
      </w:r>
      <w:r>
        <w:rPr>
          <w:sz w:val="24"/>
          <w:szCs w:val="28"/>
        </w:rPr>
        <w:t xml:space="preserve">— </w:t>
      </w:r>
      <w:r w:rsidR="0036135B">
        <w:rPr>
          <w:sz w:val="24"/>
          <w:szCs w:val="28"/>
        </w:rPr>
        <w:t>Magnetism r</w:t>
      </w:r>
      <w:r>
        <w:rPr>
          <w:sz w:val="24"/>
          <w:szCs w:val="28"/>
        </w:rPr>
        <w:t>efers to a mineral</w:t>
      </w:r>
      <w:r w:rsidR="0036135B">
        <w:rPr>
          <w:sz w:val="24"/>
          <w:szCs w:val="28"/>
        </w:rPr>
        <w:t>’</w:t>
      </w:r>
      <w:r>
        <w:rPr>
          <w:sz w:val="24"/>
          <w:szCs w:val="28"/>
        </w:rPr>
        <w:t xml:space="preserve">s ability to influence a magnet or compass.  </w:t>
      </w:r>
      <w:r w:rsidR="00B71CFB">
        <w:rPr>
          <w:sz w:val="24"/>
          <w:szCs w:val="28"/>
        </w:rPr>
        <w:t xml:space="preserve"> In general, this property is exclusive to the mineral magnetite</w:t>
      </w:r>
      <w:r w:rsidR="00363FEF">
        <w:rPr>
          <w:sz w:val="24"/>
          <w:szCs w:val="28"/>
        </w:rPr>
        <w:t xml:space="preserve"> (F</w:t>
      </w:r>
      <w:r w:rsidR="0066445C">
        <w:rPr>
          <w:sz w:val="24"/>
          <w:szCs w:val="28"/>
        </w:rPr>
        <w:t>igure 3)</w:t>
      </w:r>
      <w:r w:rsidR="00B71CFB">
        <w:rPr>
          <w:sz w:val="24"/>
          <w:szCs w:val="28"/>
        </w:rPr>
        <w:t xml:space="preserve">, but other minerals can show weak magnetism (especially after heating), </w:t>
      </w:r>
      <w:r w:rsidR="0066445C">
        <w:rPr>
          <w:sz w:val="24"/>
          <w:szCs w:val="28"/>
        </w:rPr>
        <w:t>such as</w:t>
      </w:r>
      <w:r w:rsidR="00B71CFB">
        <w:rPr>
          <w:sz w:val="24"/>
          <w:szCs w:val="28"/>
        </w:rPr>
        <w:t xml:space="preserve"> hematite and </w:t>
      </w:r>
      <w:proofErr w:type="spellStart"/>
      <w:r w:rsidR="00B71CFB">
        <w:rPr>
          <w:sz w:val="24"/>
          <w:szCs w:val="28"/>
        </w:rPr>
        <w:t>bornite</w:t>
      </w:r>
      <w:proofErr w:type="spellEnd"/>
      <w:r w:rsidR="00B71CFB">
        <w:rPr>
          <w:sz w:val="24"/>
          <w:szCs w:val="28"/>
        </w:rPr>
        <w:t>.</w:t>
      </w:r>
      <w:r w:rsidR="00775AE4">
        <w:rPr>
          <w:sz w:val="24"/>
          <w:szCs w:val="28"/>
        </w:rPr>
        <w:t xml:space="preserve">  Ultimately, magnetism is a result of spatial organization of electron spin directions, or moments.</w:t>
      </w:r>
    </w:p>
    <w:p w14:paraId="72032695" w14:textId="77777777" w:rsidR="000E416F" w:rsidRDefault="000E416F" w:rsidP="00ED12CA">
      <w:pPr>
        <w:rPr>
          <w:sz w:val="24"/>
          <w:szCs w:val="28"/>
        </w:rPr>
      </w:pPr>
      <w:r w:rsidRPr="00363FEF">
        <w:rPr>
          <w:b/>
          <w:sz w:val="24"/>
          <w:szCs w:val="28"/>
        </w:rPr>
        <w:t>R</w:t>
      </w:r>
      <w:r w:rsidR="00B71CFB" w:rsidRPr="00363FEF">
        <w:rPr>
          <w:b/>
          <w:sz w:val="24"/>
          <w:szCs w:val="28"/>
        </w:rPr>
        <w:t>eaction</w:t>
      </w:r>
      <w:r w:rsidRPr="00363FEF">
        <w:rPr>
          <w:b/>
          <w:sz w:val="24"/>
          <w:szCs w:val="28"/>
        </w:rPr>
        <w:t xml:space="preserve"> with Acid</w:t>
      </w:r>
      <w:r>
        <w:rPr>
          <w:sz w:val="24"/>
          <w:szCs w:val="28"/>
        </w:rPr>
        <w:t>—</w:t>
      </w:r>
      <w:r w:rsidR="004441F0">
        <w:rPr>
          <w:sz w:val="24"/>
          <w:szCs w:val="28"/>
        </w:rPr>
        <w:t xml:space="preserve"> Geologists often test rocks and minerals with dilute acid (almost invariably 2-3% </w:t>
      </w:r>
      <w:proofErr w:type="spellStart"/>
      <w:r w:rsidR="004441F0">
        <w:rPr>
          <w:sz w:val="24"/>
          <w:szCs w:val="28"/>
        </w:rPr>
        <w:t>HCl</w:t>
      </w:r>
      <w:proofErr w:type="spellEnd"/>
      <w:r w:rsidR="004441F0">
        <w:rPr>
          <w:sz w:val="24"/>
          <w:szCs w:val="28"/>
        </w:rPr>
        <w:t>) in order to asses the presence of carbonate compounds.  There are numerous carbonate minerals, but the most common are calcite (a key component of the rock limestone), which effervesces vigorously with dilute</w:t>
      </w:r>
      <w:r w:rsidR="0066445C">
        <w:rPr>
          <w:sz w:val="24"/>
          <w:szCs w:val="28"/>
        </w:rPr>
        <w:t>d</w:t>
      </w:r>
      <w:r w:rsidR="004441F0">
        <w:rPr>
          <w:sz w:val="24"/>
          <w:szCs w:val="28"/>
        </w:rPr>
        <w:t xml:space="preserve"> </w:t>
      </w:r>
      <w:proofErr w:type="spellStart"/>
      <w:r w:rsidR="004441F0">
        <w:rPr>
          <w:sz w:val="24"/>
          <w:szCs w:val="28"/>
        </w:rPr>
        <w:t>HCl</w:t>
      </w:r>
      <w:proofErr w:type="spellEnd"/>
      <w:r w:rsidR="004441F0">
        <w:rPr>
          <w:sz w:val="24"/>
          <w:szCs w:val="28"/>
        </w:rPr>
        <w:t>, and dolomite (a key component of the rock dolomite), which effervesces weakly.</w:t>
      </w:r>
    </w:p>
    <w:p w14:paraId="25FF54A9" w14:textId="481C196B" w:rsidR="00F41160" w:rsidRDefault="00F41160" w:rsidP="00F41160">
      <w:pPr>
        <w:rPr>
          <w:sz w:val="24"/>
          <w:szCs w:val="28"/>
        </w:rPr>
      </w:pPr>
      <w:r w:rsidRPr="00363FEF">
        <w:rPr>
          <w:b/>
          <w:sz w:val="24"/>
          <w:szCs w:val="28"/>
        </w:rPr>
        <w:t>Luster</w:t>
      </w:r>
      <w:r>
        <w:rPr>
          <w:sz w:val="24"/>
          <w:szCs w:val="28"/>
        </w:rPr>
        <w:t>— Luster is a subjective measure of how a mineral surface tends to reflect light.  It is divided into two general categories</w:t>
      </w:r>
      <w:proofErr w:type="gramStart"/>
      <w:r>
        <w:rPr>
          <w:sz w:val="24"/>
          <w:szCs w:val="28"/>
        </w:rPr>
        <w:t>:</w:t>
      </w:r>
      <w:proofErr w:type="gramEnd"/>
      <w:r>
        <w:rPr>
          <w:sz w:val="24"/>
          <w:szCs w:val="28"/>
        </w:rPr>
        <w:br/>
        <w:t>-</w:t>
      </w:r>
      <w:r w:rsidR="00F335AE">
        <w:rPr>
          <w:sz w:val="24"/>
          <w:szCs w:val="28"/>
        </w:rPr>
        <w:t xml:space="preserve"> </w:t>
      </w:r>
      <w:r>
        <w:rPr>
          <w:sz w:val="24"/>
          <w:szCs w:val="28"/>
        </w:rPr>
        <w:t>metallic (highly reflective and shiny</w:t>
      </w:r>
      <w:r w:rsidR="00597466">
        <w:rPr>
          <w:sz w:val="24"/>
          <w:szCs w:val="28"/>
        </w:rPr>
        <w:t>),</w:t>
      </w:r>
      <w:r>
        <w:rPr>
          <w:sz w:val="24"/>
          <w:szCs w:val="28"/>
        </w:rPr>
        <w:t xml:space="preserve"> as seen i</w:t>
      </w:r>
      <w:r>
        <w:rPr>
          <w:sz w:val="24"/>
          <w:szCs w:val="28"/>
        </w:rPr>
        <w:t>n minerals such as pyrite (fig 4) and galena (fig 5</w:t>
      </w:r>
      <w:r>
        <w:rPr>
          <w:sz w:val="24"/>
          <w:szCs w:val="28"/>
        </w:rPr>
        <w:t>)</w:t>
      </w:r>
    </w:p>
    <w:p w14:paraId="4F5F9476" w14:textId="1B42E3CA" w:rsidR="00F41160" w:rsidRDefault="00F41160" w:rsidP="00F41160">
      <w:pPr>
        <w:rPr>
          <w:sz w:val="24"/>
          <w:szCs w:val="28"/>
        </w:rPr>
      </w:pPr>
      <w:r w:rsidRPr="00186C50">
        <w:rPr>
          <w:sz w:val="24"/>
          <w:szCs w:val="28"/>
        </w:rPr>
        <w:t>-</w:t>
      </w:r>
      <w:r>
        <w:rPr>
          <w:sz w:val="24"/>
          <w:szCs w:val="28"/>
        </w:rPr>
        <w:t xml:space="preserve">  </w:t>
      </w:r>
      <w:proofErr w:type="gramStart"/>
      <w:r w:rsidRPr="00100262">
        <w:rPr>
          <w:sz w:val="24"/>
          <w:szCs w:val="28"/>
        </w:rPr>
        <w:t>non-metallic</w:t>
      </w:r>
      <w:proofErr w:type="gramEnd"/>
      <w:r w:rsidRPr="00100262">
        <w:rPr>
          <w:sz w:val="24"/>
          <w:szCs w:val="28"/>
        </w:rPr>
        <w:t xml:space="preserve"> (more dull in appearance</w:t>
      </w:r>
      <w:r w:rsidR="00597466">
        <w:rPr>
          <w:sz w:val="24"/>
          <w:szCs w:val="28"/>
        </w:rPr>
        <w:t>)</w:t>
      </w:r>
      <w:r>
        <w:rPr>
          <w:sz w:val="24"/>
          <w:szCs w:val="28"/>
        </w:rPr>
        <w:t xml:space="preserve">, as seen in </w:t>
      </w:r>
      <w:r>
        <w:rPr>
          <w:sz w:val="24"/>
          <w:szCs w:val="28"/>
        </w:rPr>
        <w:t>minerals such as feldspar (fig 6), quartz (fig 7), and muscovite (fig 8</w:t>
      </w:r>
      <w:r>
        <w:rPr>
          <w:sz w:val="24"/>
          <w:szCs w:val="28"/>
        </w:rPr>
        <w:t>).</w:t>
      </w:r>
    </w:p>
    <w:p w14:paraId="20CF4E22" w14:textId="0FB39A29" w:rsidR="00F41160" w:rsidRPr="00100262" w:rsidRDefault="00F41160" w:rsidP="00F41160">
      <w:pPr>
        <w:rPr>
          <w:sz w:val="24"/>
          <w:szCs w:val="28"/>
        </w:rPr>
      </w:pPr>
      <w:r>
        <w:rPr>
          <w:sz w:val="24"/>
          <w:szCs w:val="28"/>
        </w:rPr>
        <w:t>As luster is a subjective property (perhaps even better termed a “quality”), and typically more the concern of gemologists opposed to geologists, the rest of the lesson will focus instead on</w:t>
      </w:r>
      <w:r w:rsidR="0041060B">
        <w:rPr>
          <w:sz w:val="24"/>
          <w:szCs w:val="28"/>
        </w:rPr>
        <w:t xml:space="preserve"> the properties</w:t>
      </w:r>
      <w:r>
        <w:rPr>
          <w:sz w:val="24"/>
          <w:szCs w:val="28"/>
        </w:rPr>
        <w:t xml:space="preserve"> color, streak, hardness, magnetism, and reaction with acid.  </w:t>
      </w:r>
      <w:r w:rsidRPr="00100262">
        <w:rPr>
          <w:sz w:val="24"/>
          <w:szCs w:val="28"/>
        </w:rPr>
        <w:t xml:space="preserve">  </w:t>
      </w:r>
    </w:p>
    <w:p w14:paraId="4BF52AF8" w14:textId="77777777" w:rsidR="00F41160" w:rsidRDefault="00F41160" w:rsidP="00F41160">
      <w:pPr>
        <w:rPr>
          <w:sz w:val="24"/>
          <w:szCs w:val="28"/>
        </w:rPr>
      </w:pPr>
      <w:r w:rsidDel="003E2321">
        <w:rPr>
          <w:sz w:val="24"/>
          <w:szCs w:val="28"/>
        </w:rPr>
        <w:t xml:space="preserve"> </w:t>
      </w:r>
    </w:p>
    <w:p w14:paraId="7DEC1FA1" w14:textId="77777777" w:rsidR="00A640FF" w:rsidRDefault="00A640FF" w:rsidP="00ED12CA">
      <w:pPr>
        <w:rPr>
          <w:sz w:val="24"/>
          <w:szCs w:val="28"/>
        </w:rPr>
      </w:pPr>
    </w:p>
    <w:p w14:paraId="66866D48" w14:textId="77777777" w:rsidR="0032685C" w:rsidRDefault="0032685C" w:rsidP="00ED12CA">
      <w:pPr>
        <w:rPr>
          <w:sz w:val="24"/>
          <w:szCs w:val="28"/>
        </w:rPr>
      </w:pPr>
    </w:p>
    <w:p w14:paraId="4E1B3E7E" w14:textId="2BD1D4F9" w:rsidR="00A81768" w:rsidDel="00463314" w:rsidRDefault="00904DAA" w:rsidP="00ED12CA">
      <w:pPr>
        <w:rPr>
          <w:del w:id="2" w:author="Dennis McGonagle" w:date="2014-12-11T16:45:00Z"/>
          <w:sz w:val="24"/>
          <w:szCs w:val="28"/>
        </w:rPr>
      </w:pPr>
      <w:commentRangeStart w:id="3"/>
      <w:commentRangeStart w:id="4"/>
      <w:del w:id="5" w:author="Dennis McGonagle" w:date="2014-12-11T16:45:00Z">
        <w:r w:rsidRPr="00D84D40" w:rsidDel="00463314">
          <w:rPr>
            <w:b/>
            <w:sz w:val="24"/>
            <w:szCs w:val="28"/>
          </w:rPr>
          <w:delText>Preparation and Tools Needed</w:delText>
        </w:r>
        <w:commentRangeEnd w:id="3"/>
        <w:r w:rsidR="00AA1C92" w:rsidDel="00463314">
          <w:rPr>
            <w:rStyle w:val="CommentReference"/>
          </w:rPr>
          <w:commentReference w:id="3"/>
        </w:r>
      </w:del>
      <w:commentRangeEnd w:id="4"/>
      <w:r w:rsidR="006B575C">
        <w:rPr>
          <w:rStyle w:val="CommentReference"/>
        </w:rPr>
        <w:commentReference w:id="4"/>
      </w:r>
    </w:p>
    <w:p w14:paraId="063951BA" w14:textId="0BC194A7" w:rsidR="002C3932" w:rsidDel="00463314" w:rsidRDefault="0041561A" w:rsidP="00ED12CA">
      <w:pPr>
        <w:rPr>
          <w:del w:id="6" w:author="Dennis McGonagle" w:date="2014-12-11T16:45:00Z"/>
          <w:sz w:val="24"/>
          <w:szCs w:val="28"/>
        </w:rPr>
      </w:pPr>
      <w:del w:id="7" w:author="Dennis McGonagle" w:date="2014-12-11T16:45:00Z">
        <w:r w:rsidRPr="0060431B" w:rsidDel="00463314">
          <w:rPr>
            <w:sz w:val="24"/>
            <w:szCs w:val="28"/>
          </w:rPr>
          <w:delText xml:space="preserve">Step </w:delText>
        </w:r>
        <w:r w:rsidR="00ED12CA" w:rsidRPr="0060431B" w:rsidDel="00463314">
          <w:rPr>
            <w:sz w:val="24"/>
            <w:szCs w:val="28"/>
          </w:rPr>
          <w:delText xml:space="preserve">1) </w:delText>
        </w:r>
        <w:r w:rsidR="00A81768" w:rsidDel="00463314">
          <w:rPr>
            <w:sz w:val="24"/>
            <w:szCs w:val="28"/>
          </w:rPr>
          <w:delText>E</w:delText>
        </w:r>
        <w:r w:rsidR="00CF0557" w:rsidDel="00463314">
          <w:rPr>
            <w:sz w:val="24"/>
            <w:szCs w:val="28"/>
          </w:rPr>
          <w:delText xml:space="preserve">stablish a </w:delText>
        </w:r>
        <w:r w:rsidR="0060431B" w:rsidDel="00463314">
          <w:rPr>
            <w:sz w:val="24"/>
            <w:szCs w:val="28"/>
          </w:rPr>
          <w:delText>group of mineral samples</w:delText>
        </w:r>
        <w:r w:rsidR="00374125" w:rsidDel="00463314">
          <w:rPr>
            <w:sz w:val="24"/>
            <w:szCs w:val="28"/>
          </w:rPr>
          <w:delText xml:space="preserve">. </w:delText>
        </w:r>
        <w:r w:rsidR="000B7D2E" w:rsidDel="00463314">
          <w:rPr>
            <w:sz w:val="24"/>
            <w:szCs w:val="28"/>
          </w:rPr>
          <w:delText xml:space="preserve">  Below are a group of suggested minerals that exhibit features exhibiting a range of color, luster, </w:delText>
        </w:r>
        <w:r w:rsidR="0066445C" w:rsidDel="00463314">
          <w:rPr>
            <w:sz w:val="24"/>
            <w:szCs w:val="28"/>
          </w:rPr>
          <w:delText xml:space="preserve">streak, </w:delText>
        </w:r>
        <w:r w:rsidR="000B7D2E" w:rsidDel="00463314">
          <w:rPr>
            <w:sz w:val="24"/>
            <w:szCs w:val="28"/>
          </w:rPr>
          <w:delText xml:space="preserve">hardness, </w:delText>
        </w:r>
        <w:r w:rsidR="0066445C" w:rsidDel="00463314">
          <w:rPr>
            <w:sz w:val="24"/>
            <w:szCs w:val="28"/>
          </w:rPr>
          <w:delText>magnetism</w:delText>
        </w:r>
        <w:r w:rsidR="000B7D2E" w:rsidDel="00463314">
          <w:rPr>
            <w:sz w:val="24"/>
            <w:szCs w:val="28"/>
          </w:rPr>
          <w:delText>, and reaction with acid.</w:delText>
        </w:r>
        <w:r w:rsidR="00F42410" w:rsidDel="00463314">
          <w:rPr>
            <w:sz w:val="24"/>
            <w:szCs w:val="28"/>
          </w:rPr>
          <w:delText xml:space="preserve">  Not all of these would be required to demonstrate the above physical properties, but the utility of each mineral is referenced in the sections below under “Procedure.”</w:delText>
        </w:r>
      </w:del>
    </w:p>
    <w:p w14:paraId="6000F9E6" w14:textId="1F5BA372" w:rsidR="00156BA2" w:rsidDel="00463314" w:rsidRDefault="00156BA2" w:rsidP="00ED12CA">
      <w:pPr>
        <w:rPr>
          <w:del w:id="8" w:author="Dennis McGonagle" w:date="2014-12-11T16:45:00Z"/>
          <w:sz w:val="24"/>
          <w:szCs w:val="28"/>
        </w:rPr>
      </w:pPr>
      <w:del w:id="9" w:author="Dennis McGonagle" w:date="2014-12-11T16:45:00Z">
        <w:r w:rsidDel="00463314">
          <w:rPr>
            <w:sz w:val="24"/>
            <w:szCs w:val="28"/>
          </w:rPr>
          <w:delText>1.1</w:delText>
        </w:r>
        <w:r w:rsidR="00374125" w:rsidDel="00463314">
          <w:rPr>
            <w:sz w:val="24"/>
            <w:szCs w:val="28"/>
          </w:rPr>
          <w:delText xml:space="preserve"> Hematite</w:delText>
        </w:r>
      </w:del>
    </w:p>
    <w:p w14:paraId="207FE8A3" w14:textId="39C05559" w:rsidR="00156BA2" w:rsidDel="00463314" w:rsidRDefault="00156BA2" w:rsidP="00ED12CA">
      <w:pPr>
        <w:rPr>
          <w:del w:id="10" w:author="Dennis McGonagle" w:date="2014-12-11T16:45:00Z"/>
          <w:sz w:val="24"/>
          <w:szCs w:val="28"/>
        </w:rPr>
      </w:pPr>
      <w:del w:id="11" w:author="Dennis McGonagle" w:date="2014-12-11T16:45:00Z">
        <w:r w:rsidDel="00463314">
          <w:rPr>
            <w:sz w:val="24"/>
            <w:szCs w:val="28"/>
          </w:rPr>
          <w:delText>1.2</w:delText>
        </w:r>
        <w:r w:rsidR="00374125" w:rsidDel="00463314">
          <w:rPr>
            <w:sz w:val="24"/>
            <w:szCs w:val="28"/>
          </w:rPr>
          <w:delText xml:space="preserve"> Magnetite</w:delText>
        </w:r>
      </w:del>
    </w:p>
    <w:p w14:paraId="660C8742" w14:textId="19D2102C" w:rsidR="00374125" w:rsidDel="00463314" w:rsidRDefault="00156BA2" w:rsidP="00ED12CA">
      <w:pPr>
        <w:rPr>
          <w:del w:id="12" w:author="Dennis McGonagle" w:date="2014-12-11T16:45:00Z"/>
          <w:sz w:val="24"/>
          <w:szCs w:val="28"/>
        </w:rPr>
      </w:pPr>
      <w:del w:id="13" w:author="Dennis McGonagle" w:date="2014-12-11T16:45:00Z">
        <w:r w:rsidDel="00463314">
          <w:rPr>
            <w:sz w:val="24"/>
            <w:szCs w:val="28"/>
          </w:rPr>
          <w:delText>1.3</w:delText>
        </w:r>
        <w:r w:rsidR="00374125" w:rsidDel="00463314">
          <w:rPr>
            <w:sz w:val="24"/>
            <w:szCs w:val="28"/>
          </w:rPr>
          <w:delText xml:space="preserve">, </w:delText>
        </w:r>
        <w:r w:rsidR="002C3932" w:rsidDel="00463314">
          <w:rPr>
            <w:sz w:val="24"/>
            <w:szCs w:val="28"/>
          </w:rPr>
          <w:delText>Galena</w:delText>
        </w:r>
      </w:del>
    </w:p>
    <w:p w14:paraId="09ADEB36" w14:textId="1B20C29C" w:rsidR="00374125" w:rsidDel="00463314" w:rsidRDefault="00374125" w:rsidP="00ED12CA">
      <w:pPr>
        <w:rPr>
          <w:del w:id="14" w:author="Dennis McGonagle" w:date="2014-12-11T16:45:00Z"/>
          <w:sz w:val="24"/>
          <w:szCs w:val="28"/>
        </w:rPr>
      </w:pPr>
      <w:del w:id="15" w:author="Dennis McGonagle" w:date="2014-12-11T16:45:00Z">
        <w:r w:rsidDel="00463314">
          <w:rPr>
            <w:sz w:val="24"/>
            <w:szCs w:val="28"/>
          </w:rPr>
          <w:delText xml:space="preserve">1.4 Bornite </w:delText>
        </w:r>
      </w:del>
    </w:p>
    <w:p w14:paraId="7025303C" w14:textId="0D82492F" w:rsidR="00374125" w:rsidDel="00463314" w:rsidRDefault="00374125" w:rsidP="00ED12CA">
      <w:pPr>
        <w:rPr>
          <w:del w:id="16" w:author="Dennis McGonagle" w:date="2014-12-11T16:45:00Z"/>
          <w:sz w:val="24"/>
          <w:szCs w:val="28"/>
        </w:rPr>
      </w:pPr>
      <w:del w:id="17" w:author="Dennis McGonagle" w:date="2014-12-11T16:45:00Z">
        <w:r w:rsidDel="00463314">
          <w:rPr>
            <w:sz w:val="24"/>
            <w:szCs w:val="28"/>
          </w:rPr>
          <w:delText>1.5 Pyrite</w:delText>
        </w:r>
      </w:del>
    </w:p>
    <w:p w14:paraId="5DB861C9" w14:textId="244D2BE5" w:rsidR="00374125" w:rsidDel="00463314" w:rsidRDefault="00374125" w:rsidP="00ED12CA">
      <w:pPr>
        <w:rPr>
          <w:del w:id="18" w:author="Dennis McGonagle" w:date="2014-12-11T16:45:00Z"/>
          <w:sz w:val="24"/>
          <w:szCs w:val="28"/>
        </w:rPr>
      </w:pPr>
      <w:del w:id="19" w:author="Dennis McGonagle" w:date="2014-12-11T16:45:00Z">
        <w:r w:rsidDel="00463314">
          <w:rPr>
            <w:sz w:val="24"/>
            <w:szCs w:val="28"/>
          </w:rPr>
          <w:delText>1.6 Calcite</w:delText>
        </w:r>
      </w:del>
    </w:p>
    <w:p w14:paraId="058C3CC1" w14:textId="048A6466" w:rsidR="00D75E4B" w:rsidDel="00463314" w:rsidRDefault="00374125" w:rsidP="00ED12CA">
      <w:pPr>
        <w:rPr>
          <w:del w:id="20" w:author="Dennis McGonagle" w:date="2014-12-11T16:45:00Z"/>
          <w:sz w:val="24"/>
          <w:szCs w:val="28"/>
        </w:rPr>
      </w:pPr>
      <w:del w:id="21" w:author="Dennis McGonagle" w:date="2014-12-11T16:45:00Z">
        <w:r w:rsidDel="00463314">
          <w:rPr>
            <w:sz w:val="24"/>
            <w:szCs w:val="28"/>
          </w:rPr>
          <w:delText>1.7 Dolomite</w:delText>
        </w:r>
      </w:del>
    </w:p>
    <w:p w14:paraId="70037EB1" w14:textId="761EACD5" w:rsidR="00374125" w:rsidDel="00463314" w:rsidRDefault="00374125" w:rsidP="00ED12CA">
      <w:pPr>
        <w:rPr>
          <w:del w:id="22" w:author="Dennis McGonagle" w:date="2014-12-11T16:45:00Z"/>
          <w:sz w:val="24"/>
          <w:szCs w:val="28"/>
        </w:rPr>
      </w:pPr>
      <w:del w:id="23" w:author="Dennis McGonagle" w:date="2014-12-11T16:45:00Z">
        <w:r w:rsidDel="00463314">
          <w:rPr>
            <w:sz w:val="24"/>
            <w:szCs w:val="28"/>
          </w:rPr>
          <w:delText>1.8 Quartz</w:delText>
        </w:r>
      </w:del>
    </w:p>
    <w:p w14:paraId="5120508C" w14:textId="5998F135" w:rsidR="00374125" w:rsidDel="00463314" w:rsidRDefault="00374125" w:rsidP="00ED12CA">
      <w:pPr>
        <w:rPr>
          <w:del w:id="24" w:author="Dennis McGonagle" w:date="2014-12-11T16:45:00Z"/>
          <w:sz w:val="24"/>
          <w:szCs w:val="28"/>
        </w:rPr>
      </w:pPr>
      <w:del w:id="25" w:author="Dennis McGonagle" w:date="2014-12-11T16:45:00Z">
        <w:r w:rsidDel="00463314">
          <w:rPr>
            <w:sz w:val="24"/>
            <w:szCs w:val="28"/>
          </w:rPr>
          <w:delText>1.9 Orthoclase feldspar</w:delText>
        </w:r>
      </w:del>
    </w:p>
    <w:p w14:paraId="5FBEFBA0" w14:textId="19E7C0B6" w:rsidR="00374125" w:rsidDel="00463314" w:rsidRDefault="00374125" w:rsidP="00ED12CA">
      <w:pPr>
        <w:rPr>
          <w:del w:id="26" w:author="Dennis McGonagle" w:date="2014-12-11T16:45:00Z"/>
          <w:sz w:val="24"/>
          <w:szCs w:val="28"/>
        </w:rPr>
      </w:pPr>
      <w:del w:id="27" w:author="Dennis McGonagle" w:date="2014-12-11T16:45:00Z">
        <w:r w:rsidDel="00463314">
          <w:rPr>
            <w:sz w:val="24"/>
            <w:szCs w:val="28"/>
          </w:rPr>
          <w:delText>1.10 Muscovite mica</w:delText>
        </w:r>
      </w:del>
    </w:p>
    <w:p w14:paraId="3CC81120" w14:textId="1ABBC6B5" w:rsidR="00374125" w:rsidDel="00463314" w:rsidRDefault="00374125" w:rsidP="00ED12CA">
      <w:pPr>
        <w:rPr>
          <w:del w:id="28" w:author="Dennis McGonagle" w:date="2014-12-11T16:45:00Z"/>
          <w:sz w:val="24"/>
          <w:szCs w:val="28"/>
        </w:rPr>
      </w:pPr>
      <w:del w:id="29" w:author="Dennis McGonagle" w:date="2014-12-11T16:45:00Z">
        <w:r w:rsidDel="00463314">
          <w:rPr>
            <w:sz w:val="24"/>
            <w:szCs w:val="28"/>
          </w:rPr>
          <w:delText>1.11 Gypsum</w:delText>
        </w:r>
      </w:del>
    </w:p>
    <w:p w14:paraId="6245D6F5" w14:textId="13954E7E" w:rsidR="0032685C" w:rsidDel="00463314" w:rsidRDefault="00374125" w:rsidP="00ED12CA">
      <w:pPr>
        <w:rPr>
          <w:del w:id="30" w:author="Dennis McGonagle" w:date="2014-12-11T16:45:00Z"/>
          <w:sz w:val="24"/>
          <w:szCs w:val="28"/>
        </w:rPr>
      </w:pPr>
      <w:del w:id="31" w:author="Dennis McGonagle" w:date="2014-12-11T16:45:00Z">
        <w:r w:rsidDel="00463314">
          <w:rPr>
            <w:sz w:val="24"/>
            <w:szCs w:val="28"/>
          </w:rPr>
          <w:delText>1.12 H</w:delText>
        </w:r>
        <w:r w:rsidR="00D75E4B" w:rsidDel="00463314">
          <w:rPr>
            <w:sz w:val="24"/>
            <w:szCs w:val="28"/>
          </w:rPr>
          <w:delText>ornblende</w:delText>
        </w:r>
      </w:del>
    </w:p>
    <w:p w14:paraId="2C546925" w14:textId="47E1E4DE" w:rsidR="00156BA2" w:rsidDel="00463314" w:rsidRDefault="001404CA" w:rsidP="00ED12CA">
      <w:pPr>
        <w:rPr>
          <w:del w:id="32" w:author="Dennis McGonagle" w:date="2014-12-11T16:45:00Z"/>
          <w:sz w:val="24"/>
          <w:szCs w:val="28"/>
        </w:rPr>
      </w:pPr>
      <w:del w:id="33" w:author="Dennis McGonagle" w:date="2014-12-11T16:45:00Z">
        <w:r w:rsidRPr="0060431B" w:rsidDel="00463314">
          <w:rPr>
            <w:sz w:val="24"/>
            <w:szCs w:val="28"/>
          </w:rPr>
          <w:delText xml:space="preserve">Step </w:delText>
        </w:r>
        <w:r w:rsidR="00E816EA" w:rsidDel="00463314">
          <w:rPr>
            <w:sz w:val="24"/>
            <w:szCs w:val="28"/>
          </w:rPr>
          <w:delText>2</w:delText>
        </w:r>
        <w:r w:rsidR="00156BA2" w:rsidDel="00463314">
          <w:rPr>
            <w:sz w:val="24"/>
            <w:szCs w:val="28"/>
          </w:rPr>
          <w:delText>) Obtain Materials</w:delText>
        </w:r>
        <w:r w:rsidR="00374125" w:rsidDel="00463314">
          <w:rPr>
            <w:sz w:val="24"/>
            <w:szCs w:val="28"/>
          </w:rPr>
          <w:delText xml:space="preserve"> and Tools</w:delText>
        </w:r>
      </w:del>
    </w:p>
    <w:p w14:paraId="3D5278BF" w14:textId="2C84BB95" w:rsidR="00156BA2" w:rsidDel="00463314" w:rsidRDefault="00156BA2" w:rsidP="00ED12CA">
      <w:pPr>
        <w:rPr>
          <w:del w:id="34" w:author="Dennis McGonagle" w:date="2014-12-11T16:45:00Z"/>
          <w:sz w:val="24"/>
          <w:szCs w:val="28"/>
        </w:rPr>
      </w:pPr>
      <w:del w:id="35" w:author="Dennis McGonagle" w:date="2014-12-11T16:45:00Z">
        <w:r w:rsidDel="00463314">
          <w:rPr>
            <w:sz w:val="24"/>
            <w:szCs w:val="28"/>
          </w:rPr>
          <w:delText>2.1</w:delText>
        </w:r>
        <w:r w:rsidR="000B7D2E" w:rsidDel="00463314">
          <w:rPr>
            <w:sz w:val="24"/>
            <w:szCs w:val="28"/>
          </w:rPr>
          <w:delText xml:space="preserve"> Establish a surface for examining specimens.  Table-top is suitable, perhaps with piece of white paper on table surface.</w:delText>
        </w:r>
      </w:del>
    </w:p>
    <w:p w14:paraId="1FEF1C18" w14:textId="4967F041" w:rsidR="00156BA2" w:rsidDel="00100262" w:rsidRDefault="00156BA2" w:rsidP="00ED12CA">
      <w:pPr>
        <w:rPr>
          <w:del w:id="36" w:author="Dennis McGonagle" w:date="2014-12-11T14:35:00Z"/>
          <w:sz w:val="24"/>
          <w:szCs w:val="28"/>
        </w:rPr>
      </w:pPr>
      <w:commentRangeStart w:id="37"/>
      <w:commentRangeStart w:id="38"/>
      <w:del w:id="39" w:author="Dennis McGonagle" w:date="2014-12-11T14:35:00Z">
        <w:r w:rsidDel="00100262">
          <w:rPr>
            <w:sz w:val="24"/>
            <w:szCs w:val="28"/>
          </w:rPr>
          <w:delText>2.2</w:delText>
        </w:r>
        <w:r w:rsidR="000B7D2E" w:rsidDel="00100262">
          <w:rPr>
            <w:sz w:val="24"/>
            <w:szCs w:val="28"/>
          </w:rPr>
          <w:delText xml:space="preserve"> Possible use of an official geologic color chart, or web reference.  However, this is not absolutely necessary.  Example resource=  </w:delText>
        </w:r>
        <w:r w:rsidR="000B7D2E" w:rsidRPr="000B7D2E" w:rsidDel="00100262">
          <w:rPr>
            <w:sz w:val="24"/>
            <w:szCs w:val="28"/>
          </w:rPr>
          <w:delText>https://www.hq.nasa.gov/alsj/GeoRockClrChart.pdf</w:delText>
        </w:r>
        <w:commentRangeEnd w:id="37"/>
        <w:r w:rsidR="00A83BAF" w:rsidDel="00100262">
          <w:rPr>
            <w:rStyle w:val="CommentReference"/>
          </w:rPr>
          <w:commentReference w:id="37"/>
        </w:r>
        <w:commentRangeEnd w:id="38"/>
        <w:r w:rsidR="00AA1C92" w:rsidDel="00100262">
          <w:rPr>
            <w:rStyle w:val="CommentReference"/>
          </w:rPr>
          <w:commentReference w:id="38"/>
        </w:r>
      </w:del>
    </w:p>
    <w:p w14:paraId="33157CFE" w14:textId="18EAFD7D" w:rsidR="000B7D2E" w:rsidRPr="000B7D2E" w:rsidDel="00463314" w:rsidRDefault="00156BA2" w:rsidP="000B7D2E">
      <w:pPr>
        <w:rPr>
          <w:del w:id="40" w:author="Dennis McGonagle" w:date="2014-12-11T16:45:00Z"/>
          <w:sz w:val="24"/>
          <w:szCs w:val="28"/>
        </w:rPr>
      </w:pPr>
      <w:del w:id="41" w:author="Dennis McGonagle" w:date="2014-12-11T16:45:00Z">
        <w:r w:rsidRPr="000B7D2E" w:rsidDel="00463314">
          <w:rPr>
            <w:sz w:val="24"/>
            <w:szCs w:val="28"/>
          </w:rPr>
          <w:delText>2.3</w:delText>
        </w:r>
        <w:r w:rsidR="000B7D2E" w:rsidRPr="000B7D2E" w:rsidDel="00463314">
          <w:rPr>
            <w:sz w:val="24"/>
            <w:szCs w:val="28"/>
          </w:rPr>
          <w:delText xml:space="preserve"> </w:delText>
        </w:r>
        <w:r w:rsidR="00AB1340" w:rsidDel="00463314">
          <w:rPr>
            <w:sz w:val="24"/>
            <w:szCs w:val="28"/>
          </w:rPr>
          <w:delText>Porcelain s</w:delText>
        </w:r>
        <w:r w:rsidR="000B7D2E" w:rsidRPr="000B7D2E" w:rsidDel="00463314">
          <w:rPr>
            <w:sz w:val="24"/>
            <w:szCs w:val="28"/>
          </w:rPr>
          <w:delText>treak plate</w:delText>
        </w:r>
      </w:del>
    </w:p>
    <w:p w14:paraId="5A68DF8F" w14:textId="725DD96F" w:rsidR="0032685C" w:rsidDel="00463314" w:rsidRDefault="000B7D2E" w:rsidP="00ED12CA">
      <w:pPr>
        <w:rPr>
          <w:del w:id="42" w:author="Dennis McGonagle" w:date="2014-12-11T16:45:00Z"/>
          <w:sz w:val="24"/>
          <w:szCs w:val="28"/>
        </w:rPr>
      </w:pPr>
      <w:del w:id="43" w:author="Dennis McGonagle" w:date="2014-12-11T16:45:00Z">
        <w:r w:rsidDel="00463314">
          <w:rPr>
            <w:sz w:val="24"/>
            <w:szCs w:val="28"/>
          </w:rPr>
          <w:delText>2.4 Hardness Kit, utilizing any available minerals, and items of known hardness (e.g. porcelain streak plate, glass plate, masonry nail, copper penny, fingernail)</w:delText>
        </w:r>
      </w:del>
    </w:p>
    <w:p w14:paraId="04554F23" w14:textId="56624CF6" w:rsidR="000B7D2E" w:rsidDel="00463314" w:rsidRDefault="000B7D2E" w:rsidP="00ED12CA">
      <w:pPr>
        <w:rPr>
          <w:del w:id="44" w:author="Dennis McGonagle" w:date="2014-12-11T16:45:00Z"/>
          <w:sz w:val="24"/>
          <w:szCs w:val="28"/>
        </w:rPr>
      </w:pPr>
      <w:del w:id="45" w:author="Dennis McGonagle" w:date="2014-12-11T16:45:00Z">
        <w:r w:rsidDel="00463314">
          <w:rPr>
            <w:sz w:val="24"/>
            <w:szCs w:val="28"/>
          </w:rPr>
          <w:delText>2.5 Magnet and compass</w:delText>
        </w:r>
      </w:del>
    </w:p>
    <w:p w14:paraId="57C9B18D" w14:textId="252A5A84" w:rsidR="00F27D4B" w:rsidDel="00463314" w:rsidRDefault="000B7D2E" w:rsidP="000B7D2E">
      <w:pPr>
        <w:rPr>
          <w:del w:id="46" w:author="Dennis McGonagle" w:date="2014-12-11T16:45:00Z"/>
          <w:sz w:val="24"/>
          <w:szCs w:val="28"/>
        </w:rPr>
      </w:pPr>
      <w:del w:id="47" w:author="Dennis McGonagle" w:date="2014-12-11T16:45:00Z">
        <w:r w:rsidDel="00463314">
          <w:rPr>
            <w:sz w:val="24"/>
            <w:szCs w:val="28"/>
          </w:rPr>
          <w:delText>2.6 Dilute HCl (2-5%)</w:delText>
        </w:r>
        <w:r w:rsidR="00F60754" w:rsidDel="00463314">
          <w:rPr>
            <w:sz w:val="24"/>
            <w:szCs w:val="28"/>
          </w:rPr>
          <w:delText>.</w:delText>
        </w:r>
        <w:r w:rsidR="00C53FC0" w:rsidDel="00463314">
          <w:rPr>
            <w:sz w:val="24"/>
            <w:szCs w:val="28"/>
          </w:rPr>
          <w:delText xml:space="preserve"> </w:delText>
        </w:r>
        <w:r w:rsidR="00F27D4B" w:rsidDel="00463314">
          <w:rPr>
            <w:sz w:val="24"/>
            <w:szCs w:val="28"/>
          </w:rPr>
          <w:delText xml:space="preserve">This </w:delText>
        </w:r>
        <w:r w:rsidR="00F60754" w:rsidDel="00463314">
          <w:rPr>
            <w:sz w:val="24"/>
            <w:szCs w:val="28"/>
          </w:rPr>
          <w:delText>should be in</w:delText>
        </w:r>
        <w:r w:rsidR="00F27D4B" w:rsidDel="00463314">
          <w:rPr>
            <w:sz w:val="24"/>
            <w:szCs w:val="28"/>
          </w:rPr>
          <w:delText xml:space="preserve"> a small plastic dropper bottle</w:delText>
        </w:r>
        <w:r w:rsidR="00F60754" w:rsidDel="00463314">
          <w:rPr>
            <w:sz w:val="24"/>
            <w:szCs w:val="28"/>
          </w:rPr>
          <w:delText>, and already be diluted.</w:delText>
        </w:r>
      </w:del>
    </w:p>
    <w:p w14:paraId="6FAD6522" w14:textId="64DF330C" w:rsidR="009245D5" w:rsidDel="00463314" w:rsidRDefault="009245D5" w:rsidP="00ED12CA">
      <w:pPr>
        <w:numPr>
          <w:ins w:id="48" w:author="Unknown"/>
        </w:numPr>
        <w:rPr>
          <w:del w:id="49" w:author="Dennis McGonagle" w:date="2014-12-11T16:45:00Z"/>
          <w:sz w:val="28"/>
          <w:szCs w:val="28"/>
        </w:rPr>
      </w:pPr>
    </w:p>
    <w:p w14:paraId="6A0DAD4E" w14:textId="77777777" w:rsidR="00ED12CA" w:rsidRDefault="00ED12CA" w:rsidP="00ED12CA">
      <w:pPr>
        <w:rPr>
          <w:ins w:id="50" w:author="Dennis McGonagle" w:date="2014-12-11T16:30:00Z"/>
          <w:b/>
          <w:sz w:val="28"/>
          <w:szCs w:val="28"/>
        </w:rPr>
      </w:pPr>
      <w:r>
        <w:rPr>
          <w:b/>
          <w:sz w:val="28"/>
          <w:szCs w:val="28"/>
        </w:rPr>
        <w:t>PROCEDURE</w:t>
      </w:r>
    </w:p>
    <w:p w14:paraId="0A1739F6" w14:textId="332884C3" w:rsidR="009156ED" w:rsidRPr="006B575C" w:rsidRDefault="009156ED" w:rsidP="009156ED">
      <w:ins w:id="51" w:author="Dennis McGonagle" w:date="2014-12-11T16:31:00Z">
        <w:r w:rsidRPr="009156ED">
          <w:t>Preparation</w:t>
        </w:r>
        <w:r w:rsidRPr="009156ED">
          <w:br/>
        </w:r>
      </w:ins>
      <w:ins w:id="52" w:author="Dennis McGonagle" w:date="2014-12-11T16:34:00Z">
        <w:r>
          <w:t>In order to observe and analyze the physical properties of minerals</w:t>
        </w:r>
      </w:ins>
      <w:ins w:id="53" w:author="Dennis McGonagle" w:date="2014-12-12T11:11:00Z">
        <w:r w:rsidR="00B64184">
          <w:t xml:space="preserve"> as is done in this video</w:t>
        </w:r>
      </w:ins>
      <w:ins w:id="54" w:author="Dennis McGonagle" w:date="2014-12-11T16:34:00Z">
        <w:r>
          <w:t>, there are a few prepa</w:t>
        </w:r>
      </w:ins>
      <w:ins w:id="55" w:author="Dennis McGonagle" w:date="2014-12-11T16:40:00Z">
        <w:r w:rsidR="00463314">
          <w:t>ra</w:t>
        </w:r>
      </w:ins>
      <w:ins w:id="56" w:author="Dennis McGonagle" w:date="2014-12-11T16:34:00Z">
        <w:r>
          <w:t xml:space="preserve">tory steps that you should take. </w:t>
        </w:r>
      </w:ins>
      <w:ins w:id="57" w:author="Dennis McGonagle" w:date="2014-12-12T10:42:00Z">
        <w:r w:rsidR="0041060B">
          <w:t xml:space="preserve">First you’ll need to </w:t>
        </w:r>
      </w:ins>
      <w:ins w:id="58" w:author="Dennis McGonagle" w:date="2014-12-11T16:41:00Z">
        <w:r w:rsidR="0041060B">
          <w:t>c</w:t>
        </w:r>
        <w:r w:rsidR="00463314">
          <w:t>ollect</w:t>
        </w:r>
      </w:ins>
      <w:ins w:id="59" w:author="Dennis McGonagle" w:date="2014-12-11T16:35:00Z">
        <w:r>
          <w:t xml:space="preserve"> a group of mineral samples. </w:t>
        </w:r>
      </w:ins>
      <w:ins w:id="60" w:author="Dennis McGonagle" w:date="2014-12-11T16:36:00Z">
        <w:r>
          <w:t xml:space="preserve">Suggested samples include hematite, </w:t>
        </w:r>
      </w:ins>
      <w:ins w:id="61" w:author="Dennis McGonagle" w:date="2014-12-12T10:49:00Z">
        <w:r w:rsidR="0041060B">
          <w:t>magnetite</w:t>
        </w:r>
      </w:ins>
      <w:ins w:id="62" w:author="Dennis McGonagle" w:date="2014-12-11T16:36:00Z">
        <w:r>
          <w:t xml:space="preserve">, </w:t>
        </w:r>
      </w:ins>
      <w:ins w:id="63" w:author="Dennis McGonagle" w:date="2014-12-12T10:50:00Z">
        <w:r w:rsidR="00485AE7">
          <w:t>calcite, dolomite</w:t>
        </w:r>
      </w:ins>
      <w:ins w:id="64" w:author="Dennis McGonagle" w:date="2014-12-11T16:36:00Z">
        <w:r w:rsidR="00485AE7">
          <w:t>, and gale</w:t>
        </w:r>
        <w:r>
          <w:t xml:space="preserve">na. A full list </w:t>
        </w:r>
      </w:ins>
      <w:ins w:id="65" w:author="Dennis McGonagle" w:date="2014-12-11T16:37:00Z">
        <w:r>
          <w:t xml:space="preserve">can be found in the materials table in the Appendix. </w:t>
        </w:r>
      </w:ins>
      <w:ins w:id="66" w:author="Dennis McGonagle" w:date="2014-12-12T10:42:00Z">
        <w:r w:rsidR="0041060B">
          <w:t>You’ll need to</w:t>
        </w:r>
      </w:ins>
      <w:ins w:id="67" w:author="Dennis McGonagle" w:date="2014-12-11T16:41:00Z">
        <w:r w:rsidR="0041060B">
          <w:t xml:space="preserve"> e</w:t>
        </w:r>
        <w:r w:rsidR="00463314">
          <w:t>stablish</w:t>
        </w:r>
      </w:ins>
      <w:ins w:id="68" w:author="Dennis McGonagle" w:date="2014-12-11T16:38:00Z">
        <w:r w:rsidR="00463314">
          <w:t xml:space="preserve"> a surface for examining </w:t>
        </w:r>
      </w:ins>
      <w:ins w:id="69" w:author="Dennis McGonagle" w:date="2014-12-12T10:42:00Z">
        <w:r w:rsidR="0041060B">
          <w:t xml:space="preserve">the </w:t>
        </w:r>
      </w:ins>
      <w:ins w:id="70" w:author="Dennis McGonagle" w:date="2014-12-11T16:38:00Z">
        <w:r w:rsidR="00463314">
          <w:t>specimens. A clean table-top is suitable, perhaps with a piece of white paper on the table surface.</w:t>
        </w:r>
      </w:ins>
      <w:ins w:id="71" w:author="Dennis McGonagle" w:date="2014-12-12T10:43:00Z">
        <w:r w:rsidR="0041060B">
          <w:t xml:space="preserve"> You’ll also need to obtain</w:t>
        </w:r>
      </w:ins>
      <w:ins w:id="72" w:author="Dennis McGonagle" w:date="2014-12-11T16:42:00Z">
        <w:r w:rsidR="0041060B">
          <w:t xml:space="preserve"> a</w:t>
        </w:r>
      </w:ins>
      <w:ins w:id="73" w:author="Dennis McGonagle" w:date="2014-12-11T16:41:00Z">
        <w:r w:rsidR="00463314">
          <w:t xml:space="preserve"> porcelain streak plate, a hardness kit</w:t>
        </w:r>
      </w:ins>
      <w:ins w:id="74" w:author="Dennis McGonagle" w:date="2014-12-11T16:42:00Z">
        <w:r w:rsidR="00463314">
          <w:t xml:space="preserve">, </w:t>
        </w:r>
      </w:ins>
      <w:ins w:id="75" w:author="Dennis McGonagle" w:date="2014-12-11T16:41:00Z">
        <w:r w:rsidR="00463314">
          <w:t>magnet and compass</w:t>
        </w:r>
      </w:ins>
      <w:ins w:id="76" w:author="Dennis McGonagle" w:date="2014-12-11T16:44:00Z">
        <w:r w:rsidR="00463314">
          <w:t xml:space="preserve">, </w:t>
        </w:r>
      </w:ins>
      <w:ins w:id="77" w:author="Dennis McGonagle" w:date="2014-12-11T16:43:00Z">
        <w:r w:rsidR="00463314">
          <w:t xml:space="preserve">and dilute </w:t>
        </w:r>
        <w:proofErr w:type="spellStart"/>
        <w:r w:rsidR="00463314">
          <w:t>HCl</w:t>
        </w:r>
        <w:proofErr w:type="spellEnd"/>
        <w:r w:rsidR="00463314">
          <w:t xml:space="preserve"> (2-5%)</w:t>
        </w:r>
      </w:ins>
      <w:ins w:id="78" w:author="Dennis McGonagle" w:date="2014-12-11T16:44:00Z">
        <w:r w:rsidR="00463314">
          <w:t>.</w:t>
        </w:r>
      </w:ins>
    </w:p>
    <w:p w14:paraId="29BE6F2A" w14:textId="77777777" w:rsidR="00222A61" w:rsidRPr="0060431B" w:rsidRDefault="00ED12CA" w:rsidP="00222A61">
      <w:pPr>
        <w:rPr>
          <w:sz w:val="24"/>
          <w:szCs w:val="28"/>
        </w:rPr>
      </w:pPr>
      <w:r w:rsidRPr="0060431B">
        <w:rPr>
          <w:sz w:val="24"/>
          <w:szCs w:val="28"/>
        </w:rPr>
        <w:t xml:space="preserve">1) </w:t>
      </w:r>
      <w:r w:rsidR="00904DAA">
        <w:rPr>
          <w:sz w:val="24"/>
          <w:szCs w:val="28"/>
        </w:rPr>
        <w:t>Observing and Analyzing Color</w:t>
      </w:r>
    </w:p>
    <w:p w14:paraId="09BB7255" w14:textId="77777777" w:rsidR="0032685C" w:rsidRDefault="002277E7" w:rsidP="009245D5">
      <w:pPr>
        <w:rPr>
          <w:sz w:val="24"/>
          <w:szCs w:val="28"/>
        </w:rPr>
      </w:pPr>
      <w:r w:rsidRPr="0060431B">
        <w:rPr>
          <w:sz w:val="24"/>
          <w:szCs w:val="28"/>
        </w:rPr>
        <w:t xml:space="preserve">1. 1 </w:t>
      </w:r>
      <w:r w:rsidR="002C3932">
        <w:rPr>
          <w:sz w:val="24"/>
          <w:szCs w:val="28"/>
        </w:rPr>
        <w:t xml:space="preserve">  </w:t>
      </w:r>
      <w:r w:rsidR="00775AE4">
        <w:rPr>
          <w:sz w:val="24"/>
          <w:szCs w:val="28"/>
        </w:rPr>
        <w:t>Examine a selection of mineral samples and observe apparent color.</w:t>
      </w:r>
    </w:p>
    <w:p w14:paraId="771DD2B5" w14:textId="3FC18717" w:rsidR="0032685C" w:rsidRDefault="0041060B" w:rsidP="009245D5">
      <w:pPr>
        <w:rPr>
          <w:sz w:val="24"/>
          <w:szCs w:val="28"/>
        </w:rPr>
      </w:pPr>
      <w:r>
        <w:rPr>
          <w:sz w:val="24"/>
          <w:szCs w:val="28"/>
        </w:rPr>
        <w:t>1.2 Note</w:t>
      </w:r>
      <w:r w:rsidR="00775AE4">
        <w:rPr>
          <w:sz w:val="24"/>
          <w:szCs w:val="28"/>
        </w:rPr>
        <w:t xml:space="preserve"> whether there is color variation within the sample itself.</w:t>
      </w:r>
    </w:p>
    <w:p w14:paraId="4E2973EC" w14:textId="638502BE" w:rsidR="0032685C" w:rsidRDefault="0041060B" w:rsidP="009245D5">
      <w:pPr>
        <w:rPr>
          <w:sz w:val="24"/>
          <w:szCs w:val="28"/>
        </w:rPr>
      </w:pPr>
      <w:r>
        <w:rPr>
          <w:sz w:val="24"/>
          <w:szCs w:val="28"/>
        </w:rPr>
        <w:t>1.3 Note</w:t>
      </w:r>
      <w:r w:rsidR="00775AE4">
        <w:rPr>
          <w:sz w:val="24"/>
          <w:szCs w:val="28"/>
        </w:rPr>
        <w:t xml:space="preserve"> whether there is color variation within different samples of the same mineral.</w:t>
      </w:r>
    </w:p>
    <w:p w14:paraId="2750FC7A" w14:textId="77777777" w:rsidR="00775AE4" w:rsidRDefault="00775AE4" w:rsidP="002C3932">
      <w:pPr>
        <w:rPr>
          <w:sz w:val="24"/>
          <w:szCs w:val="28"/>
        </w:rPr>
      </w:pPr>
    </w:p>
    <w:p w14:paraId="68F2A2B1" w14:textId="1C6E79F0" w:rsidR="00222A61" w:rsidDel="00186C50" w:rsidRDefault="002277E7" w:rsidP="00ED12CA">
      <w:pPr>
        <w:rPr>
          <w:del w:id="79" w:author="Dennis McGonagle" w:date="2014-12-11T14:25:00Z"/>
          <w:sz w:val="24"/>
          <w:szCs w:val="28"/>
        </w:rPr>
      </w:pPr>
      <w:del w:id="80" w:author="Dennis McGonagle" w:date="2014-12-11T14:25:00Z">
        <w:r w:rsidRPr="0060431B" w:rsidDel="00186C50">
          <w:rPr>
            <w:sz w:val="24"/>
            <w:szCs w:val="28"/>
          </w:rPr>
          <w:delText>2</w:delText>
        </w:r>
        <w:r w:rsidR="00222A61" w:rsidDel="00186C50">
          <w:rPr>
            <w:sz w:val="24"/>
            <w:szCs w:val="28"/>
          </w:rPr>
          <w:delText xml:space="preserve">) </w:delText>
        </w:r>
        <w:r w:rsidR="002C3932" w:rsidDel="00186C50">
          <w:rPr>
            <w:sz w:val="24"/>
            <w:szCs w:val="28"/>
          </w:rPr>
          <w:delText>Observing and Analyzing Luster</w:delText>
        </w:r>
      </w:del>
    </w:p>
    <w:p w14:paraId="3F58605B" w14:textId="6C96FAFD" w:rsidR="0032685C" w:rsidDel="00186C50" w:rsidRDefault="00222A61" w:rsidP="00ED12CA">
      <w:pPr>
        <w:rPr>
          <w:del w:id="81" w:author="Dennis McGonagle" w:date="2014-12-11T14:25:00Z"/>
          <w:sz w:val="24"/>
          <w:szCs w:val="28"/>
        </w:rPr>
      </w:pPr>
      <w:del w:id="82" w:author="Dennis McGonagle" w:date="2014-12-11T14:25:00Z">
        <w:r w:rsidDel="00186C50">
          <w:rPr>
            <w:sz w:val="24"/>
            <w:szCs w:val="28"/>
          </w:rPr>
          <w:delText>2</w:delText>
        </w:r>
        <w:r w:rsidR="002277E7" w:rsidRPr="0060431B" w:rsidDel="00186C50">
          <w:rPr>
            <w:sz w:val="24"/>
            <w:szCs w:val="28"/>
          </w:rPr>
          <w:delText xml:space="preserve">.1 </w:delText>
        </w:r>
        <w:r w:rsidR="00775AE4" w:rsidDel="00186C50">
          <w:rPr>
            <w:sz w:val="24"/>
            <w:szCs w:val="28"/>
          </w:rPr>
          <w:delText xml:space="preserve"> </w:delText>
        </w:r>
        <w:commentRangeStart w:id="83"/>
        <w:commentRangeStart w:id="84"/>
        <w:r w:rsidR="00775AE4" w:rsidDel="00186C50">
          <w:rPr>
            <w:sz w:val="24"/>
            <w:szCs w:val="28"/>
          </w:rPr>
          <w:delText>Examples of minerals with metallic luster—galena, bornite, pyrite</w:delText>
        </w:r>
      </w:del>
    </w:p>
    <w:p w14:paraId="3C7546CB" w14:textId="34457D81" w:rsidR="0032685C" w:rsidDel="00186C50" w:rsidRDefault="00222A61" w:rsidP="00ED12CA">
      <w:pPr>
        <w:rPr>
          <w:del w:id="85" w:author="Dennis McGonagle" w:date="2014-12-11T14:25:00Z"/>
          <w:sz w:val="24"/>
          <w:szCs w:val="28"/>
        </w:rPr>
      </w:pPr>
      <w:del w:id="86" w:author="Dennis McGonagle" w:date="2014-12-11T14:25:00Z">
        <w:r w:rsidDel="00186C50">
          <w:rPr>
            <w:sz w:val="24"/>
            <w:szCs w:val="28"/>
          </w:rPr>
          <w:delText>2.2</w:delText>
        </w:r>
        <w:r w:rsidR="00391769" w:rsidDel="00186C50">
          <w:rPr>
            <w:sz w:val="24"/>
            <w:szCs w:val="28"/>
          </w:rPr>
          <w:delText xml:space="preserve"> </w:delText>
        </w:r>
        <w:r w:rsidR="00775AE4" w:rsidDel="00186C50">
          <w:rPr>
            <w:sz w:val="24"/>
            <w:szCs w:val="28"/>
          </w:rPr>
          <w:delText xml:space="preserve"> Examples of minerals with non-metallic luster—quartz, feldspar, muscovite</w:delText>
        </w:r>
      </w:del>
    </w:p>
    <w:commentRangeEnd w:id="83"/>
    <w:p w14:paraId="7A29BB60" w14:textId="77777777" w:rsidR="00222A61" w:rsidRDefault="004A2A88" w:rsidP="00ED12CA">
      <w:pPr>
        <w:rPr>
          <w:sz w:val="24"/>
          <w:szCs w:val="28"/>
        </w:rPr>
      </w:pPr>
      <w:r>
        <w:rPr>
          <w:rStyle w:val="CommentReference"/>
        </w:rPr>
        <w:commentReference w:id="83"/>
      </w:r>
      <w:commentRangeEnd w:id="84"/>
      <w:r w:rsidR="00100262">
        <w:rPr>
          <w:rStyle w:val="CommentReference"/>
        </w:rPr>
        <w:commentReference w:id="84"/>
      </w:r>
    </w:p>
    <w:p w14:paraId="2E0645B7" w14:textId="6E256A1D" w:rsidR="00775AE4" w:rsidRDefault="0041060B" w:rsidP="00ED12CA">
      <w:pPr>
        <w:rPr>
          <w:sz w:val="24"/>
          <w:szCs w:val="28"/>
        </w:rPr>
      </w:pPr>
      <w:r>
        <w:rPr>
          <w:sz w:val="24"/>
          <w:szCs w:val="28"/>
        </w:rPr>
        <w:t>2</w:t>
      </w:r>
      <w:r w:rsidR="00391769">
        <w:rPr>
          <w:sz w:val="24"/>
          <w:szCs w:val="28"/>
        </w:rPr>
        <w:t xml:space="preserve">) </w:t>
      </w:r>
      <w:r w:rsidR="000B7D2E">
        <w:rPr>
          <w:sz w:val="24"/>
          <w:szCs w:val="28"/>
        </w:rPr>
        <w:t>Observing and Analyzing Streak</w:t>
      </w:r>
    </w:p>
    <w:p w14:paraId="41AD506D" w14:textId="125D22C7" w:rsidR="00AB1340" w:rsidRDefault="0041060B" w:rsidP="00ED12CA">
      <w:pPr>
        <w:rPr>
          <w:sz w:val="24"/>
          <w:szCs w:val="28"/>
        </w:rPr>
      </w:pPr>
      <w:r>
        <w:rPr>
          <w:sz w:val="24"/>
          <w:szCs w:val="28"/>
        </w:rPr>
        <w:t>2</w:t>
      </w:r>
      <w:r w:rsidR="00AB1340">
        <w:rPr>
          <w:sz w:val="24"/>
          <w:szCs w:val="28"/>
        </w:rPr>
        <w:t>.1 Take one of your mineral samples and drag it across the streak plate</w:t>
      </w:r>
    </w:p>
    <w:p w14:paraId="30F3425C" w14:textId="1A0BE132" w:rsidR="00AB1340" w:rsidRDefault="0041060B" w:rsidP="00ED12CA">
      <w:pPr>
        <w:rPr>
          <w:sz w:val="24"/>
          <w:szCs w:val="28"/>
        </w:rPr>
      </w:pPr>
      <w:r>
        <w:rPr>
          <w:sz w:val="24"/>
          <w:szCs w:val="28"/>
        </w:rPr>
        <w:t>2</w:t>
      </w:r>
      <w:r w:rsidR="00AB1340">
        <w:rPr>
          <w:sz w:val="24"/>
          <w:szCs w:val="28"/>
        </w:rPr>
        <w:t xml:space="preserve">.2 Compare the </w:t>
      </w:r>
      <w:r w:rsidR="00F60754">
        <w:rPr>
          <w:sz w:val="24"/>
          <w:szCs w:val="28"/>
        </w:rPr>
        <w:t xml:space="preserve">bulk </w:t>
      </w:r>
      <w:r w:rsidR="00AB1340">
        <w:rPr>
          <w:sz w:val="24"/>
          <w:szCs w:val="28"/>
        </w:rPr>
        <w:t>color of the mineral sample with the streak color that is left on the plate</w:t>
      </w:r>
    </w:p>
    <w:p w14:paraId="2BF12D8C" w14:textId="7052841F" w:rsidR="00B73CEC" w:rsidDel="00AB1340" w:rsidRDefault="0041060B" w:rsidP="00ED12CA">
      <w:pPr>
        <w:rPr>
          <w:sz w:val="24"/>
          <w:szCs w:val="28"/>
        </w:rPr>
      </w:pPr>
      <w:r>
        <w:rPr>
          <w:sz w:val="24"/>
          <w:szCs w:val="28"/>
        </w:rPr>
        <w:t>2</w:t>
      </w:r>
      <w:r w:rsidR="00775AE4">
        <w:rPr>
          <w:sz w:val="24"/>
          <w:szCs w:val="28"/>
        </w:rPr>
        <w:t>.</w:t>
      </w:r>
      <w:r w:rsidR="00AB1340">
        <w:rPr>
          <w:sz w:val="24"/>
          <w:szCs w:val="28"/>
        </w:rPr>
        <w:t>3</w:t>
      </w:r>
      <w:r w:rsidR="00775AE4">
        <w:rPr>
          <w:sz w:val="24"/>
          <w:szCs w:val="28"/>
        </w:rPr>
        <w:t xml:space="preserve"> In most cases there will be little difference between </w:t>
      </w:r>
      <w:r w:rsidR="00AB1340">
        <w:rPr>
          <w:sz w:val="24"/>
          <w:szCs w:val="28"/>
        </w:rPr>
        <w:t xml:space="preserve">the </w:t>
      </w:r>
      <w:r w:rsidR="00F60754">
        <w:rPr>
          <w:sz w:val="24"/>
          <w:szCs w:val="28"/>
        </w:rPr>
        <w:t xml:space="preserve">bulk </w:t>
      </w:r>
      <w:r w:rsidR="00775AE4">
        <w:rPr>
          <w:sz w:val="24"/>
          <w:szCs w:val="28"/>
        </w:rPr>
        <w:t xml:space="preserve">color and </w:t>
      </w:r>
      <w:r w:rsidR="00AB1340">
        <w:rPr>
          <w:sz w:val="24"/>
          <w:szCs w:val="28"/>
        </w:rPr>
        <w:t xml:space="preserve">the </w:t>
      </w:r>
      <w:r w:rsidR="00775AE4">
        <w:rPr>
          <w:sz w:val="24"/>
          <w:szCs w:val="28"/>
        </w:rPr>
        <w:t>streak</w:t>
      </w:r>
      <w:r w:rsidR="00AB1340">
        <w:rPr>
          <w:sz w:val="24"/>
          <w:szCs w:val="28"/>
        </w:rPr>
        <w:t xml:space="preserve"> color</w:t>
      </w:r>
      <w:r w:rsidR="00775AE4">
        <w:rPr>
          <w:sz w:val="24"/>
          <w:szCs w:val="28"/>
        </w:rPr>
        <w:t xml:space="preserve">, however </w:t>
      </w:r>
      <w:r w:rsidR="00B73CEC">
        <w:rPr>
          <w:sz w:val="24"/>
          <w:szCs w:val="28"/>
        </w:rPr>
        <w:t xml:space="preserve">a few </w:t>
      </w:r>
      <w:r w:rsidR="00775AE4">
        <w:rPr>
          <w:sz w:val="24"/>
          <w:szCs w:val="28"/>
        </w:rPr>
        <w:t>minerals are notably different, e.g. galena, hematite.</w:t>
      </w:r>
      <w:r w:rsidR="00B73CEC">
        <w:rPr>
          <w:sz w:val="24"/>
          <w:szCs w:val="28"/>
        </w:rPr>
        <w:br/>
        <w:t xml:space="preserve">Streak, i.e. the color of powdered microscopic grains, is occasionally different from </w:t>
      </w:r>
      <w:r w:rsidR="00F60754">
        <w:rPr>
          <w:sz w:val="24"/>
          <w:szCs w:val="28"/>
        </w:rPr>
        <w:t>bulk</w:t>
      </w:r>
      <w:r w:rsidR="00B73CEC">
        <w:rPr>
          <w:sz w:val="24"/>
          <w:szCs w:val="28"/>
        </w:rPr>
        <w:t xml:space="preserve"> color, because of reflectivity effects or the limited control of impurities over color at the small-grain scale. </w:t>
      </w:r>
    </w:p>
    <w:p w14:paraId="1DF1F887" w14:textId="36983045" w:rsidR="0032685C" w:rsidRDefault="0041060B" w:rsidP="00ED12CA">
      <w:pPr>
        <w:rPr>
          <w:sz w:val="24"/>
          <w:szCs w:val="28"/>
        </w:rPr>
      </w:pPr>
      <w:r>
        <w:rPr>
          <w:sz w:val="24"/>
          <w:szCs w:val="28"/>
        </w:rPr>
        <w:t>2</w:t>
      </w:r>
      <w:r w:rsidR="00AB1340">
        <w:rPr>
          <w:sz w:val="24"/>
          <w:szCs w:val="28"/>
        </w:rPr>
        <w:t xml:space="preserve">.4 Repeat </w:t>
      </w:r>
      <w:r>
        <w:rPr>
          <w:sz w:val="24"/>
          <w:szCs w:val="28"/>
        </w:rPr>
        <w:t>2</w:t>
      </w:r>
      <w:r w:rsidR="00AB1340">
        <w:rPr>
          <w:sz w:val="24"/>
          <w:szCs w:val="28"/>
        </w:rPr>
        <w:t>.1-</w:t>
      </w:r>
      <w:r>
        <w:rPr>
          <w:sz w:val="24"/>
          <w:szCs w:val="28"/>
        </w:rPr>
        <w:t>2</w:t>
      </w:r>
      <w:r w:rsidR="00AB1340">
        <w:rPr>
          <w:sz w:val="24"/>
          <w:szCs w:val="28"/>
        </w:rPr>
        <w:t>.3 with other mineral samples</w:t>
      </w:r>
    </w:p>
    <w:p w14:paraId="66D8210B" w14:textId="0118B47B" w:rsidR="00775AE4" w:rsidRDefault="0041060B" w:rsidP="00ED12CA">
      <w:pPr>
        <w:rPr>
          <w:sz w:val="24"/>
          <w:szCs w:val="28"/>
        </w:rPr>
      </w:pPr>
      <w:r>
        <w:rPr>
          <w:sz w:val="24"/>
          <w:szCs w:val="28"/>
        </w:rPr>
        <w:t>3</w:t>
      </w:r>
      <w:r w:rsidR="0032685C">
        <w:rPr>
          <w:sz w:val="24"/>
          <w:szCs w:val="28"/>
        </w:rPr>
        <w:t xml:space="preserve">) </w:t>
      </w:r>
      <w:r w:rsidR="000B7D2E">
        <w:rPr>
          <w:sz w:val="24"/>
          <w:szCs w:val="28"/>
        </w:rPr>
        <w:t>Observing and Analyzing Hardness</w:t>
      </w:r>
    </w:p>
    <w:p w14:paraId="0C788036" w14:textId="61CC1CCC" w:rsidR="00775AE4" w:rsidRDefault="0041060B" w:rsidP="00ED12CA">
      <w:pPr>
        <w:rPr>
          <w:sz w:val="24"/>
          <w:szCs w:val="28"/>
        </w:rPr>
      </w:pPr>
      <w:r>
        <w:rPr>
          <w:sz w:val="24"/>
          <w:szCs w:val="28"/>
        </w:rPr>
        <w:t>3</w:t>
      </w:r>
      <w:r w:rsidR="00775AE4">
        <w:rPr>
          <w:sz w:val="24"/>
          <w:szCs w:val="28"/>
        </w:rPr>
        <w:t xml:space="preserve">.1 As an initial step, take each of </w:t>
      </w:r>
      <w:r>
        <w:rPr>
          <w:sz w:val="24"/>
          <w:szCs w:val="28"/>
        </w:rPr>
        <w:t>your mineral</w:t>
      </w:r>
      <w:r w:rsidR="00775AE4">
        <w:rPr>
          <w:sz w:val="24"/>
          <w:szCs w:val="28"/>
        </w:rPr>
        <w:t xml:space="preserve"> specimens</w:t>
      </w:r>
      <w:r>
        <w:rPr>
          <w:sz w:val="24"/>
          <w:szCs w:val="28"/>
        </w:rPr>
        <w:t xml:space="preserve"> </w:t>
      </w:r>
      <w:r w:rsidR="00775AE4">
        <w:rPr>
          <w:sz w:val="24"/>
          <w:szCs w:val="28"/>
        </w:rPr>
        <w:t xml:space="preserve">and attempt to scratch the glass plate with them.  </w:t>
      </w:r>
    </w:p>
    <w:p w14:paraId="05DB4999" w14:textId="3CEF3B17" w:rsidR="00775AE4" w:rsidRDefault="0041060B" w:rsidP="00ED12CA">
      <w:pPr>
        <w:rPr>
          <w:sz w:val="24"/>
          <w:szCs w:val="28"/>
        </w:rPr>
      </w:pPr>
      <w:r>
        <w:rPr>
          <w:sz w:val="24"/>
          <w:szCs w:val="28"/>
        </w:rPr>
        <w:t>3</w:t>
      </w:r>
      <w:r w:rsidR="00775AE4">
        <w:rPr>
          <w:sz w:val="24"/>
          <w:szCs w:val="28"/>
        </w:rPr>
        <w:t>.2 Separate these specimens into those that scratch glass and those that do not.</w:t>
      </w:r>
    </w:p>
    <w:p w14:paraId="48A32BFA" w14:textId="40BAB653" w:rsidR="00FB6FC4" w:rsidRDefault="0041060B" w:rsidP="00ED12CA">
      <w:pPr>
        <w:rPr>
          <w:sz w:val="24"/>
          <w:szCs w:val="28"/>
        </w:rPr>
      </w:pPr>
      <w:r>
        <w:rPr>
          <w:sz w:val="24"/>
          <w:szCs w:val="28"/>
        </w:rPr>
        <w:t>3</w:t>
      </w:r>
      <w:r w:rsidR="00775AE4">
        <w:rPr>
          <w:sz w:val="24"/>
          <w:szCs w:val="28"/>
        </w:rPr>
        <w:t xml:space="preserve">.3 Glass plate is near the middle of the </w:t>
      </w:r>
      <w:proofErr w:type="spellStart"/>
      <w:r w:rsidR="00775AE4">
        <w:rPr>
          <w:sz w:val="24"/>
          <w:szCs w:val="28"/>
        </w:rPr>
        <w:t>Mohs</w:t>
      </w:r>
      <w:proofErr w:type="spellEnd"/>
      <w:r w:rsidR="00775AE4">
        <w:rPr>
          <w:sz w:val="24"/>
          <w:szCs w:val="28"/>
        </w:rPr>
        <w:t xml:space="preserve"> Hardness scale (hardness 5.5).  This separates the group into what geologists refer to as generally hard, versus generally soft minerals.</w:t>
      </w:r>
    </w:p>
    <w:p w14:paraId="36DAF4E8" w14:textId="1890EEF3" w:rsidR="0032685C" w:rsidRDefault="0041060B" w:rsidP="00ED12CA">
      <w:pPr>
        <w:rPr>
          <w:sz w:val="24"/>
          <w:szCs w:val="28"/>
        </w:rPr>
      </w:pPr>
      <w:r>
        <w:rPr>
          <w:sz w:val="24"/>
          <w:szCs w:val="28"/>
        </w:rPr>
        <w:t>3</w:t>
      </w:r>
      <w:r w:rsidR="00FB6FC4">
        <w:rPr>
          <w:sz w:val="24"/>
          <w:szCs w:val="28"/>
        </w:rPr>
        <w:t>.4 Within each group (hard minerals, soft minerals) test to see which are harder or softer.  This is done by seeing which mineral will scratch another.</w:t>
      </w:r>
    </w:p>
    <w:p w14:paraId="08F22F04" w14:textId="488FE694" w:rsidR="00FB6FC4" w:rsidRDefault="0041060B" w:rsidP="00ED12CA">
      <w:pPr>
        <w:rPr>
          <w:sz w:val="24"/>
          <w:szCs w:val="28"/>
        </w:rPr>
      </w:pPr>
      <w:r>
        <w:rPr>
          <w:sz w:val="24"/>
          <w:szCs w:val="28"/>
        </w:rPr>
        <w:t>4</w:t>
      </w:r>
      <w:r w:rsidR="0032685C">
        <w:rPr>
          <w:sz w:val="24"/>
          <w:szCs w:val="28"/>
        </w:rPr>
        <w:t xml:space="preserve">) </w:t>
      </w:r>
      <w:r w:rsidR="000B7D2E">
        <w:rPr>
          <w:sz w:val="24"/>
          <w:szCs w:val="28"/>
        </w:rPr>
        <w:t>Observing and Analyzing Magnetics</w:t>
      </w:r>
    </w:p>
    <w:p w14:paraId="4E0271E9" w14:textId="18E63D8B" w:rsidR="00FB6FC4" w:rsidRDefault="0041060B" w:rsidP="00ED12CA">
      <w:pPr>
        <w:rPr>
          <w:sz w:val="24"/>
          <w:szCs w:val="28"/>
        </w:rPr>
      </w:pPr>
      <w:r>
        <w:rPr>
          <w:sz w:val="24"/>
          <w:szCs w:val="28"/>
        </w:rPr>
        <w:t>4</w:t>
      </w:r>
      <w:r w:rsidR="00FB6FC4">
        <w:rPr>
          <w:sz w:val="24"/>
          <w:szCs w:val="28"/>
        </w:rPr>
        <w:t xml:space="preserve">.1 Easily measurable and identifiable magnetism is restricted to the magnetic group known as ferromagnetism (as opposed to </w:t>
      </w:r>
      <w:proofErr w:type="spellStart"/>
      <w:r w:rsidR="00FB6FC4">
        <w:rPr>
          <w:sz w:val="24"/>
          <w:szCs w:val="28"/>
        </w:rPr>
        <w:t>paramagnetism</w:t>
      </w:r>
      <w:proofErr w:type="spellEnd"/>
      <w:r w:rsidR="00FB6FC4">
        <w:rPr>
          <w:sz w:val="24"/>
          <w:szCs w:val="28"/>
        </w:rPr>
        <w:t xml:space="preserve"> or </w:t>
      </w:r>
      <w:proofErr w:type="spellStart"/>
      <w:r w:rsidR="00FB6FC4">
        <w:rPr>
          <w:sz w:val="24"/>
          <w:szCs w:val="28"/>
        </w:rPr>
        <w:t>diagmagnetism</w:t>
      </w:r>
      <w:proofErr w:type="spellEnd"/>
      <w:r w:rsidR="00FB6FC4">
        <w:rPr>
          <w:sz w:val="24"/>
          <w:szCs w:val="28"/>
        </w:rPr>
        <w:t>, which are very weak and difficult to measure).</w:t>
      </w:r>
    </w:p>
    <w:p w14:paraId="4ED8E018" w14:textId="207490AF" w:rsidR="00FB6FC4" w:rsidRDefault="0041060B" w:rsidP="00ED12CA">
      <w:pPr>
        <w:rPr>
          <w:sz w:val="24"/>
          <w:szCs w:val="28"/>
        </w:rPr>
      </w:pPr>
      <w:r>
        <w:rPr>
          <w:sz w:val="24"/>
          <w:szCs w:val="28"/>
        </w:rPr>
        <w:t>4</w:t>
      </w:r>
      <w:r w:rsidR="00FB6FC4">
        <w:rPr>
          <w:sz w:val="24"/>
          <w:szCs w:val="28"/>
        </w:rPr>
        <w:t xml:space="preserve">.2 The minerals with which we can assess magnetism are magnetite, and to some extent hematite and </w:t>
      </w:r>
      <w:proofErr w:type="spellStart"/>
      <w:r w:rsidR="00FB6FC4">
        <w:rPr>
          <w:sz w:val="24"/>
          <w:szCs w:val="28"/>
        </w:rPr>
        <w:t>bornite</w:t>
      </w:r>
      <w:proofErr w:type="spellEnd"/>
      <w:r w:rsidR="00FB6FC4">
        <w:rPr>
          <w:sz w:val="24"/>
          <w:szCs w:val="28"/>
        </w:rPr>
        <w:t>.</w:t>
      </w:r>
    </w:p>
    <w:p w14:paraId="7119DA7F" w14:textId="67B5394B" w:rsidR="00F60754" w:rsidRDefault="0041060B" w:rsidP="00ED12CA">
      <w:pPr>
        <w:rPr>
          <w:sz w:val="24"/>
          <w:szCs w:val="28"/>
        </w:rPr>
      </w:pPr>
      <w:r>
        <w:rPr>
          <w:sz w:val="24"/>
          <w:szCs w:val="28"/>
        </w:rPr>
        <w:t>4</w:t>
      </w:r>
      <w:r w:rsidR="00F60754">
        <w:rPr>
          <w:sz w:val="24"/>
          <w:szCs w:val="28"/>
        </w:rPr>
        <w:t xml:space="preserve">.3 Using a masonry nail, flake a few grains of magnetite from the sample. </w:t>
      </w:r>
    </w:p>
    <w:p w14:paraId="07E03BEB" w14:textId="128E5E5E" w:rsidR="00FB6FC4" w:rsidRDefault="0041060B" w:rsidP="00ED12CA">
      <w:pPr>
        <w:rPr>
          <w:sz w:val="24"/>
          <w:szCs w:val="28"/>
        </w:rPr>
      </w:pPr>
      <w:r>
        <w:rPr>
          <w:sz w:val="24"/>
          <w:szCs w:val="28"/>
        </w:rPr>
        <w:t>4</w:t>
      </w:r>
      <w:r w:rsidR="00FB6FC4">
        <w:rPr>
          <w:sz w:val="24"/>
          <w:szCs w:val="28"/>
        </w:rPr>
        <w:t>.</w:t>
      </w:r>
      <w:r w:rsidR="00F60754">
        <w:rPr>
          <w:sz w:val="24"/>
          <w:szCs w:val="28"/>
        </w:rPr>
        <w:t>4</w:t>
      </w:r>
      <w:r w:rsidR="00FB6FC4">
        <w:rPr>
          <w:sz w:val="24"/>
          <w:szCs w:val="28"/>
        </w:rPr>
        <w:t xml:space="preserve"> See whether the bar magnet (strong </w:t>
      </w:r>
      <w:proofErr w:type="spellStart"/>
      <w:r w:rsidR="00FB6FC4">
        <w:rPr>
          <w:sz w:val="24"/>
          <w:szCs w:val="28"/>
        </w:rPr>
        <w:t>ferromagnet</w:t>
      </w:r>
      <w:proofErr w:type="spellEnd"/>
      <w:r w:rsidR="00FB6FC4">
        <w:rPr>
          <w:sz w:val="24"/>
          <w:szCs w:val="28"/>
        </w:rPr>
        <w:t>) will pick up</w:t>
      </w:r>
      <w:r w:rsidR="00F60754">
        <w:rPr>
          <w:sz w:val="24"/>
          <w:szCs w:val="28"/>
        </w:rPr>
        <w:t xml:space="preserve"> the</w:t>
      </w:r>
      <w:r w:rsidR="00FB6FC4">
        <w:rPr>
          <w:sz w:val="24"/>
          <w:szCs w:val="28"/>
        </w:rPr>
        <w:t xml:space="preserve"> grains of the minerals mentioned above, in </w:t>
      </w:r>
      <w:r>
        <w:rPr>
          <w:sz w:val="24"/>
          <w:szCs w:val="28"/>
        </w:rPr>
        <w:t>4</w:t>
      </w:r>
      <w:r w:rsidR="00FB6FC4">
        <w:rPr>
          <w:sz w:val="24"/>
          <w:szCs w:val="28"/>
        </w:rPr>
        <w:t>.2.</w:t>
      </w:r>
    </w:p>
    <w:p w14:paraId="40674A90" w14:textId="3E94E1FC" w:rsidR="0032685C" w:rsidRDefault="0041060B" w:rsidP="00ED12CA">
      <w:pPr>
        <w:rPr>
          <w:sz w:val="24"/>
          <w:szCs w:val="28"/>
        </w:rPr>
      </w:pPr>
      <w:r>
        <w:rPr>
          <w:sz w:val="24"/>
          <w:szCs w:val="28"/>
        </w:rPr>
        <w:t>4</w:t>
      </w:r>
      <w:r w:rsidR="00FB6FC4">
        <w:rPr>
          <w:sz w:val="24"/>
          <w:szCs w:val="28"/>
        </w:rPr>
        <w:t>.</w:t>
      </w:r>
      <w:r w:rsidR="00F60754">
        <w:rPr>
          <w:sz w:val="24"/>
          <w:szCs w:val="28"/>
        </w:rPr>
        <w:t>5</w:t>
      </w:r>
      <w:r w:rsidR="00FB6FC4">
        <w:rPr>
          <w:sz w:val="24"/>
          <w:szCs w:val="28"/>
        </w:rPr>
        <w:t xml:space="preserve"> See whether any of the minerals above mentioned (</w:t>
      </w:r>
      <w:r>
        <w:rPr>
          <w:sz w:val="24"/>
          <w:szCs w:val="28"/>
        </w:rPr>
        <w:t>4</w:t>
      </w:r>
      <w:r w:rsidR="00FB6FC4">
        <w:rPr>
          <w:sz w:val="24"/>
          <w:szCs w:val="28"/>
        </w:rPr>
        <w:t>.2) will affect a compass needle.</w:t>
      </w:r>
    </w:p>
    <w:p w14:paraId="55A445E3" w14:textId="2B6C7B50" w:rsidR="0053131A" w:rsidRDefault="0041060B" w:rsidP="00ED12CA">
      <w:pPr>
        <w:rPr>
          <w:sz w:val="24"/>
          <w:szCs w:val="28"/>
        </w:rPr>
      </w:pPr>
      <w:r>
        <w:rPr>
          <w:sz w:val="24"/>
          <w:szCs w:val="28"/>
        </w:rPr>
        <w:t>4</w:t>
      </w:r>
      <w:r w:rsidR="00F60754">
        <w:rPr>
          <w:sz w:val="24"/>
          <w:szCs w:val="28"/>
        </w:rPr>
        <w:t>.5</w:t>
      </w:r>
      <w:r w:rsidR="0053131A">
        <w:rPr>
          <w:sz w:val="24"/>
          <w:szCs w:val="28"/>
        </w:rPr>
        <w:t xml:space="preserve">.1 Place the mineral sample and the compass side-by-side with about 6 inches of space between them. </w:t>
      </w:r>
    </w:p>
    <w:p w14:paraId="1A19EB8F" w14:textId="03F9A6E6" w:rsidR="0053131A" w:rsidRDefault="0041060B" w:rsidP="00ED12CA">
      <w:pPr>
        <w:rPr>
          <w:sz w:val="24"/>
          <w:szCs w:val="28"/>
        </w:rPr>
      </w:pPr>
      <w:r>
        <w:rPr>
          <w:sz w:val="24"/>
          <w:szCs w:val="28"/>
        </w:rPr>
        <w:t>4</w:t>
      </w:r>
      <w:r w:rsidR="00F60754">
        <w:rPr>
          <w:sz w:val="24"/>
          <w:szCs w:val="28"/>
        </w:rPr>
        <w:t>.5</w:t>
      </w:r>
      <w:r w:rsidR="0053131A">
        <w:rPr>
          <w:sz w:val="24"/>
          <w:szCs w:val="28"/>
        </w:rPr>
        <w:t xml:space="preserve">.2 Slowly decrease the space separating the sample and compass by moving each toward the other. </w:t>
      </w:r>
    </w:p>
    <w:p w14:paraId="014F5896" w14:textId="188BC612" w:rsidR="0032685C" w:rsidRDefault="0041060B" w:rsidP="00ED12CA">
      <w:pPr>
        <w:rPr>
          <w:sz w:val="24"/>
          <w:szCs w:val="28"/>
        </w:rPr>
      </w:pPr>
      <w:r>
        <w:rPr>
          <w:sz w:val="24"/>
          <w:szCs w:val="28"/>
        </w:rPr>
        <w:t>4</w:t>
      </w:r>
      <w:r w:rsidR="00F60754">
        <w:rPr>
          <w:sz w:val="24"/>
          <w:szCs w:val="28"/>
        </w:rPr>
        <w:t>.5</w:t>
      </w:r>
      <w:r w:rsidR="0053131A">
        <w:rPr>
          <w:sz w:val="24"/>
          <w:szCs w:val="28"/>
        </w:rPr>
        <w:t xml:space="preserve">.3 The needle of the compass should start to point toward the sample, increasingly so as the space separating the compass and the sample is decreased. </w:t>
      </w:r>
    </w:p>
    <w:p w14:paraId="5C062E0F" w14:textId="7673FCEB" w:rsidR="00FB6FC4" w:rsidRDefault="00485AE7" w:rsidP="00ED12CA">
      <w:pPr>
        <w:rPr>
          <w:sz w:val="24"/>
          <w:szCs w:val="28"/>
        </w:rPr>
      </w:pPr>
      <w:r>
        <w:rPr>
          <w:sz w:val="24"/>
          <w:szCs w:val="28"/>
        </w:rPr>
        <w:t>5</w:t>
      </w:r>
      <w:r w:rsidR="0032685C">
        <w:rPr>
          <w:sz w:val="24"/>
          <w:szCs w:val="28"/>
        </w:rPr>
        <w:t xml:space="preserve">) </w:t>
      </w:r>
      <w:r w:rsidR="000B7D2E">
        <w:rPr>
          <w:sz w:val="24"/>
          <w:szCs w:val="28"/>
        </w:rPr>
        <w:t>Observing and Analyzing Reaction with Acid</w:t>
      </w:r>
    </w:p>
    <w:p w14:paraId="7421DECC" w14:textId="5ABABC3B" w:rsidR="00FB6FC4" w:rsidRDefault="00485AE7" w:rsidP="00ED12CA">
      <w:pPr>
        <w:rPr>
          <w:sz w:val="24"/>
          <w:szCs w:val="28"/>
        </w:rPr>
      </w:pPr>
      <w:r>
        <w:rPr>
          <w:sz w:val="24"/>
          <w:szCs w:val="28"/>
        </w:rPr>
        <w:t>5</w:t>
      </w:r>
      <w:r w:rsidR="00FB6FC4">
        <w:rPr>
          <w:sz w:val="24"/>
          <w:szCs w:val="28"/>
        </w:rPr>
        <w:t>.1 Minerals that react with dilute hydrochloric acid are carbonates.  Examples being Calcite—CaCO</w:t>
      </w:r>
      <w:r w:rsidR="00FB6FC4" w:rsidRPr="00FB6FC4">
        <w:rPr>
          <w:sz w:val="24"/>
          <w:szCs w:val="28"/>
          <w:vertAlign w:val="subscript"/>
        </w:rPr>
        <w:t>3</w:t>
      </w:r>
      <w:proofErr w:type="gramStart"/>
      <w:r w:rsidR="00FB6FC4">
        <w:rPr>
          <w:sz w:val="24"/>
          <w:szCs w:val="28"/>
        </w:rPr>
        <w:t>;  Dolomite</w:t>
      </w:r>
      <w:proofErr w:type="gramEnd"/>
      <w:r w:rsidR="00FB6FC4">
        <w:rPr>
          <w:sz w:val="24"/>
          <w:szCs w:val="28"/>
        </w:rPr>
        <w:t>—</w:t>
      </w:r>
      <w:proofErr w:type="spellStart"/>
      <w:r w:rsidR="00FB6FC4">
        <w:rPr>
          <w:sz w:val="24"/>
          <w:szCs w:val="28"/>
        </w:rPr>
        <w:t>CaMg</w:t>
      </w:r>
      <w:proofErr w:type="spellEnd"/>
      <w:r w:rsidR="00FB6FC4">
        <w:rPr>
          <w:sz w:val="24"/>
          <w:szCs w:val="28"/>
        </w:rPr>
        <w:t>(CO</w:t>
      </w:r>
      <w:r w:rsidR="00FB6FC4" w:rsidRPr="00FB6FC4">
        <w:rPr>
          <w:sz w:val="24"/>
          <w:szCs w:val="28"/>
          <w:vertAlign w:val="subscript"/>
        </w:rPr>
        <w:t>3</w:t>
      </w:r>
      <w:r w:rsidR="00FB6FC4">
        <w:rPr>
          <w:sz w:val="24"/>
          <w:szCs w:val="28"/>
        </w:rPr>
        <w:t>)</w:t>
      </w:r>
      <w:r w:rsidR="00FB6FC4" w:rsidRPr="00FB6FC4">
        <w:rPr>
          <w:sz w:val="24"/>
          <w:szCs w:val="28"/>
          <w:vertAlign w:val="subscript"/>
        </w:rPr>
        <w:t>2</w:t>
      </w:r>
      <w:r w:rsidR="00FB6FC4">
        <w:rPr>
          <w:sz w:val="24"/>
          <w:szCs w:val="28"/>
          <w:vertAlign w:val="subscript"/>
        </w:rPr>
        <w:t xml:space="preserve">  </w:t>
      </w:r>
      <w:r w:rsidR="00FB6FC4">
        <w:rPr>
          <w:sz w:val="24"/>
          <w:szCs w:val="28"/>
        </w:rPr>
        <w:t xml:space="preserve">.  These are the primary constituents of the important and common carbonate rocks, limestone and </w:t>
      </w:r>
      <w:r w:rsidR="0053131A">
        <w:rPr>
          <w:sz w:val="24"/>
          <w:szCs w:val="28"/>
        </w:rPr>
        <w:t>dolomite</w:t>
      </w:r>
      <w:r w:rsidR="00FB6FC4">
        <w:rPr>
          <w:sz w:val="24"/>
          <w:szCs w:val="28"/>
        </w:rPr>
        <w:t>.</w:t>
      </w:r>
    </w:p>
    <w:p w14:paraId="526D2C3F" w14:textId="48D3FCD3" w:rsidR="00B73CEC" w:rsidRDefault="00485AE7" w:rsidP="00ED12CA">
      <w:pPr>
        <w:rPr>
          <w:sz w:val="24"/>
          <w:szCs w:val="28"/>
        </w:rPr>
      </w:pPr>
      <w:r>
        <w:rPr>
          <w:sz w:val="24"/>
          <w:szCs w:val="28"/>
        </w:rPr>
        <w:t>5</w:t>
      </w:r>
      <w:r w:rsidR="0053131A">
        <w:rPr>
          <w:sz w:val="24"/>
          <w:szCs w:val="28"/>
        </w:rPr>
        <w:t xml:space="preserve">.2 </w:t>
      </w:r>
      <w:r w:rsidR="00B73CEC">
        <w:rPr>
          <w:sz w:val="24"/>
          <w:szCs w:val="28"/>
        </w:rPr>
        <w:t xml:space="preserve">Take the dropper bottle of dilute </w:t>
      </w:r>
      <w:proofErr w:type="spellStart"/>
      <w:r w:rsidR="00B73CEC">
        <w:rPr>
          <w:sz w:val="24"/>
          <w:szCs w:val="28"/>
        </w:rPr>
        <w:t>HCl</w:t>
      </w:r>
      <w:proofErr w:type="spellEnd"/>
      <w:r w:rsidR="00B73CEC">
        <w:rPr>
          <w:sz w:val="24"/>
          <w:szCs w:val="28"/>
        </w:rPr>
        <w:t xml:space="preserve"> and carefully place one to two drops on the surface of the sample.  </w:t>
      </w:r>
    </w:p>
    <w:p w14:paraId="41475BB5" w14:textId="77777777" w:rsidR="0053131A" w:rsidRDefault="00B73CEC" w:rsidP="00ED12CA">
      <w:pPr>
        <w:rPr>
          <w:sz w:val="24"/>
          <w:szCs w:val="28"/>
        </w:rPr>
      </w:pPr>
      <w:r>
        <w:rPr>
          <w:sz w:val="24"/>
          <w:szCs w:val="28"/>
        </w:rPr>
        <w:t xml:space="preserve">Note:  Although dilute </w:t>
      </w:r>
      <w:proofErr w:type="spellStart"/>
      <w:r>
        <w:rPr>
          <w:sz w:val="24"/>
          <w:szCs w:val="28"/>
        </w:rPr>
        <w:t>HCl</w:t>
      </w:r>
      <w:proofErr w:type="spellEnd"/>
      <w:r>
        <w:rPr>
          <w:sz w:val="24"/>
          <w:szCs w:val="28"/>
        </w:rPr>
        <w:t xml:space="preserve"> is not particularly dangerous, it’s best not to get the acid on one’s skin (possible rash), or on one’s clothing (possible staining), and after testing, it’s a good idea to wash off the sample.</w:t>
      </w:r>
    </w:p>
    <w:p w14:paraId="39CC384D" w14:textId="0796F8E2" w:rsidR="004F16FA" w:rsidRDefault="00485AE7" w:rsidP="00ED12CA">
      <w:pPr>
        <w:rPr>
          <w:sz w:val="24"/>
          <w:szCs w:val="28"/>
        </w:rPr>
      </w:pPr>
      <w:r>
        <w:rPr>
          <w:sz w:val="24"/>
          <w:szCs w:val="28"/>
        </w:rPr>
        <w:t>5</w:t>
      </w:r>
      <w:r w:rsidR="00FB6FC4">
        <w:rPr>
          <w:sz w:val="24"/>
          <w:szCs w:val="28"/>
        </w:rPr>
        <w:t>.</w:t>
      </w:r>
      <w:r w:rsidR="0053131A">
        <w:rPr>
          <w:sz w:val="24"/>
          <w:szCs w:val="28"/>
        </w:rPr>
        <w:t xml:space="preserve">3 </w:t>
      </w:r>
      <w:r w:rsidR="00FB6FC4">
        <w:rPr>
          <w:sz w:val="24"/>
          <w:szCs w:val="28"/>
        </w:rPr>
        <w:t xml:space="preserve">Note how calcite effervesces vigorously with dilute </w:t>
      </w:r>
      <w:proofErr w:type="spellStart"/>
      <w:r w:rsidR="00FB6FC4">
        <w:rPr>
          <w:sz w:val="24"/>
          <w:szCs w:val="28"/>
        </w:rPr>
        <w:t>HCl</w:t>
      </w:r>
      <w:proofErr w:type="spellEnd"/>
      <w:r w:rsidR="00FB6FC4">
        <w:rPr>
          <w:sz w:val="24"/>
          <w:szCs w:val="28"/>
        </w:rPr>
        <w:t>.</w:t>
      </w:r>
    </w:p>
    <w:p w14:paraId="6A98A601" w14:textId="45D69B7E" w:rsidR="00A320AC" w:rsidRDefault="00485AE7" w:rsidP="00ED12CA">
      <w:pPr>
        <w:rPr>
          <w:sz w:val="24"/>
          <w:szCs w:val="28"/>
        </w:rPr>
      </w:pPr>
      <w:r>
        <w:rPr>
          <w:sz w:val="24"/>
          <w:szCs w:val="28"/>
        </w:rPr>
        <w:t>5</w:t>
      </w:r>
      <w:r w:rsidR="0053131A">
        <w:rPr>
          <w:sz w:val="24"/>
          <w:szCs w:val="28"/>
        </w:rPr>
        <w:t xml:space="preserve">.4 </w:t>
      </w:r>
      <w:r w:rsidR="00A320AC">
        <w:rPr>
          <w:sz w:val="24"/>
          <w:szCs w:val="28"/>
        </w:rPr>
        <w:t xml:space="preserve">Take the dolomite sample, and by either dragging it along the porcelain plate or scratching it with the masonry nail, create some powder/flakes. </w:t>
      </w:r>
    </w:p>
    <w:p w14:paraId="7D2571DD" w14:textId="01312329" w:rsidR="0053131A" w:rsidRDefault="00485AE7" w:rsidP="00ED12CA">
      <w:pPr>
        <w:rPr>
          <w:sz w:val="24"/>
          <w:szCs w:val="28"/>
        </w:rPr>
      </w:pPr>
      <w:r>
        <w:rPr>
          <w:sz w:val="24"/>
          <w:szCs w:val="28"/>
        </w:rPr>
        <w:t>5</w:t>
      </w:r>
      <w:r w:rsidR="00A320AC">
        <w:rPr>
          <w:sz w:val="24"/>
          <w:szCs w:val="28"/>
        </w:rPr>
        <w:t xml:space="preserve">.5 </w:t>
      </w:r>
      <w:r w:rsidR="0053131A">
        <w:rPr>
          <w:sz w:val="24"/>
          <w:szCs w:val="28"/>
        </w:rPr>
        <w:t xml:space="preserve">Repeat step </w:t>
      </w:r>
      <w:r>
        <w:rPr>
          <w:sz w:val="24"/>
          <w:szCs w:val="28"/>
        </w:rPr>
        <w:t>5</w:t>
      </w:r>
      <w:r w:rsidR="0053131A">
        <w:rPr>
          <w:sz w:val="24"/>
          <w:szCs w:val="28"/>
        </w:rPr>
        <w:t>.2 but this time place the dolomite sample</w:t>
      </w:r>
      <w:r w:rsidR="00A320AC">
        <w:rPr>
          <w:sz w:val="24"/>
          <w:szCs w:val="28"/>
        </w:rPr>
        <w:t xml:space="preserve"> (not the powder/flakes)</w:t>
      </w:r>
      <w:r w:rsidR="0053131A">
        <w:rPr>
          <w:sz w:val="24"/>
          <w:szCs w:val="28"/>
        </w:rPr>
        <w:t xml:space="preserve"> into the </w:t>
      </w:r>
      <w:proofErr w:type="spellStart"/>
      <w:r w:rsidR="0053131A">
        <w:rPr>
          <w:sz w:val="24"/>
          <w:szCs w:val="28"/>
        </w:rPr>
        <w:t>HCl</w:t>
      </w:r>
      <w:proofErr w:type="spellEnd"/>
      <w:r w:rsidR="0053131A">
        <w:rPr>
          <w:sz w:val="24"/>
          <w:szCs w:val="28"/>
        </w:rPr>
        <w:t>.</w:t>
      </w:r>
    </w:p>
    <w:p w14:paraId="208E3501" w14:textId="144832A3" w:rsidR="00A320AC" w:rsidRDefault="00485AE7" w:rsidP="00ED12CA">
      <w:pPr>
        <w:rPr>
          <w:sz w:val="24"/>
          <w:szCs w:val="28"/>
        </w:rPr>
      </w:pPr>
      <w:r>
        <w:rPr>
          <w:sz w:val="24"/>
          <w:szCs w:val="28"/>
        </w:rPr>
        <w:t>5</w:t>
      </w:r>
      <w:r w:rsidR="00FB6FC4">
        <w:rPr>
          <w:sz w:val="24"/>
          <w:szCs w:val="28"/>
        </w:rPr>
        <w:t>.</w:t>
      </w:r>
      <w:r w:rsidR="00A320AC">
        <w:rPr>
          <w:sz w:val="24"/>
          <w:szCs w:val="28"/>
        </w:rPr>
        <w:t>6</w:t>
      </w:r>
      <w:r w:rsidR="00FB6FC4">
        <w:rPr>
          <w:sz w:val="24"/>
          <w:szCs w:val="28"/>
        </w:rPr>
        <w:t xml:space="preserve"> Note how dolomite barely reacts with dilute </w:t>
      </w:r>
      <w:proofErr w:type="spellStart"/>
      <w:r w:rsidR="00FB6FC4">
        <w:rPr>
          <w:sz w:val="24"/>
          <w:szCs w:val="28"/>
        </w:rPr>
        <w:t>HCl</w:t>
      </w:r>
      <w:proofErr w:type="spellEnd"/>
      <w:r w:rsidR="00A320AC">
        <w:rPr>
          <w:sz w:val="24"/>
          <w:szCs w:val="28"/>
        </w:rPr>
        <w:t>.</w:t>
      </w:r>
    </w:p>
    <w:p w14:paraId="5CF3590A" w14:textId="30CB455F" w:rsidR="0047029E" w:rsidRDefault="00485AE7" w:rsidP="000B48C9">
      <w:pPr>
        <w:spacing w:after="0"/>
        <w:rPr>
          <w:b/>
          <w:sz w:val="28"/>
          <w:szCs w:val="28"/>
        </w:rPr>
      </w:pPr>
      <w:r>
        <w:rPr>
          <w:sz w:val="24"/>
          <w:szCs w:val="28"/>
        </w:rPr>
        <w:t>5</w:t>
      </w:r>
      <w:r w:rsidR="00A320AC">
        <w:rPr>
          <w:sz w:val="24"/>
          <w:szCs w:val="28"/>
        </w:rPr>
        <w:t xml:space="preserve">.7 Now place some of the dolomite powder/flakes in the HCL, and note the increased </w:t>
      </w:r>
      <w:r w:rsidR="00FB6FC4">
        <w:rPr>
          <w:sz w:val="24"/>
          <w:szCs w:val="28"/>
        </w:rPr>
        <w:t>reactivity when powdered.</w:t>
      </w:r>
      <w:r w:rsidR="004F16FA">
        <w:rPr>
          <w:sz w:val="24"/>
          <w:szCs w:val="28"/>
        </w:rPr>
        <w:br/>
      </w:r>
      <w:bookmarkStart w:id="87" w:name="_GoBack"/>
      <w:bookmarkEnd w:id="87"/>
    </w:p>
    <w:p w14:paraId="2CDFC375" w14:textId="77777777" w:rsidR="00222A61" w:rsidRDefault="00ED12CA" w:rsidP="000B48C9">
      <w:pPr>
        <w:spacing w:after="0"/>
        <w:rPr>
          <w:b/>
          <w:sz w:val="28"/>
          <w:szCs w:val="28"/>
        </w:rPr>
      </w:pPr>
      <w:r>
        <w:rPr>
          <w:b/>
          <w:sz w:val="28"/>
          <w:szCs w:val="28"/>
        </w:rPr>
        <w:t>APPLICATION</w:t>
      </w:r>
    </w:p>
    <w:p w14:paraId="1F5A1AC6" w14:textId="77777777" w:rsidR="000A7B7C" w:rsidRPr="00374125" w:rsidRDefault="00222A61">
      <w:pPr>
        <w:rPr>
          <w:sz w:val="24"/>
          <w:szCs w:val="28"/>
        </w:rPr>
      </w:pPr>
      <w:r>
        <w:rPr>
          <w:sz w:val="24"/>
          <w:szCs w:val="28"/>
        </w:rPr>
        <w:t xml:space="preserve">Historically, </w:t>
      </w:r>
      <w:r w:rsidR="00B63C19">
        <w:rPr>
          <w:sz w:val="24"/>
          <w:szCs w:val="28"/>
        </w:rPr>
        <w:t xml:space="preserve">the </w:t>
      </w:r>
      <w:r w:rsidR="00363FEF">
        <w:rPr>
          <w:sz w:val="24"/>
          <w:szCs w:val="28"/>
        </w:rPr>
        <w:t xml:space="preserve">evaluation of </w:t>
      </w:r>
      <w:r w:rsidR="00B63C19">
        <w:rPr>
          <w:sz w:val="24"/>
          <w:szCs w:val="28"/>
        </w:rPr>
        <w:t xml:space="preserve">the physical properties of minerals has been a key first step in </w:t>
      </w:r>
      <w:r>
        <w:rPr>
          <w:sz w:val="24"/>
          <w:szCs w:val="28"/>
        </w:rPr>
        <w:t>mineral identification.</w:t>
      </w:r>
      <w:r w:rsidR="00B63C19">
        <w:rPr>
          <w:sz w:val="24"/>
          <w:szCs w:val="28"/>
        </w:rPr>
        <w:t xml:space="preserve">  </w:t>
      </w:r>
      <w:r w:rsidR="00842A3E">
        <w:rPr>
          <w:sz w:val="24"/>
          <w:szCs w:val="28"/>
        </w:rPr>
        <w:t>Because</w:t>
      </w:r>
      <w:r w:rsidR="00B63C19">
        <w:rPr>
          <w:sz w:val="24"/>
          <w:szCs w:val="28"/>
        </w:rPr>
        <w:t xml:space="preserve"> microscopic and modern analytical instrumentation (e.g. petrographic microscopy, x-ray diffraction, x-ray fluorescence, and electron microprobe</w:t>
      </w:r>
      <w:r w:rsidR="00842A3E">
        <w:rPr>
          <w:sz w:val="24"/>
          <w:szCs w:val="28"/>
        </w:rPr>
        <w:t xml:space="preserve"> techniques) are not available in the field, recognition and use of</w:t>
      </w:r>
      <w:r w:rsidR="00B63C19">
        <w:rPr>
          <w:sz w:val="24"/>
          <w:szCs w:val="28"/>
        </w:rPr>
        <w:t xml:space="preserve"> observed physical properties </w:t>
      </w:r>
      <w:r w:rsidR="00842A3E">
        <w:rPr>
          <w:sz w:val="24"/>
          <w:szCs w:val="28"/>
        </w:rPr>
        <w:t>can be important diagnostic tools.</w:t>
      </w:r>
    </w:p>
    <w:p w14:paraId="5EC1EB67" w14:textId="77777777" w:rsidR="00F42410" w:rsidRDefault="00363FEF" w:rsidP="00374125">
      <w:pPr>
        <w:rPr>
          <w:sz w:val="24"/>
          <w:szCs w:val="28"/>
        </w:rPr>
      </w:pPr>
      <w:r>
        <w:rPr>
          <w:sz w:val="24"/>
          <w:szCs w:val="28"/>
        </w:rPr>
        <w:t>E</w:t>
      </w:r>
      <w:r w:rsidR="00374125">
        <w:rPr>
          <w:sz w:val="24"/>
          <w:szCs w:val="28"/>
        </w:rPr>
        <w:t>valuat</w:t>
      </w:r>
      <w:r>
        <w:rPr>
          <w:sz w:val="24"/>
          <w:szCs w:val="28"/>
        </w:rPr>
        <w:t>ing</w:t>
      </w:r>
      <w:r w:rsidR="00374125">
        <w:rPr>
          <w:sz w:val="24"/>
          <w:szCs w:val="28"/>
        </w:rPr>
        <w:t xml:space="preserve"> and </w:t>
      </w:r>
      <w:r>
        <w:rPr>
          <w:sz w:val="24"/>
          <w:szCs w:val="28"/>
        </w:rPr>
        <w:t xml:space="preserve">observing </w:t>
      </w:r>
      <w:r w:rsidR="00374125">
        <w:rPr>
          <w:sz w:val="24"/>
          <w:szCs w:val="28"/>
        </w:rPr>
        <w:t>the physical properties of minerals is an excellent means to demonstrate how the macroscopic features of minerals are in fact the external manifestation of either atomic-level structure or chemical composition.</w:t>
      </w:r>
      <w:r w:rsidR="00F42410">
        <w:rPr>
          <w:sz w:val="24"/>
          <w:szCs w:val="28"/>
        </w:rPr>
        <w:t xml:space="preserve">  </w:t>
      </w:r>
      <w:r>
        <w:rPr>
          <w:sz w:val="24"/>
          <w:szCs w:val="28"/>
        </w:rPr>
        <w:t>This process provides insight into:</w:t>
      </w:r>
    </w:p>
    <w:p w14:paraId="5070C794" w14:textId="77777777" w:rsidR="00F42410" w:rsidRDefault="00F42410" w:rsidP="00F42410">
      <w:pPr>
        <w:ind w:left="360"/>
        <w:rPr>
          <w:sz w:val="24"/>
          <w:szCs w:val="28"/>
        </w:rPr>
      </w:pPr>
      <w:r>
        <w:rPr>
          <w:sz w:val="24"/>
          <w:szCs w:val="28"/>
        </w:rPr>
        <w:t xml:space="preserve">1) </w:t>
      </w:r>
      <w:r w:rsidR="00363FEF">
        <w:rPr>
          <w:sz w:val="24"/>
          <w:szCs w:val="28"/>
        </w:rPr>
        <w:t>How c</w:t>
      </w:r>
      <w:r>
        <w:rPr>
          <w:sz w:val="24"/>
          <w:szCs w:val="28"/>
        </w:rPr>
        <w:t>hemical composition influences the interplay of light with reflecting surfaces.</w:t>
      </w:r>
    </w:p>
    <w:p w14:paraId="11A54798" w14:textId="77777777" w:rsidR="00F42410" w:rsidRDefault="00F42410" w:rsidP="00F42410">
      <w:pPr>
        <w:ind w:left="360"/>
        <w:rPr>
          <w:sz w:val="24"/>
          <w:szCs w:val="28"/>
        </w:rPr>
      </w:pPr>
      <w:r>
        <w:rPr>
          <w:sz w:val="24"/>
          <w:szCs w:val="28"/>
        </w:rPr>
        <w:t xml:space="preserve">2) </w:t>
      </w:r>
      <w:r w:rsidR="00363FEF">
        <w:rPr>
          <w:sz w:val="24"/>
          <w:szCs w:val="28"/>
        </w:rPr>
        <w:t>How c</w:t>
      </w:r>
      <w:r>
        <w:rPr>
          <w:sz w:val="24"/>
          <w:szCs w:val="28"/>
        </w:rPr>
        <w:t>hemical composition and atomic bond strengths influence a mineral’s resistance to disaggregation (scratching).</w:t>
      </w:r>
    </w:p>
    <w:p w14:paraId="0CB848FF" w14:textId="77777777" w:rsidR="00374125" w:rsidRDefault="00F42410" w:rsidP="00F42410">
      <w:pPr>
        <w:ind w:left="360"/>
        <w:rPr>
          <w:sz w:val="24"/>
          <w:szCs w:val="28"/>
        </w:rPr>
      </w:pPr>
      <w:r>
        <w:rPr>
          <w:sz w:val="24"/>
          <w:szCs w:val="28"/>
        </w:rPr>
        <w:t xml:space="preserve">3) </w:t>
      </w:r>
      <w:r w:rsidR="00363FEF">
        <w:rPr>
          <w:sz w:val="24"/>
          <w:szCs w:val="28"/>
        </w:rPr>
        <w:t>How c</w:t>
      </w:r>
      <w:r>
        <w:rPr>
          <w:sz w:val="24"/>
          <w:szCs w:val="28"/>
        </w:rPr>
        <w:t>hemical composition and atomic scale ordering influence properties such as magnetics (e.g. presence of Fe-bearing substances) and reaction with dilute acid (e.g. presence of the CO3 anion group).</w:t>
      </w:r>
    </w:p>
    <w:p w14:paraId="14D509A6" w14:textId="77777777" w:rsidR="00374125" w:rsidRDefault="00374125" w:rsidP="00374125">
      <w:pPr>
        <w:rPr>
          <w:sz w:val="24"/>
          <w:szCs w:val="28"/>
        </w:rPr>
      </w:pPr>
      <w:r>
        <w:rPr>
          <w:sz w:val="24"/>
          <w:szCs w:val="28"/>
        </w:rPr>
        <w:t xml:space="preserve">There are also industrial and engineering applications that require some knowledge of the physical properties discussed in this video.  For example, machines that need to cut or grind may use mineral substances to aid in the process.  Additionally, gemologists (who typically identify and prepare gem-quality minerals for sale) may be concerned with properties like color and luster.  </w:t>
      </w:r>
    </w:p>
    <w:p w14:paraId="1C707B86" w14:textId="77777777" w:rsidR="00463314" w:rsidRDefault="00463314" w:rsidP="00374125">
      <w:pPr>
        <w:rPr>
          <w:sz w:val="24"/>
          <w:szCs w:val="28"/>
        </w:rPr>
      </w:pPr>
    </w:p>
    <w:p w14:paraId="0BF578A4" w14:textId="784BD446" w:rsidR="00463314" w:rsidRDefault="00463314" w:rsidP="00463314">
      <w:pPr>
        <w:rPr>
          <w:sz w:val="24"/>
          <w:szCs w:val="28"/>
        </w:rPr>
      </w:pPr>
      <w:r w:rsidRPr="00463314">
        <w:rPr>
          <w:b/>
          <w:sz w:val="24"/>
          <w:szCs w:val="28"/>
        </w:rPr>
        <w:t>Materials Table</w:t>
      </w:r>
      <w:proofErr w:type="gramStart"/>
      <w:r w:rsidRPr="00463314">
        <w:rPr>
          <w:b/>
          <w:sz w:val="24"/>
          <w:szCs w:val="28"/>
        </w:rPr>
        <w:t>:</w:t>
      </w:r>
      <w:proofErr w:type="gramEnd"/>
      <w:r w:rsidRPr="00463314">
        <w:rPr>
          <w:b/>
          <w:sz w:val="24"/>
          <w:szCs w:val="28"/>
        </w:rPr>
        <w:br/>
      </w:r>
      <w:r>
        <w:rPr>
          <w:sz w:val="24"/>
          <w:szCs w:val="28"/>
        </w:rPr>
        <w:t xml:space="preserve">Sample Minerals: Hematite, Magnetite, Galena, </w:t>
      </w:r>
      <w:proofErr w:type="spellStart"/>
      <w:r>
        <w:rPr>
          <w:sz w:val="24"/>
          <w:szCs w:val="28"/>
        </w:rPr>
        <w:t>Bornite</w:t>
      </w:r>
      <w:proofErr w:type="spellEnd"/>
      <w:r>
        <w:rPr>
          <w:sz w:val="24"/>
          <w:szCs w:val="28"/>
        </w:rPr>
        <w:t>, Pyrite, Calcite, Dolomite, Quartz, Orthoclase feldspar, Muscovite mica, Gypsum, Hornblende</w:t>
      </w:r>
    </w:p>
    <w:p w14:paraId="283A0DF2" w14:textId="43636C03" w:rsidR="00463314" w:rsidRDefault="00463314" w:rsidP="00463314">
      <w:pPr>
        <w:rPr>
          <w:sz w:val="24"/>
          <w:szCs w:val="28"/>
        </w:rPr>
      </w:pPr>
      <w:r>
        <w:rPr>
          <w:sz w:val="24"/>
          <w:szCs w:val="28"/>
        </w:rPr>
        <w:t>Examination Surface</w:t>
      </w:r>
    </w:p>
    <w:p w14:paraId="5635C5F8" w14:textId="4E12CD5F" w:rsidR="00463314" w:rsidRPr="000B7D2E" w:rsidRDefault="00463314" w:rsidP="00463314">
      <w:pPr>
        <w:rPr>
          <w:sz w:val="24"/>
          <w:szCs w:val="28"/>
        </w:rPr>
      </w:pPr>
      <w:r>
        <w:rPr>
          <w:sz w:val="24"/>
          <w:szCs w:val="28"/>
        </w:rPr>
        <w:t>Porcelain s</w:t>
      </w:r>
      <w:r w:rsidRPr="000B7D2E">
        <w:rPr>
          <w:sz w:val="24"/>
          <w:szCs w:val="28"/>
        </w:rPr>
        <w:t>treak plate</w:t>
      </w:r>
    </w:p>
    <w:p w14:paraId="67F898C1" w14:textId="1AC9FBF0" w:rsidR="00463314" w:rsidRDefault="00463314" w:rsidP="00463314">
      <w:pPr>
        <w:rPr>
          <w:sz w:val="24"/>
          <w:szCs w:val="28"/>
        </w:rPr>
      </w:pPr>
      <w:r>
        <w:rPr>
          <w:sz w:val="24"/>
          <w:szCs w:val="28"/>
        </w:rPr>
        <w:t>Hardness Kit, utilizing any available minerals, and items of known hardness (e.g. porcelain streak plate, glass plate, masonry nail, copper penny, fingernail)</w:t>
      </w:r>
    </w:p>
    <w:p w14:paraId="4708FFE6" w14:textId="51D2EBF2" w:rsidR="00463314" w:rsidRDefault="00463314" w:rsidP="00463314">
      <w:pPr>
        <w:rPr>
          <w:sz w:val="24"/>
          <w:szCs w:val="28"/>
        </w:rPr>
      </w:pPr>
      <w:r>
        <w:rPr>
          <w:sz w:val="24"/>
          <w:szCs w:val="28"/>
        </w:rPr>
        <w:t>Magnet and compass</w:t>
      </w:r>
    </w:p>
    <w:p w14:paraId="2F93D69C" w14:textId="05C70CE4" w:rsidR="00463314" w:rsidRDefault="00463314" w:rsidP="00463314">
      <w:pPr>
        <w:rPr>
          <w:sz w:val="28"/>
          <w:szCs w:val="28"/>
        </w:rPr>
      </w:pPr>
      <w:r>
        <w:rPr>
          <w:sz w:val="24"/>
          <w:szCs w:val="28"/>
        </w:rPr>
        <w:t xml:space="preserve">Dilute </w:t>
      </w:r>
      <w:proofErr w:type="spellStart"/>
      <w:r>
        <w:rPr>
          <w:sz w:val="24"/>
          <w:szCs w:val="28"/>
        </w:rPr>
        <w:t>HCl</w:t>
      </w:r>
      <w:proofErr w:type="spellEnd"/>
      <w:r>
        <w:rPr>
          <w:sz w:val="24"/>
          <w:szCs w:val="28"/>
        </w:rPr>
        <w:t xml:space="preserve"> (2-5%). This should be in a small plastic dropper bottle, and already be diluted.</w:t>
      </w:r>
    </w:p>
    <w:p w14:paraId="7A436EC0" w14:textId="2A692C68" w:rsidR="00463314" w:rsidRPr="006B575C" w:rsidRDefault="006B575C" w:rsidP="00374125">
      <w:pPr>
        <w:rPr>
          <w:b/>
          <w:sz w:val="24"/>
          <w:szCs w:val="28"/>
        </w:rPr>
      </w:pPr>
      <w:r w:rsidRPr="006B575C">
        <w:rPr>
          <w:b/>
          <w:sz w:val="24"/>
          <w:szCs w:val="28"/>
        </w:rPr>
        <w:t>Legend</w:t>
      </w:r>
      <w:r>
        <w:rPr>
          <w:b/>
          <w:sz w:val="24"/>
          <w:szCs w:val="28"/>
        </w:rPr>
        <w:t>:</w:t>
      </w:r>
    </w:p>
    <w:p w14:paraId="0E287FC5" w14:textId="77777777" w:rsidR="008D6D7D" w:rsidRDefault="008D6D7D" w:rsidP="008D6D7D">
      <w:pPr>
        <w:rPr>
          <w:b/>
          <w:sz w:val="24"/>
          <w:szCs w:val="28"/>
        </w:rPr>
      </w:pPr>
      <w:commentRangeStart w:id="88"/>
      <w:commentRangeStart w:id="89"/>
      <w:r>
        <w:rPr>
          <w:b/>
          <w:sz w:val="24"/>
          <w:szCs w:val="28"/>
        </w:rPr>
        <w:t>FIG 1</w:t>
      </w:r>
      <w:r w:rsidRPr="0060431B">
        <w:rPr>
          <w:b/>
          <w:sz w:val="24"/>
          <w:szCs w:val="28"/>
        </w:rPr>
        <w:t xml:space="preserve">-- </w:t>
      </w:r>
      <w:r>
        <w:rPr>
          <w:b/>
          <w:sz w:val="24"/>
          <w:szCs w:val="28"/>
        </w:rPr>
        <w:t xml:space="preserve">  Color and Streak and Luster</w:t>
      </w:r>
      <w:commentRangeEnd w:id="88"/>
      <w:r>
        <w:rPr>
          <w:rStyle w:val="CommentReference"/>
        </w:rPr>
        <w:commentReference w:id="88"/>
      </w:r>
      <w:commentRangeEnd w:id="89"/>
      <w:r w:rsidR="006B575C">
        <w:rPr>
          <w:rStyle w:val="CommentReference"/>
        </w:rPr>
        <w:commentReference w:id="89"/>
      </w:r>
    </w:p>
    <w:p w14:paraId="75CCEF48" w14:textId="77777777" w:rsidR="008D6D7D" w:rsidRPr="00A83BAF" w:rsidRDefault="008D6D7D" w:rsidP="008D6D7D">
      <w:pPr>
        <w:rPr>
          <w:b/>
          <w:sz w:val="24"/>
        </w:rPr>
      </w:pPr>
      <w:r w:rsidRPr="00A83BAF">
        <w:rPr>
          <w:b/>
          <w:sz w:val="24"/>
        </w:rPr>
        <w:t>Placeholder image…. Video team obtains image during shoot.</w:t>
      </w:r>
    </w:p>
    <w:p w14:paraId="5204A24E" w14:textId="6D8C78AC" w:rsidR="008D6D7D" w:rsidRDefault="008D6D7D" w:rsidP="008D6D7D">
      <w:pPr>
        <w:rPr>
          <w:sz w:val="24"/>
        </w:rPr>
      </w:pPr>
      <w:r>
        <w:rPr>
          <w:sz w:val="24"/>
        </w:rPr>
        <w:t>The mineral hematite is a good example of how bulk color (in this case, silvery-dark) and the color of a powder, which is called “streak” (in this case reddish-orange), can be quite different.  Hematite can express different kinds of luster, but here it shows a metallic luster.</w:t>
      </w:r>
    </w:p>
    <w:p w14:paraId="4DEFF72A" w14:textId="77777777" w:rsidR="008D6D7D" w:rsidRDefault="008D6D7D" w:rsidP="008D6D7D">
      <w:pPr>
        <w:rPr>
          <w:sz w:val="24"/>
        </w:rPr>
      </w:pPr>
    </w:p>
    <w:p w14:paraId="1479F375" w14:textId="257D981D" w:rsidR="00B64184" w:rsidRPr="0060431B" w:rsidRDefault="008D6D7D" w:rsidP="008D6D7D">
      <w:pPr>
        <w:rPr>
          <w:sz w:val="24"/>
        </w:rPr>
      </w:pPr>
      <w:commentRangeStart w:id="90"/>
      <w:r>
        <w:rPr>
          <w:b/>
          <w:sz w:val="24"/>
          <w:szCs w:val="28"/>
        </w:rPr>
        <w:t>Fig 2 – Hardness Scale</w:t>
      </w:r>
      <w:commentRangeEnd w:id="90"/>
      <w:r w:rsidR="00B64184">
        <w:rPr>
          <w:rStyle w:val="CommentReference"/>
        </w:rPr>
        <w:commentReference w:id="90"/>
      </w:r>
    </w:p>
    <w:p w14:paraId="550F7B09" w14:textId="2E7092A4" w:rsidR="008D6D7D" w:rsidRDefault="008D6D7D" w:rsidP="008D6D7D">
      <w:pPr>
        <w:rPr>
          <w:sz w:val="24"/>
        </w:rPr>
      </w:pPr>
      <w:r>
        <w:rPr>
          <w:sz w:val="24"/>
        </w:rPr>
        <w:t xml:space="preserve">The hardness scale is a way of comparing minerals on the basis of how easily a mineral surface can be disaggregated, i.e. scratched.  A mineral that is “harder” will scratch a “softer” mineral.  </w:t>
      </w:r>
    </w:p>
    <w:p w14:paraId="5671C22F" w14:textId="77777777" w:rsidR="006B575C" w:rsidRDefault="006B575C" w:rsidP="008D6D7D">
      <w:pPr>
        <w:rPr>
          <w:sz w:val="24"/>
        </w:rPr>
      </w:pPr>
    </w:p>
    <w:p w14:paraId="1AFC2706" w14:textId="77777777" w:rsidR="006B575C" w:rsidRDefault="006B575C" w:rsidP="006B575C">
      <w:pPr>
        <w:rPr>
          <w:sz w:val="24"/>
          <w:szCs w:val="28"/>
        </w:rPr>
      </w:pPr>
      <w:r w:rsidRPr="00363FEF">
        <w:rPr>
          <w:b/>
          <w:sz w:val="24"/>
          <w:szCs w:val="28"/>
        </w:rPr>
        <w:t>Figure 3: Magnetite Mineral Sample</w:t>
      </w:r>
      <w:r>
        <w:rPr>
          <w:sz w:val="24"/>
          <w:szCs w:val="28"/>
        </w:rPr>
        <w:t xml:space="preserve"> </w:t>
      </w:r>
      <w:r>
        <w:rPr>
          <w:sz w:val="24"/>
          <w:szCs w:val="28"/>
        </w:rPr>
        <w:br/>
        <w:t xml:space="preserve">Magnetite is an iron oxide.  Although iron is a primary constituent of planet earth, it’s only present in pure elemental form in the remote region of earth’s core (some 2900 km beneath the surface).  In earth’s crust and at the surface, iron is bound with oxygen and hydroxyl groups to form the common minerals magnetite, hematite, and limonite.  Magnetite is the most magnetic of all the naturally occurring minerals on earth. </w:t>
      </w:r>
    </w:p>
    <w:p w14:paraId="358719F9" w14:textId="7C8B28C4" w:rsidR="006B575C" w:rsidRDefault="00597466" w:rsidP="008D6D7D">
      <w:pPr>
        <w:rPr>
          <w:sz w:val="24"/>
        </w:rPr>
      </w:pPr>
      <w:r w:rsidRPr="00264D4F">
        <w:rPr>
          <w:b/>
          <w:sz w:val="24"/>
        </w:rPr>
        <w:t>Fig 4 Pyrite</w:t>
      </w:r>
      <w:r w:rsidR="00485AE7">
        <w:rPr>
          <w:sz w:val="24"/>
        </w:rPr>
        <w:br/>
      </w:r>
      <w:proofErr w:type="spellStart"/>
      <w:r w:rsidR="00485AE7">
        <w:rPr>
          <w:sz w:val="24"/>
        </w:rPr>
        <w:t>Pyrite</w:t>
      </w:r>
      <w:proofErr w:type="spellEnd"/>
      <w:r w:rsidR="00B64184">
        <w:rPr>
          <w:sz w:val="24"/>
        </w:rPr>
        <w:t xml:space="preserve"> is</w:t>
      </w:r>
      <w:r w:rsidR="00485AE7">
        <w:rPr>
          <w:sz w:val="24"/>
        </w:rPr>
        <w:t xml:space="preserve"> also known as fool’s gold due to its metallic luster and pale brass-yellow hue, </w:t>
      </w:r>
    </w:p>
    <w:p w14:paraId="4500F890" w14:textId="107539DF" w:rsidR="00597466" w:rsidRDefault="00597466" w:rsidP="008D6D7D">
      <w:pPr>
        <w:rPr>
          <w:sz w:val="24"/>
        </w:rPr>
      </w:pPr>
      <w:r w:rsidRPr="00264D4F">
        <w:rPr>
          <w:b/>
          <w:sz w:val="24"/>
        </w:rPr>
        <w:t>Fig 5 Galena</w:t>
      </w:r>
      <w:r w:rsidR="00485AE7">
        <w:rPr>
          <w:sz w:val="24"/>
        </w:rPr>
        <w:br/>
        <w:t xml:space="preserve">Galena (sometimes called lead glance) is another example of a mineral with metallic luster. It is the main ore of lead, a source of silver (sometimes containing up to 1-2% silver), and has a low melting point. </w:t>
      </w:r>
    </w:p>
    <w:p w14:paraId="107492C6" w14:textId="3C33A3FC" w:rsidR="008D6D7D" w:rsidRDefault="00597466" w:rsidP="008D6D7D">
      <w:r w:rsidRPr="00264D4F">
        <w:rPr>
          <w:b/>
          <w:sz w:val="24"/>
        </w:rPr>
        <w:t>Fig 6</w:t>
      </w:r>
      <w:r w:rsidR="008D6D7D" w:rsidRPr="00264D4F">
        <w:rPr>
          <w:b/>
          <w:sz w:val="24"/>
        </w:rPr>
        <w:t xml:space="preserve"> Feldspar</w:t>
      </w:r>
      <w:r w:rsidR="00485AE7">
        <w:rPr>
          <w:sz w:val="24"/>
        </w:rPr>
        <w:br/>
        <w:t xml:space="preserve">Feldspars are a group of rock-forming minerals which comprise up to 60% of the Earth’s crust. They are a good example of a mineral that displays a non-metallic luster. </w:t>
      </w:r>
      <w:r w:rsidR="008D6D7D">
        <w:rPr>
          <w:sz w:val="24"/>
        </w:rPr>
        <w:br/>
      </w:r>
      <w:r w:rsidR="008D6D7D">
        <w:t xml:space="preserve">© </w:t>
      </w:r>
      <w:hyperlink r:id="rId7" w:anchor="res8892981" w:history="1">
        <w:proofErr w:type="spellStart"/>
        <w:r w:rsidR="008D6D7D">
          <w:rPr>
            <w:rStyle w:val="Hyperlink"/>
          </w:rPr>
          <w:t>Yukosourov</w:t>
        </w:r>
        <w:proofErr w:type="spellEnd"/>
      </w:hyperlink>
      <w:r w:rsidR="008D6D7D">
        <w:t xml:space="preserve"> | </w:t>
      </w:r>
      <w:hyperlink r:id="rId8" w:anchor="res8892981" w:history="1">
        <w:r w:rsidR="008D6D7D">
          <w:rPr>
            <w:rStyle w:val="Hyperlink"/>
          </w:rPr>
          <w:t>Dreamstime.com</w:t>
        </w:r>
      </w:hyperlink>
      <w:r w:rsidR="008D6D7D">
        <w:t xml:space="preserve"> - </w:t>
      </w:r>
      <w:hyperlink r:id="rId9" w:anchor="res8892981" w:history="1">
        <w:r w:rsidR="008D6D7D">
          <w:rPr>
            <w:rStyle w:val="Hyperlink"/>
          </w:rPr>
          <w:t>Feldspar Photo</w:t>
        </w:r>
      </w:hyperlink>
    </w:p>
    <w:p w14:paraId="2426C2DB" w14:textId="77777777" w:rsidR="00485AE7" w:rsidRDefault="00485AE7" w:rsidP="008D6D7D">
      <w:pPr>
        <w:rPr>
          <w:sz w:val="24"/>
        </w:rPr>
      </w:pPr>
    </w:p>
    <w:p w14:paraId="09E9D982" w14:textId="431A607D" w:rsidR="008D6D7D" w:rsidRPr="00264D4F" w:rsidRDefault="00597466" w:rsidP="008D6D7D">
      <w:pPr>
        <w:rPr>
          <w:sz w:val="24"/>
          <w:szCs w:val="24"/>
        </w:rPr>
      </w:pPr>
      <w:r w:rsidRPr="00264D4F">
        <w:rPr>
          <w:b/>
          <w:sz w:val="24"/>
          <w:szCs w:val="24"/>
        </w:rPr>
        <w:t>Fig 7</w:t>
      </w:r>
      <w:r w:rsidR="008D6D7D" w:rsidRPr="00264D4F">
        <w:rPr>
          <w:b/>
          <w:sz w:val="24"/>
          <w:szCs w:val="24"/>
        </w:rPr>
        <w:t xml:space="preserve"> Quartz</w:t>
      </w:r>
      <w:r w:rsidR="00264D4F" w:rsidRPr="00264D4F">
        <w:rPr>
          <w:sz w:val="24"/>
          <w:szCs w:val="24"/>
        </w:rPr>
        <w:br/>
        <w:t xml:space="preserve">Quartz is another good example of a mineral with non-metallic luster. It is the second most abundant mineral in the Earth’s crust after feldspar. </w:t>
      </w:r>
      <w:r w:rsidR="00485AE7" w:rsidRPr="00264D4F">
        <w:rPr>
          <w:sz w:val="24"/>
          <w:szCs w:val="24"/>
        </w:rPr>
        <w:br/>
      </w:r>
      <w:r w:rsidR="008D6D7D" w:rsidRPr="00264D4F">
        <w:rPr>
          <w:sz w:val="24"/>
          <w:szCs w:val="24"/>
        </w:rPr>
        <w:t xml:space="preserve">© </w:t>
      </w:r>
      <w:hyperlink r:id="rId10" w:anchor="res8892981" w:history="1">
        <w:proofErr w:type="spellStart"/>
        <w:r w:rsidR="008D6D7D" w:rsidRPr="00264D4F">
          <w:rPr>
            <w:rStyle w:val="Hyperlink"/>
            <w:sz w:val="24"/>
            <w:szCs w:val="24"/>
          </w:rPr>
          <w:t>Razvanjp</w:t>
        </w:r>
        <w:proofErr w:type="spellEnd"/>
      </w:hyperlink>
      <w:r w:rsidR="008D6D7D" w:rsidRPr="00264D4F">
        <w:rPr>
          <w:sz w:val="24"/>
          <w:szCs w:val="24"/>
        </w:rPr>
        <w:t xml:space="preserve"> | </w:t>
      </w:r>
      <w:hyperlink r:id="rId11" w:anchor="res8892981" w:history="1">
        <w:r w:rsidR="008D6D7D" w:rsidRPr="00264D4F">
          <w:rPr>
            <w:rStyle w:val="Hyperlink"/>
            <w:sz w:val="24"/>
            <w:szCs w:val="24"/>
          </w:rPr>
          <w:t>Dreamstime.com</w:t>
        </w:r>
      </w:hyperlink>
      <w:r w:rsidR="008D6D7D" w:rsidRPr="00264D4F">
        <w:rPr>
          <w:sz w:val="24"/>
          <w:szCs w:val="24"/>
        </w:rPr>
        <w:t xml:space="preserve"> - </w:t>
      </w:r>
      <w:hyperlink r:id="rId12" w:anchor="res8892981" w:history="1">
        <w:r w:rsidR="008D6D7D" w:rsidRPr="00264D4F">
          <w:rPr>
            <w:rStyle w:val="Hyperlink"/>
            <w:sz w:val="24"/>
            <w:szCs w:val="24"/>
          </w:rPr>
          <w:t>Quartz Crystal Photo</w:t>
        </w:r>
      </w:hyperlink>
    </w:p>
    <w:p w14:paraId="105A8F21" w14:textId="74E31D32" w:rsidR="008D6D7D" w:rsidRPr="00264D4F" w:rsidRDefault="00597466" w:rsidP="008D6D7D">
      <w:pPr>
        <w:rPr>
          <w:sz w:val="24"/>
          <w:szCs w:val="24"/>
        </w:rPr>
      </w:pPr>
      <w:r w:rsidRPr="00264D4F">
        <w:rPr>
          <w:b/>
          <w:sz w:val="24"/>
          <w:szCs w:val="24"/>
        </w:rPr>
        <w:t>Fig 8</w:t>
      </w:r>
      <w:r w:rsidR="008D6D7D" w:rsidRPr="00264D4F">
        <w:rPr>
          <w:b/>
          <w:sz w:val="24"/>
          <w:szCs w:val="24"/>
        </w:rPr>
        <w:t xml:space="preserve"> Muscovite</w:t>
      </w:r>
      <w:r w:rsidR="00264D4F" w:rsidRPr="00264D4F">
        <w:rPr>
          <w:sz w:val="24"/>
          <w:szCs w:val="24"/>
        </w:rPr>
        <w:br/>
      </w:r>
      <w:proofErr w:type="gramStart"/>
      <w:r w:rsidR="00264D4F" w:rsidRPr="00264D4F">
        <w:rPr>
          <w:sz w:val="24"/>
          <w:szCs w:val="24"/>
        </w:rPr>
        <w:t>Commonly</w:t>
      </w:r>
      <w:proofErr w:type="gramEnd"/>
      <w:r w:rsidR="00264D4F" w:rsidRPr="00264D4F">
        <w:rPr>
          <w:sz w:val="24"/>
          <w:szCs w:val="24"/>
        </w:rPr>
        <w:t xml:space="preserve"> known as mica, muscovite is another mineral that displays a non-metallic luster. </w:t>
      </w:r>
      <w:r w:rsidR="008D6D7D" w:rsidRPr="00264D4F">
        <w:rPr>
          <w:sz w:val="24"/>
          <w:szCs w:val="24"/>
        </w:rPr>
        <w:br/>
        <w:t xml:space="preserve">© </w:t>
      </w:r>
      <w:proofErr w:type="spellStart"/>
      <w:r w:rsidR="008D6D7D" w:rsidRPr="00264D4F">
        <w:rPr>
          <w:sz w:val="24"/>
          <w:szCs w:val="24"/>
        </w:rPr>
        <w:t>Paulrommer</w:t>
      </w:r>
      <w:proofErr w:type="spellEnd"/>
      <w:r w:rsidR="008D6D7D" w:rsidRPr="00264D4F">
        <w:rPr>
          <w:sz w:val="24"/>
          <w:szCs w:val="24"/>
        </w:rPr>
        <w:t>| Dreamstime.com- Muscovite Mica Mineral Stone Photo</w:t>
      </w:r>
    </w:p>
    <w:p w14:paraId="3C0E7148" w14:textId="77777777" w:rsidR="00485AE7" w:rsidRPr="00264D4F" w:rsidRDefault="00485AE7" w:rsidP="008D6D7D">
      <w:pPr>
        <w:rPr>
          <w:sz w:val="24"/>
          <w:szCs w:val="24"/>
        </w:rPr>
      </w:pPr>
    </w:p>
    <w:p w14:paraId="111CA41C" w14:textId="77777777" w:rsidR="00485AE7" w:rsidRDefault="00485AE7" w:rsidP="008D6D7D"/>
    <w:p w14:paraId="12D08E8E" w14:textId="77777777" w:rsidR="00485AE7" w:rsidRPr="008D6D7D" w:rsidRDefault="00485AE7" w:rsidP="008D6D7D"/>
    <w:sectPr w:rsidR="00485AE7" w:rsidRPr="008D6D7D" w:rsidSect="00773172">
      <w:pgSz w:w="12240" w:h="15840"/>
      <w:pgMar w:top="1440" w:right="1800" w:bottom="1440" w:left="180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Dennis McGonagle" w:date="2014-12-12T10:30:00Z" w:initials="DM">
    <w:p w14:paraId="46E8BCF6" w14:textId="20182277" w:rsidR="00F335AE" w:rsidRDefault="00F335AE">
      <w:pPr>
        <w:pStyle w:val="CommentText"/>
      </w:pPr>
      <w:r>
        <w:rPr>
          <w:rStyle w:val="CommentReference"/>
        </w:rPr>
        <w:annotationRef/>
      </w:r>
      <w:r>
        <w:t xml:space="preserve">We could use any of the mineral images for this. </w:t>
      </w:r>
    </w:p>
  </w:comment>
  <w:comment w:id="1" w:author="Dennis McGonagle" w:date="2014-12-12T10:32:00Z" w:initials="DM">
    <w:p w14:paraId="58EEE5B4" w14:textId="7603D80A" w:rsidR="00F335AE" w:rsidRDefault="00F335AE">
      <w:pPr>
        <w:pStyle w:val="CommentText"/>
      </w:pPr>
      <w:r>
        <w:rPr>
          <w:rStyle w:val="CommentReference"/>
        </w:rPr>
        <w:annotationRef/>
      </w:r>
      <w:r>
        <w:t xml:space="preserve">Could we redraw this? I’ve asked for permission from the website but not heard back. If not it would be fine to omit it altogether, not integral to the lesson. </w:t>
      </w:r>
    </w:p>
  </w:comment>
  <w:comment w:id="3" w:author="Aaron Kolski-Andreaco" w:date="2014-12-09T19:49:00Z" w:initials="AK">
    <w:p w14:paraId="55E56539" w14:textId="6F104533" w:rsidR="00B60B6B" w:rsidRDefault="00B60B6B">
      <w:pPr>
        <w:pStyle w:val="CommentText"/>
      </w:pPr>
      <w:r>
        <w:rPr>
          <w:rStyle w:val="CommentReference"/>
        </w:rPr>
        <w:annotationRef/>
      </w:r>
      <w:r>
        <w:t xml:space="preserve">Does the author envision this section being included in the video?   I think a section on preparation could benefit the presentation, but listing every mineral sample could be quite tedious.    If the authors want this content to make it in the video, then a preparation section should be included within the procedure section and written as prose.    Otherwise, this is content for a materials table that can appear as an appendix at the end of the manuscript.  </w:t>
      </w:r>
    </w:p>
  </w:comment>
  <w:comment w:id="4" w:author="Dennis McGonagle" w:date="2014-12-11T16:51:00Z" w:initials="DM">
    <w:p w14:paraId="4B4E3567" w14:textId="01C54ABF" w:rsidR="006B575C" w:rsidRDefault="006B575C">
      <w:pPr>
        <w:pStyle w:val="CommentText"/>
      </w:pPr>
      <w:r>
        <w:rPr>
          <w:rStyle w:val="CommentReference"/>
        </w:rPr>
        <w:annotationRef/>
      </w:r>
      <w:r>
        <w:t xml:space="preserve">I’ve deleted this, added a small prep bit to the Procedure and also added a full Materials Table to the end. </w:t>
      </w:r>
    </w:p>
  </w:comment>
  <w:comment w:id="37" w:author="Dennis McGonagle" w:date="2014-11-26T12:29:00Z" w:initials="DM">
    <w:p w14:paraId="4250F115" w14:textId="2F1AE90D" w:rsidR="00B60B6B" w:rsidRDefault="00B60B6B">
      <w:pPr>
        <w:pStyle w:val="CommentText"/>
      </w:pPr>
      <w:r>
        <w:rPr>
          <w:rStyle w:val="CommentReference"/>
        </w:rPr>
        <w:annotationRef/>
      </w:r>
      <w:r>
        <w:t xml:space="preserve">I’d welcome your thoughts as to if you see this as necessary, Aaron. </w:t>
      </w:r>
    </w:p>
  </w:comment>
  <w:comment w:id="38" w:author="Aaron Kolski-Andreaco" w:date="2014-12-09T19:51:00Z" w:initials="AK">
    <w:p w14:paraId="528532C8" w14:textId="33C8D7E8" w:rsidR="00B60B6B" w:rsidRDefault="00B60B6B">
      <w:pPr>
        <w:pStyle w:val="CommentText"/>
      </w:pPr>
      <w:r>
        <w:rPr>
          <w:rStyle w:val="CommentReference"/>
        </w:rPr>
        <w:annotationRef/>
      </w:r>
      <w:r>
        <w:t xml:space="preserve">Not if the authors think it can be omitted.   The preparation and procedure sections are getting close to the length limitations.   </w:t>
      </w:r>
    </w:p>
  </w:comment>
  <w:comment w:id="83" w:author="Aaron Kolski-Andreaco" w:date="2014-12-09T19:59:00Z" w:initials="AK">
    <w:p w14:paraId="3B0FA6EA" w14:textId="7AAFAE35" w:rsidR="00B60B6B" w:rsidRDefault="00B60B6B">
      <w:pPr>
        <w:pStyle w:val="CommentText"/>
      </w:pPr>
      <w:r>
        <w:rPr>
          <w:rStyle w:val="CommentReference"/>
        </w:rPr>
        <w:annotationRef/>
      </w:r>
      <w:r>
        <w:t>There’s no procedural step here.   There’s no action going on.   There’s a reason a director calls “action” before the camera starts rolling.   Also, we want authors writing complete sentences for procedural steps.   If this was a journal article submissi</w:t>
      </w:r>
      <w:r w:rsidR="00B22526">
        <w:t xml:space="preserve">on, it would never make it to peer review. </w:t>
      </w:r>
      <w:r>
        <w:t xml:space="preserve"> </w:t>
      </w:r>
    </w:p>
  </w:comment>
  <w:comment w:id="84" w:author="Dennis McGonagle" w:date="2014-12-11T14:35:00Z" w:initials="DM">
    <w:p w14:paraId="3378BCAA" w14:textId="7E235A93" w:rsidR="00100262" w:rsidRDefault="00100262">
      <w:pPr>
        <w:pStyle w:val="CommentText"/>
      </w:pPr>
      <w:r>
        <w:rPr>
          <w:rStyle w:val="CommentReference"/>
        </w:rPr>
        <w:annotationRef/>
      </w:r>
      <w:r>
        <w:t xml:space="preserve">I’ve removed this section altogether and instead expanded its coverage </w:t>
      </w:r>
      <w:r w:rsidR="00597466">
        <w:t>at the end of</w:t>
      </w:r>
      <w:r>
        <w:t xml:space="preserve"> the Principles section. Given the author’s comments on it and that it’s all observation, this struck me as the most sensible solution. </w:t>
      </w:r>
    </w:p>
  </w:comment>
  <w:comment w:id="88" w:author="Aaron Kolski-Andreaco" w:date="2014-12-09T19:29:00Z" w:initials="AK">
    <w:p w14:paraId="16D35BA3" w14:textId="77777777" w:rsidR="008D6D7D" w:rsidRDefault="008D6D7D" w:rsidP="008D6D7D">
      <w:pPr>
        <w:pStyle w:val="CommentText"/>
      </w:pPr>
      <w:r>
        <w:rPr>
          <w:rStyle w:val="CommentReference"/>
        </w:rPr>
        <w:annotationRef/>
      </w:r>
      <w:r>
        <w:t xml:space="preserve">I don't know if this is an Editorial manager glitch, but figure/figure legends should be introduced into these submissions as appendices.    Overall, there needs to be a little more homogeneity amongst these write ups.    They are coming in looking pretty different. </w:t>
      </w:r>
    </w:p>
  </w:comment>
  <w:comment w:id="89" w:author="Dennis McGonagle" w:date="2014-12-11T16:57:00Z" w:initials="DM">
    <w:p w14:paraId="7BB7627B" w14:textId="45633147" w:rsidR="006B575C" w:rsidRDefault="006B575C">
      <w:pPr>
        <w:pStyle w:val="CommentText"/>
      </w:pPr>
      <w:r>
        <w:rPr>
          <w:rStyle w:val="CommentReference"/>
        </w:rPr>
        <w:annotationRef/>
      </w:r>
      <w:r>
        <w:t>Understood, will be more uniform with them moving forward.</w:t>
      </w:r>
    </w:p>
  </w:comment>
  <w:comment w:id="90" w:author="Dennis McGonagle" w:date="2014-12-12T11:15:00Z" w:initials="DM">
    <w:p w14:paraId="1EA8C95D" w14:textId="10144AAB" w:rsidR="00B64184" w:rsidRDefault="00B64184">
      <w:pPr>
        <w:pStyle w:val="CommentText"/>
      </w:pPr>
      <w:r>
        <w:rPr>
          <w:rStyle w:val="CommentReference"/>
        </w:rPr>
        <w:annotationRef/>
      </w:r>
      <w:r>
        <w:t>Redraw or omit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6E8BCF6" w15:done="0"/>
  <w15:commentEx w15:paraId="58EEE5B4" w15:done="0"/>
  <w15:commentEx w15:paraId="55E56539" w15:done="0"/>
  <w15:commentEx w15:paraId="4B4E3567" w15:paraIdParent="55E56539" w15:done="0"/>
  <w15:commentEx w15:paraId="4250F115" w15:done="0"/>
  <w15:commentEx w15:paraId="528532C8" w15:done="0"/>
  <w15:commentEx w15:paraId="3B0FA6EA" w15:done="0"/>
  <w15:commentEx w15:paraId="3378BCAA" w15:paraIdParent="3B0FA6EA" w15:done="0"/>
  <w15:commentEx w15:paraId="16D35BA3" w15:done="0"/>
  <w15:commentEx w15:paraId="7BB7627B" w15:paraIdParent="16D35BA3" w15:done="0"/>
  <w15:commentEx w15:paraId="1EA8C95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E20977"/>
    <w:multiLevelType w:val="hybridMultilevel"/>
    <w:tmpl w:val="7ADA7BAA"/>
    <w:lvl w:ilvl="0" w:tplc="64FEEDE8">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841E9D"/>
    <w:multiLevelType w:val="hybridMultilevel"/>
    <w:tmpl w:val="3A589ABA"/>
    <w:lvl w:ilvl="0" w:tplc="8CECE16A">
      <w:start w:val="2"/>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C4768F0"/>
    <w:multiLevelType w:val="hybridMultilevel"/>
    <w:tmpl w:val="40E4FB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C55F41"/>
    <w:multiLevelType w:val="hybridMultilevel"/>
    <w:tmpl w:val="20662C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2CA"/>
    <w:rsid w:val="000016A3"/>
    <w:rsid w:val="00025D38"/>
    <w:rsid w:val="00054AA8"/>
    <w:rsid w:val="000A7B7C"/>
    <w:rsid w:val="000B48C9"/>
    <w:rsid w:val="000B7D2E"/>
    <w:rsid w:val="000E416F"/>
    <w:rsid w:val="00100262"/>
    <w:rsid w:val="001346C4"/>
    <w:rsid w:val="001356DC"/>
    <w:rsid w:val="001404CA"/>
    <w:rsid w:val="00152683"/>
    <w:rsid w:val="00156BA2"/>
    <w:rsid w:val="00163A77"/>
    <w:rsid w:val="00164465"/>
    <w:rsid w:val="00185760"/>
    <w:rsid w:val="00186C50"/>
    <w:rsid w:val="002171C3"/>
    <w:rsid w:val="00222A61"/>
    <w:rsid w:val="002277E7"/>
    <w:rsid w:val="00255A20"/>
    <w:rsid w:val="00262A53"/>
    <w:rsid w:val="00264D4F"/>
    <w:rsid w:val="00274CB2"/>
    <w:rsid w:val="002C3932"/>
    <w:rsid w:val="00303E14"/>
    <w:rsid w:val="0032685C"/>
    <w:rsid w:val="0036135B"/>
    <w:rsid w:val="00363FEF"/>
    <w:rsid w:val="003655EB"/>
    <w:rsid w:val="003663A8"/>
    <w:rsid w:val="00374125"/>
    <w:rsid w:val="00384625"/>
    <w:rsid w:val="00391769"/>
    <w:rsid w:val="003E18A4"/>
    <w:rsid w:val="003E2321"/>
    <w:rsid w:val="0041060B"/>
    <w:rsid w:val="00414894"/>
    <w:rsid w:val="0041561A"/>
    <w:rsid w:val="004441F0"/>
    <w:rsid w:val="00463314"/>
    <w:rsid w:val="0047029E"/>
    <w:rsid w:val="00470AF8"/>
    <w:rsid w:val="00485AE7"/>
    <w:rsid w:val="00490666"/>
    <w:rsid w:val="004A2A88"/>
    <w:rsid w:val="004F16FA"/>
    <w:rsid w:val="0050684F"/>
    <w:rsid w:val="0053131A"/>
    <w:rsid w:val="0055270C"/>
    <w:rsid w:val="00587B5D"/>
    <w:rsid w:val="00597219"/>
    <w:rsid w:val="00597466"/>
    <w:rsid w:val="005A0272"/>
    <w:rsid w:val="005A3803"/>
    <w:rsid w:val="005B1379"/>
    <w:rsid w:val="0060431B"/>
    <w:rsid w:val="00606DA5"/>
    <w:rsid w:val="0065246B"/>
    <w:rsid w:val="0066445C"/>
    <w:rsid w:val="006B575C"/>
    <w:rsid w:val="006C381B"/>
    <w:rsid w:val="006E3205"/>
    <w:rsid w:val="00773172"/>
    <w:rsid w:val="00775AE4"/>
    <w:rsid w:val="007A7DFE"/>
    <w:rsid w:val="00842A3E"/>
    <w:rsid w:val="008D6D7D"/>
    <w:rsid w:val="00904DAA"/>
    <w:rsid w:val="009156ED"/>
    <w:rsid w:val="00921564"/>
    <w:rsid w:val="009245D5"/>
    <w:rsid w:val="009443D7"/>
    <w:rsid w:val="00945703"/>
    <w:rsid w:val="00964308"/>
    <w:rsid w:val="009912FC"/>
    <w:rsid w:val="009A4262"/>
    <w:rsid w:val="009B7F77"/>
    <w:rsid w:val="009C72F5"/>
    <w:rsid w:val="009F012A"/>
    <w:rsid w:val="00A320AC"/>
    <w:rsid w:val="00A42EFD"/>
    <w:rsid w:val="00A54019"/>
    <w:rsid w:val="00A640FF"/>
    <w:rsid w:val="00A81768"/>
    <w:rsid w:val="00A83BAF"/>
    <w:rsid w:val="00AA1C92"/>
    <w:rsid w:val="00AB1340"/>
    <w:rsid w:val="00AB2DEA"/>
    <w:rsid w:val="00B22526"/>
    <w:rsid w:val="00B302E6"/>
    <w:rsid w:val="00B60B6B"/>
    <w:rsid w:val="00B63C19"/>
    <w:rsid w:val="00B64184"/>
    <w:rsid w:val="00B71CFB"/>
    <w:rsid w:val="00B73CEC"/>
    <w:rsid w:val="00B75BB7"/>
    <w:rsid w:val="00BA765B"/>
    <w:rsid w:val="00BB5009"/>
    <w:rsid w:val="00C53FC0"/>
    <w:rsid w:val="00C63FEB"/>
    <w:rsid w:val="00CA3283"/>
    <w:rsid w:val="00CF0557"/>
    <w:rsid w:val="00D64039"/>
    <w:rsid w:val="00D75E4B"/>
    <w:rsid w:val="00DB2753"/>
    <w:rsid w:val="00DB438F"/>
    <w:rsid w:val="00DB718C"/>
    <w:rsid w:val="00E03CD8"/>
    <w:rsid w:val="00E30B6D"/>
    <w:rsid w:val="00E816EA"/>
    <w:rsid w:val="00ED12CA"/>
    <w:rsid w:val="00EE2EAB"/>
    <w:rsid w:val="00EE47B6"/>
    <w:rsid w:val="00F04A7A"/>
    <w:rsid w:val="00F13AFB"/>
    <w:rsid w:val="00F16039"/>
    <w:rsid w:val="00F27D4B"/>
    <w:rsid w:val="00F335AE"/>
    <w:rsid w:val="00F41160"/>
    <w:rsid w:val="00F42410"/>
    <w:rsid w:val="00F544BA"/>
    <w:rsid w:val="00F60754"/>
    <w:rsid w:val="00FB6FC4"/>
    <w:rsid w:val="00FD7682"/>
    <w:rsid w:val="00FE46D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43A6AF9"/>
  <w15:docId w15:val="{DFC0FDDD-58FF-4353-85F0-F5BE7AC4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12C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346C4"/>
    <w:rPr>
      <w:sz w:val="16"/>
      <w:szCs w:val="16"/>
    </w:rPr>
  </w:style>
  <w:style w:type="paragraph" w:styleId="CommentText">
    <w:name w:val="annotation text"/>
    <w:basedOn w:val="Normal"/>
    <w:link w:val="CommentTextChar"/>
    <w:uiPriority w:val="99"/>
    <w:semiHidden/>
    <w:unhideWhenUsed/>
    <w:rsid w:val="001346C4"/>
    <w:pPr>
      <w:spacing w:line="240" w:lineRule="auto"/>
    </w:pPr>
    <w:rPr>
      <w:sz w:val="20"/>
      <w:szCs w:val="20"/>
    </w:rPr>
  </w:style>
  <w:style w:type="character" w:customStyle="1" w:styleId="CommentTextChar">
    <w:name w:val="Comment Text Char"/>
    <w:basedOn w:val="DefaultParagraphFont"/>
    <w:link w:val="CommentText"/>
    <w:uiPriority w:val="99"/>
    <w:semiHidden/>
    <w:rsid w:val="001346C4"/>
    <w:rPr>
      <w:sz w:val="20"/>
      <w:szCs w:val="20"/>
    </w:rPr>
  </w:style>
  <w:style w:type="paragraph" w:styleId="CommentSubject">
    <w:name w:val="annotation subject"/>
    <w:basedOn w:val="CommentText"/>
    <w:next w:val="CommentText"/>
    <w:link w:val="CommentSubjectChar"/>
    <w:uiPriority w:val="99"/>
    <w:semiHidden/>
    <w:unhideWhenUsed/>
    <w:rsid w:val="001346C4"/>
    <w:rPr>
      <w:b/>
      <w:bCs/>
    </w:rPr>
  </w:style>
  <w:style w:type="character" w:customStyle="1" w:styleId="CommentSubjectChar">
    <w:name w:val="Comment Subject Char"/>
    <w:basedOn w:val="CommentTextChar"/>
    <w:link w:val="CommentSubject"/>
    <w:uiPriority w:val="99"/>
    <w:semiHidden/>
    <w:rsid w:val="001346C4"/>
    <w:rPr>
      <w:b/>
      <w:bCs/>
      <w:sz w:val="20"/>
      <w:szCs w:val="20"/>
    </w:rPr>
  </w:style>
  <w:style w:type="paragraph" w:styleId="BalloonText">
    <w:name w:val="Balloon Text"/>
    <w:basedOn w:val="Normal"/>
    <w:link w:val="BalloonTextChar"/>
    <w:uiPriority w:val="99"/>
    <w:semiHidden/>
    <w:unhideWhenUsed/>
    <w:rsid w:val="001346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46C4"/>
    <w:rPr>
      <w:rFonts w:ascii="Segoe UI" w:hAnsi="Segoe UI" w:cs="Segoe UI"/>
      <w:sz w:val="18"/>
      <w:szCs w:val="18"/>
    </w:rPr>
  </w:style>
  <w:style w:type="character" w:styleId="Hyperlink">
    <w:name w:val="Hyperlink"/>
    <w:basedOn w:val="DefaultParagraphFont"/>
    <w:rsid w:val="00025D38"/>
    <w:rPr>
      <w:color w:val="0000FF" w:themeColor="hyperlink"/>
      <w:u w:val="single"/>
    </w:rPr>
  </w:style>
  <w:style w:type="character" w:styleId="FollowedHyperlink">
    <w:name w:val="FollowedHyperlink"/>
    <w:basedOn w:val="DefaultParagraphFont"/>
    <w:rsid w:val="00163A77"/>
    <w:rPr>
      <w:color w:val="800080" w:themeColor="followedHyperlink"/>
      <w:u w:val="single"/>
    </w:rPr>
  </w:style>
  <w:style w:type="paragraph" w:styleId="NormalWeb">
    <w:name w:val="Normal (Web)"/>
    <w:basedOn w:val="Normal"/>
    <w:uiPriority w:val="99"/>
    <w:rsid w:val="00F544BA"/>
    <w:pPr>
      <w:spacing w:beforeLines="1" w:afterLines="1" w:line="240" w:lineRule="auto"/>
    </w:pPr>
    <w:rPr>
      <w:rFonts w:ascii="Times" w:eastAsiaTheme="minorEastAsia" w:hAnsi="Times" w:cs="Times New Roman"/>
      <w:sz w:val="20"/>
      <w:szCs w:val="20"/>
    </w:rPr>
  </w:style>
  <w:style w:type="paragraph" w:styleId="ListParagraph">
    <w:name w:val="List Paragraph"/>
    <w:basedOn w:val="Normal"/>
    <w:rsid w:val="00904D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144386">
      <w:bodyDiv w:val="1"/>
      <w:marLeft w:val="0"/>
      <w:marRight w:val="0"/>
      <w:marTop w:val="0"/>
      <w:marBottom w:val="0"/>
      <w:divBdr>
        <w:top w:val="none" w:sz="0" w:space="0" w:color="auto"/>
        <w:left w:val="none" w:sz="0" w:space="0" w:color="auto"/>
        <w:bottom w:val="none" w:sz="0" w:space="0" w:color="auto"/>
        <w:right w:val="none" w:sz="0" w:space="0" w:color="auto"/>
      </w:divBdr>
    </w:div>
    <w:div w:id="1179614278">
      <w:bodyDiv w:val="1"/>
      <w:marLeft w:val="0"/>
      <w:marRight w:val="0"/>
      <w:marTop w:val="0"/>
      <w:marBottom w:val="0"/>
      <w:divBdr>
        <w:top w:val="none" w:sz="0" w:space="0" w:color="auto"/>
        <w:left w:val="none" w:sz="0" w:space="0" w:color="auto"/>
        <w:bottom w:val="none" w:sz="0" w:space="0" w:color="auto"/>
        <w:right w:val="none" w:sz="0" w:space="0" w:color="auto"/>
      </w:divBdr>
    </w:div>
    <w:div w:id="1213614862">
      <w:bodyDiv w:val="1"/>
      <w:marLeft w:val="0"/>
      <w:marRight w:val="0"/>
      <w:marTop w:val="0"/>
      <w:marBottom w:val="0"/>
      <w:divBdr>
        <w:top w:val="none" w:sz="0" w:space="0" w:color="auto"/>
        <w:left w:val="none" w:sz="0" w:space="0" w:color="auto"/>
        <w:bottom w:val="none" w:sz="0" w:space="0" w:color="auto"/>
        <w:right w:val="none" w:sz="0" w:space="0" w:color="auto"/>
      </w:divBdr>
      <w:divsChild>
        <w:div w:id="1765105242">
          <w:marLeft w:val="0"/>
          <w:marRight w:val="0"/>
          <w:marTop w:val="0"/>
          <w:marBottom w:val="0"/>
          <w:divBdr>
            <w:top w:val="none" w:sz="0" w:space="0" w:color="auto"/>
            <w:left w:val="none" w:sz="0" w:space="0" w:color="auto"/>
            <w:bottom w:val="none" w:sz="0" w:space="0" w:color="auto"/>
            <w:right w:val="none" w:sz="0" w:space="0" w:color="auto"/>
          </w:divBdr>
        </w:div>
      </w:divsChild>
    </w:div>
    <w:div w:id="1252278306">
      <w:bodyDiv w:val="1"/>
      <w:marLeft w:val="0"/>
      <w:marRight w:val="0"/>
      <w:marTop w:val="0"/>
      <w:marBottom w:val="0"/>
      <w:divBdr>
        <w:top w:val="none" w:sz="0" w:space="0" w:color="auto"/>
        <w:left w:val="none" w:sz="0" w:space="0" w:color="auto"/>
        <w:bottom w:val="none" w:sz="0" w:space="0" w:color="auto"/>
        <w:right w:val="none" w:sz="0" w:space="0" w:color="auto"/>
      </w:divBdr>
      <w:divsChild>
        <w:div w:id="1991134512">
          <w:marLeft w:val="0"/>
          <w:marRight w:val="0"/>
          <w:marTop w:val="0"/>
          <w:marBottom w:val="0"/>
          <w:divBdr>
            <w:top w:val="none" w:sz="0" w:space="0" w:color="auto"/>
            <w:left w:val="none" w:sz="0" w:space="0" w:color="auto"/>
            <w:bottom w:val="none" w:sz="0" w:space="0" w:color="auto"/>
            <w:right w:val="none" w:sz="0" w:space="0" w:color="auto"/>
          </w:divBdr>
        </w:div>
      </w:divsChild>
    </w:div>
    <w:div w:id="2010282539">
      <w:bodyDiv w:val="1"/>
      <w:marLeft w:val="0"/>
      <w:marRight w:val="0"/>
      <w:marTop w:val="0"/>
      <w:marBottom w:val="0"/>
      <w:divBdr>
        <w:top w:val="none" w:sz="0" w:space="0" w:color="auto"/>
        <w:left w:val="none" w:sz="0" w:space="0" w:color="auto"/>
        <w:bottom w:val="none" w:sz="0" w:space="0" w:color="auto"/>
        <w:right w:val="none" w:sz="0" w:space="0" w:color="auto"/>
      </w:divBdr>
      <w:divsChild>
        <w:div w:id="1801534047">
          <w:marLeft w:val="0"/>
          <w:marRight w:val="0"/>
          <w:marTop w:val="0"/>
          <w:marBottom w:val="0"/>
          <w:divBdr>
            <w:top w:val="none" w:sz="0" w:space="0" w:color="auto"/>
            <w:left w:val="none" w:sz="0" w:space="0" w:color="auto"/>
            <w:bottom w:val="none" w:sz="0" w:space="0" w:color="auto"/>
            <w:right w:val="none" w:sz="0" w:space="0" w:color="auto"/>
          </w:divBdr>
          <w:divsChild>
            <w:div w:id="5590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eamstime.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reamstime.com/yukosourov_info" TargetMode="External"/><Relationship Id="rId12" Type="http://schemas.openxmlformats.org/officeDocument/2006/relationships/hyperlink" Target="http://www.dreamstime.com/stock-photo-quartz-crystal-image6163850" TargetMode="Externa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hyperlink" Target="http://www.dreamstime.com/" TargetMode="External"/><Relationship Id="rId5" Type="http://schemas.openxmlformats.org/officeDocument/2006/relationships/comments" Target="comments.xml"/><Relationship Id="rId15" Type="http://schemas.openxmlformats.org/officeDocument/2006/relationships/theme" Target="theme/theme1.xml"/><Relationship Id="rId10" Type="http://schemas.openxmlformats.org/officeDocument/2006/relationships/hyperlink" Target="http://www.dreamstime.com/razvanjp_info" TargetMode="External"/><Relationship Id="rId4" Type="http://schemas.openxmlformats.org/officeDocument/2006/relationships/webSettings" Target="webSettings.xml"/><Relationship Id="rId9" Type="http://schemas.openxmlformats.org/officeDocument/2006/relationships/hyperlink" Target="http://www.dreamstime.com/stock-photo-feldspar-image8579830"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2129</Words>
  <Characters>12138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lester</dc:creator>
  <cp:keywords/>
  <dc:description/>
  <cp:lastModifiedBy>Dennis McGonagle</cp:lastModifiedBy>
  <cp:revision>2</cp:revision>
  <dcterms:created xsi:type="dcterms:W3CDTF">2014-12-12T16:17:00Z</dcterms:created>
  <dcterms:modified xsi:type="dcterms:W3CDTF">2014-12-12T16:17:00Z</dcterms:modified>
</cp:coreProperties>
</file>